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B2C" w:rsidRPr="00A12F15" w:rsidRDefault="00C01B2C" w:rsidP="00C01B2C">
      <w:pPr>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7"/>
        <w:gridCol w:w="4765"/>
      </w:tblGrid>
      <w:tr w:rsidR="00C01B2C" w:rsidRPr="00A12F15" w:rsidTr="00F21588">
        <w:trPr>
          <w:trHeight w:val="3704"/>
        </w:trPr>
        <w:tc>
          <w:tcPr>
            <w:tcW w:w="4503" w:type="dxa"/>
            <w:tcBorders>
              <w:top w:val="nil"/>
              <w:left w:val="nil"/>
              <w:bottom w:val="nil"/>
              <w:right w:val="nil"/>
            </w:tcBorders>
          </w:tcPr>
          <w:p w:rsidR="00C01B2C" w:rsidRPr="00A12F15" w:rsidRDefault="00FC47BA" w:rsidP="00F21588">
            <w:pPr>
              <w:tabs>
                <w:tab w:val="left" w:pos="426"/>
              </w:tabs>
              <w:autoSpaceDE w:val="0"/>
              <w:autoSpaceDN w:val="0"/>
              <w:adjustRightInd w:val="0"/>
              <w:jc w:val="both"/>
              <w:rPr>
                <w:rFonts w:ascii="Arial" w:hAnsi="Arial" w:cs="Arial"/>
                <w:snapToGrid w:val="0"/>
                <w:sz w:val="20"/>
              </w:rPr>
            </w:pPr>
            <w:r w:rsidRPr="00FC47BA">
              <w:rPr>
                <w:rFonts w:ascii="Arial" w:hAnsi="Arial" w:cs="Arial"/>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blue%20tiff" style="width:72.6pt;height:63.55pt;visibility:visible">
                  <v:imagedata r:id="rId8" o:title="blue%20tiff"/>
                </v:shape>
              </w:pict>
            </w:r>
          </w:p>
        </w:tc>
        <w:tc>
          <w:tcPr>
            <w:tcW w:w="4814" w:type="dxa"/>
            <w:tcBorders>
              <w:top w:val="nil"/>
              <w:left w:val="nil"/>
              <w:bottom w:val="nil"/>
              <w:right w:val="nil"/>
            </w:tcBorders>
          </w:tcPr>
          <w:p w:rsidR="00C01B2C" w:rsidRPr="00A12F15" w:rsidRDefault="00C01B2C" w:rsidP="00F21588">
            <w:pPr>
              <w:tabs>
                <w:tab w:val="left" w:pos="426"/>
              </w:tabs>
              <w:autoSpaceDE w:val="0"/>
              <w:autoSpaceDN w:val="0"/>
              <w:adjustRightInd w:val="0"/>
              <w:jc w:val="both"/>
              <w:rPr>
                <w:rFonts w:ascii="Arial" w:hAnsi="Arial" w:cs="Arial"/>
                <w:snapToGrid w:val="0"/>
                <w:sz w:val="20"/>
              </w:rPr>
            </w:pPr>
            <w:r w:rsidRPr="00A12F15">
              <w:rPr>
                <w:rFonts w:ascii="Arial" w:hAnsi="Arial" w:cs="Arial"/>
                <w:snapToGrid w:val="0"/>
                <w:sz w:val="20"/>
              </w:rPr>
              <w:t xml:space="preserve">COMMITTEE DRAFT OIML/ </w:t>
            </w:r>
            <w:r w:rsidR="00216CBA">
              <w:rPr>
                <w:rFonts w:ascii="Arial" w:hAnsi="Arial" w:cs="Arial"/>
                <w:snapToGrid w:val="0"/>
                <w:sz w:val="20"/>
              </w:rPr>
              <w:t>1</w:t>
            </w:r>
            <w:r w:rsidR="00183746" w:rsidRPr="00A12F15">
              <w:rPr>
                <w:rFonts w:ascii="Arial" w:hAnsi="Arial" w:cs="Arial"/>
                <w:snapToGrid w:val="0"/>
                <w:sz w:val="20"/>
              </w:rPr>
              <w:t>CD</w:t>
            </w:r>
          </w:p>
          <w:p w:rsidR="00C01B2C" w:rsidRPr="00A12F15" w:rsidRDefault="00C01B2C" w:rsidP="00F21588">
            <w:pPr>
              <w:tabs>
                <w:tab w:val="left" w:pos="426"/>
              </w:tabs>
              <w:autoSpaceDE w:val="0"/>
              <w:autoSpaceDN w:val="0"/>
              <w:adjustRightInd w:val="0"/>
              <w:jc w:val="both"/>
              <w:rPr>
                <w:rFonts w:ascii="Arial" w:hAnsi="Arial" w:cs="Arial"/>
                <w:snapToGrid w:val="0"/>
                <w:sz w:val="20"/>
              </w:rPr>
            </w:pPr>
          </w:p>
          <w:p w:rsidR="00C01B2C" w:rsidRPr="00A12F15" w:rsidRDefault="00C01B2C" w:rsidP="00F21588">
            <w:pPr>
              <w:tabs>
                <w:tab w:val="left" w:pos="426"/>
              </w:tabs>
              <w:autoSpaceDE w:val="0"/>
              <w:autoSpaceDN w:val="0"/>
              <w:adjustRightInd w:val="0"/>
              <w:jc w:val="both"/>
              <w:rPr>
                <w:rFonts w:ascii="Arial" w:hAnsi="Arial" w:cs="Arial"/>
                <w:snapToGrid w:val="0"/>
                <w:sz w:val="20"/>
              </w:rPr>
            </w:pPr>
            <w:r w:rsidRPr="00A12F15">
              <w:rPr>
                <w:rFonts w:ascii="Arial" w:hAnsi="Arial" w:cs="Arial"/>
                <w:snapToGrid w:val="0"/>
                <w:sz w:val="20"/>
              </w:rPr>
              <w:t xml:space="preserve">            </w:t>
            </w:r>
          </w:p>
          <w:p w:rsidR="00C01B2C" w:rsidRPr="00A12F15" w:rsidRDefault="00C01B2C" w:rsidP="00F21588">
            <w:pPr>
              <w:tabs>
                <w:tab w:val="left" w:pos="34"/>
                <w:tab w:val="left" w:pos="426"/>
                <w:tab w:val="left" w:pos="1949"/>
              </w:tabs>
              <w:autoSpaceDE w:val="0"/>
              <w:autoSpaceDN w:val="0"/>
              <w:adjustRightInd w:val="0"/>
              <w:jc w:val="both"/>
              <w:rPr>
                <w:rFonts w:ascii="Arial" w:hAnsi="Arial" w:cs="Arial"/>
                <w:snapToGrid w:val="0"/>
                <w:sz w:val="20"/>
              </w:rPr>
            </w:pPr>
            <w:r w:rsidRPr="00A12F15">
              <w:rPr>
                <w:rFonts w:ascii="Arial" w:hAnsi="Arial" w:cs="Arial"/>
                <w:snapToGrid w:val="0"/>
                <w:sz w:val="20"/>
              </w:rPr>
              <w:t xml:space="preserve">Date: </w:t>
            </w:r>
            <w:r w:rsidR="00183311" w:rsidRPr="00A12F15">
              <w:rPr>
                <w:rFonts w:ascii="Arial" w:hAnsi="Arial" w:cs="Arial"/>
                <w:snapToGrid w:val="0"/>
                <w:sz w:val="20"/>
              </w:rPr>
              <w:t xml:space="preserve"> </w:t>
            </w:r>
            <w:del w:id="0" w:author="morayoa" w:date="2013-06-04T15:17:00Z">
              <w:r w:rsidR="00F60C2E" w:rsidDel="00900038">
                <w:rPr>
                  <w:rFonts w:ascii="Arial" w:hAnsi="Arial" w:cs="Arial"/>
                  <w:snapToGrid w:val="0"/>
                  <w:sz w:val="20"/>
                </w:rPr>
                <w:delText>March</w:delText>
              </w:r>
              <w:r w:rsidR="00216CBA" w:rsidDel="00900038">
                <w:rPr>
                  <w:rFonts w:ascii="Arial" w:hAnsi="Arial" w:cs="Arial"/>
                  <w:snapToGrid w:val="0"/>
                  <w:sz w:val="20"/>
                </w:rPr>
                <w:delText xml:space="preserve"> </w:delText>
              </w:r>
            </w:del>
            <w:ins w:id="1" w:author="morayoa" w:date="2013-06-11T13:50:00Z">
              <w:r w:rsidR="009C075C">
                <w:rPr>
                  <w:rFonts w:ascii="Arial" w:hAnsi="Arial" w:cs="Arial"/>
                  <w:snapToGrid w:val="0"/>
                  <w:sz w:val="20"/>
                </w:rPr>
                <w:t>June</w:t>
              </w:r>
            </w:ins>
            <w:ins w:id="2" w:author="morayoa" w:date="2013-06-04T15:17:00Z">
              <w:r w:rsidR="00900038">
                <w:rPr>
                  <w:rFonts w:ascii="Arial" w:hAnsi="Arial" w:cs="Arial"/>
                  <w:snapToGrid w:val="0"/>
                  <w:sz w:val="20"/>
                </w:rPr>
                <w:t xml:space="preserve"> </w:t>
              </w:r>
            </w:ins>
            <w:r w:rsidR="00183311" w:rsidRPr="00A12F15">
              <w:rPr>
                <w:rFonts w:ascii="Arial" w:hAnsi="Arial" w:cs="Arial"/>
                <w:snapToGrid w:val="0"/>
                <w:sz w:val="20"/>
              </w:rPr>
              <w:t>2013</w:t>
            </w:r>
          </w:p>
          <w:p w:rsidR="00C01B2C" w:rsidRPr="00A12F15" w:rsidRDefault="00C01B2C" w:rsidP="00F21588">
            <w:pPr>
              <w:tabs>
                <w:tab w:val="left" w:pos="34"/>
                <w:tab w:val="left" w:pos="426"/>
                <w:tab w:val="left" w:pos="1949"/>
              </w:tabs>
              <w:autoSpaceDE w:val="0"/>
              <w:autoSpaceDN w:val="0"/>
              <w:adjustRightInd w:val="0"/>
              <w:jc w:val="both"/>
              <w:rPr>
                <w:rFonts w:ascii="Arial" w:hAnsi="Arial" w:cs="Arial"/>
                <w:snapToGrid w:val="0"/>
                <w:sz w:val="20"/>
              </w:rPr>
            </w:pPr>
          </w:p>
          <w:p w:rsidR="00C01B2C" w:rsidRPr="00A12F15" w:rsidRDefault="00C01B2C" w:rsidP="00F21588">
            <w:pPr>
              <w:tabs>
                <w:tab w:val="left" w:pos="426"/>
              </w:tabs>
              <w:autoSpaceDE w:val="0"/>
              <w:autoSpaceDN w:val="0"/>
              <w:adjustRightInd w:val="0"/>
              <w:jc w:val="both"/>
              <w:rPr>
                <w:rFonts w:ascii="Arial" w:hAnsi="Arial" w:cs="Arial"/>
                <w:snapToGrid w:val="0"/>
                <w:sz w:val="20"/>
              </w:rPr>
            </w:pPr>
            <w:r w:rsidRPr="00A12F15">
              <w:rPr>
                <w:rFonts w:ascii="Arial" w:hAnsi="Arial" w:cs="Arial"/>
                <w:snapToGrid w:val="0"/>
                <w:sz w:val="20"/>
              </w:rPr>
              <w:t xml:space="preserve">Reference number: </w:t>
            </w:r>
          </w:p>
          <w:p w:rsidR="00C01B2C" w:rsidRPr="00A12F15" w:rsidRDefault="00C01B2C" w:rsidP="00F21588">
            <w:pPr>
              <w:tabs>
                <w:tab w:val="left" w:pos="426"/>
              </w:tabs>
              <w:autoSpaceDE w:val="0"/>
              <w:autoSpaceDN w:val="0"/>
              <w:adjustRightInd w:val="0"/>
              <w:jc w:val="both"/>
              <w:rPr>
                <w:rFonts w:ascii="Arial" w:hAnsi="Arial" w:cs="Arial"/>
                <w:snapToGrid w:val="0"/>
                <w:sz w:val="20"/>
              </w:rPr>
            </w:pPr>
            <w:r w:rsidRPr="00A12F15">
              <w:rPr>
                <w:rFonts w:ascii="Arial" w:hAnsi="Arial" w:cs="Arial"/>
                <w:snapToGrid w:val="0"/>
                <w:sz w:val="20"/>
              </w:rPr>
              <w:t>OIML TC 9/SC 2/R50-</w:t>
            </w:r>
            <w:r w:rsidR="00D650D6" w:rsidRPr="00A12F15">
              <w:rPr>
                <w:rFonts w:ascii="Arial" w:hAnsi="Arial" w:cs="Arial"/>
                <w:snapToGrid w:val="0"/>
                <w:sz w:val="20"/>
              </w:rPr>
              <w:t>3</w:t>
            </w:r>
            <w:r w:rsidR="00170C47" w:rsidRPr="00A12F15">
              <w:rPr>
                <w:rFonts w:ascii="Arial" w:hAnsi="Arial" w:cs="Arial"/>
                <w:snapToGrid w:val="0"/>
                <w:sz w:val="20"/>
              </w:rPr>
              <w:t xml:space="preserve"> </w:t>
            </w:r>
            <w:del w:id="3" w:author="morayoa" w:date="2013-06-04T15:17:00Z">
              <w:r w:rsidR="00216CBA" w:rsidDel="00900038">
                <w:rPr>
                  <w:rFonts w:ascii="Arial" w:hAnsi="Arial" w:cs="Arial"/>
                  <w:snapToGrid w:val="0"/>
                  <w:sz w:val="20"/>
                </w:rPr>
                <w:delText>1</w:delText>
              </w:r>
              <w:r w:rsidR="00216CBA" w:rsidRPr="00A12F15" w:rsidDel="00900038">
                <w:rPr>
                  <w:rFonts w:ascii="Arial" w:hAnsi="Arial" w:cs="Arial"/>
                  <w:snapToGrid w:val="0"/>
                  <w:sz w:val="20"/>
                </w:rPr>
                <w:delText>CD</w:delText>
              </w:r>
            </w:del>
            <w:ins w:id="4" w:author="morayoa" w:date="2013-06-04T15:17:00Z">
              <w:r w:rsidR="00900038">
                <w:rPr>
                  <w:rFonts w:ascii="Arial" w:hAnsi="Arial" w:cs="Arial"/>
                  <w:snapToGrid w:val="0"/>
                  <w:sz w:val="20"/>
                </w:rPr>
                <w:t>2</w:t>
              </w:r>
              <w:r w:rsidR="00900038" w:rsidRPr="00A12F15">
                <w:rPr>
                  <w:rFonts w:ascii="Arial" w:hAnsi="Arial" w:cs="Arial"/>
                  <w:snapToGrid w:val="0"/>
                  <w:sz w:val="20"/>
                </w:rPr>
                <w:t>CD</w:t>
              </w:r>
            </w:ins>
          </w:p>
          <w:p w:rsidR="00C01B2C" w:rsidRPr="00A12F15" w:rsidRDefault="00C01B2C" w:rsidP="00F21588">
            <w:pPr>
              <w:tabs>
                <w:tab w:val="left" w:pos="426"/>
              </w:tabs>
              <w:autoSpaceDE w:val="0"/>
              <w:autoSpaceDN w:val="0"/>
              <w:adjustRightInd w:val="0"/>
              <w:jc w:val="both"/>
              <w:rPr>
                <w:rFonts w:ascii="Arial" w:hAnsi="Arial" w:cs="Arial"/>
                <w:snapToGrid w:val="0"/>
                <w:sz w:val="20"/>
              </w:rPr>
            </w:pPr>
            <w:r w:rsidRPr="00A12F15">
              <w:rPr>
                <w:rFonts w:ascii="Arial" w:hAnsi="Arial" w:cs="Arial"/>
                <w:snapToGrid w:val="0"/>
                <w:sz w:val="20"/>
              </w:rPr>
              <w:t xml:space="preserve">                                                                      </w:t>
            </w:r>
          </w:p>
          <w:p w:rsidR="00C01B2C" w:rsidRPr="00A12F15" w:rsidRDefault="00C01B2C" w:rsidP="00F21588">
            <w:pPr>
              <w:tabs>
                <w:tab w:val="left" w:pos="426"/>
              </w:tabs>
              <w:autoSpaceDE w:val="0"/>
              <w:autoSpaceDN w:val="0"/>
              <w:adjustRightInd w:val="0"/>
              <w:jc w:val="both"/>
              <w:rPr>
                <w:rFonts w:ascii="Arial" w:hAnsi="Arial" w:cs="Arial"/>
                <w:snapToGrid w:val="0"/>
                <w:sz w:val="20"/>
              </w:rPr>
            </w:pPr>
          </w:p>
          <w:p w:rsidR="00C01B2C" w:rsidRPr="00A12F15" w:rsidRDefault="00C01B2C" w:rsidP="00F21588">
            <w:pPr>
              <w:tabs>
                <w:tab w:val="left" w:pos="426"/>
              </w:tabs>
              <w:autoSpaceDE w:val="0"/>
              <w:autoSpaceDN w:val="0"/>
              <w:adjustRightInd w:val="0"/>
              <w:jc w:val="both"/>
              <w:rPr>
                <w:rFonts w:ascii="Arial" w:hAnsi="Arial" w:cs="Arial"/>
                <w:snapToGrid w:val="0"/>
                <w:sz w:val="20"/>
              </w:rPr>
            </w:pPr>
            <w:r w:rsidRPr="00A12F15">
              <w:rPr>
                <w:rFonts w:ascii="Arial" w:hAnsi="Arial" w:cs="Arial"/>
                <w:snapToGrid w:val="0"/>
                <w:sz w:val="20"/>
              </w:rPr>
              <w:t>Supersedes document:</w:t>
            </w:r>
          </w:p>
          <w:p w:rsidR="00C01B2C" w:rsidRPr="00A12F15" w:rsidRDefault="00C01B2C" w:rsidP="00F21588">
            <w:pPr>
              <w:tabs>
                <w:tab w:val="left" w:pos="426"/>
              </w:tabs>
              <w:autoSpaceDE w:val="0"/>
              <w:autoSpaceDN w:val="0"/>
              <w:adjustRightInd w:val="0"/>
              <w:rPr>
                <w:rFonts w:ascii="Arial" w:hAnsi="Arial" w:cs="Arial"/>
                <w:snapToGrid w:val="0"/>
                <w:sz w:val="20"/>
              </w:rPr>
            </w:pPr>
            <w:r w:rsidRPr="00A12F15">
              <w:rPr>
                <w:rFonts w:ascii="Arial" w:hAnsi="Arial" w:cs="Arial"/>
                <w:sz w:val="20"/>
              </w:rPr>
              <w:t xml:space="preserve">OIML R50-2 </w:t>
            </w:r>
            <w:r w:rsidRPr="00A12F15">
              <w:rPr>
                <w:rFonts w:ascii="Arial" w:hAnsi="Arial" w:cs="Arial"/>
                <w:spacing w:val="-2"/>
                <w:sz w:val="20"/>
              </w:rPr>
              <w:t xml:space="preserve">Edition 1997 (E)                   </w:t>
            </w:r>
            <w:r w:rsidRPr="00A12F15">
              <w:rPr>
                <w:rFonts w:ascii="Arial" w:hAnsi="Arial" w:cs="Arial"/>
                <w:sz w:val="20"/>
              </w:rPr>
              <w:t xml:space="preserve"> Continuous totalizing automatic weighing instruments (belt </w:t>
            </w:r>
            <w:proofErr w:type="spellStart"/>
            <w:r w:rsidRPr="00A12F15">
              <w:rPr>
                <w:rFonts w:ascii="Arial" w:hAnsi="Arial" w:cs="Arial"/>
                <w:sz w:val="20"/>
              </w:rPr>
              <w:t>weighers</w:t>
            </w:r>
            <w:proofErr w:type="spellEnd"/>
            <w:r w:rsidRPr="00A12F15">
              <w:rPr>
                <w:rFonts w:ascii="Arial" w:hAnsi="Arial" w:cs="Arial"/>
                <w:sz w:val="20"/>
              </w:rPr>
              <w:t>)</w:t>
            </w:r>
          </w:p>
        </w:tc>
      </w:tr>
      <w:tr w:rsidR="00C01B2C" w:rsidRPr="00A12F15" w:rsidTr="00F21588">
        <w:trPr>
          <w:trHeight w:val="3945"/>
        </w:trPr>
        <w:tc>
          <w:tcPr>
            <w:tcW w:w="4503" w:type="dxa"/>
            <w:tcBorders>
              <w:bottom w:val="single" w:sz="4" w:space="0" w:color="000000"/>
            </w:tcBorders>
          </w:tcPr>
          <w:p w:rsidR="00C01B2C" w:rsidRPr="00A12F15" w:rsidRDefault="00C01B2C" w:rsidP="00F21588">
            <w:pPr>
              <w:tabs>
                <w:tab w:val="left" w:pos="426"/>
              </w:tabs>
              <w:autoSpaceDE w:val="0"/>
              <w:autoSpaceDN w:val="0"/>
              <w:adjustRightInd w:val="0"/>
              <w:jc w:val="both"/>
              <w:rPr>
                <w:rFonts w:ascii="Arial" w:hAnsi="Arial" w:cs="Arial"/>
                <w:snapToGrid w:val="0"/>
                <w:sz w:val="20"/>
              </w:rPr>
            </w:pPr>
          </w:p>
          <w:p w:rsidR="00C01B2C" w:rsidRPr="00A12F15" w:rsidRDefault="00C01B2C" w:rsidP="00F21588">
            <w:pPr>
              <w:tabs>
                <w:tab w:val="left" w:pos="426"/>
              </w:tabs>
              <w:autoSpaceDE w:val="0"/>
              <w:autoSpaceDN w:val="0"/>
              <w:adjustRightInd w:val="0"/>
              <w:jc w:val="both"/>
              <w:rPr>
                <w:rFonts w:ascii="Arial" w:hAnsi="Arial" w:cs="Arial"/>
                <w:snapToGrid w:val="0"/>
                <w:sz w:val="20"/>
              </w:rPr>
            </w:pPr>
            <w:r w:rsidRPr="00A12F15">
              <w:rPr>
                <w:rFonts w:ascii="Arial" w:hAnsi="Arial" w:cs="Arial"/>
                <w:snapToGrid w:val="0"/>
                <w:sz w:val="20"/>
              </w:rPr>
              <w:t>OIML TC 9/TC 2  Automatic weighing instruments</w:t>
            </w:r>
          </w:p>
          <w:p w:rsidR="00C01B2C" w:rsidRPr="00A12F15" w:rsidRDefault="00C01B2C" w:rsidP="00F21588">
            <w:pPr>
              <w:jc w:val="center"/>
              <w:rPr>
                <w:rFonts w:ascii="Arial" w:hAnsi="Arial" w:cs="Arial"/>
                <w:sz w:val="20"/>
              </w:rPr>
            </w:pPr>
          </w:p>
          <w:p w:rsidR="00C01B2C" w:rsidRPr="00A12F15" w:rsidRDefault="00C01B2C" w:rsidP="00F21588">
            <w:pPr>
              <w:tabs>
                <w:tab w:val="left" w:pos="426"/>
              </w:tabs>
              <w:autoSpaceDE w:val="0"/>
              <w:autoSpaceDN w:val="0"/>
              <w:adjustRightInd w:val="0"/>
              <w:jc w:val="both"/>
              <w:rPr>
                <w:rFonts w:ascii="Arial" w:hAnsi="Arial" w:cs="Arial"/>
                <w:snapToGrid w:val="0"/>
                <w:sz w:val="20"/>
              </w:rPr>
            </w:pPr>
          </w:p>
          <w:p w:rsidR="00C01B2C" w:rsidRPr="00A12F15" w:rsidRDefault="00C01B2C" w:rsidP="00F21588">
            <w:pPr>
              <w:tabs>
                <w:tab w:val="left" w:pos="426"/>
              </w:tabs>
              <w:autoSpaceDE w:val="0"/>
              <w:autoSpaceDN w:val="0"/>
              <w:adjustRightInd w:val="0"/>
              <w:jc w:val="both"/>
              <w:rPr>
                <w:rFonts w:ascii="Arial" w:hAnsi="Arial" w:cs="Arial"/>
                <w:snapToGrid w:val="0"/>
                <w:sz w:val="20"/>
              </w:rPr>
            </w:pPr>
            <w:r w:rsidRPr="00A12F15">
              <w:rPr>
                <w:rFonts w:ascii="Arial" w:hAnsi="Arial" w:cs="Arial"/>
                <w:snapToGrid w:val="0"/>
                <w:sz w:val="20"/>
              </w:rPr>
              <w:t>Secretariat: Morayo Awosola</w:t>
            </w:r>
          </w:p>
          <w:p w:rsidR="00C01B2C" w:rsidRPr="00A12F15" w:rsidRDefault="00C01B2C" w:rsidP="00F21588">
            <w:pPr>
              <w:tabs>
                <w:tab w:val="left" w:pos="426"/>
              </w:tabs>
              <w:autoSpaceDE w:val="0"/>
              <w:autoSpaceDN w:val="0"/>
              <w:adjustRightInd w:val="0"/>
              <w:rPr>
                <w:rFonts w:ascii="Arial" w:hAnsi="Arial" w:cs="Arial"/>
                <w:snapToGrid w:val="0"/>
                <w:sz w:val="20"/>
              </w:rPr>
            </w:pPr>
            <w:r w:rsidRPr="00A12F15">
              <w:rPr>
                <w:rFonts w:ascii="Arial" w:hAnsi="Arial" w:cs="Arial"/>
                <w:snapToGrid w:val="0"/>
                <w:sz w:val="20"/>
              </w:rPr>
              <w:t xml:space="preserve">National Measurement Office, </w:t>
            </w:r>
            <w:proofErr w:type="spellStart"/>
            <w:r w:rsidRPr="00A12F15">
              <w:rPr>
                <w:rFonts w:ascii="Arial" w:hAnsi="Arial" w:cs="Arial"/>
                <w:snapToGrid w:val="0"/>
                <w:sz w:val="20"/>
              </w:rPr>
              <w:t>Teddington</w:t>
            </w:r>
            <w:proofErr w:type="spellEnd"/>
            <w:r w:rsidRPr="00A12F15">
              <w:rPr>
                <w:rFonts w:ascii="Arial" w:hAnsi="Arial" w:cs="Arial"/>
                <w:snapToGrid w:val="0"/>
                <w:sz w:val="20"/>
              </w:rPr>
              <w:t>, London, United Kingdom</w:t>
            </w:r>
          </w:p>
          <w:p w:rsidR="00C01B2C" w:rsidRPr="00A12F15" w:rsidRDefault="00C01B2C" w:rsidP="00F21588">
            <w:pPr>
              <w:tabs>
                <w:tab w:val="left" w:pos="426"/>
              </w:tabs>
              <w:autoSpaceDE w:val="0"/>
              <w:autoSpaceDN w:val="0"/>
              <w:adjustRightInd w:val="0"/>
              <w:jc w:val="both"/>
              <w:rPr>
                <w:rFonts w:ascii="Arial" w:hAnsi="Arial" w:cs="Arial"/>
                <w:snapToGrid w:val="0"/>
                <w:sz w:val="20"/>
              </w:rPr>
            </w:pPr>
            <w:r w:rsidRPr="00A12F15">
              <w:rPr>
                <w:rFonts w:ascii="Arial" w:hAnsi="Arial" w:cs="Arial"/>
                <w:snapToGrid w:val="0"/>
                <w:sz w:val="20"/>
              </w:rPr>
              <w:t xml:space="preserve">Email: </w:t>
            </w:r>
            <w:hyperlink r:id="rId9" w:history="1">
              <w:r w:rsidRPr="00A12F15">
                <w:rPr>
                  <w:rStyle w:val="Hyperlink"/>
                  <w:rFonts w:ascii="Arial" w:hAnsi="Arial" w:cs="Arial"/>
                  <w:snapToGrid w:val="0"/>
                  <w:color w:val="auto"/>
                  <w:sz w:val="20"/>
                </w:rPr>
                <w:t>Morayo.awosola@nmo.gov.uk</w:t>
              </w:r>
            </w:hyperlink>
            <w:r w:rsidRPr="00A12F15">
              <w:rPr>
                <w:rFonts w:ascii="Arial" w:hAnsi="Arial" w:cs="Arial"/>
                <w:snapToGrid w:val="0"/>
                <w:sz w:val="20"/>
              </w:rPr>
              <w:t xml:space="preserve">  </w:t>
            </w:r>
          </w:p>
          <w:p w:rsidR="00C01B2C" w:rsidRPr="00A12F15" w:rsidRDefault="00C01B2C" w:rsidP="00F21588">
            <w:pPr>
              <w:tabs>
                <w:tab w:val="left" w:pos="426"/>
              </w:tabs>
              <w:autoSpaceDE w:val="0"/>
              <w:autoSpaceDN w:val="0"/>
              <w:adjustRightInd w:val="0"/>
              <w:jc w:val="both"/>
              <w:rPr>
                <w:rFonts w:ascii="Arial" w:hAnsi="Arial" w:cs="Arial"/>
                <w:snapToGrid w:val="0"/>
                <w:sz w:val="20"/>
              </w:rPr>
            </w:pPr>
          </w:p>
        </w:tc>
        <w:tc>
          <w:tcPr>
            <w:tcW w:w="4814" w:type="dxa"/>
            <w:tcBorders>
              <w:bottom w:val="single" w:sz="4" w:space="0" w:color="000000"/>
            </w:tcBorders>
          </w:tcPr>
          <w:p w:rsidR="00C01B2C" w:rsidRPr="00A12F15" w:rsidRDefault="00C01B2C" w:rsidP="00F21588">
            <w:pPr>
              <w:tabs>
                <w:tab w:val="left" w:pos="426"/>
              </w:tabs>
              <w:autoSpaceDE w:val="0"/>
              <w:autoSpaceDN w:val="0"/>
              <w:adjustRightInd w:val="0"/>
              <w:jc w:val="both"/>
              <w:rPr>
                <w:rFonts w:ascii="Arial" w:hAnsi="Arial" w:cs="Arial"/>
                <w:snapToGrid w:val="0"/>
                <w:sz w:val="20"/>
              </w:rPr>
            </w:pPr>
            <w:r w:rsidRPr="00A12F15">
              <w:rPr>
                <w:rFonts w:ascii="Arial" w:hAnsi="Arial" w:cs="Arial"/>
                <w:snapToGrid w:val="0"/>
                <w:sz w:val="20"/>
              </w:rPr>
              <w:t>Circulated to P- and O-members and liaison internal bodies and external organizations</w:t>
            </w:r>
          </w:p>
          <w:p w:rsidR="00C01B2C" w:rsidRPr="00A12F15" w:rsidRDefault="00C01B2C" w:rsidP="00F21588">
            <w:pPr>
              <w:tabs>
                <w:tab w:val="left" w:pos="426"/>
              </w:tabs>
              <w:autoSpaceDE w:val="0"/>
              <w:autoSpaceDN w:val="0"/>
              <w:adjustRightInd w:val="0"/>
              <w:jc w:val="both"/>
              <w:rPr>
                <w:rFonts w:ascii="Arial" w:hAnsi="Arial" w:cs="Arial"/>
                <w:snapToGrid w:val="0"/>
                <w:sz w:val="20"/>
              </w:rPr>
            </w:pPr>
            <w:r w:rsidRPr="00A12F15">
              <w:rPr>
                <w:rFonts w:ascii="Arial" w:hAnsi="Arial" w:cs="Arial"/>
                <w:snapToGrid w:val="0"/>
                <w:sz w:val="20"/>
              </w:rPr>
              <w:t>for:</w:t>
            </w:r>
          </w:p>
          <w:p w:rsidR="00C01B2C" w:rsidRPr="00A12F15" w:rsidRDefault="00C01B2C" w:rsidP="00F21588">
            <w:pPr>
              <w:tabs>
                <w:tab w:val="left" w:pos="426"/>
              </w:tabs>
              <w:autoSpaceDE w:val="0"/>
              <w:autoSpaceDN w:val="0"/>
              <w:adjustRightInd w:val="0"/>
              <w:jc w:val="both"/>
              <w:rPr>
                <w:rFonts w:ascii="Arial" w:hAnsi="Arial" w:cs="Arial"/>
                <w:snapToGrid w:val="0"/>
                <w:sz w:val="20"/>
              </w:rPr>
            </w:pPr>
          </w:p>
          <w:p w:rsidR="00C01B2C" w:rsidRPr="00A12F15" w:rsidRDefault="00C01B2C" w:rsidP="00F21588">
            <w:pPr>
              <w:tabs>
                <w:tab w:val="left" w:pos="426"/>
              </w:tabs>
              <w:autoSpaceDE w:val="0"/>
              <w:autoSpaceDN w:val="0"/>
              <w:adjustRightInd w:val="0"/>
              <w:jc w:val="both"/>
              <w:rPr>
                <w:rFonts w:ascii="Arial" w:hAnsi="Arial" w:cs="Arial"/>
                <w:snapToGrid w:val="0"/>
                <w:sz w:val="20"/>
              </w:rPr>
            </w:pPr>
          </w:p>
          <w:p w:rsidR="00C01B2C" w:rsidRPr="00A12F15" w:rsidRDefault="00C01B2C" w:rsidP="00F21588">
            <w:pPr>
              <w:tabs>
                <w:tab w:val="left" w:pos="426"/>
              </w:tabs>
              <w:autoSpaceDE w:val="0"/>
              <w:autoSpaceDN w:val="0"/>
              <w:adjustRightInd w:val="0"/>
              <w:jc w:val="both"/>
              <w:rPr>
                <w:rFonts w:ascii="Arial" w:hAnsi="Arial" w:cs="Arial"/>
                <w:snapToGrid w:val="0"/>
                <w:sz w:val="20"/>
              </w:rPr>
            </w:pPr>
          </w:p>
          <w:p w:rsidR="00C01B2C" w:rsidRPr="00A12F15" w:rsidRDefault="00C01B2C" w:rsidP="00F21588">
            <w:pPr>
              <w:tabs>
                <w:tab w:val="left" w:pos="426"/>
              </w:tabs>
              <w:autoSpaceDE w:val="0"/>
              <w:autoSpaceDN w:val="0"/>
              <w:adjustRightInd w:val="0"/>
              <w:jc w:val="both"/>
              <w:rPr>
                <w:rFonts w:ascii="Arial" w:hAnsi="Arial" w:cs="Arial"/>
                <w:snapToGrid w:val="0"/>
                <w:sz w:val="20"/>
              </w:rPr>
            </w:pPr>
          </w:p>
          <w:p w:rsidR="00C01B2C" w:rsidRPr="00A12F15" w:rsidRDefault="00C01B2C" w:rsidP="00F21588">
            <w:pPr>
              <w:tabs>
                <w:tab w:val="left" w:pos="426"/>
              </w:tabs>
              <w:autoSpaceDE w:val="0"/>
              <w:autoSpaceDN w:val="0"/>
              <w:adjustRightInd w:val="0"/>
              <w:jc w:val="both"/>
              <w:rPr>
                <w:rFonts w:ascii="Arial" w:hAnsi="Arial" w:cs="Arial"/>
                <w:snapToGrid w:val="0"/>
                <w:sz w:val="20"/>
              </w:rPr>
            </w:pPr>
          </w:p>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3802"/>
            </w:tblGrid>
            <w:tr w:rsidR="00C01B2C" w:rsidRPr="00A12F15" w:rsidTr="00F21588">
              <w:trPr>
                <w:trHeight w:val="507"/>
              </w:trPr>
              <w:tc>
                <w:tcPr>
                  <w:tcW w:w="458" w:type="dxa"/>
                </w:tcPr>
                <w:p w:rsidR="00C01B2C" w:rsidRPr="00A12F15" w:rsidRDefault="00C01B2C" w:rsidP="00F21588">
                  <w:pPr>
                    <w:tabs>
                      <w:tab w:val="left" w:pos="426"/>
                    </w:tabs>
                    <w:autoSpaceDE w:val="0"/>
                    <w:autoSpaceDN w:val="0"/>
                    <w:adjustRightInd w:val="0"/>
                    <w:jc w:val="both"/>
                    <w:rPr>
                      <w:rFonts w:ascii="Arial" w:hAnsi="Arial" w:cs="Arial"/>
                      <w:snapToGrid w:val="0"/>
                      <w:sz w:val="20"/>
                    </w:rPr>
                  </w:pPr>
                  <w:r w:rsidRPr="00A12F15">
                    <w:rPr>
                      <w:rFonts w:ascii="Arial" w:hAnsi="Arial" w:cs="Arial"/>
                      <w:snapToGrid w:val="0"/>
                      <w:sz w:val="20"/>
                    </w:rPr>
                    <w:sym w:font="Symbol" w:char="F0D6"/>
                  </w:r>
                </w:p>
              </w:tc>
              <w:tc>
                <w:tcPr>
                  <w:tcW w:w="3802" w:type="dxa"/>
                  <w:tcBorders>
                    <w:top w:val="nil"/>
                    <w:bottom w:val="nil"/>
                    <w:right w:val="nil"/>
                  </w:tcBorders>
                </w:tcPr>
                <w:p w:rsidR="00C01B2C" w:rsidRPr="00A12F15" w:rsidRDefault="00C01B2C" w:rsidP="00F21588">
                  <w:pPr>
                    <w:tabs>
                      <w:tab w:val="left" w:pos="426"/>
                    </w:tabs>
                    <w:autoSpaceDE w:val="0"/>
                    <w:autoSpaceDN w:val="0"/>
                    <w:adjustRightInd w:val="0"/>
                    <w:jc w:val="both"/>
                    <w:rPr>
                      <w:rFonts w:ascii="Arial" w:hAnsi="Arial" w:cs="Arial"/>
                      <w:snapToGrid w:val="0"/>
                      <w:sz w:val="20"/>
                    </w:rPr>
                  </w:pPr>
                  <w:r w:rsidRPr="00A12F15">
                    <w:rPr>
                      <w:rFonts w:ascii="Arial" w:hAnsi="Arial" w:cs="Arial"/>
                      <w:snapToGrid w:val="0"/>
                      <w:sz w:val="20"/>
                    </w:rPr>
                    <w:t>TC 9/SC 2 Members</w:t>
                  </w:r>
                </w:p>
              </w:tc>
            </w:tr>
          </w:tbl>
          <w:p w:rsidR="00C01B2C" w:rsidRPr="00A12F15" w:rsidRDefault="00C01B2C" w:rsidP="00F21588">
            <w:pPr>
              <w:tabs>
                <w:tab w:val="left" w:pos="426"/>
              </w:tabs>
              <w:autoSpaceDE w:val="0"/>
              <w:autoSpaceDN w:val="0"/>
              <w:adjustRightInd w:val="0"/>
              <w:jc w:val="both"/>
              <w:rPr>
                <w:rFonts w:ascii="Arial" w:hAnsi="Arial" w:cs="Arial"/>
                <w:snapToGrid w:val="0"/>
                <w:sz w:val="20"/>
              </w:rPr>
            </w:pPr>
          </w:p>
          <w:p w:rsidR="00C01B2C" w:rsidRPr="00A12F15" w:rsidRDefault="00C01B2C" w:rsidP="00F21588">
            <w:pPr>
              <w:tabs>
                <w:tab w:val="left" w:pos="426"/>
              </w:tabs>
              <w:autoSpaceDE w:val="0"/>
              <w:autoSpaceDN w:val="0"/>
              <w:adjustRightInd w:val="0"/>
              <w:jc w:val="both"/>
              <w:rPr>
                <w:rFonts w:ascii="Arial" w:hAnsi="Arial" w:cs="Arial"/>
                <w:snapToGrid w:val="0"/>
                <w:sz w:val="20"/>
              </w:rPr>
            </w:pPr>
          </w:p>
          <w:p w:rsidR="00C01B2C" w:rsidRPr="00A12F15" w:rsidRDefault="00C01B2C" w:rsidP="00F21588">
            <w:pPr>
              <w:tabs>
                <w:tab w:val="left" w:pos="426"/>
              </w:tabs>
              <w:autoSpaceDE w:val="0"/>
              <w:autoSpaceDN w:val="0"/>
              <w:adjustRightInd w:val="0"/>
              <w:jc w:val="both"/>
              <w:rPr>
                <w:rFonts w:ascii="Arial" w:hAnsi="Arial" w:cs="Arial"/>
                <w:snapToGrid w:val="0"/>
                <w:sz w:val="20"/>
              </w:rPr>
            </w:pPr>
          </w:p>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3802"/>
            </w:tblGrid>
            <w:tr w:rsidR="00C01B2C" w:rsidRPr="00A12F15" w:rsidTr="00F21588">
              <w:trPr>
                <w:trHeight w:val="507"/>
              </w:trPr>
              <w:tc>
                <w:tcPr>
                  <w:tcW w:w="458" w:type="dxa"/>
                </w:tcPr>
                <w:p w:rsidR="00C01B2C" w:rsidRPr="00A12F15" w:rsidRDefault="00C01B2C" w:rsidP="00F21588">
                  <w:pPr>
                    <w:tabs>
                      <w:tab w:val="left" w:pos="426"/>
                    </w:tabs>
                    <w:autoSpaceDE w:val="0"/>
                    <w:autoSpaceDN w:val="0"/>
                    <w:adjustRightInd w:val="0"/>
                    <w:jc w:val="both"/>
                    <w:rPr>
                      <w:rFonts w:ascii="Arial" w:hAnsi="Arial" w:cs="Arial"/>
                      <w:snapToGrid w:val="0"/>
                      <w:sz w:val="20"/>
                    </w:rPr>
                  </w:pPr>
                  <w:r w:rsidRPr="00A12F15">
                    <w:rPr>
                      <w:rFonts w:ascii="Arial" w:hAnsi="Arial" w:cs="Arial"/>
                      <w:snapToGrid w:val="0"/>
                      <w:sz w:val="20"/>
                    </w:rPr>
                    <w:sym w:font="Symbol" w:char="F0D6"/>
                  </w:r>
                </w:p>
              </w:tc>
              <w:tc>
                <w:tcPr>
                  <w:tcW w:w="3802" w:type="dxa"/>
                  <w:tcBorders>
                    <w:top w:val="nil"/>
                    <w:bottom w:val="nil"/>
                    <w:right w:val="nil"/>
                  </w:tcBorders>
                </w:tcPr>
                <w:p w:rsidR="00C01B2C" w:rsidRPr="00A12F15" w:rsidRDefault="00C01B2C" w:rsidP="00E30697">
                  <w:pPr>
                    <w:tabs>
                      <w:tab w:val="left" w:pos="426"/>
                    </w:tabs>
                    <w:autoSpaceDE w:val="0"/>
                    <w:autoSpaceDN w:val="0"/>
                    <w:adjustRightInd w:val="0"/>
                    <w:rPr>
                      <w:rFonts w:ascii="Arial" w:hAnsi="Arial" w:cs="Arial"/>
                      <w:snapToGrid w:val="0"/>
                      <w:sz w:val="20"/>
                    </w:rPr>
                  </w:pPr>
                  <w:proofErr w:type="gramStart"/>
                  <w:r w:rsidRPr="00A12F15">
                    <w:rPr>
                      <w:rFonts w:ascii="Arial" w:hAnsi="Arial" w:cs="Arial"/>
                      <w:snapToGrid w:val="0"/>
                      <w:sz w:val="20"/>
                    </w:rPr>
                    <w:t>comments</w:t>
                  </w:r>
                  <w:proofErr w:type="gramEnd"/>
                  <w:r w:rsidRPr="00A12F15">
                    <w:rPr>
                      <w:rFonts w:ascii="Arial" w:hAnsi="Arial" w:cs="Arial"/>
                      <w:snapToGrid w:val="0"/>
                      <w:sz w:val="20"/>
                    </w:rPr>
                    <w:t xml:space="preserve"> </w:t>
                  </w:r>
                  <w:r w:rsidR="009E71FB">
                    <w:rPr>
                      <w:rFonts w:ascii="Arial" w:hAnsi="Arial" w:cs="Arial"/>
                      <w:snapToGrid w:val="0"/>
                      <w:sz w:val="20"/>
                    </w:rPr>
                    <w:t xml:space="preserve">returned </w:t>
                  </w:r>
                  <w:r w:rsidRPr="00A12F15">
                    <w:rPr>
                      <w:rFonts w:ascii="Arial" w:hAnsi="Arial" w:cs="Arial"/>
                      <w:snapToGrid w:val="0"/>
                      <w:sz w:val="20"/>
                    </w:rPr>
                    <w:t xml:space="preserve">to </w:t>
                  </w:r>
                  <w:r w:rsidR="009E71FB">
                    <w:rPr>
                      <w:rFonts w:ascii="Arial" w:hAnsi="Arial" w:cs="Arial"/>
                      <w:snapToGrid w:val="0"/>
                      <w:sz w:val="20"/>
                    </w:rPr>
                    <w:t xml:space="preserve">the </w:t>
                  </w:r>
                  <w:r w:rsidRPr="00A12F15">
                    <w:rPr>
                      <w:rFonts w:ascii="Arial" w:hAnsi="Arial" w:cs="Arial"/>
                      <w:snapToGrid w:val="0"/>
                      <w:sz w:val="20"/>
                    </w:rPr>
                    <w:t xml:space="preserve">Secretariat by </w:t>
                  </w:r>
                  <w:r w:rsidRPr="00A12F15" w:rsidDel="00632EFC">
                    <w:rPr>
                      <w:rFonts w:ascii="Arial" w:hAnsi="Arial" w:cs="Arial"/>
                      <w:snapToGrid w:val="0"/>
                      <w:sz w:val="20"/>
                    </w:rPr>
                    <w:t xml:space="preserve"> </w:t>
                  </w:r>
                  <w:del w:id="5" w:author="morayoa" w:date="2013-06-11T14:05:00Z">
                    <w:r w:rsidR="001F3CCF" w:rsidDel="00A54148">
                      <w:rPr>
                        <w:rFonts w:ascii="Arial" w:hAnsi="Arial" w:cs="Arial"/>
                        <w:b/>
                        <w:snapToGrid w:val="0"/>
                        <w:sz w:val="20"/>
                      </w:rPr>
                      <w:delText>5</w:delText>
                    </w:r>
                  </w:del>
                  <w:r w:rsidR="001F3CCF" w:rsidRPr="00A12F15">
                    <w:rPr>
                      <w:rFonts w:ascii="Arial" w:hAnsi="Arial" w:cs="Arial"/>
                      <w:b/>
                      <w:snapToGrid w:val="0"/>
                      <w:sz w:val="20"/>
                    </w:rPr>
                    <w:t xml:space="preserve"> </w:t>
                  </w:r>
                  <w:del w:id="6" w:author="morayoa" w:date="2013-06-04T15:17:00Z">
                    <w:r w:rsidR="00F60C2E" w:rsidDel="00900038">
                      <w:rPr>
                        <w:rFonts w:ascii="Arial" w:hAnsi="Arial" w:cs="Arial"/>
                        <w:b/>
                        <w:snapToGrid w:val="0"/>
                        <w:sz w:val="20"/>
                      </w:rPr>
                      <w:delText>June</w:delText>
                    </w:r>
                    <w:r w:rsidR="00216CBA" w:rsidRPr="00A12F15" w:rsidDel="00900038">
                      <w:rPr>
                        <w:rFonts w:ascii="Arial" w:hAnsi="Arial" w:cs="Arial"/>
                        <w:b/>
                        <w:snapToGrid w:val="0"/>
                        <w:sz w:val="20"/>
                      </w:rPr>
                      <w:delText xml:space="preserve"> </w:delText>
                    </w:r>
                  </w:del>
                  <w:ins w:id="7" w:author="morayoa" w:date="2013-06-12T15:50:00Z">
                    <w:r w:rsidR="00E30697" w:rsidRPr="00E30697">
                      <w:rPr>
                        <w:rFonts w:ascii="Arial" w:hAnsi="Arial" w:cs="Arial"/>
                        <w:b/>
                        <w:snapToGrid w:val="0"/>
                        <w:sz w:val="20"/>
                      </w:rPr>
                      <w:t>30</w:t>
                    </w:r>
                    <w:r w:rsidR="00E30697">
                      <w:rPr>
                        <w:rFonts w:ascii="Arial" w:hAnsi="Arial" w:cs="Arial"/>
                        <w:snapToGrid w:val="0"/>
                        <w:sz w:val="20"/>
                      </w:rPr>
                      <w:t xml:space="preserve"> </w:t>
                    </w:r>
                  </w:ins>
                  <w:ins w:id="8" w:author="morayoa" w:date="2013-06-11T13:50:00Z">
                    <w:r w:rsidR="009C075C">
                      <w:rPr>
                        <w:rFonts w:ascii="Arial" w:hAnsi="Arial" w:cs="Arial"/>
                        <w:b/>
                        <w:snapToGrid w:val="0"/>
                        <w:sz w:val="20"/>
                      </w:rPr>
                      <w:t xml:space="preserve">September </w:t>
                    </w:r>
                  </w:ins>
                  <w:r w:rsidR="00183311" w:rsidRPr="00A12F15">
                    <w:rPr>
                      <w:rFonts w:ascii="Arial" w:hAnsi="Arial" w:cs="Arial"/>
                      <w:b/>
                      <w:snapToGrid w:val="0"/>
                      <w:sz w:val="20"/>
                    </w:rPr>
                    <w:t>2013</w:t>
                  </w:r>
                  <w:r w:rsidRPr="00A12F15">
                    <w:rPr>
                      <w:rFonts w:ascii="Arial" w:hAnsi="Arial" w:cs="Arial"/>
                      <w:snapToGrid w:val="0"/>
                      <w:sz w:val="20"/>
                    </w:rPr>
                    <w:t>.....</w:t>
                  </w:r>
                </w:p>
              </w:tc>
            </w:tr>
          </w:tbl>
          <w:p w:rsidR="00C01B2C" w:rsidRPr="00A12F15" w:rsidRDefault="00C01B2C" w:rsidP="00F21588">
            <w:pPr>
              <w:tabs>
                <w:tab w:val="left" w:pos="426"/>
              </w:tabs>
              <w:autoSpaceDE w:val="0"/>
              <w:autoSpaceDN w:val="0"/>
              <w:adjustRightInd w:val="0"/>
              <w:jc w:val="both"/>
              <w:rPr>
                <w:rFonts w:ascii="Arial" w:hAnsi="Arial" w:cs="Arial"/>
                <w:snapToGrid w:val="0"/>
                <w:sz w:val="20"/>
              </w:rPr>
            </w:pPr>
          </w:p>
        </w:tc>
      </w:tr>
      <w:tr w:rsidR="00C01B2C" w:rsidRPr="00A12F15" w:rsidTr="00F21588">
        <w:trPr>
          <w:trHeight w:val="2216"/>
        </w:trPr>
        <w:tc>
          <w:tcPr>
            <w:tcW w:w="9317" w:type="dxa"/>
            <w:gridSpan w:val="2"/>
            <w:tcBorders>
              <w:left w:val="nil"/>
              <w:bottom w:val="nil"/>
              <w:right w:val="nil"/>
            </w:tcBorders>
          </w:tcPr>
          <w:p w:rsidR="00C01B2C" w:rsidRPr="00A12F15" w:rsidRDefault="00C01B2C" w:rsidP="00F21588">
            <w:pPr>
              <w:tabs>
                <w:tab w:val="left" w:pos="426"/>
              </w:tabs>
              <w:autoSpaceDE w:val="0"/>
              <w:autoSpaceDN w:val="0"/>
              <w:adjustRightInd w:val="0"/>
              <w:jc w:val="both"/>
              <w:rPr>
                <w:rFonts w:ascii="Arial" w:hAnsi="Arial" w:cs="Arial"/>
                <w:snapToGrid w:val="0"/>
                <w:sz w:val="20"/>
              </w:rPr>
            </w:pPr>
          </w:p>
          <w:p w:rsidR="00C01B2C" w:rsidRPr="00A12F15" w:rsidRDefault="00C01B2C" w:rsidP="00F21588">
            <w:pPr>
              <w:rPr>
                <w:rFonts w:ascii="Arial" w:hAnsi="Arial" w:cs="Arial"/>
                <w:snapToGrid w:val="0"/>
                <w:sz w:val="20"/>
              </w:rPr>
            </w:pPr>
          </w:p>
          <w:p w:rsidR="00C01B2C" w:rsidRPr="00A12F15" w:rsidRDefault="00C01B2C" w:rsidP="00F21588">
            <w:pPr>
              <w:rPr>
                <w:rFonts w:ascii="Arial" w:hAnsi="Arial" w:cs="Arial"/>
                <w:snapToGrid w:val="0"/>
                <w:sz w:val="20"/>
              </w:rPr>
            </w:pPr>
            <w:r w:rsidRPr="00A12F15">
              <w:rPr>
                <w:rFonts w:ascii="Arial" w:hAnsi="Arial" w:cs="Arial"/>
                <w:snapToGrid w:val="0"/>
                <w:sz w:val="20"/>
              </w:rPr>
              <w:t xml:space="preserve">TITLE OF THE CD (English): </w:t>
            </w:r>
          </w:p>
          <w:p w:rsidR="00C01B2C" w:rsidRPr="00A12F15" w:rsidRDefault="00C01B2C" w:rsidP="00F21588">
            <w:pPr>
              <w:rPr>
                <w:rFonts w:ascii="Arial" w:hAnsi="Arial" w:cs="Arial"/>
                <w:snapToGrid w:val="0"/>
                <w:sz w:val="20"/>
              </w:rPr>
            </w:pPr>
            <w:r w:rsidRPr="00A12F15">
              <w:rPr>
                <w:rFonts w:ascii="Arial" w:hAnsi="Arial" w:cs="Arial"/>
                <w:sz w:val="20"/>
              </w:rPr>
              <w:t>OIML R 50-</w:t>
            </w:r>
            <w:r w:rsidR="00D650D6" w:rsidRPr="00A12F15">
              <w:rPr>
                <w:rFonts w:ascii="Arial" w:hAnsi="Arial" w:cs="Arial"/>
                <w:sz w:val="20"/>
              </w:rPr>
              <w:t xml:space="preserve">3 </w:t>
            </w:r>
          </w:p>
          <w:p w:rsidR="00C01B2C" w:rsidRPr="00A12F15" w:rsidRDefault="00C01B2C" w:rsidP="00F21588">
            <w:pPr>
              <w:rPr>
                <w:rFonts w:ascii="Arial" w:hAnsi="Arial" w:cs="Arial"/>
                <w:sz w:val="20"/>
              </w:rPr>
            </w:pPr>
            <w:r w:rsidRPr="00A12F15">
              <w:rPr>
                <w:rFonts w:ascii="Arial" w:hAnsi="Arial" w:cs="Arial"/>
                <w:sz w:val="20"/>
              </w:rPr>
              <w:t xml:space="preserve">Continuous totalizing automatic weighing instruments (belt </w:t>
            </w:r>
            <w:proofErr w:type="spellStart"/>
            <w:r w:rsidRPr="00A12F15">
              <w:rPr>
                <w:rFonts w:ascii="Arial" w:hAnsi="Arial" w:cs="Arial"/>
                <w:sz w:val="20"/>
              </w:rPr>
              <w:t>weighers</w:t>
            </w:r>
            <w:proofErr w:type="spellEnd"/>
            <w:r w:rsidRPr="00A12F15">
              <w:rPr>
                <w:rFonts w:ascii="Arial" w:hAnsi="Arial" w:cs="Arial"/>
                <w:sz w:val="20"/>
              </w:rPr>
              <w:t xml:space="preserve">).  </w:t>
            </w:r>
          </w:p>
          <w:p w:rsidR="00C01B2C" w:rsidRPr="00A12F15" w:rsidRDefault="00C01B2C" w:rsidP="00C01B2C">
            <w:pPr>
              <w:tabs>
                <w:tab w:val="left" w:pos="-720"/>
                <w:tab w:val="left" w:pos="0"/>
                <w:tab w:val="left" w:pos="259"/>
                <w:tab w:val="left" w:pos="604"/>
                <w:tab w:val="left" w:pos="816"/>
                <w:tab w:val="left" w:pos="1440"/>
              </w:tabs>
              <w:suppressAutoHyphens/>
              <w:jc w:val="both"/>
              <w:rPr>
                <w:rFonts w:ascii="Arial" w:hAnsi="Arial" w:cs="Arial"/>
                <w:spacing w:val="-3"/>
                <w:sz w:val="20"/>
              </w:rPr>
            </w:pPr>
            <w:r w:rsidRPr="00A12F15">
              <w:rPr>
                <w:rFonts w:ascii="Arial" w:hAnsi="Arial" w:cs="Arial"/>
                <w:spacing w:val="-3"/>
                <w:sz w:val="20"/>
              </w:rPr>
              <w:t xml:space="preserve">Part </w:t>
            </w:r>
            <w:r w:rsidR="00A55CDC" w:rsidRPr="00A12F15">
              <w:rPr>
                <w:rFonts w:ascii="Arial" w:hAnsi="Arial" w:cs="Arial"/>
                <w:spacing w:val="-3"/>
                <w:sz w:val="20"/>
              </w:rPr>
              <w:t>3</w:t>
            </w:r>
            <w:r w:rsidRPr="00A12F15">
              <w:rPr>
                <w:rFonts w:ascii="Arial" w:hAnsi="Arial" w:cs="Arial"/>
                <w:spacing w:val="-3"/>
                <w:sz w:val="20"/>
              </w:rPr>
              <w:t>: Test report format</w:t>
            </w:r>
          </w:p>
          <w:p w:rsidR="00C01B2C" w:rsidRPr="00A12F15" w:rsidRDefault="00C01B2C" w:rsidP="00F21588">
            <w:pPr>
              <w:rPr>
                <w:rFonts w:ascii="Arial" w:hAnsi="Arial" w:cs="Arial"/>
                <w:snapToGrid w:val="0"/>
                <w:sz w:val="20"/>
              </w:rPr>
            </w:pPr>
          </w:p>
          <w:p w:rsidR="00C01B2C" w:rsidRPr="00A12F15" w:rsidRDefault="00C01B2C" w:rsidP="00F21588">
            <w:pPr>
              <w:rPr>
                <w:rFonts w:ascii="Arial" w:hAnsi="Arial" w:cs="Arial"/>
                <w:snapToGrid w:val="0"/>
                <w:sz w:val="20"/>
              </w:rPr>
            </w:pPr>
            <w:r w:rsidRPr="00A12F15">
              <w:rPr>
                <w:rFonts w:ascii="Arial" w:hAnsi="Arial" w:cs="Arial"/>
                <w:snapToGrid w:val="0"/>
                <w:sz w:val="20"/>
              </w:rPr>
              <w:t>TITLE OF THE CD (French):</w:t>
            </w:r>
          </w:p>
          <w:p w:rsidR="00C01B2C" w:rsidRPr="00A12F15" w:rsidRDefault="00C01B2C" w:rsidP="00F21588">
            <w:pPr>
              <w:rPr>
                <w:rFonts w:ascii="Arial" w:hAnsi="Arial" w:cs="Arial"/>
                <w:snapToGrid w:val="0"/>
                <w:sz w:val="20"/>
                <w:lang w:val="fr-BE"/>
              </w:rPr>
            </w:pPr>
            <w:r w:rsidRPr="00A12F15">
              <w:rPr>
                <w:rFonts w:ascii="Arial" w:hAnsi="Arial" w:cs="Arial"/>
                <w:sz w:val="20"/>
                <w:lang w:val="fr-BE"/>
              </w:rPr>
              <w:t xml:space="preserve">OIML R </w:t>
            </w:r>
            <w:del w:id="9" w:author="morayoa" w:date="2013-06-05T16:40:00Z">
              <w:r w:rsidRPr="00A12F15" w:rsidDel="00C252BE">
                <w:rPr>
                  <w:rFonts w:ascii="Arial" w:hAnsi="Arial" w:cs="Arial"/>
                  <w:sz w:val="20"/>
                  <w:lang w:val="fr-BE"/>
                </w:rPr>
                <w:delText>51</w:delText>
              </w:r>
            </w:del>
            <w:ins w:id="10" w:author="morayoa" w:date="2013-06-05T16:40:00Z">
              <w:r w:rsidR="00C252BE" w:rsidRPr="00A12F15">
                <w:rPr>
                  <w:rFonts w:ascii="Arial" w:hAnsi="Arial" w:cs="Arial"/>
                  <w:sz w:val="20"/>
                  <w:lang w:val="fr-BE"/>
                </w:rPr>
                <w:t>5</w:t>
              </w:r>
              <w:r w:rsidR="00C252BE">
                <w:rPr>
                  <w:rFonts w:ascii="Arial" w:hAnsi="Arial" w:cs="Arial"/>
                  <w:sz w:val="20"/>
                  <w:lang w:val="fr-BE"/>
                </w:rPr>
                <w:t>0</w:t>
              </w:r>
            </w:ins>
            <w:r w:rsidRPr="00A12F15">
              <w:rPr>
                <w:rFonts w:ascii="Arial" w:hAnsi="Arial" w:cs="Arial"/>
                <w:sz w:val="20"/>
                <w:lang w:val="fr-BE"/>
              </w:rPr>
              <w:t>-</w:t>
            </w:r>
            <w:r w:rsidR="00D650D6" w:rsidRPr="00A12F15">
              <w:rPr>
                <w:rFonts w:ascii="Arial" w:hAnsi="Arial" w:cs="Arial"/>
                <w:sz w:val="20"/>
                <w:lang w:val="fr-BE"/>
              </w:rPr>
              <w:t>3</w:t>
            </w:r>
          </w:p>
          <w:p w:rsidR="00C01B2C" w:rsidRPr="00A12F15" w:rsidRDefault="00C01B2C" w:rsidP="00C01B2C">
            <w:pPr>
              <w:tabs>
                <w:tab w:val="left" w:pos="-720"/>
                <w:tab w:val="left" w:pos="0"/>
                <w:tab w:val="left" w:pos="259"/>
                <w:tab w:val="left" w:pos="604"/>
                <w:tab w:val="left" w:pos="816"/>
                <w:tab w:val="left" w:pos="1440"/>
              </w:tabs>
              <w:suppressAutoHyphens/>
              <w:jc w:val="both"/>
              <w:rPr>
                <w:rFonts w:ascii="Arial" w:hAnsi="Arial" w:cs="Arial"/>
                <w:spacing w:val="-2"/>
                <w:sz w:val="20"/>
                <w:lang w:val="fr-FR"/>
              </w:rPr>
            </w:pPr>
            <w:r w:rsidRPr="00A12F15">
              <w:rPr>
                <w:rFonts w:ascii="Arial" w:hAnsi="Arial" w:cs="Arial"/>
                <w:spacing w:val="-2"/>
                <w:sz w:val="20"/>
                <w:lang w:val="fr-FR"/>
              </w:rPr>
              <w:t>Instruments de pesage totalisateurs continus à fonctionnement automatique</w:t>
            </w:r>
          </w:p>
          <w:p w:rsidR="00C01B2C" w:rsidRPr="00A12F15" w:rsidRDefault="00C01B2C" w:rsidP="00C01B2C">
            <w:pPr>
              <w:tabs>
                <w:tab w:val="left" w:pos="-720"/>
                <w:tab w:val="left" w:pos="0"/>
                <w:tab w:val="left" w:pos="259"/>
                <w:tab w:val="left" w:pos="604"/>
                <w:tab w:val="left" w:pos="816"/>
                <w:tab w:val="left" w:pos="1440"/>
              </w:tabs>
              <w:suppressAutoHyphens/>
              <w:jc w:val="both"/>
              <w:rPr>
                <w:rFonts w:ascii="Arial" w:hAnsi="Arial" w:cs="Arial"/>
                <w:spacing w:val="-2"/>
                <w:sz w:val="20"/>
                <w:lang w:val="fr-FR"/>
              </w:rPr>
            </w:pPr>
            <w:r w:rsidRPr="00A12F15">
              <w:rPr>
                <w:rFonts w:ascii="Arial" w:hAnsi="Arial" w:cs="Arial"/>
                <w:spacing w:val="-2"/>
                <w:sz w:val="20"/>
                <w:lang w:val="fr-FR"/>
              </w:rPr>
              <w:t>(peseuses sur bande)</w:t>
            </w:r>
          </w:p>
          <w:p w:rsidR="00C01B2C" w:rsidRPr="00A12F15" w:rsidRDefault="00C01B2C" w:rsidP="00C01B2C">
            <w:pPr>
              <w:tabs>
                <w:tab w:val="left" w:pos="-720"/>
                <w:tab w:val="left" w:pos="0"/>
                <w:tab w:val="left" w:pos="259"/>
                <w:tab w:val="left" w:pos="604"/>
                <w:tab w:val="left" w:pos="816"/>
                <w:tab w:val="left" w:pos="1440"/>
              </w:tabs>
              <w:suppressAutoHyphens/>
              <w:jc w:val="both"/>
              <w:rPr>
                <w:rFonts w:ascii="Arial" w:hAnsi="Arial" w:cs="Arial"/>
                <w:spacing w:val="-2"/>
                <w:sz w:val="20"/>
                <w:lang w:val="fr-FR"/>
              </w:rPr>
            </w:pPr>
            <w:r w:rsidRPr="00A12F15">
              <w:rPr>
                <w:rFonts w:ascii="Arial" w:hAnsi="Arial" w:cs="Arial"/>
                <w:spacing w:val="-2"/>
                <w:sz w:val="20"/>
                <w:lang w:val="fr-FR"/>
              </w:rPr>
              <w:t xml:space="preserve">Partie </w:t>
            </w:r>
            <w:r w:rsidR="00D650D6" w:rsidRPr="00A12F15">
              <w:rPr>
                <w:rFonts w:ascii="Arial" w:hAnsi="Arial" w:cs="Arial"/>
                <w:spacing w:val="-2"/>
                <w:sz w:val="20"/>
                <w:lang w:val="fr-FR"/>
              </w:rPr>
              <w:t>3</w:t>
            </w:r>
            <w:r w:rsidRPr="00A12F15">
              <w:rPr>
                <w:rFonts w:ascii="Arial" w:hAnsi="Arial" w:cs="Arial"/>
                <w:spacing w:val="-2"/>
                <w:sz w:val="20"/>
                <w:lang w:val="fr-FR"/>
              </w:rPr>
              <w:t>: Format du rapport d'essai</w:t>
            </w:r>
          </w:p>
          <w:p w:rsidR="00C01B2C" w:rsidRPr="00A12F15" w:rsidRDefault="00C01B2C" w:rsidP="00F21588">
            <w:pPr>
              <w:tabs>
                <w:tab w:val="left" w:pos="426"/>
              </w:tabs>
              <w:autoSpaceDE w:val="0"/>
              <w:autoSpaceDN w:val="0"/>
              <w:adjustRightInd w:val="0"/>
              <w:jc w:val="both"/>
              <w:rPr>
                <w:rFonts w:ascii="Arial" w:hAnsi="Arial" w:cs="Arial"/>
                <w:snapToGrid w:val="0"/>
                <w:sz w:val="20"/>
                <w:lang w:val="fr-FR"/>
              </w:rPr>
            </w:pPr>
          </w:p>
          <w:p w:rsidR="00C01B2C" w:rsidRPr="00A12F15" w:rsidRDefault="00EB37A3" w:rsidP="00F21588">
            <w:pPr>
              <w:tabs>
                <w:tab w:val="left" w:pos="426"/>
              </w:tabs>
              <w:autoSpaceDE w:val="0"/>
              <w:autoSpaceDN w:val="0"/>
              <w:adjustRightInd w:val="0"/>
              <w:jc w:val="both"/>
              <w:rPr>
                <w:rFonts w:ascii="Arial" w:hAnsi="Arial" w:cs="Arial"/>
                <w:snapToGrid w:val="0"/>
                <w:sz w:val="20"/>
              </w:rPr>
            </w:pPr>
            <w:r w:rsidRPr="00A12F15">
              <w:rPr>
                <w:rFonts w:ascii="Arial" w:hAnsi="Arial" w:cs="Arial"/>
                <w:snapToGrid w:val="0"/>
                <w:sz w:val="20"/>
              </w:rPr>
              <w:t xml:space="preserve">Original version in: English: </w:t>
            </w:r>
          </w:p>
          <w:p w:rsidR="00C01B2C" w:rsidRPr="00A12F15" w:rsidRDefault="00C01B2C" w:rsidP="00F21588">
            <w:pPr>
              <w:tabs>
                <w:tab w:val="left" w:pos="426"/>
              </w:tabs>
              <w:autoSpaceDE w:val="0"/>
              <w:autoSpaceDN w:val="0"/>
              <w:adjustRightInd w:val="0"/>
              <w:jc w:val="both"/>
              <w:rPr>
                <w:rFonts w:ascii="Arial" w:hAnsi="Arial" w:cs="Arial"/>
                <w:snapToGrid w:val="0"/>
                <w:sz w:val="20"/>
              </w:rPr>
            </w:pPr>
            <w:r w:rsidRPr="00A12F15">
              <w:rPr>
                <w:rFonts w:ascii="Arial" w:hAnsi="Arial" w:cs="Arial"/>
                <w:snapToGrid w:val="0"/>
                <w:sz w:val="20"/>
              </w:rPr>
              <w:t>OIML R 50-2 Edition 1997 (E)</w:t>
            </w:r>
          </w:p>
          <w:p w:rsidR="00C01B2C" w:rsidRPr="00A12F15" w:rsidRDefault="00C01B2C" w:rsidP="00F21588">
            <w:pPr>
              <w:tabs>
                <w:tab w:val="left" w:pos="426"/>
              </w:tabs>
              <w:autoSpaceDE w:val="0"/>
              <w:autoSpaceDN w:val="0"/>
              <w:adjustRightInd w:val="0"/>
              <w:jc w:val="both"/>
              <w:rPr>
                <w:rFonts w:ascii="Arial" w:hAnsi="Arial" w:cs="Arial"/>
                <w:snapToGrid w:val="0"/>
                <w:sz w:val="20"/>
              </w:rPr>
            </w:pPr>
          </w:p>
          <w:p w:rsidR="00C01B2C" w:rsidRPr="00A12F15" w:rsidRDefault="00C01B2C" w:rsidP="00F21588">
            <w:pPr>
              <w:tabs>
                <w:tab w:val="left" w:pos="426"/>
              </w:tabs>
              <w:autoSpaceDE w:val="0"/>
              <w:autoSpaceDN w:val="0"/>
              <w:adjustRightInd w:val="0"/>
              <w:jc w:val="both"/>
              <w:rPr>
                <w:rFonts w:ascii="Arial" w:hAnsi="Arial" w:cs="Arial"/>
                <w:snapToGrid w:val="0"/>
                <w:sz w:val="20"/>
              </w:rPr>
            </w:pPr>
          </w:p>
          <w:p w:rsidR="00C01B2C" w:rsidRPr="00A12F15" w:rsidRDefault="00C01B2C" w:rsidP="00F21588">
            <w:pPr>
              <w:rPr>
                <w:rFonts w:ascii="Arial" w:hAnsi="Arial" w:cs="Arial"/>
                <w:sz w:val="20"/>
              </w:rPr>
            </w:pPr>
          </w:p>
          <w:p w:rsidR="00C01B2C" w:rsidRPr="00A12F15" w:rsidRDefault="00C01B2C" w:rsidP="00F21588">
            <w:pPr>
              <w:rPr>
                <w:rFonts w:ascii="Arial" w:hAnsi="Arial" w:cs="Arial"/>
                <w:sz w:val="20"/>
              </w:rPr>
            </w:pP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pacing w:val="-2"/>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pacing w:val="-2"/>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pacing w:val="-2"/>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pacing w:val="-2"/>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pacing w:val="-2"/>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pacing w:val="-2"/>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pacing w:val="-2"/>
          <w:sz w:val="20"/>
        </w:rPr>
      </w:pPr>
    </w:p>
    <w:p w:rsidR="001E2D97" w:rsidRPr="00A12F15" w:rsidRDefault="001E2D97">
      <w:pPr>
        <w:tabs>
          <w:tab w:val="center" w:pos="4819"/>
        </w:tabs>
        <w:suppressAutoHyphens/>
        <w:spacing w:line="216" w:lineRule="auto"/>
        <w:jc w:val="both"/>
        <w:rPr>
          <w:rFonts w:ascii="Arial" w:hAnsi="Arial" w:cs="Arial"/>
          <w:spacing w:val="-2"/>
          <w:sz w:val="20"/>
        </w:rPr>
      </w:pPr>
      <w:r w:rsidRPr="00A12F15">
        <w:rPr>
          <w:rFonts w:ascii="Arial" w:hAnsi="Arial" w:cs="Arial"/>
          <w:spacing w:val="-2"/>
          <w:sz w:val="20"/>
        </w:rPr>
        <w:tab/>
        <w:t>CONTENTS</w:t>
      </w:r>
    </w:p>
    <w:p w:rsidR="001E2D97" w:rsidRPr="00A12F15" w:rsidRDefault="001E2D97" w:rsidP="00B75B56">
      <w:pPr>
        <w:tabs>
          <w:tab w:val="left" w:pos="-720"/>
          <w:tab w:val="left" w:pos="0"/>
          <w:tab w:val="left" w:pos="259"/>
          <w:tab w:val="left" w:pos="604"/>
          <w:tab w:val="left" w:pos="816"/>
          <w:tab w:val="left" w:pos="1440"/>
        </w:tabs>
        <w:suppressAutoHyphens/>
        <w:spacing w:line="216" w:lineRule="auto"/>
        <w:ind w:right="379"/>
        <w:jc w:val="both"/>
        <w:rPr>
          <w:rFonts w:ascii="Arial" w:hAnsi="Arial" w:cs="Arial"/>
          <w:spacing w:val="-2"/>
          <w:sz w:val="20"/>
        </w:rPr>
      </w:pPr>
    </w:p>
    <w:p w:rsidR="001E2D97" w:rsidRPr="00A12F15" w:rsidRDefault="001E2D97" w:rsidP="00B75B56">
      <w:pPr>
        <w:tabs>
          <w:tab w:val="right" w:leader="dot" w:pos="9072"/>
        </w:tabs>
        <w:suppressAutoHyphens/>
        <w:spacing w:line="216" w:lineRule="auto"/>
        <w:ind w:right="379"/>
        <w:jc w:val="both"/>
        <w:rPr>
          <w:rFonts w:ascii="Arial" w:hAnsi="Arial" w:cs="Arial"/>
          <w:spacing w:val="-2"/>
          <w:sz w:val="20"/>
        </w:rPr>
      </w:pPr>
      <w:r w:rsidRPr="00A12F15">
        <w:rPr>
          <w:rFonts w:ascii="Arial" w:hAnsi="Arial" w:cs="Arial"/>
          <w:spacing w:val="-2"/>
          <w:sz w:val="20"/>
        </w:rPr>
        <w:t>Foreword</w:t>
      </w:r>
      <w:r w:rsidRPr="00A12F15">
        <w:rPr>
          <w:rFonts w:ascii="Arial" w:hAnsi="Arial" w:cs="Arial"/>
          <w:spacing w:val="-2"/>
          <w:sz w:val="20"/>
        </w:rPr>
        <w:tab/>
        <w:t xml:space="preserve">  3</w:t>
      </w:r>
    </w:p>
    <w:p w:rsidR="001E2D97" w:rsidRPr="00A12F15" w:rsidRDefault="001E2D97" w:rsidP="00B75B56">
      <w:pPr>
        <w:tabs>
          <w:tab w:val="left" w:pos="-720"/>
          <w:tab w:val="left" w:pos="0"/>
          <w:tab w:val="left" w:pos="259"/>
          <w:tab w:val="left" w:pos="604"/>
          <w:tab w:val="left" w:pos="816"/>
          <w:tab w:val="left" w:pos="1440"/>
        </w:tabs>
        <w:suppressAutoHyphens/>
        <w:spacing w:line="216" w:lineRule="auto"/>
        <w:ind w:right="379"/>
        <w:jc w:val="both"/>
        <w:rPr>
          <w:rFonts w:ascii="Arial" w:hAnsi="Arial" w:cs="Arial"/>
          <w:spacing w:val="-2"/>
          <w:sz w:val="20"/>
        </w:rPr>
      </w:pPr>
    </w:p>
    <w:p w:rsidR="001E2D97" w:rsidRPr="00A12F15" w:rsidRDefault="001E2D97" w:rsidP="00B75B56">
      <w:pPr>
        <w:tabs>
          <w:tab w:val="right" w:leader="dot" w:pos="9072"/>
        </w:tabs>
        <w:suppressAutoHyphens/>
        <w:spacing w:line="216" w:lineRule="auto"/>
        <w:ind w:right="379"/>
        <w:jc w:val="both"/>
        <w:rPr>
          <w:rFonts w:ascii="Arial" w:hAnsi="Arial" w:cs="Arial"/>
          <w:spacing w:val="-2"/>
          <w:sz w:val="20"/>
        </w:rPr>
      </w:pPr>
      <w:r w:rsidRPr="00A12F15">
        <w:rPr>
          <w:rFonts w:ascii="Arial" w:hAnsi="Arial" w:cs="Arial"/>
          <w:spacing w:val="-2"/>
          <w:sz w:val="20"/>
        </w:rPr>
        <w:t>Introduction</w:t>
      </w:r>
      <w:r w:rsidRPr="00A12F15">
        <w:rPr>
          <w:rFonts w:ascii="Arial" w:hAnsi="Arial" w:cs="Arial"/>
          <w:spacing w:val="-2"/>
          <w:sz w:val="20"/>
        </w:rPr>
        <w:tab/>
        <w:t xml:space="preserve">  4</w:t>
      </w:r>
    </w:p>
    <w:p w:rsidR="001E2D97" w:rsidRPr="00A12F15" w:rsidRDefault="001E2D97" w:rsidP="00B75B56">
      <w:pPr>
        <w:tabs>
          <w:tab w:val="left" w:pos="259"/>
          <w:tab w:val="right" w:leader="dot" w:pos="8931"/>
        </w:tabs>
        <w:suppressAutoHyphens/>
        <w:spacing w:line="216" w:lineRule="auto"/>
        <w:ind w:right="379"/>
        <w:jc w:val="both"/>
        <w:rPr>
          <w:rFonts w:ascii="Arial" w:hAnsi="Arial" w:cs="Arial"/>
          <w:spacing w:val="-2"/>
          <w:sz w:val="20"/>
        </w:rPr>
      </w:pPr>
      <w:r w:rsidRPr="00A12F15">
        <w:rPr>
          <w:rFonts w:ascii="Arial" w:hAnsi="Arial" w:cs="Arial"/>
          <w:spacing w:val="-2"/>
          <w:sz w:val="20"/>
        </w:rPr>
        <w:tab/>
      </w:r>
    </w:p>
    <w:p w:rsidR="001E2D97" w:rsidRPr="00A12F15" w:rsidRDefault="005D7EF6" w:rsidP="00B75B56">
      <w:pPr>
        <w:tabs>
          <w:tab w:val="left" w:pos="-720"/>
          <w:tab w:val="left" w:pos="0"/>
          <w:tab w:val="left" w:pos="259"/>
          <w:tab w:val="left" w:pos="604"/>
          <w:tab w:val="left" w:pos="816"/>
          <w:tab w:val="left" w:pos="1440"/>
        </w:tabs>
        <w:suppressAutoHyphens/>
        <w:spacing w:line="216" w:lineRule="auto"/>
        <w:ind w:right="379"/>
        <w:jc w:val="both"/>
        <w:rPr>
          <w:rFonts w:ascii="Arial" w:hAnsi="Arial" w:cs="Arial"/>
          <w:spacing w:val="-2"/>
          <w:sz w:val="20"/>
        </w:rPr>
      </w:pPr>
      <w:r>
        <w:rPr>
          <w:rFonts w:ascii="Arial" w:hAnsi="Arial" w:cs="Arial"/>
          <w:spacing w:val="-2"/>
          <w:sz w:val="20"/>
        </w:rPr>
        <w:t>Type</w:t>
      </w:r>
      <w:r w:rsidRPr="00A12F15">
        <w:rPr>
          <w:rFonts w:ascii="Arial" w:hAnsi="Arial" w:cs="Arial"/>
          <w:spacing w:val="-2"/>
          <w:sz w:val="20"/>
        </w:rPr>
        <w:t xml:space="preserve"> </w:t>
      </w:r>
      <w:r>
        <w:rPr>
          <w:rFonts w:ascii="Arial" w:hAnsi="Arial" w:cs="Arial"/>
          <w:spacing w:val="-2"/>
          <w:sz w:val="20"/>
        </w:rPr>
        <w:t>Evaluation Report</w:t>
      </w:r>
    </w:p>
    <w:p w:rsidR="005D7EF6" w:rsidRDefault="001E2D97" w:rsidP="00B75B56">
      <w:pPr>
        <w:tabs>
          <w:tab w:val="left" w:pos="259"/>
          <w:tab w:val="right" w:leader="dot" w:pos="9072"/>
        </w:tabs>
        <w:suppressAutoHyphens/>
        <w:spacing w:line="216" w:lineRule="auto"/>
        <w:ind w:right="379"/>
        <w:jc w:val="both"/>
        <w:rPr>
          <w:rFonts w:ascii="Arial" w:hAnsi="Arial" w:cs="Arial"/>
          <w:spacing w:val="-2"/>
          <w:sz w:val="20"/>
        </w:rPr>
      </w:pPr>
      <w:r w:rsidRPr="00A12F15">
        <w:rPr>
          <w:rFonts w:ascii="Arial" w:hAnsi="Arial" w:cs="Arial"/>
          <w:spacing w:val="-2"/>
          <w:sz w:val="20"/>
        </w:rPr>
        <w:tab/>
      </w:r>
      <w:r w:rsidR="005D7EF6" w:rsidRPr="00A12F15">
        <w:rPr>
          <w:rFonts w:ascii="Arial" w:hAnsi="Arial" w:cs="Arial"/>
          <w:spacing w:val="-2"/>
          <w:sz w:val="20"/>
        </w:rPr>
        <w:t>Explanatory notes</w:t>
      </w:r>
      <w:r w:rsidR="005D7EF6" w:rsidRPr="00A12F15">
        <w:rPr>
          <w:rFonts w:ascii="Arial" w:hAnsi="Arial" w:cs="Arial"/>
          <w:spacing w:val="-2"/>
          <w:sz w:val="20"/>
        </w:rPr>
        <w:tab/>
        <w:t xml:space="preserve">  </w:t>
      </w:r>
      <w:r w:rsidR="00470BF2">
        <w:rPr>
          <w:rFonts w:ascii="Arial" w:hAnsi="Arial" w:cs="Arial"/>
          <w:spacing w:val="-2"/>
          <w:sz w:val="20"/>
        </w:rPr>
        <w:t>5</w:t>
      </w:r>
    </w:p>
    <w:p w:rsidR="005D7EF6" w:rsidRPr="00A12F15" w:rsidRDefault="005D7EF6" w:rsidP="005D7EF6">
      <w:pPr>
        <w:tabs>
          <w:tab w:val="right" w:leader="dot" w:pos="9072"/>
        </w:tabs>
        <w:suppressAutoHyphens/>
        <w:spacing w:line="216" w:lineRule="auto"/>
        <w:ind w:left="284" w:right="379"/>
        <w:jc w:val="both"/>
        <w:rPr>
          <w:rFonts w:ascii="Arial" w:hAnsi="Arial" w:cs="Arial"/>
          <w:spacing w:val="-2"/>
          <w:sz w:val="20"/>
        </w:rPr>
      </w:pPr>
      <w:r w:rsidRPr="00A12F15">
        <w:rPr>
          <w:rFonts w:ascii="Arial" w:hAnsi="Arial" w:cs="Arial"/>
          <w:spacing w:val="-2"/>
          <w:sz w:val="20"/>
        </w:rPr>
        <w:t>Identification of the instrument</w:t>
      </w:r>
      <w:r w:rsidRPr="00A12F15">
        <w:rPr>
          <w:rFonts w:ascii="Arial" w:hAnsi="Arial" w:cs="Arial"/>
          <w:spacing w:val="-2"/>
          <w:sz w:val="20"/>
        </w:rPr>
        <w:tab/>
        <w:t xml:space="preserve">  </w:t>
      </w:r>
      <w:r w:rsidR="00470BF2">
        <w:rPr>
          <w:rFonts w:ascii="Arial" w:hAnsi="Arial" w:cs="Arial"/>
          <w:spacing w:val="-2"/>
          <w:sz w:val="20"/>
        </w:rPr>
        <w:t>7</w:t>
      </w:r>
    </w:p>
    <w:p w:rsidR="005D7EF6" w:rsidRDefault="005D7EF6" w:rsidP="00B75B56">
      <w:pPr>
        <w:tabs>
          <w:tab w:val="left" w:pos="259"/>
          <w:tab w:val="right" w:leader="dot" w:pos="9072"/>
        </w:tabs>
        <w:suppressAutoHyphens/>
        <w:spacing w:line="216" w:lineRule="auto"/>
        <w:ind w:right="379"/>
        <w:jc w:val="both"/>
        <w:rPr>
          <w:rFonts w:ascii="Arial" w:hAnsi="Arial" w:cs="Arial"/>
          <w:spacing w:val="-2"/>
          <w:sz w:val="20"/>
        </w:rPr>
      </w:pPr>
      <w:r>
        <w:rPr>
          <w:rFonts w:ascii="Arial" w:hAnsi="Arial" w:cs="Arial"/>
          <w:spacing w:val="-2"/>
          <w:sz w:val="20"/>
        </w:rPr>
        <w:tab/>
      </w:r>
      <w:r w:rsidRPr="00A12F15">
        <w:rPr>
          <w:rFonts w:ascii="Arial" w:hAnsi="Arial" w:cs="Arial"/>
          <w:spacing w:val="-2"/>
          <w:sz w:val="20"/>
        </w:rPr>
        <w:t>General information concerning the type</w:t>
      </w:r>
      <w:r w:rsidRPr="00A12F15">
        <w:rPr>
          <w:rFonts w:ascii="Arial" w:hAnsi="Arial" w:cs="Arial"/>
          <w:spacing w:val="-2"/>
          <w:sz w:val="20"/>
        </w:rPr>
        <w:tab/>
        <w:t xml:space="preserve">  </w:t>
      </w:r>
      <w:r w:rsidR="00470BF2">
        <w:rPr>
          <w:rFonts w:ascii="Arial" w:hAnsi="Arial" w:cs="Arial"/>
          <w:spacing w:val="-2"/>
          <w:sz w:val="20"/>
        </w:rPr>
        <w:t>10</w:t>
      </w:r>
    </w:p>
    <w:p w:rsidR="001E2D97" w:rsidRPr="00A12F15" w:rsidRDefault="005D7EF6" w:rsidP="00B75B56">
      <w:pPr>
        <w:tabs>
          <w:tab w:val="left" w:pos="259"/>
          <w:tab w:val="right" w:leader="dot" w:pos="9072"/>
        </w:tabs>
        <w:suppressAutoHyphens/>
        <w:spacing w:line="216" w:lineRule="auto"/>
        <w:ind w:right="379"/>
        <w:jc w:val="both"/>
        <w:rPr>
          <w:rFonts w:ascii="Arial" w:hAnsi="Arial" w:cs="Arial"/>
          <w:spacing w:val="-2"/>
          <w:sz w:val="20"/>
        </w:rPr>
      </w:pPr>
      <w:r>
        <w:rPr>
          <w:rFonts w:ascii="Arial" w:hAnsi="Arial" w:cs="Arial"/>
          <w:spacing w:val="-2"/>
          <w:sz w:val="20"/>
        </w:rPr>
        <w:tab/>
      </w:r>
      <w:r w:rsidR="00D177A1" w:rsidRPr="00A12F15">
        <w:rPr>
          <w:rFonts w:ascii="Arial" w:hAnsi="Arial" w:cs="Arial"/>
          <w:spacing w:val="-2"/>
          <w:sz w:val="20"/>
        </w:rPr>
        <w:t xml:space="preserve">Information concerning the test </w:t>
      </w:r>
      <w:r w:rsidR="001E2D97" w:rsidRPr="00A12F15">
        <w:rPr>
          <w:rFonts w:ascii="Arial" w:hAnsi="Arial" w:cs="Arial"/>
          <w:spacing w:val="-2"/>
          <w:sz w:val="20"/>
        </w:rPr>
        <w:t xml:space="preserve">equipment used for </w:t>
      </w:r>
      <w:r w:rsidR="00451C6B" w:rsidRPr="00A12F15">
        <w:rPr>
          <w:rFonts w:ascii="Arial" w:hAnsi="Arial" w:cs="Arial"/>
          <w:spacing w:val="-2"/>
          <w:sz w:val="20"/>
        </w:rPr>
        <w:t>type</w:t>
      </w:r>
      <w:r w:rsidR="001E2D97" w:rsidRPr="00A12F15">
        <w:rPr>
          <w:rFonts w:ascii="Arial" w:hAnsi="Arial" w:cs="Arial"/>
          <w:spacing w:val="-2"/>
          <w:sz w:val="20"/>
        </w:rPr>
        <w:t xml:space="preserve"> evaluation</w:t>
      </w:r>
      <w:r w:rsidR="001E2D97" w:rsidRPr="00A12F15">
        <w:rPr>
          <w:rFonts w:ascii="Arial" w:hAnsi="Arial" w:cs="Arial"/>
          <w:spacing w:val="-2"/>
          <w:sz w:val="20"/>
        </w:rPr>
        <w:tab/>
        <w:t xml:space="preserve">  </w:t>
      </w:r>
      <w:r w:rsidR="00470BF2">
        <w:rPr>
          <w:rFonts w:ascii="Arial" w:hAnsi="Arial" w:cs="Arial"/>
          <w:spacing w:val="-2"/>
          <w:sz w:val="20"/>
        </w:rPr>
        <w:t>13</w:t>
      </w:r>
    </w:p>
    <w:p w:rsidR="001E2D97" w:rsidRPr="00A12F15" w:rsidRDefault="001E2D97" w:rsidP="00B75B56">
      <w:pPr>
        <w:tabs>
          <w:tab w:val="left" w:pos="259"/>
          <w:tab w:val="right" w:leader="dot" w:pos="9072"/>
        </w:tabs>
        <w:suppressAutoHyphens/>
        <w:spacing w:line="216" w:lineRule="auto"/>
        <w:ind w:right="379"/>
        <w:jc w:val="both"/>
        <w:rPr>
          <w:rFonts w:ascii="Arial" w:hAnsi="Arial" w:cs="Arial"/>
          <w:spacing w:val="-2"/>
          <w:sz w:val="20"/>
        </w:rPr>
      </w:pPr>
      <w:r w:rsidRPr="00A12F15">
        <w:rPr>
          <w:rFonts w:ascii="Arial" w:hAnsi="Arial" w:cs="Arial"/>
          <w:spacing w:val="-2"/>
          <w:sz w:val="20"/>
        </w:rPr>
        <w:tab/>
        <w:t>Configuration for test</w:t>
      </w:r>
      <w:r w:rsidRPr="00A12F15">
        <w:rPr>
          <w:rFonts w:ascii="Arial" w:hAnsi="Arial" w:cs="Arial"/>
          <w:spacing w:val="-2"/>
          <w:sz w:val="20"/>
        </w:rPr>
        <w:tab/>
        <w:t xml:space="preserve">  </w:t>
      </w:r>
      <w:r w:rsidR="00470BF2">
        <w:rPr>
          <w:rFonts w:ascii="Arial" w:hAnsi="Arial" w:cs="Arial"/>
          <w:spacing w:val="-2"/>
          <w:sz w:val="20"/>
        </w:rPr>
        <w:t>14</w:t>
      </w:r>
    </w:p>
    <w:p w:rsidR="001E2D97" w:rsidRPr="00A12F15" w:rsidRDefault="001E2D97" w:rsidP="00B75B56">
      <w:pPr>
        <w:tabs>
          <w:tab w:val="left" w:pos="259"/>
          <w:tab w:val="right" w:leader="dot" w:pos="9072"/>
        </w:tabs>
        <w:suppressAutoHyphens/>
        <w:spacing w:line="216" w:lineRule="auto"/>
        <w:ind w:right="379"/>
        <w:jc w:val="both"/>
        <w:rPr>
          <w:rFonts w:ascii="Arial" w:hAnsi="Arial" w:cs="Arial"/>
          <w:spacing w:val="-2"/>
          <w:sz w:val="20"/>
        </w:rPr>
      </w:pPr>
      <w:r w:rsidRPr="00A12F15">
        <w:rPr>
          <w:rFonts w:ascii="Arial" w:hAnsi="Arial" w:cs="Arial"/>
          <w:spacing w:val="-2"/>
          <w:sz w:val="20"/>
        </w:rPr>
        <w:tab/>
      </w:r>
    </w:p>
    <w:p w:rsidR="00D177A1" w:rsidRPr="00A12F15" w:rsidRDefault="001E2D97" w:rsidP="00D177A1">
      <w:pPr>
        <w:tabs>
          <w:tab w:val="left" w:pos="259"/>
          <w:tab w:val="right" w:leader="dot" w:pos="9072"/>
        </w:tabs>
        <w:suppressAutoHyphens/>
        <w:spacing w:line="216" w:lineRule="auto"/>
        <w:ind w:right="379"/>
        <w:jc w:val="both"/>
        <w:rPr>
          <w:rFonts w:ascii="Arial" w:hAnsi="Arial" w:cs="Arial"/>
          <w:spacing w:val="-2"/>
          <w:sz w:val="20"/>
        </w:rPr>
      </w:pPr>
      <w:r w:rsidRPr="00A12F15">
        <w:rPr>
          <w:rFonts w:ascii="Arial" w:hAnsi="Arial" w:cs="Arial"/>
          <w:spacing w:val="-2"/>
          <w:sz w:val="20"/>
        </w:rPr>
        <w:tab/>
      </w:r>
      <w:r w:rsidR="00D177A1" w:rsidRPr="00A12F15">
        <w:rPr>
          <w:rFonts w:ascii="Arial" w:hAnsi="Arial" w:cs="Arial"/>
          <w:spacing w:val="-2"/>
          <w:sz w:val="20"/>
        </w:rPr>
        <w:t>Summary of the checklist</w:t>
      </w:r>
      <w:r w:rsidR="00D177A1" w:rsidRPr="00A12F15">
        <w:rPr>
          <w:rFonts w:ascii="Arial" w:hAnsi="Arial" w:cs="Arial"/>
          <w:spacing w:val="-2"/>
          <w:sz w:val="20"/>
        </w:rPr>
        <w:tab/>
        <w:t xml:space="preserve">  </w:t>
      </w:r>
      <w:r w:rsidR="00470BF2">
        <w:rPr>
          <w:rFonts w:ascii="Arial" w:hAnsi="Arial" w:cs="Arial"/>
          <w:spacing w:val="-2"/>
          <w:sz w:val="20"/>
        </w:rPr>
        <w:t>15</w:t>
      </w:r>
    </w:p>
    <w:p w:rsidR="001E2D97" w:rsidRPr="00A12F15" w:rsidRDefault="00D177A1" w:rsidP="00B75B56">
      <w:pPr>
        <w:tabs>
          <w:tab w:val="left" w:pos="259"/>
          <w:tab w:val="right" w:leader="dot" w:pos="9072"/>
        </w:tabs>
        <w:suppressAutoHyphens/>
        <w:spacing w:line="216" w:lineRule="auto"/>
        <w:ind w:right="379"/>
        <w:jc w:val="both"/>
        <w:rPr>
          <w:rFonts w:ascii="Arial" w:hAnsi="Arial" w:cs="Arial"/>
          <w:spacing w:val="-2"/>
          <w:sz w:val="20"/>
        </w:rPr>
      </w:pPr>
      <w:r w:rsidRPr="00A12F15">
        <w:rPr>
          <w:rFonts w:ascii="Arial" w:hAnsi="Arial" w:cs="Arial"/>
          <w:spacing w:val="-2"/>
          <w:sz w:val="20"/>
        </w:rPr>
        <w:tab/>
      </w:r>
      <w:r w:rsidR="001E2D97" w:rsidRPr="00A12F15">
        <w:rPr>
          <w:rFonts w:ascii="Arial" w:hAnsi="Arial" w:cs="Arial"/>
          <w:spacing w:val="-2"/>
          <w:sz w:val="20"/>
        </w:rPr>
        <w:t xml:space="preserve">Summary of </w:t>
      </w:r>
      <w:r w:rsidR="00CF6499">
        <w:rPr>
          <w:rFonts w:ascii="Arial" w:hAnsi="Arial" w:cs="Arial"/>
          <w:spacing w:val="-2"/>
          <w:sz w:val="20"/>
        </w:rPr>
        <w:t>type evaluation</w:t>
      </w:r>
      <w:r w:rsidR="001E2D97" w:rsidRPr="00A12F15">
        <w:rPr>
          <w:rFonts w:ascii="Arial" w:hAnsi="Arial" w:cs="Arial"/>
          <w:spacing w:val="-2"/>
          <w:sz w:val="20"/>
        </w:rPr>
        <w:tab/>
        <w:t xml:space="preserve">  </w:t>
      </w:r>
      <w:r w:rsidR="00470BF2">
        <w:rPr>
          <w:rFonts w:ascii="Arial" w:hAnsi="Arial" w:cs="Arial"/>
          <w:spacing w:val="-2"/>
          <w:sz w:val="20"/>
        </w:rPr>
        <w:t>16</w:t>
      </w:r>
    </w:p>
    <w:p w:rsidR="001E2D97" w:rsidRPr="00A12F15" w:rsidRDefault="001E2D97" w:rsidP="00B75B56">
      <w:pPr>
        <w:tabs>
          <w:tab w:val="left" w:pos="-720"/>
          <w:tab w:val="left" w:pos="0"/>
          <w:tab w:val="left" w:pos="259"/>
          <w:tab w:val="left" w:pos="604"/>
          <w:tab w:val="left" w:pos="816"/>
          <w:tab w:val="left" w:pos="1440"/>
        </w:tabs>
        <w:suppressAutoHyphens/>
        <w:spacing w:line="216" w:lineRule="auto"/>
        <w:ind w:right="379"/>
        <w:jc w:val="both"/>
        <w:rPr>
          <w:rFonts w:ascii="Arial" w:hAnsi="Arial" w:cs="Arial"/>
          <w:spacing w:val="-2"/>
          <w:sz w:val="20"/>
        </w:rPr>
      </w:pPr>
    </w:p>
    <w:p w:rsidR="001E2D97" w:rsidRPr="00A12F15" w:rsidRDefault="001E2D97" w:rsidP="00B75B56">
      <w:pPr>
        <w:tabs>
          <w:tab w:val="left" w:pos="259"/>
          <w:tab w:val="left" w:pos="604"/>
          <w:tab w:val="right" w:leader="dot" w:pos="9072"/>
        </w:tabs>
        <w:suppressAutoHyphens/>
        <w:spacing w:line="216" w:lineRule="auto"/>
        <w:ind w:right="379"/>
        <w:jc w:val="both"/>
        <w:rPr>
          <w:rFonts w:ascii="Arial" w:hAnsi="Arial" w:cs="Arial"/>
          <w:spacing w:val="-2"/>
          <w:sz w:val="20"/>
        </w:rPr>
      </w:pPr>
      <w:r w:rsidRPr="00A12F15">
        <w:rPr>
          <w:rFonts w:ascii="Arial" w:hAnsi="Arial" w:cs="Arial"/>
          <w:spacing w:val="-2"/>
          <w:sz w:val="20"/>
        </w:rPr>
        <w:t>1</w:t>
      </w:r>
      <w:r w:rsidRPr="00A12F15">
        <w:rPr>
          <w:rFonts w:ascii="Arial" w:hAnsi="Arial" w:cs="Arial"/>
          <w:spacing w:val="-2"/>
          <w:sz w:val="20"/>
        </w:rPr>
        <w:tab/>
      </w:r>
      <w:r w:rsidRPr="00A12F15">
        <w:rPr>
          <w:rFonts w:ascii="Arial" w:hAnsi="Arial" w:cs="Arial"/>
          <w:spacing w:val="-2"/>
          <w:sz w:val="20"/>
        </w:rPr>
        <w:tab/>
        <w:t>Simulation tests</w:t>
      </w:r>
      <w:r w:rsidRPr="00A12F15">
        <w:rPr>
          <w:rFonts w:ascii="Arial" w:hAnsi="Arial" w:cs="Arial"/>
          <w:spacing w:val="-2"/>
          <w:sz w:val="20"/>
        </w:rPr>
        <w:tab/>
        <w:t xml:space="preserve">  </w:t>
      </w:r>
      <w:r w:rsidR="00470BF2">
        <w:rPr>
          <w:rFonts w:ascii="Arial" w:hAnsi="Arial" w:cs="Arial"/>
          <w:spacing w:val="-2"/>
          <w:sz w:val="20"/>
        </w:rPr>
        <w:t>18</w:t>
      </w:r>
    </w:p>
    <w:p w:rsidR="001E2D97" w:rsidRPr="00A12F15" w:rsidRDefault="001E2D97" w:rsidP="00B75B56">
      <w:pPr>
        <w:tabs>
          <w:tab w:val="left" w:pos="-720"/>
          <w:tab w:val="left" w:pos="0"/>
          <w:tab w:val="left" w:pos="259"/>
          <w:tab w:val="left" w:pos="604"/>
          <w:tab w:val="left" w:pos="816"/>
          <w:tab w:val="left" w:pos="1440"/>
        </w:tabs>
        <w:suppressAutoHyphens/>
        <w:spacing w:line="216" w:lineRule="auto"/>
        <w:ind w:right="379"/>
        <w:jc w:val="both"/>
        <w:rPr>
          <w:rFonts w:ascii="Arial" w:hAnsi="Arial" w:cs="Arial"/>
          <w:spacing w:val="-2"/>
          <w:sz w:val="20"/>
        </w:rPr>
      </w:pPr>
      <w:r w:rsidRPr="00A12F15">
        <w:rPr>
          <w:rFonts w:ascii="Arial" w:hAnsi="Arial" w:cs="Arial"/>
          <w:spacing w:val="-2"/>
          <w:sz w:val="20"/>
        </w:rPr>
        <w:tab/>
      </w:r>
      <w:r w:rsidRPr="00A12F15">
        <w:rPr>
          <w:rFonts w:ascii="Arial" w:hAnsi="Arial" w:cs="Arial"/>
          <w:spacing w:val="-2"/>
          <w:sz w:val="20"/>
        </w:rPr>
        <w:tab/>
      </w:r>
    </w:p>
    <w:p w:rsidR="001E2D97" w:rsidRPr="00A12F15" w:rsidRDefault="001E2D97" w:rsidP="00B75B56">
      <w:pPr>
        <w:tabs>
          <w:tab w:val="left" w:pos="604"/>
          <w:tab w:val="right" w:leader="dot" w:pos="9072"/>
        </w:tabs>
        <w:suppressAutoHyphens/>
        <w:spacing w:line="216" w:lineRule="auto"/>
        <w:ind w:right="379"/>
        <w:jc w:val="both"/>
        <w:rPr>
          <w:rFonts w:ascii="Arial" w:hAnsi="Arial" w:cs="Arial"/>
          <w:spacing w:val="-2"/>
          <w:sz w:val="20"/>
        </w:rPr>
      </w:pPr>
      <w:r w:rsidRPr="00A12F15">
        <w:rPr>
          <w:rFonts w:ascii="Arial" w:hAnsi="Arial" w:cs="Arial"/>
          <w:spacing w:val="-2"/>
          <w:sz w:val="20"/>
        </w:rPr>
        <w:t>1.1</w:t>
      </w:r>
      <w:r w:rsidRPr="00A12F15">
        <w:rPr>
          <w:rFonts w:ascii="Arial" w:hAnsi="Arial" w:cs="Arial"/>
          <w:spacing w:val="-2"/>
          <w:sz w:val="20"/>
        </w:rPr>
        <w:tab/>
        <w:t>Warm-up time</w:t>
      </w:r>
      <w:r w:rsidRPr="00A12F15">
        <w:rPr>
          <w:rFonts w:ascii="Arial" w:hAnsi="Arial" w:cs="Arial"/>
          <w:spacing w:val="-2"/>
          <w:sz w:val="20"/>
        </w:rPr>
        <w:tab/>
        <w:t xml:space="preserve">  </w:t>
      </w:r>
      <w:r w:rsidR="00470BF2">
        <w:rPr>
          <w:rFonts w:ascii="Arial" w:hAnsi="Arial" w:cs="Arial"/>
          <w:spacing w:val="-2"/>
          <w:sz w:val="20"/>
        </w:rPr>
        <w:t>19</w:t>
      </w:r>
    </w:p>
    <w:p w:rsidR="001E2D97" w:rsidRPr="00A12F15" w:rsidRDefault="001E2D97" w:rsidP="00B75B56">
      <w:pPr>
        <w:tabs>
          <w:tab w:val="left" w:pos="604"/>
          <w:tab w:val="right" w:leader="dot" w:pos="9072"/>
        </w:tabs>
        <w:suppressAutoHyphens/>
        <w:spacing w:line="216" w:lineRule="auto"/>
        <w:ind w:right="379"/>
        <w:jc w:val="both"/>
        <w:rPr>
          <w:rFonts w:ascii="Arial" w:hAnsi="Arial" w:cs="Arial"/>
          <w:spacing w:val="-2"/>
          <w:sz w:val="20"/>
        </w:rPr>
      </w:pPr>
      <w:r w:rsidRPr="00A12F15">
        <w:rPr>
          <w:rFonts w:ascii="Arial" w:hAnsi="Arial" w:cs="Arial"/>
          <w:spacing w:val="-2"/>
          <w:sz w:val="20"/>
        </w:rPr>
        <w:t>1.2</w:t>
      </w:r>
      <w:r w:rsidRPr="00A12F15">
        <w:rPr>
          <w:rFonts w:ascii="Arial" w:hAnsi="Arial" w:cs="Arial"/>
          <w:spacing w:val="-2"/>
          <w:sz w:val="20"/>
        </w:rPr>
        <w:tab/>
        <w:t>Variation of simulation speed</w:t>
      </w:r>
      <w:r w:rsidRPr="00A12F15">
        <w:rPr>
          <w:rFonts w:ascii="Arial" w:hAnsi="Arial" w:cs="Arial"/>
          <w:spacing w:val="-2"/>
          <w:sz w:val="20"/>
        </w:rPr>
        <w:tab/>
        <w:t xml:space="preserve">  </w:t>
      </w:r>
      <w:r w:rsidR="00470BF2">
        <w:rPr>
          <w:rFonts w:ascii="Arial" w:hAnsi="Arial" w:cs="Arial"/>
          <w:spacing w:val="-2"/>
          <w:sz w:val="20"/>
        </w:rPr>
        <w:t>20</w:t>
      </w:r>
    </w:p>
    <w:p w:rsidR="001E2D97" w:rsidRPr="00A12F15" w:rsidRDefault="001E2D97" w:rsidP="00B75B56">
      <w:pPr>
        <w:tabs>
          <w:tab w:val="left" w:pos="604"/>
          <w:tab w:val="right" w:leader="dot" w:pos="9072"/>
        </w:tabs>
        <w:suppressAutoHyphens/>
        <w:spacing w:line="216" w:lineRule="auto"/>
        <w:ind w:right="379"/>
        <w:jc w:val="both"/>
        <w:rPr>
          <w:rFonts w:ascii="Arial" w:hAnsi="Arial" w:cs="Arial"/>
          <w:spacing w:val="-2"/>
          <w:sz w:val="20"/>
        </w:rPr>
      </w:pPr>
      <w:r w:rsidRPr="00A12F15">
        <w:rPr>
          <w:rFonts w:ascii="Arial" w:hAnsi="Arial" w:cs="Arial"/>
          <w:spacing w:val="-2"/>
          <w:sz w:val="20"/>
        </w:rPr>
        <w:t>1.3</w:t>
      </w:r>
      <w:r w:rsidRPr="00A12F15">
        <w:rPr>
          <w:rFonts w:ascii="Arial" w:hAnsi="Arial" w:cs="Arial"/>
          <w:spacing w:val="-2"/>
          <w:sz w:val="20"/>
        </w:rPr>
        <w:tab/>
        <w:t>Eccentric loading</w:t>
      </w:r>
      <w:r w:rsidRPr="00A12F15">
        <w:rPr>
          <w:rFonts w:ascii="Arial" w:hAnsi="Arial" w:cs="Arial"/>
          <w:spacing w:val="-2"/>
          <w:sz w:val="20"/>
        </w:rPr>
        <w:tab/>
        <w:t xml:space="preserve">  </w:t>
      </w:r>
      <w:r w:rsidR="00470BF2">
        <w:rPr>
          <w:rFonts w:ascii="Arial" w:hAnsi="Arial" w:cs="Arial"/>
          <w:spacing w:val="-2"/>
          <w:sz w:val="20"/>
        </w:rPr>
        <w:t>21</w:t>
      </w:r>
    </w:p>
    <w:p w:rsidR="001E2D97" w:rsidRPr="00A12F15" w:rsidRDefault="001E2D97" w:rsidP="00B75B56">
      <w:pPr>
        <w:tabs>
          <w:tab w:val="left" w:pos="-720"/>
          <w:tab w:val="left" w:pos="0"/>
          <w:tab w:val="left" w:pos="259"/>
          <w:tab w:val="left" w:pos="604"/>
          <w:tab w:val="left" w:pos="816"/>
          <w:tab w:val="left" w:pos="1440"/>
        </w:tabs>
        <w:suppressAutoHyphens/>
        <w:spacing w:line="216" w:lineRule="auto"/>
        <w:ind w:right="379"/>
        <w:jc w:val="both"/>
        <w:rPr>
          <w:rFonts w:ascii="Arial" w:hAnsi="Arial" w:cs="Arial"/>
          <w:spacing w:val="-2"/>
          <w:sz w:val="20"/>
        </w:rPr>
      </w:pPr>
    </w:p>
    <w:p w:rsidR="001E2D97" w:rsidRPr="00A12F15" w:rsidRDefault="001E2D97" w:rsidP="00B75B56">
      <w:pPr>
        <w:tabs>
          <w:tab w:val="left" w:pos="604"/>
          <w:tab w:val="right" w:leader="dot" w:pos="9072"/>
        </w:tabs>
        <w:suppressAutoHyphens/>
        <w:spacing w:line="216" w:lineRule="auto"/>
        <w:ind w:right="379"/>
        <w:jc w:val="both"/>
        <w:rPr>
          <w:rFonts w:ascii="Arial" w:hAnsi="Arial" w:cs="Arial"/>
          <w:spacing w:val="-2"/>
          <w:sz w:val="20"/>
        </w:rPr>
      </w:pPr>
      <w:r w:rsidRPr="00A12F15">
        <w:rPr>
          <w:rFonts w:ascii="Arial" w:hAnsi="Arial" w:cs="Arial"/>
          <w:spacing w:val="-2"/>
          <w:sz w:val="20"/>
        </w:rPr>
        <w:t xml:space="preserve">1.4 </w:t>
      </w:r>
      <w:r w:rsidRPr="00A12F15">
        <w:rPr>
          <w:rFonts w:ascii="Arial" w:hAnsi="Arial" w:cs="Arial"/>
          <w:spacing w:val="-2"/>
          <w:sz w:val="20"/>
        </w:rPr>
        <w:tab/>
        <w:t>Zero-setting device</w:t>
      </w:r>
      <w:r w:rsidRPr="00A12F15">
        <w:rPr>
          <w:rFonts w:ascii="Arial" w:hAnsi="Arial" w:cs="Arial"/>
          <w:spacing w:val="-2"/>
          <w:sz w:val="20"/>
        </w:rPr>
        <w:tab/>
        <w:t xml:space="preserve">  </w:t>
      </w:r>
      <w:r w:rsidR="00470BF2">
        <w:rPr>
          <w:rFonts w:ascii="Arial" w:hAnsi="Arial" w:cs="Arial"/>
          <w:spacing w:val="-2"/>
          <w:sz w:val="20"/>
        </w:rPr>
        <w:t>22</w:t>
      </w:r>
    </w:p>
    <w:p w:rsidR="001E2D97" w:rsidRPr="00A12F15" w:rsidRDefault="001E2D97" w:rsidP="00B75B56">
      <w:pPr>
        <w:tabs>
          <w:tab w:val="left" w:pos="604"/>
          <w:tab w:val="right" w:leader="dot" w:pos="9072"/>
        </w:tabs>
        <w:suppressAutoHyphens/>
        <w:spacing w:line="216" w:lineRule="auto"/>
        <w:ind w:right="379"/>
        <w:jc w:val="both"/>
        <w:rPr>
          <w:rFonts w:ascii="Arial" w:hAnsi="Arial" w:cs="Arial"/>
          <w:spacing w:val="-2"/>
          <w:sz w:val="20"/>
        </w:rPr>
      </w:pPr>
      <w:r w:rsidRPr="00A12F15">
        <w:rPr>
          <w:rFonts w:ascii="Arial" w:hAnsi="Arial" w:cs="Arial"/>
          <w:spacing w:val="-2"/>
          <w:sz w:val="20"/>
        </w:rPr>
        <w:t>1.4.1</w:t>
      </w:r>
      <w:r w:rsidRPr="00A12F15">
        <w:rPr>
          <w:rFonts w:ascii="Arial" w:hAnsi="Arial" w:cs="Arial"/>
          <w:spacing w:val="-2"/>
          <w:sz w:val="20"/>
        </w:rPr>
        <w:tab/>
        <w:t>Zero-setting (range)</w:t>
      </w:r>
      <w:r w:rsidRPr="00A12F15">
        <w:rPr>
          <w:rFonts w:ascii="Arial" w:hAnsi="Arial" w:cs="Arial"/>
          <w:spacing w:val="-2"/>
          <w:sz w:val="20"/>
        </w:rPr>
        <w:tab/>
        <w:t xml:space="preserve">  </w:t>
      </w:r>
      <w:r w:rsidR="00470BF2">
        <w:rPr>
          <w:rFonts w:ascii="Arial" w:hAnsi="Arial" w:cs="Arial"/>
          <w:spacing w:val="-2"/>
          <w:sz w:val="20"/>
        </w:rPr>
        <w:t>22</w:t>
      </w:r>
    </w:p>
    <w:p w:rsidR="001E2D97" w:rsidRPr="00A12F15" w:rsidRDefault="001E2D97" w:rsidP="00B75B56">
      <w:pPr>
        <w:tabs>
          <w:tab w:val="left" w:pos="604"/>
          <w:tab w:val="right" w:leader="dot" w:pos="9072"/>
        </w:tabs>
        <w:suppressAutoHyphens/>
        <w:spacing w:line="216" w:lineRule="auto"/>
        <w:ind w:right="379"/>
        <w:jc w:val="both"/>
        <w:rPr>
          <w:rFonts w:ascii="Arial" w:hAnsi="Arial" w:cs="Arial"/>
          <w:spacing w:val="-2"/>
          <w:sz w:val="20"/>
        </w:rPr>
      </w:pPr>
      <w:r w:rsidRPr="00A12F15">
        <w:rPr>
          <w:rFonts w:ascii="Arial" w:hAnsi="Arial" w:cs="Arial"/>
          <w:spacing w:val="-2"/>
          <w:sz w:val="20"/>
        </w:rPr>
        <w:t>1.4.2</w:t>
      </w:r>
      <w:r w:rsidRPr="00A12F15">
        <w:rPr>
          <w:rFonts w:ascii="Arial" w:hAnsi="Arial" w:cs="Arial"/>
          <w:spacing w:val="-2"/>
          <w:sz w:val="20"/>
        </w:rPr>
        <w:tab/>
        <w:t>Zero-setting (semi-automatic and automatic)</w:t>
      </w:r>
      <w:r w:rsidRPr="00A12F15">
        <w:rPr>
          <w:rFonts w:ascii="Arial" w:hAnsi="Arial" w:cs="Arial"/>
          <w:spacing w:val="-2"/>
          <w:sz w:val="20"/>
        </w:rPr>
        <w:tab/>
        <w:t xml:space="preserve">  </w:t>
      </w:r>
      <w:r w:rsidR="00470BF2">
        <w:rPr>
          <w:rFonts w:ascii="Arial" w:hAnsi="Arial" w:cs="Arial"/>
          <w:spacing w:val="-2"/>
          <w:sz w:val="20"/>
        </w:rPr>
        <w:t>23</w:t>
      </w:r>
    </w:p>
    <w:p w:rsidR="001E2D97" w:rsidRPr="00A12F15" w:rsidRDefault="001E2D97" w:rsidP="00B75B56">
      <w:pPr>
        <w:tabs>
          <w:tab w:val="left" w:pos="-720"/>
          <w:tab w:val="left" w:pos="0"/>
          <w:tab w:val="left" w:pos="259"/>
          <w:tab w:val="left" w:pos="604"/>
          <w:tab w:val="left" w:pos="816"/>
          <w:tab w:val="left" w:pos="1440"/>
        </w:tabs>
        <w:suppressAutoHyphens/>
        <w:spacing w:line="216" w:lineRule="auto"/>
        <w:ind w:right="379"/>
        <w:jc w:val="both"/>
        <w:rPr>
          <w:rFonts w:ascii="Arial" w:hAnsi="Arial" w:cs="Arial"/>
          <w:spacing w:val="-2"/>
          <w:sz w:val="20"/>
        </w:rPr>
      </w:pPr>
    </w:p>
    <w:p w:rsidR="001E2D97" w:rsidRPr="00A12F15" w:rsidRDefault="001E2D97" w:rsidP="00B75B56">
      <w:pPr>
        <w:tabs>
          <w:tab w:val="left" w:pos="604"/>
          <w:tab w:val="right" w:leader="dot" w:pos="9072"/>
        </w:tabs>
        <w:suppressAutoHyphens/>
        <w:spacing w:line="216" w:lineRule="auto"/>
        <w:ind w:right="379"/>
        <w:jc w:val="both"/>
        <w:rPr>
          <w:rFonts w:ascii="Arial" w:hAnsi="Arial" w:cs="Arial"/>
          <w:spacing w:val="-2"/>
          <w:sz w:val="20"/>
        </w:rPr>
      </w:pPr>
      <w:r w:rsidRPr="00A12F15">
        <w:rPr>
          <w:rFonts w:ascii="Arial" w:hAnsi="Arial" w:cs="Arial"/>
          <w:spacing w:val="-2"/>
          <w:sz w:val="20"/>
        </w:rPr>
        <w:t xml:space="preserve">1.5 </w:t>
      </w:r>
      <w:r w:rsidRPr="00A12F15">
        <w:rPr>
          <w:rFonts w:ascii="Arial" w:hAnsi="Arial" w:cs="Arial"/>
          <w:spacing w:val="-2"/>
          <w:sz w:val="20"/>
        </w:rPr>
        <w:tab/>
        <w:t>Influence quantities</w:t>
      </w:r>
      <w:r w:rsidRPr="00A12F15">
        <w:rPr>
          <w:rFonts w:ascii="Arial" w:hAnsi="Arial" w:cs="Arial"/>
          <w:spacing w:val="-2"/>
          <w:sz w:val="20"/>
        </w:rPr>
        <w:tab/>
        <w:t xml:space="preserve">  </w:t>
      </w:r>
      <w:r w:rsidR="00470BF2">
        <w:rPr>
          <w:rFonts w:ascii="Arial" w:hAnsi="Arial" w:cs="Arial"/>
          <w:spacing w:val="-2"/>
          <w:sz w:val="20"/>
        </w:rPr>
        <w:t>24</w:t>
      </w:r>
    </w:p>
    <w:p w:rsidR="001E2D97" w:rsidRPr="00A12F15" w:rsidRDefault="001E2D97" w:rsidP="00B75B56">
      <w:pPr>
        <w:tabs>
          <w:tab w:val="left" w:pos="604"/>
          <w:tab w:val="right" w:leader="dot" w:pos="9072"/>
        </w:tabs>
        <w:suppressAutoHyphens/>
        <w:spacing w:line="216" w:lineRule="auto"/>
        <w:ind w:right="379"/>
        <w:jc w:val="both"/>
        <w:rPr>
          <w:rFonts w:ascii="Arial" w:hAnsi="Arial" w:cs="Arial"/>
          <w:spacing w:val="-2"/>
          <w:sz w:val="20"/>
        </w:rPr>
      </w:pPr>
      <w:r w:rsidRPr="00A12F15">
        <w:rPr>
          <w:rFonts w:ascii="Arial" w:hAnsi="Arial" w:cs="Arial"/>
          <w:spacing w:val="-2"/>
          <w:sz w:val="20"/>
        </w:rPr>
        <w:t>1.5.1</w:t>
      </w:r>
      <w:r w:rsidRPr="00A12F15">
        <w:rPr>
          <w:rFonts w:ascii="Arial" w:hAnsi="Arial" w:cs="Arial"/>
          <w:spacing w:val="-2"/>
          <w:sz w:val="20"/>
        </w:rPr>
        <w:tab/>
        <w:t>Static temperatures</w:t>
      </w:r>
      <w:r w:rsidRPr="00A12F15">
        <w:rPr>
          <w:rFonts w:ascii="Arial" w:hAnsi="Arial" w:cs="Arial"/>
          <w:spacing w:val="-2"/>
          <w:sz w:val="20"/>
        </w:rPr>
        <w:tab/>
        <w:t xml:space="preserve">  </w:t>
      </w:r>
      <w:r w:rsidR="00470BF2">
        <w:rPr>
          <w:rFonts w:ascii="Arial" w:hAnsi="Arial" w:cs="Arial"/>
          <w:spacing w:val="-2"/>
          <w:sz w:val="20"/>
        </w:rPr>
        <w:t>25</w:t>
      </w:r>
    </w:p>
    <w:p w:rsidR="001E2D97" w:rsidRPr="00A12F15" w:rsidRDefault="001E2D97" w:rsidP="00B75B56">
      <w:pPr>
        <w:tabs>
          <w:tab w:val="left" w:pos="604"/>
          <w:tab w:val="right" w:leader="dot" w:pos="9072"/>
        </w:tabs>
        <w:suppressAutoHyphens/>
        <w:spacing w:line="216" w:lineRule="auto"/>
        <w:ind w:right="379"/>
        <w:jc w:val="both"/>
        <w:rPr>
          <w:rFonts w:ascii="Arial" w:hAnsi="Arial" w:cs="Arial"/>
          <w:spacing w:val="-2"/>
          <w:sz w:val="20"/>
        </w:rPr>
      </w:pPr>
      <w:r w:rsidRPr="00A12F15">
        <w:rPr>
          <w:rFonts w:ascii="Arial" w:hAnsi="Arial" w:cs="Arial"/>
          <w:spacing w:val="-2"/>
          <w:sz w:val="20"/>
        </w:rPr>
        <w:t>1.5.2</w:t>
      </w:r>
      <w:r w:rsidRPr="00A12F15">
        <w:rPr>
          <w:rFonts w:ascii="Arial" w:hAnsi="Arial" w:cs="Arial"/>
          <w:spacing w:val="-2"/>
          <w:sz w:val="20"/>
        </w:rPr>
        <w:tab/>
        <w:t xml:space="preserve">Temperature effect at zero </w:t>
      </w:r>
      <w:proofErr w:type="spellStart"/>
      <w:r w:rsidRPr="00A12F15">
        <w:rPr>
          <w:rFonts w:ascii="Arial" w:hAnsi="Arial" w:cs="Arial"/>
          <w:spacing w:val="-2"/>
          <w:sz w:val="20"/>
        </w:rPr>
        <w:t>flowrate</w:t>
      </w:r>
      <w:proofErr w:type="spellEnd"/>
      <w:r w:rsidRPr="00A12F15">
        <w:rPr>
          <w:rFonts w:ascii="Arial" w:hAnsi="Arial" w:cs="Arial"/>
          <w:spacing w:val="-2"/>
          <w:sz w:val="20"/>
        </w:rPr>
        <w:tab/>
        <w:t xml:space="preserve">  </w:t>
      </w:r>
      <w:r w:rsidR="00470BF2">
        <w:rPr>
          <w:rFonts w:ascii="Arial" w:hAnsi="Arial" w:cs="Arial"/>
          <w:spacing w:val="-2"/>
          <w:sz w:val="20"/>
        </w:rPr>
        <w:t>28</w:t>
      </w:r>
    </w:p>
    <w:p w:rsidR="001E2D97" w:rsidRPr="00A12F15" w:rsidRDefault="001E2D97" w:rsidP="00B75B56">
      <w:pPr>
        <w:tabs>
          <w:tab w:val="left" w:pos="604"/>
          <w:tab w:val="right" w:leader="dot" w:pos="9072"/>
        </w:tabs>
        <w:suppressAutoHyphens/>
        <w:spacing w:line="216" w:lineRule="auto"/>
        <w:ind w:right="379"/>
        <w:jc w:val="both"/>
        <w:rPr>
          <w:rFonts w:ascii="Arial" w:hAnsi="Arial" w:cs="Arial"/>
          <w:spacing w:val="-2"/>
          <w:sz w:val="20"/>
        </w:rPr>
      </w:pPr>
      <w:r w:rsidRPr="00A12F15">
        <w:rPr>
          <w:rFonts w:ascii="Arial" w:hAnsi="Arial" w:cs="Arial"/>
          <w:spacing w:val="-2"/>
          <w:sz w:val="20"/>
        </w:rPr>
        <w:t>1.5.3</w:t>
      </w:r>
      <w:r w:rsidRPr="00A12F15">
        <w:rPr>
          <w:rFonts w:ascii="Arial" w:hAnsi="Arial" w:cs="Arial"/>
          <w:spacing w:val="-2"/>
          <w:sz w:val="20"/>
        </w:rPr>
        <w:tab/>
        <w:t>Damp heat</w:t>
      </w:r>
      <w:r w:rsidRPr="00A12F15">
        <w:rPr>
          <w:rFonts w:ascii="Arial" w:hAnsi="Arial" w:cs="Arial"/>
          <w:spacing w:val="-2"/>
          <w:sz w:val="20"/>
        </w:rPr>
        <w:tab/>
        <w:t xml:space="preserve">  </w:t>
      </w:r>
      <w:r w:rsidR="00470BF2">
        <w:rPr>
          <w:rFonts w:ascii="Arial" w:hAnsi="Arial" w:cs="Arial"/>
          <w:spacing w:val="-2"/>
          <w:sz w:val="20"/>
        </w:rPr>
        <w:t>29</w:t>
      </w:r>
    </w:p>
    <w:p w:rsidR="001E2D97" w:rsidRPr="00A12F15" w:rsidRDefault="001E2D97" w:rsidP="00B75B56">
      <w:pPr>
        <w:tabs>
          <w:tab w:val="left" w:pos="604"/>
          <w:tab w:val="right" w:leader="dot" w:pos="9072"/>
        </w:tabs>
        <w:suppressAutoHyphens/>
        <w:spacing w:line="216" w:lineRule="auto"/>
        <w:ind w:right="379"/>
        <w:jc w:val="both"/>
        <w:rPr>
          <w:rFonts w:ascii="Arial" w:hAnsi="Arial" w:cs="Arial"/>
          <w:spacing w:val="-2"/>
          <w:sz w:val="20"/>
        </w:rPr>
      </w:pPr>
      <w:r w:rsidRPr="00A12F15">
        <w:rPr>
          <w:rFonts w:ascii="Arial" w:hAnsi="Arial" w:cs="Arial"/>
          <w:spacing w:val="-2"/>
          <w:sz w:val="20"/>
        </w:rPr>
        <w:t>1.5.4</w:t>
      </w:r>
      <w:r w:rsidRPr="00A12F15">
        <w:rPr>
          <w:rFonts w:ascii="Arial" w:hAnsi="Arial" w:cs="Arial"/>
          <w:spacing w:val="-2"/>
          <w:sz w:val="20"/>
        </w:rPr>
        <w:tab/>
      </w:r>
      <w:r w:rsidR="00AD3D3D" w:rsidRPr="00A12F15">
        <w:rPr>
          <w:rFonts w:ascii="Arial" w:hAnsi="Arial" w:cs="Arial"/>
          <w:sz w:val="20"/>
        </w:rPr>
        <w:t xml:space="preserve">Mains voltage variations </w:t>
      </w:r>
      <w:r w:rsidRPr="00A12F15">
        <w:rPr>
          <w:rFonts w:ascii="Arial" w:hAnsi="Arial" w:cs="Arial"/>
          <w:spacing w:val="-2"/>
          <w:sz w:val="20"/>
        </w:rPr>
        <w:tab/>
        <w:t xml:space="preserve">  </w:t>
      </w:r>
      <w:r w:rsidR="00470BF2">
        <w:rPr>
          <w:rFonts w:ascii="Arial" w:hAnsi="Arial" w:cs="Arial"/>
          <w:spacing w:val="-2"/>
          <w:sz w:val="20"/>
        </w:rPr>
        <w:t>35</w:t>
      </w:r>
    </w:p>
    <w:p w:rsidR="001E2D97" w:rsidRPr="00A12F15" w:rsidRDefault="001E2D97" w:rsidP="00B75B56">
      <w:pPr>
        <w:tabs>
          <w:tab w:val="left" w:pos="604"/>
          <w:tab w:val="right" w:leader="dot" w:pos="9072"/>
        </w:tabs>
        <w:suppressAutoHyphens/>
        <w:spacing w:line="216" w:lineRule="auto"/>
        <w:ind w:right="379"/>
        <w:jc w:val="both"/>
        <w:rPr>
          <w:rFonts w:ascii="Arial" w:hAnsi="Arial" w:cs="Arial"/>
          <w:spacing w:val="-2"/>
          <w:sz w:val="20"/>
        </w:rPr>
      </w:pPr>
      <w:r w:rsidRPr="00A12F15">
        <w:rPr>
          <w:rFonts w:ascii="Arial" w:hAnsi="Arial" w:cs="Arial"/>
          <w:spacing w:val="-2"/>
          <w:sz w:val="20"/>
        </w:rPr>
        <w:t>1.5.5</w:t>
      </w:r>
      <w:r w:rsidRPr="00A12F15">
        <w:rPr>
          <w:rFonts w:ascii="Arial" w:hAnsi="Arial" w:cs="Arial"/>
          <w:spacing w:val="-2"/>
          <w:sz w:val="20"/>
        </w:rPr>
        <w:tab/>
        <w:t xml:space="preserve">Battery </w:t>
      </w:r>
      <w:r w:rsidR="00F24846" w:rsidRPr="00A12F15">
        <w:rPr>
          <w:rFonts w:ascii="Arial" w:hAnsi="Arial" w:cs="Arial"/>
          <w:spacing w:val="-2"/>
          <w:sz w:val="20"/>
        </w:rPr>
        <w:t>voltage variations</w:t>
      </w:r>
      <w:r w:rsidR="00470BF2">
        <w:rPr>
          <w:rFonts w:ascii="Arial" w:hAnsi="Arial" w:cs="Arial"/>
          <w:spacing w:val="-2"/>
          <w:sz w:val="20"/>
        </w:rPr>
        <w:t>, not mains connected</w:t>
      </w:r>
      <w:r w:rsidRPr="00A12F15">
        <w:rPr>
          <w:rFonts w:ascii="Arial" w:hAnsi="Arial" w:cs="Arial"/>
          <w:spacing w:val="-2"/>
          <w:sz w:val="20"/>
        </w:rPr>
        <w:t xml:space="preserve"> </w:t>
      </w:r>
      <w:r w:rsidRPr="00A12F15">
        <w:rPr>
          <w:rFonts w:ascii="Arial" w:hAnsi="Arial" w:cs="Arial"/>
          <w:spacing w:val="-2"/>
          <w:sz w:val="20"/>
        </w:rPr>
        <w:tab/>
        <w:t xml:space="preserve">  </w:t>
      </w:r>
      <w:r w:rsidR="00470BF2">
        <w:rPr>
          <w:rFonts w:ascii="Arial" w:hAnsi="Arial" w:cs="Arial"/>
          <w:spacing w:val="-2"/>
          <w:sz w:val="20"/>
        </w:rPr>
        <w:t>40</w:t>
      </w:r>
    </w:p>
    <w:p w:rsidR="001E2D97" w:rsidRPr="00A12F15" w:rsidRDefault="001E2D97" w:rsidP="00B75B56">
      <w:pPr>
        <w:tabs>
          <w:tab w:val="left" w:pos="-720"/>
          <w:tab w:val="left" w:pos="0"/>
          <w:tab w:val="left" w:pos="259"/>
          <w:tab w:val="left" w:pos="604"/>
          <w:tab w:val="left" w:pos="816"/>
          <w:tab w:val="left" w:pos="1440"/>
        </w:tabs>
        <w:suppressAutoHyphens/>
        <w:spacing w:line="216" w:lineRule="auto"/>
        <w:ind w:right="379"/>
        <w:jc w:val="both"/>
        <w:rPr>
          <w:rFonts w:ascii="Arial" w:hAnsi="Arial" w:cs="Arial"/>
          <w:spacing w:val="-2"/>
          <w:sz w:val="20"/>
        </w:rPr>
      </w:pPr>
    </w:p>
    <w:p w:rsidR="001E2D97" w:rsidRPr="00A12F15" w:rsidRDefault="001E2D97" w:rsidP="00B75B56">
      <w:pPr>
        <w:tabs>
          <w:tab w:val="left" w:pos="604"/>
          <w:tab w:val="right" w:leader="dot" w:pos="9072"/>
        </w:tabs>
        <w:suppressAutoHyphens/>
        <w:spacing w:line="216" w:lineRule="auto"/>
        <w:ind w:right="379"/>
        <w:jc w:val="both"/>
        <w:rPr>
          <w:rFonts w:ascii="Arial" w:hAnsi="Arial" w:cs="Arial"/>
          <w:spacing w:val="-2"/>
          <w:sz w:val="20"/>
        </w:rPr>
      </w:pPr>
      <w:r w:rsidRPr="00A12F15">
        <w:rPr>
          <w:rFonts w:ascii="Arial" w:hAnsi="Arial" w:cs="Arial"/>
          <w:spacing w:val="-2"/>
          <w:sz w:val="20"/>
        </w:rPr>
        <w:t>1.6</w:t>
      </w:r>
      <w:r w:rsidRPr="00A12F15">
        <w:rPr>
          <w:rFonts w:ascii="Arial" w:hAnsi="Arial" w:cs="Arial"/>
          <w:spacing w:val="-2"/>
          <w:sz w:val="20"/>
        </w:rPr>
        <w:tab/>
        <w:t>Disturbances</w:t>
      </w:r>
      <w:r w:rsidRPr="00A12F15">
        <w:rPr>
          <w:rFonts w:ascii="Arial" w:hAnsi="Arial" w:cs="Arial"/>
          <w:spacing w:val="-2"/>
          <w:sz w:val="20"/>
        </w:rPr>
        <w:tab/>
        <w:t xml:space="preserve">  </w:t>
      </w:r>
      <w:r w:rsidR="00470BF2">
        <w:rPr>
          <w:rFonts w:ascii="Arial" w:hAnsi="Arial" w:cs="Arial"/>
          <w:spacing w:val="-2"/>
          <w:sz w:val="20"/>
        </w:rPr>
        <w:t>41</w:t>
      </w:r>
    </w:p>
    <w:p w:rsidR="001E2D97" w:rsidRPr="00A12F15" w:rsidRDefault="001E2D97" w:rsidP="00B75B56">
      <w:pPr>
        <w:tabs>
          <w:tab w:val="left" w:pos="604"/>
          <w:tab w:val="right" w:leader="dot" w:pos="9072"/>
        </w:tabs>
        <w:suppressAutoHyphens/>
        <w:spacing w:line="216" w:lineRule="auto"/>
        <w:ind w:right="379"/>
        <w:jc w:val="both"/>
        <w:rPr>
          <w:rFonts w:ascii="Arial" w:hAnsi="Arial" w:cs="Arial"/>
          <w:spacing w:val="-2"/>
          <w:sz w:val="20"/>
        </w:rPr>
      </w:pPr>
      <w:r w:rsidRPr="00A12F15">
        <w:rPr>
          <w:rFonts w:ascii="Arial" w:hAnsi="Arial" w:cs="Arial"/>
          <w:spacing w:val="-2"/>
          <w:sz w:val="20"/>
        </w:rPr>
        <w:t>1.6.1</w:t>
      </w:r>
      <w:r w:rsidRPr="00A12F15">
        <w:rPr>
          <w:rFonts w:ascii="Arial" w:hAnsi="Arial" w:cs="Arial"/>
          <w:spacing w:val="-2"/>
          <w:sz w:val="20"/>
        </w:rPr>
        <w:tab/>
      </w:r>
      <w:r w:rsidR="00A82CE5">
        <w:rPr>
          <w:rFonts w:ascii="Arial" w:hAnsi="Arial" w:cs="Arial"/>
          <w:spacing w:val="-2"/>
          <w:sz w:val="20"/>
        </w:rPr>
        <w:t>AC mains voltage dips, short interruptions and reductions</w:t>
      </w:r>
      <w:r w:rsidRPr="00A12F15">
        <w:rPr>
          <w:rFonts w:ascii="Arial" w:hAnsi="Arial" w:cs="Arial"/>
          <w:spacing w:val="-2"/>
          <w:sz w:val="20"/>
        </w:rPr>
        <w:tab/>
        <w:t xml:space="preserve">  </w:t>
      </w:r>
      <w:r w:rsidR="00470BF2">
        <w:rPr>
          <w:rFonts w:ascii="Arial" w:hAnsi="Arial" w:cs="Arial"/>
          <w:spacing w:val="-2"/>
          <w:sz w:val="20"/>
        </w:rPr>
        <w:t>41</w:t>
      </w:r>
    </w:p>
    <w:p w:rsidR="001E2D97" w:rsidRPr="00A12F15" w:rsidRDefault="001E2D97" w:rsidP="006919E3">
      <w:pPr>
        <w:tabs>
          <w:tab w:val="left" w:pos="604"/>
          <w:tab w:val="right" w:leader="dot" w:pos="9072"/>
        </w:tabs>
        <w:suppressAutoHyphens/>
        <w:spacing w:line="216" w:lineRule="auto"/>
        <w:ind w:left="600" w:right="379" w:hanging="600"/>
        <w:jc w:val="both"/>
        <w:rPr>
          <w:rFonts w:ascii="Arial" w:hAnsi="Arial" w:cs="Arial"/>
          <w:spacing w:val="-2"/>
          <w:sz w:val="20"/>
        </w:rPr>
      </w:pPr>
      <w:r w:rsidRPr="00A12F15">
        <w:rPr>
          <w:rFonts w:ascii="Arial" w:hAnsi="Arial" w:cs="Arial"/>
          <w:spacing w:val="-2"/>
          <w:sz w:val="20"/>
        </w:rPr>
        <w:t>1.6.2</w:t>
      </w:r>
      <w:r w:rsidRPr="00A12F15">
        <w:rPr>
          <w:rFonts w:ascii="Arial" w:hAnsi="Arial" w:cs="Arial"/>
          <w:spacing w:val="-2"/>
          <w:sz w:val="20"/>
        </w:rPr>
        <w:tab/>
      </w:r>
      <w:r w:rsidR="00A82CE5">
        <w:rPr>
          <w:rFonts w:ascii="Arial" w:hAnsi="Arial" w:cs="Arial"/>
          <w:sz w:val="20"/>
        </w:rPr>
        <w:t>Bursts (fast transient tests) on mains power lines and on signal, data and control</w:t>
      </w:r>
      <w:r w:rsidRPr="00A12F15">
        <w:rPr>
          <w:rFonts w:ascii="Arial" w:hAnsi="Arial" w:cs="Arial"/>
          <w:spacing w:val="-2"/>
          <w:sz w:val="20"/>
        </w:rPr>
        <w:tab/>
        <w:t xml:space="preserve">  </w:t>
      </w:r>
      <w:r w:rsidR="00470BF2">
        <w:rPr>
          <w:rFonts w:ascii="Arial" w:hAnsi="Arial" w:cs="Arial"/>
          <w:spacing w:val="-2"/>
          <w:sz w:val="20"/>
        </w:rPr>
        <w:t>42</w:t>
      </w:r>
    </w:p>
    <w:p w:rsidR="00EA4154" w:rsidRPr="00A12F15" w:rsidRDefault="00EA4154" w:rsidP="00B75B56">
      <w:pPr>
        <w:tabs>
          <w:tab w:val="left" w:pos="604"/>
          <w:tab w:val="right" w:leader="dot" w:pos="9072"/>
        </w:tabs>
        <w:suppressAutoHyphens/>
        <w:spacing w:line="216" w:lineRule="auto"/>
        <w:ind w:right="379"/>
        <w:rPr>
          <w:rFonts w:ascii="Arial" w:hAnsi="Arial" w:cs="Arial"/>
          <w:spacing w:val="-2"/>
          <w:sz w:val="20"/>
        </w:rPr>
      </w:pPr>
      <w:r w:rsidRPr="00A12F15">
        <w:rPr>
          <w:rFonts w:ascii="Arial" w:hAnsi="Arial" w:cs="Arial"/>
          <w:spacing w:val="-2"/>
          <w:sz w:val="20"/>
        </w:rPr>
        <w:t>1.6.3</w:t>
      </w:r>
      <w:r w:rsidRPr="00A12F15">
        <w:rPr>
          <w:rFonts w:ascii="Arial" w:hAnsi="Arial" w:cs="Arial"/>
          <w:spacing w:val="-2"/>
          <w:sz w:val="20"/>
        </w:rPr>
        <w:tab/>
      </w:r>
      <w:r w:rsidR="00A82CE5">
        <w:rPr>
          <w:rFonts w:ascii="Arial" w:hAnsi="Arial" w:cs="Arial"/>
          <w:sz w:val="20"/>
        </w:rPr>
        <w:t xml:space="preserve">Surges on AC and DC mains power lines and on signal, data and control </w:t>
      </w:r>
      <w:proofErr w:type="spellStart"/>
      <w:r w:rsidR="00A82CE5">
        <w:rPr>
          <w:rFonts w:ascii="Arial" w:hAnsi="Arial" w:cs="Arial"/>
          <w:sz w:val="20"/>
        </w:rPr>
        <w:t>linesl</w:t>
      </w:r>
      <w:proofErr w:type="spellEnd"/>
      <w:r w:rsidR="00A82CE5">
        <w:rPr>
          <w:rFonts w:ascii="Arial" w:hAnsi="Arial" w:cs="Arial"/>
          <w:sz w:val="20"/>
        </w:rPr>
        <w:t xml:space="preserve"> </w:t>
      </w:r>
      <w:r w:rsidR="00375415" w:rsidRPr="00A12F15">
        <w:rPr>
          <w:rFonts w:ascii="Arial" w:hAnsi="Arial" w:cs="Arial"/>
          <w:sz w:val="20"/>
        </w:rPr>
        <w:t>………………</w:t>
      </w:r>
      <w:r w:rsidR="00375415" w:rsidRPr="00A12F15">
        <w:rPr>
          <w:rFonts w:ascii="Arial" w:hAnsi="Arial" w:cs="Arial"/>
          <w:sz w:val="20"/>
        </w:rPr>
        <w:tab/>
      </w:r>
      <w:r w:rsidRPr="00A12F15">
        <w:rPr>
          <w:rFonts w:ascii="Arial" w:hAnsi="Arial" w:cs="Arial"/>
          <w:sz w:val="20"/>
        </w:rPr>
        <w:t>...</w:t>
      </w:r>
      <w:r w:rsidR="00470BF2">
        <w:rPr>
          <w:rFonts w:ascii="Arial" w:hAnsi="Arial" w:cs="Arial"/>
          <w:sz w:val="20"/>
        </w:rPr>
        <w:t>44</w:t>
      </w:r>
    </w:p>
    <w:p w:rsidR="001E2D97" w:rsidRPr="00A12F15" w:rsidRDefault="00257A24" w:rsidP="00B75B56">
      <w:pPr>
        <w:tabs>
          <w:tab w:val="left" w:pos="604"/>
          <w:tab w:val="right" w:leader="dot" w:pos="9072"/>
        </w:tabs>
        <w:suppressAutoHyphens/>
        <w:spacing w:line="216" w:lineRule="auto"/>
        <w:ind w:right="379"/>
        <w:jc w:val="both"/>
        <w:rPr>
          <w:rFonts w:ascii="Arial" w:hAnsi="Arial" w:cs="Arial"/>
          <w:spacing w:val="-2"/>
          <w:sz w:val="20"/>
        </w:rPr>
      </w:pPr>
      <w:r w:rsidRPr="00A12F15">
        <w:rPr>
          <w:rFonts w:ascii="Arial" w:hAnsi="Arial" w:cs="Arial"/>
          <w:spacing w:val="-2"/>
          <w:sz w:val="20"/>
        </w:rPr>
        <w:t>1.6.4</w:t>
      </w:r>
      <w:r w:rsidR="003969B4" w:rsidRPr="00A12F15">
        <w:rPr>
          <w:rFonts w:ascii="Arial" w:hAnsi="Arial" w:cs="Arial"/>
          <w:spacing w:val="-2"/>
          <w:sz w:val="20"/>
        </w:rPr>
        <w:t xml:space="preserve"> </w:t>
      </w:r>
      <w:r w:rsidR="00A82CE5">
        <w:rPr>
          <w:rFonts w:ascii="Arial" w:hAnsi="Arial" w:cs="Arial"/>
          <w:spacing w:val="-2"/>
          <w:sz w:val="20"/>
        </w:rPr>
        <w:t>Electrostatic discharge test</w:t>
      </w:r>
      <w:r w:rsidR="001E2D97" w:rsidRPr="00A12F15">
        <w:rPr>
          <w:rFonts w:ascii="Arial" w:hAnsi="Arial" w:cs="Arial"/>
          <w:spacing w:val="-2"/>
          <w:sz w:val="20"/>
        </w:rPr>
        <w:tab/>
        <w:t xml:space="preserve">  </w:t>
      </w:r>
      <w:r w:rsidR="00470BF2">
        <w:rPr>
          <w:rFonts w:ascii="Arial" w:hAnsi="Arial" w:cs="Arial"/>
          <w:spacing w:val="-2"/>
          <w:sz w:val="20"/>
        </w:rPr>
        <w:t>47</w:t>
      </w:r>
    </w:p>
    <w:p w:rsidR="001E2D97" w:rsidRPr="00A12F15" w:rsidRDefault="00257A24" w:rsidP="00B75B56">
      <w:pPr>
        <w:tabs>
          <w:tab w:val="left" w:pos="604"/>
          <w:tab w:val="right" w:leader="dot" w:pos="9072"/>
        </w:tabs>
        <w:suppressAutoHyphens/>
        <w:spacing w:line="216" w:lineRule="auto"/>
        <w:ind w:right="379"/>
        <w:jc w:val="both"/>
        <w:rPr>
          <w:rFonts w:ascii="Arial" w:hAnsi="Arial" w:cs="Arial"/>
          <w:spacing w:val="-2"/>
          <w:sz w:val="20"/>
        </w:rPr>
      </w:pPr>
      <w:r w:rsidRPr="00A12F15">
        <w:rPr>
          <w:rFonts w:ascii="Arial" w:hAnsi="Arial" w:cs="Arial"/>
          <w:spacing w:val="-2"/>
          <w:sz w:val="20"/>
        </w:rPr>
        <w:t>1.6.5</w:t>
      </w:r>
      <w:r w:rsidR="003969B4" w:rsidRPr="00A12F15">
        <w:rPr>
          <w:rFonts w:ascii="Arial" w:hAnsi="Arial" w:cs="Arial"/>
          <w:spacing w:val="-2"/>
          <w:sz w:val="20"/>
        </w:rPr>
        <w:t xml:space="preserve"> </w:t>
      </w:r>
      <w:r w:rsidR="006919E3" w:rsidRPr="00A12F15">
        <w:rPr>
          <w:rFonts w:ascii="Arial" w:hAnsi="Arial" w:cs="Arial"/>
          <w:sz w:val="20"/>
        </w:rPr>
        <w:t>I</w:t>
      </w:r>
      <w:r w:rsidR="006919E3" w:rsidRPr="00A12F15">
        <w:rPr>
          <w:rFonts w:ascii="Arial" w:hAnsi="Arial" w:cs="Arial"/>
          <w:spacing w:val="-3"/>
          <w:sz w:val="20"/>
        </w:rPr>
        <w:t>mmunity</w:t>
      </w:r>
      <w:r w:rsidR="006919E3" w:rsidRPr="00A12F15">
        <w:rPr>
          <w:rFonts w:ascii="Arial" w:hAnsi="Arial" w:cs="Arial"/>
          <w:sz w:val="20"/>
        </w:rPr>
        <w:t xml:space="preserve"> to electromagnetic </w:t>
      </w:r>
      <w:r w:rsidR="006919E3" w:rsidRPr="00A12F15">
        <w:rPr>
          <w:rFonts w:ascii="Arial" w:hAnsi="Arial" w:cs="Arial"/>
          <w:spacing w:val="-3"/>
          <w:sz w:val="20"/>
        </w:rPr>
        <w:t>fields</w:t>
      </w:r>
      <w:r w:rsidR="001E2D97" w:rsidRPr="00A12F15">
        <w:rPr>
          <w:rFonts w:ascii="Arial" w:hAnsi="Arial" w:cs="Arial"/>
          <w:spacing w:val="-2"/>
          <w:sz w:val="20"/>
        </w:rPr>
        <w:tab/>
        <w:t xml:space="preserve">  </w:t>
      </w:r>
      <w:r w:rsidR="00470BF2">
        <w:rPr>
          <w:rFonts w:ascii="Arial" w:hAnsi="Arial" w:cs="Arial"/>
          <w:spacing w:val="-2"/>
          <w:sz w:val="20"/>
        </w:rPr>
        <w:t>50</w:t>
      </w:r>
    </w:p>
    <w:p w:rsidR="001E2D97" w:rsidRPr="00A12F15" w:rsidRDefault="001E2D97" w:rsidP="00B75B56">
      <w:pPr>
        <w:tabs>
          <w:tab w:val="left" w:pos="-720"/>
          <w:tab w:val="left" w:pos="0"/>
          <w:tab w:val="left" w:pos="259"/>
          <w:tab w:val="left" w:pos="604"/>
          <w:tab w:val="left" w:pos="816"/>
          <w:tab w:val="left" w:pos="1440"/>
        </w:tabs>
        <w:suppressAutoHyphens/>
        <w:spacing w:line="216" w:lineRule="auto"/>
        <w:ind w:right="379"/>
        <w:jc w:val="both"/>
        <w:rPr>
          <w:rFonts w:ascii="Arial" w:hAnsi="Arial" w:cs="Arial"/>
          <w:spacing w:val="-2"/>
          <w:sz w:val="20"/>
        </w:rPr>
      </w:pPr>
    </w:p>
    <w:p w:rsidR="001E2D97" w:rsidRPr="00A12F15" w:rsidRDefault="001E2D97" w:rsidP="00D22995">
      <w:pPr>
        <w:tabs>
          <w:tab w:val="left" w:pos="604"/>
          <w:tab w:val="right" w:leader="dot" w:pos="9072"/>
        </w:tabs>
        <w:suppressAutoHyphens/>
        <w:spacing w:line="216" w:lineRule="auto"/>
        <w:ind w:right="379"/>
        <w:jc w:val="both"/>
        <w:rPr>
          <w:rFonts w:ascii="Arial" w:hAnsi="Arial" w:cs="Arial"/>
          <w:spacing w:val="-2"/>
          <w:sz w:val="20"/>
        </w:rPr>
      </w:pPr>
      <w:r w:rsidRPr="00A12F15">
        <w:rPr>
          <w:rFonts w:ascii="Arial" w:hAnsi="Arial" w:cs="Arial"/>
          <w:spacing w:val="-2"/>
          <w:sz w:val="20"/>
        </w:rPr>
        <w:t>1.7</w:t>
      </w:r>
      <w:r w:rsidRPr="00A12F15">
        <w:rPr>
          <w:rFonts w:ascii="Arial" w:hAnsi="Arial" w:cs="Arial"/>
          <w:spacing w:val="-2"/>
          <w:sz w:val="20"/>
        </w:rPr>
        <w:tab/>
        <w:t>Metrological characteristics</w:t>
      </w:r>
      <w:r w:rsidRPr="00A12F15">
        <w:rPr>
          <w:rFonts w:ascii="Arial" w:hAnsi="Arial" w:cs="Arial"/>
          <w:spacing w:val="-2"/>
          <w:sz w:val="20"/>
        </w:rPr>
        <w:tab/>
        <w:t xml:space="preserve">  </w:t>
      </w:r>
      <w:r w:rsidR="00470BF2">
        <w:rPr>
          <w:rFonts w:ascii="Arial" w:hAnsi="Arial" w:cs="Arial"/>
          <w:spacing w:val="-2"/>
          <w:sz w:val="20"/>
        </w:rPr>
        <w:t>54</w:t>
      </w:r>
    </w:p>
    <w:p w:rsidR="001E2D97" w:rsidRPr="00A12F15" w:rsidRDefault="001E2D97" w:rsidP="00D22995">
      <w:pPr>
        <w:tabs>
          <w:tab w:val="left" w:pos="604"/>
          <w:tab w:val="right" w:leader="dot" w:pos="9072"/>
        </w:tabs>
        <w:suppressAutoHyphens/>
        <w:spacing w:line="216" w:lineRule="auto"/>
        <w:ind w:right="379"/>
        <w:jc w:val="both"/>
        <w:rPr>
          <w:rFonts w:ascii="Arial" w:hAnsi="Arial" w:cs="Arial"/>
          <w:spacing w:val="-2"/>
          <w:sz w:val="20"/>
        </w:rPr>
      </w:pPr>
      <w:r w:rsidRPr="00A12F15">
        <w:rPr>
          <w:rFonts w:ascii="Arial" w:hAnsi="Arial" w:cs="Arial"/>
          <w:spacing w:val="-2"/>
          <w:sz w:val="20"/>
        </w:rPr>
        <w:t>1.7.1</w:t>
      </w:r>
      <w:r w:rsidRPr="00A12F15">
        <w:rPr>
          <w:rFonts w:ascii="Arial" w:hAnsi="Arial" w:cs="Arial"/>
          <w:spacing w:val="-2"/>
          <w:sz w:val="20"/>
        </w:rPr>
        <w:tab/>
        <w:t>Repeatability</w:t>
      </w:r>
      <w:r w:rsidRPr="00A12F15">
        <w:rPr>
          <w:rFonts w:ascii="Arial" w:hAnsi="Arial" w:cs="Arial"/>
          <w:spacing w:val="-2"/>
          <w:sz w:val="20"/>
        </w:rPr>
        <w:tab/>
        <w:t xml:space="preserve">  </w:t>
      </w:r>
      <w:r w:rsidR="00470BF2">
        <w:rPr>
          <w:rFonts w:ascii="Arial" w:hAnsi="Arial" w:cs="Arial"/>
          <w:spacing w:val="-2"/>
          <w:sz w:val="20"/>
        </w:rPr>
        <w:t>54</w:t>
      </w:r>
    </w:p>
    <w:p w:rsidR="001E2D97" w:rsidRPr="00A12F15" w:rsidRDefault="001E2D97" w:rsidP="00D22995">
      <w:pPr>
        <w:tabs>
          <w:tab w:val="left" w:pos="604"/>
          <w:tab w:val="right" w:leader="dot" w:pos="9072"/>
        </w:tabs>
        <w:suppressAutoHyphens/>
        <w:spacing w:line="216" w:lineRule="auto"/>
        <w:ind w:right="379"/>
        <w:jc w:val="both"/>
        <w:rPr>
          <w:rFonts w:ascii="Arial" w:hAnsi="Arial" w:cs="Arial"/>
          <w:spacing w:val="-2"/>
          <w:sz w:val="20"/>
        </w:rPr>
      </w:pPr>
      <w:r w:rsidRPr="00A12F15">
        <w:rPr>
          <w:rFonts w:ascii="Arial" w:hAnsi="Arial" w:cs="Arial"/>
          <w:spacing w:val="-2"/>
          <w:sz w:val="20"/>
        </w:rPr>
        <w:t>1.7.2</w:t>
      </w:r>
      <w:r w:rsidRPr="00A12F15">
        <w:rPr>
          <w:rFonts w:ascii="Arial" w:hAnsi="Arial" w:cs="Arial"/>
          <w:spacing w:val="-2"/>
          <w:sz w:val="20"/>
        </w:rPr>
        <w:tab/>
        <w:t xml:space="preserve">Discrimination of the </w:t>
      </w:r>
      <w:proofErr w:type="spellStart"/>
      <w:r w:rsidRPr="00A12F15">
        <w:rPr>
          <w:rFonts w:ascii="Arial" w:hAnsi="Arial" w:cs="Arial"/>
          <w:spacing w:val="-2"/>
          <w:sz w:val="20"/>
        </w:rPr>
        <w:t>totalization</w:t>
      </w:r>
      <w:proofErr w:type="spellEnd"/>
      <w:r w:rsidRPr="00A12F15">
        <w:rPr>
          <w:rFonts w:ascii="Arial" w:hAnsi="Arial" w:cs="Arial"/>
          <w:spacing w:val="-2"/>
          <w:sz w:val="20"/>
        </w:rPr>
        <w:t xml:space="preserve"> indicating device</w:t>
      </w:r>
      <w:r w:rsidRPr="00A12F15">
        <w:rPr>
          <w:rFonts w:ascii="Arial" w:hAnsi="Arial" w:cs="Arial"/>
          <w:spacing w:val="-2"/>
          <w:sz w:val="20"/>
        </w:rPr>
        <w:tab/>
        <w:t xml:space="preserve">  </w:t>
      </w:r>
      <w:r w:rsidR="00470BF2">
        <w:rPr>
          <w:rFonts w:ascii="Arial" w:hAnsi="Arial" w:cs="Arial"/>
          <w:spacing w:val="-2"/>
          <w:sz w:val="20"/>
        </w:rPr>
        <w:t>55</w:t>
      </w:r>
    </w:p>
    <w:p w:rsidR="001E2D97" w:rsidRPr="00A12F15" w:rsidRDefault="001E2D97" w:rsidP="00D22995">
      <w:pPr>
        <w:tabs>
          <w:tab w:val="left" w:pos="604"/>
          <w:tab w:val="right" w:leader="dot" w:pos="9072"/>
        </w:tabs>
        <w:suppressAutoHyphens/>
        <w:spacing w:line="216" w:lineRule="auto"/>
        <w:ind w:left="604" w:right="379" w:hanging="604"/>
        <w:jc w:val="both"/>
        <w:rPr>
          <w:rFonts w:ascii="Arial" w:hAnsi="Arial" w:cs="Arial"/>
          <w:spacing w:val="-2"/>
          <w:sz w:val="20"/>
        </w:rPr>
      </w:pPr>
      <w:r w:rsidRPr="00A12F15">
        <w:rPr>
          <w:rFonts w:ascii="Arial" w:hAnsi="Arial" w:cs="Arial"/>
          <w:spacing w:val="-2"/>
          <w:sz w:val="20"/>
        </w:rPr>
        <w:t>1.7.3</w:t>
      </w:r>
      <w:r w:rsidRPr="00A12F15">
        <w:rPr>
          <w:rFonts w:ascii="Arial" w:hAnsi="Arial" w:cs="Arial"/>
          <w:spacing w:val="-2"/>
          <w:sz w:val="20"/>
        </w:rPr>
        <w:tab/>
        <w:t xml:space="preserve">Discrimination of the </w:t>
      </w:r>
      <w:proofErr w:type="spellStart"/>
      <w:r w:rsidRPr="00A12F15">
        <w:rPr>
          <w:rFonts w:ascii="Arial" w:hAnsi="Arial" w:cs="Arial"/>
          <w:spacing w:val="-2"/>
          <w:sz w:val="20"/>
        </w:rPr>
        <w:t>totalization</w:t>
      </w:r>
      <w:proofErr w:type="spellEnd"/>
      <w:r w:rsidRPr="00A12F15">
        <w:rPr>
          <w:rFonts w:ascii="Arial" w:hAnsi="Arial" w:cs="Arial"/>
          <w:spacing w:val="-2"/>
          <w:sz w:val="20"/>
        </w:rPr>
        <w:t xml:space="preserve"> indicating device used for zero </w:t>
      </w:r>
      <w:proofErr w:type="spellStart"/>
      <w:r w:rsidRPr="00A12F15">
        <w:rPr>
          <w:rFonts w:ascii="Arial" w:hAnsi="Arial" w:cs="Arial"/>
          <w:spacing w:val="-2"/>
          <w:sz w:val="20"/>
        </w:rPr>
        <w:t>totalization</w:t>
      </w:r>
      <w:proofErr w:type="spellEnd"/>
      <w:r w:rsidRPr="00A12F15">
        <w:rPr>
          <w:rFonts w:ascii="Arial" w:hAnsi="Arial" w:cs="Arial"/>
          <w:spacing w:val="-2"/>
          <w:sz w:val="20"/>
        </w:rPr>
        <w:tab/>
        <w:t xml:space="preserve">  </w:t>
      </w:r>
      <w:r w:rsidR="00470BF2">
        <w:rPr>
          <w:rFonts w:ascii="Arial" w:hAnsi="Arial" w:cs="Arial"/>
          <w:spacing w:val="-2"/>
          <w:sz w:val="20"/>
        </w:rPr>
        <w:t>56</w:t>
      </w:r>
    </w:p>
    <w:p w:rsidR="001E2D97" w:rsidRPr="00A12F15" w:rsidRDefault="001E2D97" w:rsidP="00D22995">
      <w:pPr>
        <w:tabs>
          <w:tab w:val="left" w:pos="604"/>
          <w:tab w:val="right" w:leader="dot" w:pos="9072"/>
        </w:tabs>
        <w:suppressAutoHyphens/>
        <w:spacing w:line="216" w:lineRule="auto"/>
        <w:ind w:right="379"/>
        <w:jc w:val="both"/>
        <w:rPr>
          <w:rFonts w:ascii="Arial" w:hAnsi="Arial" w:cs="Arial"/>
          <w:spacing w:val="-2"/>
          <w:sz w:val="20"/>
        </w:rPr>
      </w:pPr>
      <w:r w:rsidRPr="00A12F15">
        <w:rPr>
          <w:rFonts w:ascii="Arial" w:hAnsi="Arial" w:cs="Arial"/>
          <w:spacing w:val="-2"/>
          <w:sz w:val="20"/>
        </w:rPr>
        <w:t>1.7.4</w:t>
      </w:r>
      <w:r w:rsidRPr="00A12F15">
        <w:rPr>
          <w:rFonts w:ascii="Arial" w:hAnsi="Arial" w:cs="Arial"/>
          <w:spacing w:val="-2"/>
          <w:sz w:val="20"/>
        </w:rPr>
        <w:tab/>
        <w:t>Short- and long-term stability of zero</w:t>
      </w:r>
      <w:r w:rsidRPr="00A12F15">
        <w:rPr>
          <w:rFonts w:ascii="Arial" w:hAnsi="Arial" w:cs="Arial"/>
          <w:spacing w:val="-2"/>
          <w:sz w:val="20"/>
        </w:rPr>
        <w:tab/>
        <w:t xml:space="preserve">  </w:t>
      </w:r>
      <w:r w:rsidR="00470BF2">
        <w:rPr>
          <w:rFonts w:ascii="Arial" w:hAnsi="Arial" w:cs="Arial"/>
          <w:spacing w:val="-2"/>
          <w:sz w:val="20"/>
        </w:rPr>
        <w:t>57</w:t>
      </w:r>
    </w:p>
    <w:p w:rsidR="001E2D97" w:rsidRPr="00A12F15" w:rsidRDefault="001E2D97" w:rsidP="00B75B56">
      <w:pPr>
        <w:tabs>
          <w:tab w:val="left" w:pos="-720"/>
          <w:tab w:val="left" w:pos="0"/>
          <w:tab w:val="left" w:pos="259"/>
          <w:tab w:val="left" w:pos="604"/>
          <w:tab w:val="left" w:pos="816"/>
          <w:tab w:val="left" w:pos="1440"/>
        </w:tabs>
        <w:suppressAutoHyphens/>
        <w:spacing w:line="216" w:lineRule="auto"/>
        <w:ind w:right="379"/>
        <w:jc w:val="both"/>
        <w:rPr>
          <w:rFonts w:ascii="Arial" w:hAnsi="Arial" w:cs="Arial"/>
          <w:spacing w:val="-2"/>
          <w:sz w:val="20"/>
        </w:rPr>
      </w:pPr>
    </w:p>
    <w:p w:rsidR="001E2D97" w:rsidRPr="00A12F15" w:rsidRDefault="001E2D97" w:rsidP="00D22995">
      <w:pPr>
        <w:tabs>
          <w:tab w:val="left" w:pos="604"/>
          <w:tab w:val="right" w:leader="dot" w:pos="9072"/>
        </w:tabs>
        <w:suppressAutoHyphens/>
        <w:spacing w:line="216" w:lineRule="auto"/>
        <w:ind w:right="379"/>
        <w:jc w:val="both"/>
        <w:rPr>
          <w:rFonts w:ascii="Arial" w:hAnsi="Arial" w:cs="Arial"/>
          <w:spacing w:val="-2"/>
          <w:sz w:val="20"/>
        </w:rPr>
      </w:pPr>
      <w:r w:rsidRPr="00A12F15">
        <w:rPr>
          <w:rFonts w:ascii="Arial" w:hAnsi="Arial" w:cs="Arial"/>
          <w:spacing w:val="-2"/>
          <w:sz w:val="20"/>
        </w:rPr>
        <w:t>1.8</w:t>
      </w:r>
      <w:r w:rsidRPr="00A12F15">
        <w:rPr>
          <w:rFonts w:ascii="Arial" w:hAnsi="Arial" w:cs="Arial"/>
          <w:spacing w:val="-2"/>
          <w:sz w:val="20"/>
        </w:rPr>
        <w:tab/>
        <w:t>In-situ tests</w:t>
      </w:r>
      <w:r w:rsidRPr="00A12F15">
        <w:rPr>
          <w:rFonts w:ascii="Arial" w:hAnsi="Arial" w:cs="Arial"/>
          <w:spacing w:val="-2"/>
          <w:sz w:val="20"/>
        </w:rPr>
        <w:tab/>
        <w:t xml:space="preserve">  </w:t>
      </w:r>
      <w:r w:rsidR="00470BF2">
        <w:rPr>
          <w:rFonts w:ascii="Arial" w:hAnsi="Arial" w:cs="Arial"/>
          <w:spacing w:val="-2"/>
          <w:sz w:val="20"/>
        </w:rPr>
        <w:t>58</w:t>
      </w:r>
    </w:p>
    <w:p w:rsidR="001E2D97" w:rsidRPr="00A12F15" w:rsidRDefault="001E2D97" w:rsidP="00D22995">
      <w:pPr>
        <w:tabs>
          <w:tab w:val="left" w:pos="604"/>
          <w:tab w:val="right" w:leader="dot" w:pos="9072"/>
        </w:tabs>
        <w:suppressAutoHyphens/>
        <w:spacing w:line="216" w:lineRule="auto"/>
        <w:ind w:right="379"/>
        <w:jc w:val="both"/>
        <w:rPr>
          <w:rFonts w:ascii="Arial" w:hAnsi="Arial" w:cs="Arial"/>
          <w:spacing w:val="-2"/>
          <w:sz w:val="20"/>
        </w:rPr>
      </w:pPr>
      <w:r w:rsidRPr="00A12F15">
        <w:rPr>
          <w:rFonts w:ascii="Arial" w:hAnsi="Arial" w:cs="Arial"/>
          <w:spacing w:val="-2"/>
          <w:sz w:val="20"/>
        </w:rPr>
        <w:t>1.8.1</w:t>
      </w:r>
      <w:r w:rsidRPr="00A12F15">
        <w:rPr>
          <w:rFonts w:ascii="Arial" w:hAnsi="Arial" w:cs="Arial"/>
          <w:spacing w:val="-2"/>
          <w:sz w:val="20"/>
        </w:rPr>
        <w:tab/>
        <w:t>Maximum permissible errors on checking of zero</w:t>
      </w:r>
      <w:r w:rsidRPr="00A12F15">
        <w:rPr>
          <w:rFonts w:ascii="Arial" w:hAnsi="Arial" w:cs="Arial"/>
          <w:spacing w:val="-2"/>
          <w:sz w:val="20"/>
        </w:rPr>
        <w:tab/>
        <w:t xml:space="preserve">  </w:t>
      </w:r>
      <w:r w:rsidR="00470BF2">
        <w:rPr>
          <w:rFonts w:ascii="Arial" w:hAnsi="Arial" w:cs="Arial"/>
          <w:spacing w:val="-2"/>
          <w:sz w:val="20"/>
        </w:rPr>
        <w:t>60</w:t>
      </w:r>
    </w:p>
    <w:p w:rsidR="001E2D97" w:rsidRPr="00A12F15" w:rsidRDefault="001E2D97" w:rsidP="00D22995">
      <w:pPr>
        <w:tabs>
          <w:tab w:val="left" w:pos="604"/>
          <w:tab w:val="right" w:leader="dot" w:pos="9072"/>
        </w:tabs>
        <w:suppressAutoHyphens/>
        <w:spacing w:line="216" w:lineRule="auto"/>
        <w:ind w:right="379"/>
        <w:jc w:val="both"/>
        <w:rPr>
          <w:rFonts w:ascii="Arial" w:hAnsi="Arial" w:cs="Arial"/>
          <w:spacing w:val="-2"/>
          <w:sz w:val="20"/>
        </w:rPr>
      </w:pPr>
      <w:r w:rsidRPr="00A12F15">
        <w:rPr>
          <w:rFonts w:ascii="Arial" w:hAnsi="Arial" w:cs="Arial"/>
          <w:spacing w:val="-2"/>
          <w:sz w:val="20"/>
        </w:rPr>
        <w:t>1.8.2</w:t>
      </w:r>
      <w:r w:rsidRPr="00A12F15">
        <w:rPr>
          <w:rFonts w:ascii="Arial" w:hAnsi="Arial" w:cs="Arial"/>
          <w:spacing w:val="-2"/>
          <w:sz w:val="20"/>
        </w:rPr>
        <w:tab/>
        <w:t>Discrimination of the indicator used for zero setting</w:t>
      </w:r>
      <w:r w:rsidRPr="00A12F15">
        <w:rPr>
          <w:rFonts w:ascii="Arial" w:hAnsi="Arial" w:cs="Arial"/>
          <w:spacing w:val="-2"/>
          <w:sz w:val="20"/>
        </w:rPr>
        <w:tab/>
        <w:t xml:space="preserve">  </w:t>
      </w:r>
      <w:r w:rsidR="00470BF2">
        <w:rPr>
          <w:rFonts w:ascii="Arial" w:hAnsi="Arial" w:cs="Arial"/>
          <w:spacing w:val="-2"/>
          <w:sz w:val="20"/>
        </w:rPr>
        <w:t>61</w:t>
      </w:r>
    </w:p>
    <w:p w:rsidR="001E2D97" w:rsidRPr="00A12F15" w:rsidRDefault="001E2D97" w:rsidP="00B75B56">
      <w:pPr>
        <w:tabs>
          <w:tab w:val="left" w:pos="-720"/>
          <w:tab w:val="left" w:pos="0"/>
          <w:tab w:val="left" w:pos="259"/>
          <w:tab w:val="left" w:pos="604"/>
          <w:tab w:val="left" w:pos="816"/>
          <w:tab w:val="left" w:pos="1440"/>
        </w:tabs>
        <w:suppressAutoHyphens/>
        <w:spacing w:line="216" w:lineRule="auto"/>
        <w:ind w:right="379"/>
        <w:jc w:val="both"/>
        <w:rPr>
          <w:rFonts w:ascii="Arial" w:hAnsi="Arial" w:cs="Arial"/>
          <w:spacing w:val="-2"/>
          <w:sz w:val="20"/>
        </w:rPr>
      </w:pPr>
    </w:p>
    <w:p w:rsidR="001E2D97" w:rsidRPr="00A12F15" w:rsidRDefault="001E2D97" w:rsidP="00D22995">
      <w:pPr>
        <w:tabs>
          <w:tab w:val="left" w:pos="259"/>
          <w:tab w:val="left" w:pos="604"/>
          <w:tab w:val="right" w:leader="dot" w:pos="9072"/>
        </w:tabs>
        <w:suppressAutoHyphens/>
        <w:spacing w:line="216" w:lineRule="auto"/>
        <w:ind w:right="379"/>
        <w:jc w:val="both"/>
        <w:rPr>
          <w:rFonts w:ascii="Arial" w:hAnsi="Arial" w:cs="Arial"/>
          <w:spacing w:val="-2"/>
          <w:sz w:val="20"/>
        </w:rPr>
      </w:pPr>
      <w:r w:rsidRPr="00A12F15">
        <w:rPr>
          <w:rFonts w:ascii="Arial" w:hAnsi="Arial" w:cs="Arial"/>
          <w:spacing w:val="-2"/>
          <w:sz w:val="20"/>
        </w:rPr>
        <w:t>2</w:t>
      </w:r>
      <w:r w:rsidRPr="00A12F15">
        <w:rPr>
          <w:rFonts w:ascii="Arial" w:hAnsi="Arial" w:cs="Arial"/>
          <w:spacing w:val="-2"/>
          <w:sz w:val="20"/>
        </w:rPr>
        <w:tab/>
      </w:r>
      <w:r w:rsidRPr="00A12F15">
        <w:rPr>
          <w:rFonts w:ascii="Arial" w:hAnsi="Arial" w:cs="Arial"/>
          <w:spacing w:val="-2"/>
          <w:sz w:val="20"/>
        </w:rPr>
        <w:tab/>
        <w:t xml:space="preserve">In-situ </w:t>
      </w:r>
      <w:r w:rsidR="007948D1" w:rsidRPr="00A12F15">
        <w:rPr>
          <w:rFonts w:ascii="Arial" w:hAnsi="Arial" w:cs="Arial"/>
          <w:spacing w:val="-2"/>
          <w:sz w:val="20"/>
        </w:rPr>
        <w:t>p</w:t>
      </w:r>
      <w:r w:rsidR="00BF0C0F" w:rsidRPr="00A12F15">
        <w:rPr>
          <w:rFonts w:ascii="Arial" w:hAnsi="Arial" w:cs="Arial"/>
          <w:spacing w:val="-2"/>
          <w:sz w:val="20"/>
        </w:rPr>
        <w:t>roduct</w:t>
      </w:r>
      <w:r w:rsidRPr="00A12F15">
        <w:rPr>
          <w:rFonts w:ascii="Arial" w:hAnsi="Arial" w:cs="Arial"/>
          <w:spacing w:val="-2"/>
          <w:sz w:val="20"/>
        </w:rPr>
        <w:t xml:space="preserve"> tests</w:t>
      </w:r>
      <w:r w:rsidRPr="00A12F15">
        <w:rPr>
          <w:rFonts w:ascii="Arial" w:hAnsi="Arial" w:cs="Arial"/>
          <w:spacing w:val="-2"/>
          <w:sz w:val="20"/>
        </w:rPr>
        <w:tab/>
        <w:t xml:space="preserve">  </w:t>
      </w:r>
      <w:r w:rsidR="00470BF2">
        <w:rPr>
          <w:rFonts w:ascii="Arial" w:hAnsi="Arial" w:cs="Arial"/>
          <w:spacing w:val="-2"/>
          <w:sz w:val="20"/>
        </w:rPr>
        <w:t>62</w:t>
      </w:r>
    </w:p>
    <w:p w:rsidR="001E2D97" w:rsidRPr="00A12F15" w:rsidRDefault="001E2D97" w:rsidP="00D22995">
      <w:pPr>
        <w:tabs>
          <w:tab w:val="left" w:pos="604"/>
          <w:tab w:val="right" w:leader="dot" w:pos="9072"/>
        </w:tabs>
        <w:suppressAutoHyphens/>
        <w:spacing w:line="216" w:lineRule="auto"/>
        <w:ind w:right="379"/>
        <w:jc w:val="both"/>
        <w:rPr>
          <w:rFonts w:ascii="Arial" w:hAnsi="Arial" w:cs="Arial"/>
          <w:spacing w:val="-2"/>
          <w:sz w:val="20"/>
        </w:rPr>
      </w:pPr>
      <w:r w:rsidRPr="00A12F15">
        <w:rPr>
          <w:rFonts w:ascii="Arial" w:hAnsi="Arial" w:cs="Arial"/>
          <w:spacing w:val="-2"/>
          <w:sz w:val="20"/>
        </w:rPr>
        <w:t>2.1</w:t>
      </w:r>
      <w:r w:rsidRPr="00A12F15">
        <w:rPr>
          <w:rFonts w:ascii="Arial" w:hAnsi="Arial" w:cs="Arial"/>
          <w:spacing w:val="-2"/>
          <w:sz w:val="20"/>
        </w:rPr>
        <w:tab/>
        <w:t>Accuracy of control instrument</w:t>
      </w:r>
      <w:r w:rsidRPr="00A12F15">
        <w:rPr>
          <w:rFonts w:ascii="Arial" w:hAnsi="Arial" w:cs="Arial"/>
          <w:spacing w:val="-2"/>
          <w:sz w:val="20"/>
        </w:rPr>
        <w:tab/>
        <w:t xml:space="preserve">  </w:t>
      </w:r>
      <w:r w:rsidR="00470BF2">
        <w:rPr>
          <w:rFonts w:ascii="Arial" w:hAnsi="Arial" w:cs="Arial"/>
          <w:spacing w:val="-2"/>
          <w:sz w:val="20"/>
        </w:rPr>
        <w:t>62</w:t>
      </w:r>
    </w:p>
    <w:p w:rsidR="001E2D97" w:rsidRPr="00A12F15" w:rsidRDefault="001E2D97" w:rsidP="00D22995">
      <w:pPr>
        <w:tabs>
          <w:tab w:val="left" w:pos="604"/>
          <w:tab w:val="right" w:leader="dot" w:pos="9072"/>
        </w:tabs>
        <w:suppressAutoHyphens/>
        <w:spacing w:line="216" w:lineRule="auto"/>
        <w:ind w:right="379"/>
        <w:jc w:val="both"/>
        <w:rPr>
          <w:rFonts w:ascii="Arial" w:hAnsi="Arial" w:cs="Arial"/>
          <w:spacing w:val="-2"/>
          <w:sz w:val="20"/>
        </w:rPr>
      </w:pPr>
      <w:r w:rsidRPr="00A12F15">
        <w:rPr>
          <w:rFonts w:ascii="Arial" w:hAnsi="Arial" w:cs="Arial"/>
          <w:spacing w:val="-2"/>
          <w:sz w:val="20"/>
        </w:rPr>
        <w:t>2.2</w:t>
      </w:r>
      <w:r w:rsidRPr="00A12F15">
        <w:rPr>
          <w:rFonts w:ascii="Arial" w:hAnsi="Arial" w:cs="Arial"/>
          <w:spacing w:val="-2"/>
          <w:sz w:val="20"/>
        </w:rPr>
        <w:tab/>
        <w:t>Repeatability</w:t>
      </w:r>
      <w:r w:rsidRPr="00A12F15">
        <w:rPr>
          <w:rFonts w:ascii="Arial" w:hAnsi="Arial" w:cs="Arial"/>
          <w:spacing w:val="-2"/>
          <w:sz w:val="20"/>
        </w:rPr>
        <w:tab/>
        <w:t xml:space="preserve">  </w:t>
      </w:r>
      <w:r w:rsidR="00470BF2">
        <w:rPr>
          <w:rFonts w:ascii="Arial" w:hAnsi="Arial" w:cs="Arial"/>
          <w:spacing w:val="-2"/>
          <w:sz w:val="20"/>
        </w:rPr>
        <w:t>63</w:t>
      </w:r>
    </w:p>
    <w:p w:rsidR="00375415" w:rsidRPr="00A12F15" w:rsidRDefault="00375415" w:rsidP="00B75B56">
      <w:pPr>
        <w:tabs>
          <w:tab w:val="left" w:pos="259"/>
          <w:tab w:val="right" w:leader="dot" w:pos="9638"/>
        </w:tabs>
        <w:suppressAutoHyphens/>
        <w:spacing w:line="216" w:lineRule="auto"/>
        <w:ind w:right="379"/>
        <w:jc w:val="both"/>
        <w:rPr>
          <w:rFonts w:ascii="Arial" w:hAnsi="Arial" w:cs="Arial"/>
          <w:spacing w:val="-2"/>
          <w:sz w:val="20"/>
        </w:rPr>
      </w:pPr>
    </w:p>
    <w:p w:rsidR="00375415" w:rsidRPr="00A12F15" w:rsidRDefault="00375415" w:rsidP="004459A0">
      <w:pPr>
        <w:tabs>
          <w:tab w:val="left" w:pos="259"/>
          <w:tab w:val="right" w:leader="dot" w:pos="9072"/>
        </w:tabs>
        <w:suppressAutoHyphens/>
        <w:spacing w:line="216" w:lineRule="auto"/>
        <w:ind w:right="379"/>
        <w:rPr>
          <w:rFonts w:ascii="Arial" w:hAnsi="Arial" w:cs="Arial"/>
          <w:spacing w:val="-2"/>
          <w:sz w:val="20"/>
        </w:rPr>
      </w:pPr>
      <w:r w:rsidRPr="00A12F15">
        <w:rPr>
          <w:rFonts w:ascii="Arial" w:hAnsi="Arial" w:cs="Arial"/>
          <w:spacing w:val="-2"/>
          <w:sz w:val="20"/>
        </w:rPr>
        <w:t>Checklist</w:t>
      </w:r>
      <w:r w:rsidRPr="00A12F15">
        <w:rPr>
          <w:rFonts w:ascii="Arial" w:hAnsi="Arial" w:cs="Arial"/>
          <w:spacing w:val="-2"/>
          <w:sz w:val="20"/>
        </w:rPr>
        <w:tab/>
      </w:r>
      <w:r w:rsidR="00470BF2">
        <w:rPr>
          <w:rFonts w:ascii="Arial" w:hAnsi="Arial" w:cs="Arial"/>
          <w:spacing w:val="-2"/>
          <w:sz w:val="20"/>
        </w:rPr>
        <w:t>65</w:t>
      </w:r>
      <w:r w:rsidRPr="00A12F15">
        <w:rPr>
          <w:rFonts w:ascii="Arial" w:hAnsi="Arial" w:cs="Arial"/>
          <w:spacing w:val="-2"/>
          <w:sz w:val="20"/>
        </w:rPr>
        <w:t xml:space="preserve">  </w:t>
      </w:r>
    </w:p>
    <w:p w:rsidR="00C01B2C" w:rsidRPr="00A12F15" w:rsidRDefault="001E2D97" w:rsidP="00A85395">
      <w:pPr>
        <w:tabs>
          <w:tab w:val="left" w:pos="-720"/>
          <w:tab w:val="left" w:pos="0"/>
          <w:tab w:val="left" w:pos="259"/>
          <w:tab w:val="left" w:pos="604"/>
          <w:tab w:val="left" w:pos="816"/>
          <w:tab w:val="left" w:pos="1440"/>
        </w:tabs>
        <w:suppressAutoHyphens/>
        <w:spacing w:line="216" w:lineRule="auto"/>
        <w:jc w:val="center"/>
        <w:rPr>
          <w:rFonts w:ascii="Arial" w:hAnsi="Arial" w:cs="Arial"/>
          <w:b/>
          <w:sz w:val="20"/>
        </w:rPr>
      </w:pPr>
      <w:r w:rsidRPr="00A12F15">
        <w:rPr>
          <w:rFonts w:ascii="Arial" w:hAnsi="Arial" w:cs="Arial"/>
          <w:spacing w:val="-2"/>
          <w:sz w:val="20"/>
        </w:rPr>
        <w:br w:type="page"/>
      </w:r>
      <w:r w:rsidR="00C01B2C" w:rsidRPr="00A12F15">
        <w:rPr>
          <w:rFonts w:ascii="Arial" w:hAnsi="Arial" w:cs="Arial"/>
          <w:b/>
          <w:sz w:val="20"/>
        </w:rPr>
        <w:lastRenderedPageBreak/>
        <w:t>FOREWORD</w:t>
      </w:r>
    </w:p>
    <w:p w:rsidR="00C01B2C" w:rsidRPr="00A12F15" w:rsidRDefault="00C01B2C" w:rsidP="00C01B2C">
      <w:pPr>
        <w:jc w:val="both"/>
        <w:rPr>
          <w:rFonts w:ascii="Arial" w:hAnsi="Arial" w:cs="Arial"/>
          <w:sz w:val="20"/>
        </w:rPr>
      </w:pPr>
    </w:p>
    <w:p w:rsidR="00C01B2C" w:rsidRPr="00A12F15" w:rsidRDefault="00C01B2C" w:rsidP="00C01B2C">
      <w:pPr>
        <w:jc w:val="both"/>
        <w:rPr>
          <w:rFonts w:ascii="Arial" w:hAnsi="Arial" w:cs="Arial"/>
          <w:sz w:val="20"/>
        </w:rPr>
      </w:pPr>
      <w:r w:rsidRPr="00A12F15">
        <w:rPr>
          <w:rFonts w:ascii="Arial" w:hAnsi="Arial" w:cs="Arial"/>
          <w:sz w:val="20"/>
        </w:rPr>
        <w:t>The International Organization of Legal Metrology (OIML) is a worldwide, intergovernmental organization whose primary aim is to harmonize the regulations and metrological controls applied by the national metrological services, or related organizations, of its Member States.</w:t>
      </w:r>
    </w:p>
    <w:p w:rsidR="00C01B2C" w:rsidRPr="00A12F15" w:rsidRDefault="00C01B2C" w:rsidP="00C01B2C">
      <w:pPr>
        <w:jc w:val="both"/>
        <w:rPr>
          <w:rFonts w:ascii="Arial" w:hAnsi="Arial" w:cs="Arial"/>
          <w:sz w:val="20"/>
        </w:rPr>
      </w:pPr>
    </w:p>
    <w:p w:rsidR="00C01B2C" w:rsidRPr="00A12F15" w:rsidRDefault="00C01B2C" w:rsidP="00C01B2C">
      <w:pPr>
        <w:jc w:val="both"/>
        <w:rPr>
          <w:rFonts w:ascii="Arial" w:hAnsi="Arial" w:cs="Arial"/>
          <w:sz w:val="20"/>
        </w:rPr>
      </w:pPr>
      <w:r w:rsidRPr="00A12F15">
        <w:rPr>
          <w:rFonts w:ascii="Arial" w:hAnsi="Arial" w:cs="Arial"/>
          <w:sz w:val="20"/>
        </w:rPr>
        <w:t>The two main categories of OIML publications are:</w:t>
      </w:r>
    </w:p>
    <w:p w:rsidR="00C01B2C" w:rsidRPr="00A12F15" w:rsidRDefault="00C01B2C" w:rsidP="00C01B2C">
      <w:pPr>
        <w:jc w:val="both"/>
        <w:rPr>
          <w:rFonts w:ascii="Arial" w:hAnsi="Arial" w:cs="Arial"/>
          <w:sz w:val="20"/>
        </w:rPr>
      </w:pPr>
    </w:p>
    <w:p w:rsidR="00C01B2C" w:rsidRPr="00A12F15" w:rsidRDefault="00C01B2C" w:rsidP="00C01B2C">
      <w:pPr>
        <w:numPr>
          <w:ilvl w:val="0"/>
          <w:numId w:val="1"/>
        </w:numPr>
        <w:jc w:val="both"/>
        <w:rPr>
          <w:rFonts w:ascii="Arial" w:hAnsi="Arial" w:cs="Arial"/>
          <w:sz w:val="20"/>
        </w:rPr>
      </w:pPr>
      <w:r w:rsidRPr="00A12F15">
        <w:rPr>
          <w:rFonts w:ascii="Arial" w:hAnsi="Arial" w:cs="Arial"/>
          <w:b/>
          <w:bCs/>
          <w:sz w:val="20"/>
        </w:rPr>
        <w:t>International Recommendations (OIML R)</w:t>
      </w:r>
      <w:r w:rsidRPr="00A12F15">
        <w:rPr>
          <w:rFonts w:ascii="Arial" w:hAnsi="Arial" w:cs="Arial"/>
          <w:sz w:val="20"/>
        </w:rPr>
        <w:t>, which are model regulations that establish the metrological characteristics required of certain measuring instruments and which specify methods and equipment for checking their conformity; the OIML Member States shall implement these Recommendations to the greatest possible extent;</w:t>
      </w:r>
    </w:p>
    <w:p w:rsidR="00C01B2C" w:rsidRPr="00A12F15" w:rsidRDefault="00C01B2C" w:rsidP="00C01B2C">
      <w:pPr>
        <w:jc w:val="both"/>
        <w:rPr>
          <w:rFonts w:ascii="Arial" w:hAnsi="Arial" w:cs="Arial"/>
          <w:sz w:val="20"/>
        </w:rPr>
      </w:pPr>
    </w:p>
    <w:p w:rsidR="00C01B2C" w:rsidRPr="00A12F15" w:rsidRDefault="00C01B2C" w:rsidP="00C01B2C">
      <w:pPr>
        <w:numPr>
          <w:ilvl w:val="0"/>
          <w:numId w:val="1"/>
        </w:numPr>
        <w:jc w:val="both"/>
        <w:rPr>
          <w:rFonts w:ascii="Arial" w:hAnsi="Arial" w:cs="Arial"/>
          <w:sz w:val="20"/>
        </w:rPr>
      </w:pPr>
      <w:r w:rsidRPr="00A12F15">
        <w:rPr>
          <w:rFonts w:ascii="Arial" w:hAnsi="Arial" w:cs="Arial"/>
          <w:b/>
          <w:bCs/>
          <w:sz w:val="20"/>
        </w:rPr>
        <w:t>International Documents (OIML D)</w:t>
      </w:r>
      <w:r w:rsidRPr="00A12F15">
        <w:rPr>
          <w:rFonts w:ascii="Arial" w:hAnsi="Arial" w:cs="Arial"/>
          <w:sz w:val="20"/>
        </w:rPr>
        <w:t>, which are informative in nature and intended to improve the work of the metrological services.</w:t>
      </w:r>
    </w:p>
    <w:p w:rsidR="00C01B2C" w:rsidRPr="00A12F15" w:rsidRDefault="00C01B2C" w:rsidP="00C01B2C">
      <w:pPr>
        <w:jc w:val="both"/>
        <w:rPr>
          <w:rFonts w:ascii="Arial" w:hAnsi="Arial" w:cs="Arial"/>
          <w:sz w:val="20"/>
        </w:rPr>
      </w:pPr>
    </w:p>
    <w:p w:rsidR="00C01B2C" w:rsidRPr="00A12F15" w:rsidRDefault="00C01B2C" w:rsidP="00C01B2C">
      <w:pPr>
        <w:jc w:val="both"/>
        <w:rPr>
          <w:rFonts w:ascii="Arial" w:hAnsi="Arial" w:cs="Arial"/>
          <w:sz w:val="20"/>
        </w:rPr>
      </w:pPr>
      <w:r w:rsidRPr="00A12F15">
        <w:rPr>
          <w:rFonts w:ascii="Arial" w:hAnsi="Arial" w:cs="Arial"/>
          <w:sz w:val="20"/>
        </w:rPr>
        <w:t>OIML Draft Recommendations and Documents are developed by technical committees or subcommittees which are formed by the Member States. Certain international and regional institutions also participate on a consultation basis.</w:t>
      </w:r>
    </w:p>
    <w:p w:rsidR="00C01B2C" w:rsidRPr="00A12F15" w:rsidRDefault="00C01B2C" w:rsidP="00C01B2C">
      <w:pPr>
        <w:jc w:val="both"/>
        <w:rPr>
          <w:rFonts w:ascii="Arial" w:hAnsi="Arial" w:cs="Arial"/>
          <w:sz w:val="20"/>
        </w:rPr>
      </w:pPr>
    </w:p>
    <w:p w:rsidR="00C01B2C" w:rsidRPr="00A12F15" w:rsidRDefault="00C01B2C" w:rsidP="00C01B2C">
      <w:pPr>
        <w:jc w:val="both"/>
        <w:rPr>
          <w:rFonts w:ascii="Arial" w:hAnsi="Arial" w:cs="Arial"/>
          <w:sz w:val="20"/>
        </w:rPr>
      </w:pPr>
      <w:r w:rsidRPr="00A12F15">
        <w:rPr>
          <w:rFonts w:ascii="Arial" w:hAnsi="Arial" w:cs="Arial"/>
          <w:sz w:val="20"/>
        </w:rPr>
        <w:t>Cooperative agreements are established between OIML and certain institutions, such as ISO and IEC, with the objective of avoiding contradictory requirements; consequently, manufacturers and users of measuring instruments, test laboratories, etc. may apply simultaneously OIML publications and those of other institutions.</w:t>
      </w:r>
    </w:p>
    <w:p w:rsidR="00C01B2C" w:rsidRPr="00A12F15" w:rsidRDefault="00C01B2C" w:rsidP="00C01B2C">
      <w:pPr>
        <w:jc w:val="both"/>
        <w:rPr>
          <w:rFonts w:ascii="Arial" w:hAnsi="Arial" w:cs="Arial"/>
          <w:sz w:val="20"/>
        </w:rPr>
      </w:pPr>
    </w:p>
    <w:p w:rsidR="00C01B2C" w:rsidRPr="00A12F15" w:rsidRDefault="00C01B2C" w:rsidP="00C01B2C">
      <w:pPr>
        <w:jc w:val="both"/>
        <w:rPr>
          <w:rFonts w:ascii="Arial" w:hAnsi="Arial" w:cs="Arial"/>
          <w:sz w:val="20"/>
        </w:rPr>
      </w:pPr>
      <w:r w:rsidRPr="00A12F15">
        <w:rPr>
          <w:rFonts w:ascii="Arial" w:hAnsi="Arial" w:cs="Arial"/>
          <w:sz w:val="20"/>
        </w:rPr>
        <w:t>International Recommendations and International Documents are published in French (F) and English (E) and are subject to periodic revision.</w:t>
      </w:r>
    </w:p>
    <w:p w:rsidR="00C01B2C" w:rsidRPr="00A12F15" w:rsidRDefault="00C01B2C" w:rsidP="00C01B2C">
      <w:pPr>
        <w:jc w:val="both"/>
        <w:rPr>
          <w:rFonts w:ascii="Arial" w:hAnsi="Arial" w:cs="Arial"/>
          <w:sz w:val="20"/>
        </w:rPr>
      </w:pPr>
    </w:p>
    <w:p w:rsidR="00C01B2C" w:rsidRPr="00A12F15" w:rsidRDefault="00C01B2C" w:rsidP="00C01B2C">
      <w:pPr>
        <w:jc w:val="both"/>
        <w:rPr>
          <w:rFonts w:ascii="Arial" w:hAnsi="Arial" w:cs="Arial"/>
          <w:sz w:val="20"/>
        </w:rPr>
      </w:pPr>
      <w:r w:rsidRPr="00A12F15">
        <w:rPr>
          <w:rFonts w:ascii="Arial" w:hAnsi="Arial" w:cs="Arial"/>
          <w:sz w:val="20"/>
        </w:rPr>
        <w:t>OIML publications may be obtained from the Organization’s headquarters:</w:t>
      </w:r>
    </w:p>
    <w:p w:rsidR="00C01B2C" w:rsidRPr="00A12F15" w:rsidRDefault="00C01B2C" w:rsidP="00C01B2C">
      <w:pPr>
        <w:jc w:val="both"/>
        <w:rPr>
          <w:rFonts w:ascii="Arial" w:hAnsi="Arial" w:cs="Arial"/>
          <w:sz w:val="20"/>
        </w:rPr>
      </w:pPr>
    </w:p>
    <w:p w:rsidR="00C01B2C" w:rsidRPr="00A12F15" w:rsidRDefault="00C01B2C" w:rsidP="00C01B2C">
      <w:pPr>
        <w:jc w:val="center"/>
        <w:rPr>
          <w:rFonts w:ascii="Arial" w:hAnsi="Arial" w:cs="Arial"/>
          <w:sz w:val="20"/>
          <w:lang w:val="fr-FR"/>
        </w:rPr>
      </w:pPr>
      <w:r w:rsidRPr="00A12F15">
        <w:rPr>
          <w:rFonts w:ascii="Arial" w:hAnsi="Arial" w:cs="Arial"/>
          <w:sz w:val="20"/>
          <w:lang w:val="fr-FR"/>
        </w:rPr>
        <w:t>Bureau International de Métrologie Légale</w:t>
      </w:r>
    </w:p>
    <w:p w:rsidR="00C01B2C" w:rsidRPr="00A12F15" w:rsidRDefault="00C01B2C" w:rsidP="00C01B2C">
      <w:pPr>
        <w:jc w:val="center"/>
        <w:rPr>
          <w:rFonts w:ascii="Arial" w:hAnsi="Arial" w:cs="Arial"/>
          <w:sz w:val="20"/>
          <w:lang w:val="fr-FR"/>
        </w:rPr>
      </w:pPr>
      <w:r w:rsidRPr="00A12F15">
        <w:rPr>
          <w:rFonts w:ascii="Arial" w:hAnsi="Arial" w:cs="Arial"/>
          <w:sz w:val="20"/>
          <w:lang w:val="fr-FR"/>
        </w:rPr>
        <w:t>11, rue Turgot - 75009 Paris - France</w:t>
      </w:r>
    </w:p>
    <w:p w:rsidR="00C01B2C" w:rsidRPr="00A12F15" w:rsidRDefault="00C01B2C" w:rsidP="00C01B2C">
      <w:pPr>
        <w:jc w:val="center"/>
        <w:rPr>
          <w:rFonts w:ascii="Arial" w:hAnsi="Arial" w:cs="Arial"/>
          <w:sz w:val="20"/>
        </w:rPr>
      </w:pPr>
      <w:r w:rsidRPr="00A12F15">
        <w:rPr>
          <w:rFonts w:ascii="Arial" w:hAnsi="Arial" w:cs="Arial"/>
          <w:sz w:val="20"/>
        </w:rPr>
        <w:t>Telephone: 33 (0)1 48 78 12 82 and 42 85 27 11</w:t>
      </w:r>
    </w:p>
    <w:p w:rsidR="00C01B2C" w:rsidRPr="00A12F15" w:rsidRDefault="00C01B2C" w:rsidP="00C01B2C">
      <w:pPr>
        <w:jc w:val="center"/>
        <w:rPr>
          <w:rFonts w:ascii="Arial" w:hAnsi="Arial" w:cs="Arial"/>
          <w:sz w:val="20"/>
        </w:rPr>
      </w:pPr>
      <w:r w:rsidRPr="00A12F15">
        <w:rPr>
          <w:rFonts w:ascii="Arial" w:hAnsi="Arial" w:cs="Arial"/>
          <w:sz w:val="20"/>
        </w:rPr>
        <w:t>Fax: 33 (0)1 42 82 17 27</w:t>
      </w:r>
    </w:p>
    <w:p w:rsidR="00C01B2C" w:rsidRPr="00A12F15" w:rsidRDefault="00C01B2C" w:rsidP="00C01B2C">
      <w:pPr>
        <w:jc w:val="both"/>
        <w:rPr>
          <w:rFonts w:ascii="Arial" w:hAnsi="Arial" w:cs="Arial"/>
          <w:sz w:val="20"/>
        </w:rPr>
      </w:pPr>
    </w:p>
    <w:p w:rsidR="00C01B2C" w:rsidRPr="00A12F15" w:rsidRDefault="00C01B2C" w:rsidP="00C01B2C">
      <w:pPr>
        <w:jc w:val="both"/>
        <w:rPr>
          <w:rFonts w:ascii="Arial" w:hAnsi="Arial" w:cs="Arial"/>
          <w:sz w:val="20"/>
        </w:rPr>
      </w:pPr>
    </w:p>
    <w:p w:rsidR="001E2D97" w:rsidRPr="00A12F15" w:rsidRDefault="001E2D97" w:rsidP="00C01B2C">
      <w:pPr>
        <w:tabs>
          <w:tab w:val="center" w:pos="4819"/>
        </w:tabs>
        <w:suppressAutoHyphens/>
        <w:jc w:val="both"/>
        <w:rPr>
          <w:rFonts w:ascii="Arial" w:hAnsi="Arial" w:cs="Arial"/>
          <w:spacing w:val="-2"/>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pacing w:val="-2"/>
          <w:sz w:val="20"/>
        </w:rPr>
      </w:pPr>
    </w:p>
    <w:p w:rsidR="0071446E" w:rsidRPr="00A12F15" w:rsidRDefault="0071446E">
      <w:pPr>
        <w:tabs>
          <w:tab w:val="left" w:pos="-720"/>
          <w:tab w:val="left" w:pos="0"/>
          <w:tab w:val="left" w:pos="259"/>
          <w:tab w:val="left" w:pos="604"/>
          <w:tab w:val="left" w:pos="816"/>
          <w:tab w:val="left" w:pos="1440"/>
        </w:tabs>
        <w:suppressAutoHyphens/>
        <w:jc w:val="both"/>
        <w:rPr>
          <w:rFonts w:ascii="Arial" w:hAnsi="Arial" w:cs="Arial"/>
          <w:spacing w:val="-2"/>
          <w:sz w:val="20"/>
        </w:rPr>
      </w:pPr>
    </w:p>
    <w:p w:rsidR="00C01B2C" w:rsidRPr="00A12F15" w:rsidRDefault="00C01B2C">
      <w:pPr>
        <w:tabs>
          <w:tab w:val="left" w:pos="-720"/>
          <w:tab w:val="left" w:pos="0"/>
          <w:tab w:val="left" w:pos="259"/>
          <w:tab w:val="left" w:pos="604"/>
          <w:tab w:val="left" w:pos="816"/>
          <w:tab w:val="left" w:pos="1440"/>
        </w:tabs>
        <w:suppressAutoHyphens/>
        <w:jc w:val="both"/>
        <w:rPr>
          <w:rFonts w:ascii="Arial" w:hAnsi="Arial" w:cs="Arial"/>
          <w:spacing w:val="-2"/>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pacing w:val="-2"/>
          <w:sz w:val="20"/>
        </w:rPr>
      </w:pPr>
      <w:r w:rsidRPr="00A12F15">
        <w:rPr>
          <w:rFonts w:ascii="Arial" w:hAnsi="Arial" w:cs="Arial"/>
          <w:spacing w:val="-2"/>
          <w:sz w:val="20"/>
        </w:rPr>
        <w:t>This publication - reference OIML R 50-</w:t>
      </w:r>
      <w:r w:rsidR="006407A1" w:rsidRPr="00A12F15">
        <w:rPr>
          <w:rFonts w:ascii="Arial" w:hAnsi="Arial" w:cs="Arial"/>
          <w:spacing w:val="-2"/>
          <w:sz w:val="20"/>
        </w:rPr>
        <w:t>3</w:t>
      </w:r>
      <w:r w:rsidRPr="00A12F15">
        <w:rPr>
          <w:rFonts w:ascii="Arial" w:hAnsi="Arial" w:cs="Arial"/>
          <w:spacing w:val="-2"/>
          <w:sz w:val="20"/>
        </w:rPr>
        <w:t xml:space="preserve">, </w:t>
      </w:r>
      <w:del w:id="11" w:author="morayoa" w:date="2013-06-04T15:18:00Z">
        <w:r w:rsidR="000B438E" w:rsidRPr="00A12F15" w:rsidDel="00900038">
          <w:rPr>
            <w:rFonts w:ascii="Arial" w:hAnsi="Arial" w:cs="Arial"/>
            <w:spacing w:val="-2"/>
            <w:sz w:val="20"/>
          </w:rPr>
          <w:delText xml:space="preserve">first </w:delText>
        </w:r>
      </w:del>
      <w:ins w:id="12" w:author="morayoa" w:date="2013-06-04T15:18:00Z">
        <w:r w:rsidR="00900038">
          <w:rPr>
            <w:rFonts w:ascii="Arial" w:hAnsi="Arial" w:cs="Arial"/>
            <w:spacing w:val="-2"/>
            <w:sz w:val="20"/>
          </w:rPr>
          <w:t>second</w:t>
        </w:r>
        <w:r w:rsidR="00900038" w:rsidRPr="00A12F15">
          <w:rPr>
            <w:rFonts w:ascii="Arial" w:hAnsi="Arial" w:cs="Arial"/>
            <w:spacing w:val="-2"/>
            <w:sz w:val="20"/>
          </w:rPr>
          <w:t xml:space="preserve"> </w:t>
        </w:r>
      </w:ins>
      <w:r w:rsidR="000B438E" w:rsidRPr="00A12F15">
        <w:rPr>
          <w:rFonts w:ascii="Arial" w:hAnsi="Arial" w:cs="Arial"/>
          <w:spacing w:val="-2"/>
          <w:sz w:val="20"/>
        </w:rPr>
        <w:t>committee</w:t>
      </w:r>
      <w:r w:rsidR="00782BEB" w:rsidRPr="00A12F15">
        <w:rPr>
          <w:rFonts w:ascii="Arial" w:hAnsi="Arial" w:cs="Arial"/>
          <w:spacing w:val="-2"/>
          <w:sz w:val="20"/>
        </w:rPr>
        <w:t xml:space="preserve"> draft</w:t>
      </w:r>
      <w:r w:rsidRPr="00A12F15">
        <w:rPr>
          <w:rFonts w:ascii="Arial" w:hAnsi="Arial" w:cs="Arial"/>
          <w:spacing w:val="-2"/>
          <w:sz w:val="20"/>
        </w:rPr>
        <w:t xml:space="preserve"> </w:t>
      </w:r>
      <w:r w:rsidR="000B438E" w:rsidRPr="00A12F15">
        <w:rPr>
          <w:rFonts w:ascii="Arial" w:hAnsi="Arial" w:cs="Arial"/>
          <w:spacing w:val="-2"/>
          <w:sz w:val="20"/>
        </w:rPr>
        <w:t>(</w:t>
      </w:r>
      <w:del w:id="13" w:author="morayoa" w:date="2013-06-04T15:18:00Z">
        <w:r w:rsidR="002A60AD" w:rsidDel="00900038">
          <w:rPr>
            <w:rFonts w:ascii="Arial" w:hAnsi="Arial" w:cs="Arial"/>
            <w:spacing w:val="-2"/>
            <w:sz w:val="20"/>
          </w:rPr>
          <w:delText>1</w:delText>
        </w:r>
        <w:r w:rsidR="000B438E" w:rsidRPr="00A12F15" w:rsidDel="00900038">
          <w:rPr>
            <w:rFonts w:ascii="Arial" w:hAnsi="Arial" w:cs="Arial"/>
            <w:spacing w:val="-2"/>
            <w:sz w:val="20"/>
          </w:rPr>
          <w:delText>CD</w:delText>
        </w:r>
      </w:del>
      <w:ins w:id="14" w:author="morayoa" w:date="2013-06-04T15:18:00Z">
        <w:r w:rsidR="00900038">
          <w:rPr>
            <w:rFonts w:ascii="Arial" w:hAnsi="Arial" w:cs="Arial"/>
            <w:spacing w:val="-2"/>
            <w:sz w:val="20"/>
          </w:rPr>
          <w:t>2</w:t>
        </w:r>
        <w:r w:rsidR="00900038" w:rsidRPr="00A12F15">
          <w:rPr>
            <w:rFonts w:ascii="Arial" w:hAnsi="Arial" w:cs="Arial"/>
            <w:spacing w:val="-2"/>
            <w:sz w:val="20"/>
          </w:rPr>
          <w:t>CD</w:t>
        </w:r>
      </w:ins>
      <w:r w:rsidR="000B438E" w:rsidRPr="00A12F15">
        <w:rPr>
          <w:rFonts w:ascii="Arial" w:hAnsi="Arial" w:cs="Arial"/>
          <w:spacing w:val="-2"/>
          <w:sz w:val="20"/>
        </w:rPr>
        <w:t>)</w:t>
      </w:r>
      <w:r w:rsidR="00183746" w:rsidRPr="00A12F15">
        <w:rPr>
          <w:rFonts w:ascii="Arial" w:hAnsi="Arial" w:cs="Arial"/>
          <w:spacing w:val="-2"/>
          <w:sz w:val="20"/>
        </w:rPr>
        <w:t xml:space="preserve"> </w:t>
      </w:r>
      <w:r w:rsidRPr="00A12F15">
        <w:rPr>
          <w:rFonts w:ascii="Arial" w:hAnsi="Arial" w:cs="Arial"/>
          <w:spacing w:val="-2"/>
          <w:sz w:val="20"/>
        </w:rPr>
        <w:t xml:space="preserve">- was developed by the OIML subcommittee TC 9/SC 2 </w:t>
      </w:r>
      <w:r w:rsidRPr="00A12F15">
        <w:rPr>
          <w:rFonts w:ascii="Arial" w:hAnsi="Arial" w:cs="Arial"/>
          <w:i/>
          <w:spacing w:val="-2"/>
          <w:sz w:val="20"/>
        </w:rPr>
        <w:t>Automatic weighing instruments</w:t>
      </w:r>
      <w:r w:rsidR="00782BEB" w:rsidRPr="00A12F15">
        <w:rPr>
          <w:rFonts w:ascii="Arial" w:hAnsi="Arial" w:cs="Arial"/>
          <w:i/>
          <w:spacing w:val="-2"/>
          <w:sz w:val="20"/>
        </w:rPr>
        <w:t xml:space="preserve"> </w:t>
      </w:r>
      <w:r w:rsidR="00782BEB" w:rsidRPr="00A12F15">
        <w:rPr>
          <w:rFonts w:ascii="Arial" w:hAnsi="Arial" w:cs="Arial"/>
          <w:spacing w:val="-2"/>
          <w:sz w:val="20"/>
        </w:rPr>
        <w:t xml:space="preserve">in </w:t>
      </w:r>
      <w:r w:rsidR="00183746" w:rsidRPr="00A12F15">
        <w:rPr>
          <w:rFonts w:ascii="Arial" w:hAnsi="Arial" w:cs="Arial"/>
          <w:spacing w:val="-2"/>
          <w:sz w:val="20"/>
        </w:rPr>
        <w:t>2013</w:t>
      </w:r>
      <w:r w:rsidRPr="00A12F15">
        <w:rPr>
          <w:rFonts w:ascii="Arial" w:hAnsi="Arial" w:cs="Arial"/>
          <w:spacing w:val="-2"/>
          <w:sz w:val="20"/>
        </w:rPr>
        <w:t xml:space="preserve">. </w:t>
      </w:r>
    </w:p>
    <w:p w:rsidR="001E2D97" w:rsidRPr="00A12F15" w:rsidRDefault="001E2D97">
      <w:pPr>
        <w:tabs>
          <w:tab w:val="center" w:pos="4819"/>
        </w:tabs>
        <w:suppressAutoHyphens/>
        <w:jc w:val="both"/>
        <w:rPr>
          <w:rFonts w:ascii="Arial" w:hAnsi="Arial" w:cs="Arial"/>
          <w:spacing w:val="-2"/>
          <w:sz w:val="20"/>
        </w:rPr>
      </w:pPr>
      <w:r w:rsidRPr="00A12F15">
        <w:rPr>
          <w:rFonts w:ascii="Arial" w:hAnsi="Arial" w:cs="Arial"/>
          <w:spacing w:val="-2"/>
          <w:sz w:val="20"/>
        </w:rPr>
        <w:br w:type="page"/>
      </w:r>
      <w:r w:rsidRPr="00A12F15">
        <w:rPr>
          <w:rFonts w:ascii="Arial" w:hAnsi="Arial" w:cs="Arial"/>
          <w:spacing w:val="-2"/>
          <w:sz w:val="20"/>
        </w:rPr>
        <w:lastRenderedPageBreak/>
        <w:tab/>
        <w:t>INTRODUCTION</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pacing w:val="-2"/>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pacing w:val="-2"/>
          <w:sz w:val="20"/>
        </w:rPr>
      </w:pPr>
      <w:r w:rsidRPr="00A12F15">
        <w:rPr>
          <w:rFonts w:ascii="Arial" w:hAnsi="Arial" w:cs="Arial"/>
          <w:spacing w:val="-2"/>
          <w:sz w:val="20"/>
        </w:rPr>
        <w:t>The "Test report format", the subject of OIML R 50-</w:t>
      </w:r>
      <w:r w:rsidR="006407A1" w:rsidRPr="00A12F15">
        <w:rPr>
          <w:rFonts w:ascii="Arial" w:hAnsi="Arial" w:cs="Arial"/>
          <w:spacing w:val="-2"/>
          <w:sz w:val="20"/>
        </w:rPr>
        <w:t>3</w:t>
      </w:r>
      <w:r w:rsidRPr="00A12F15">
        <w:rPr>
          <w:rFonts w:ascii="Arial" w:hAnsi="Arial" w:cs="Arial"/>
          <w:spacing w:val="-2"/>
          <w:sz w:val="20"/>
        </w:rPr>
        <w:t xml:space="preserve">, aims at presenting, in a standardized format, the results of the various tests and examinations to which a </w:t>
      </w:r>
      <w:r w:rsidR="00451C6B" w:rsidRPr="00A12F15">
        <w:rPr>
          <w:rFonts w:ascii="Arial" w:hAnsi="Arial" w:cs="Arial"/>
          <w:spacing w:val="-2"/>
          <w:sz w:val="20"/>
        </w:rPr>
        <w:t>type</w:t>
      </w:r>
      <w:r w:rsidRPr="00A12F15">
        <w:rPr>
          <w:rFonts w:ascii="Arial" w:hAnsi="Arial" w:cs="Arial"/>
          <w:spacing w:val="-2"/>
          <w:sz w:val="20"/>
        </w:rPr>
        <w:t xml:space="preserve"> of a continuous totalizing automatic weighing instrument (belt </w:t>
      </w:r>
      <w:proofErr w:type="spellStart"/>
      <w:r w:rsidRPr="00A12F15">
        <w:rPr>
          <w:rFonts w:ascii="Arial" w:hAnsi="Arial" w:cs="Arial"/>
          <w:spacing w:val="-2"/>
          <w:sz w:val="20"/>
        </w:rPr>
        <w:t>weigher</w:t>
      </w:r>
      <w:proofErr w:type="spellEnd"/>
      <w:r w:rsidRPr="00A12F15">
        <w:rPr>
          <w:rFonts w:ascii="Arial" w:hAnsi="Arial" w:cs="Arial"/>
          <w:spacing w:val="-2"/>
          <w:sz w:val="20"/>
        </w:rPr>
        <w:t>) shall be submitted with a view to its approval.</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pacing w:val="-2"/>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pacing w:val="-2"/>
          <w:sz w:val="20"/>
        </w:rPr>
      </w:pPr>
      <w:r w:rsidRPr="00A12F15">
        <w:rPr>
          <w:rFonts w:ascii="Arial" w:hAnsi="Arial" w:cs="Arial"/>
          <w:spacing w:val="-2"/>
          <w:sz w:val="20"/>
        </w:rPr>
        <w:t>The "Test report format" consists of two parts, the "Checklist" and the "Test report".</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pacing w:val="-2"/>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pacing w:val="-2"/>
          <w:sz w:val="20"/>
        </w:rPr>
      </w:pPr>
      <w:r w:rsidRPr="00A12F15">
        <w:rPr>
          <w:rFonts w:ascii="Arial" w:hAnsi="Arial" w:cs="Arial"/>
          <w:spacing w:val="-2"/>
          <w:sz w:val="20"/>
        </w:rPr>
        <w:t xml:space="preserve">The "Checklist" is a summary of the examinations carried out on the instrument. It includes the conclusions of the results of the tests </w:t>
      </w:r>
      <w:proofErr w:type="gramStart"/>
      <w:r w:rsidRPr="00A12F15">
        <w:rPr>
          <w:rFonts w:ascii="Arial" w:hAnsi="Arial" w:cs="Arial"/>
          <w:spacing w:val="-2"/>
          <w:sz w:val="20"/>
        </w:rPr>
        <w:t>performed,</w:t>
      </w:r>
      <w:proofErr w:type="gramEnd"/>
      <w:r w:rsidRPr="00A12F15">
        <w:rPr>
          <w:rFonts w:ascii="Arial" w:hAnsi="Arial" w:cs="Arial"/>
          <w:spacing w:val="-2"/>
          <w:sz w:val="20"/>
        </w:rPr>
        <w:t xml:space="preserve"> experimental or visual checks based on </w:t>
      </w:r>
      <w:r w:rsidRPr="00845916">
        <w:rPr>
          <w:rFonts w:ascii="Arial" w:hAnsi="Arial" w:cs="Arial"/>
          <w:spacing w:val="-2"/>
          <w:sz w:val="20"/>
        </w:rPr>
        <w:t>the</w:t>
      </w:r>
      <w:ins w:id="15" w:author="morayoa" w:date="2013-06-05T16:49:00Z">
        <w:r w:rsidR="00845916" w:rsidRPr="00845916">
          <w:rPr>
            <w:rFonts w:ascii="Arial" w:hAnsi="Arial" w:cs="Arial"/>
            <w:sz w:val="20"/>
          </w:rPr>
          <w:t xml:space="preserve"> required performance criteria and associated tests</w:t>
        </w:r>
      </w:ins>
      <w:del w:id="16" w:author="morayoa" w:date="2013-06-05T16:49:00Z">
        <w:r w:rsidRPr="00845916" w:rsidDel="00845916">
          <w:rPr>
            <w:rFonts w:ascii="Arial" w:hAnsi="Arial" w:cs="Arial"/>
            <w:spacing w:val="-2"/>
            <w:sz w:val="20"/>
          </w:rPr>
          <w:delText>requirements</w:delText>
        </w:r>
      </w:del>
      <w:r w:rsidRPr="00845916">
        <w:rPr>
          <w:rFonts w:ascii="Arial" w:hAnsi="Arial" w:cs="Arial"/>
          <w:spacing w:val="-2"/>
          <w:sz w:val="20"/>
        </w:rPr>
        <w:t xml:space="preserve"> </w:t>
      </w:r>
      <w:del w:id="17" w:author="morayoa" w:date="2013-06-05T16:50:00Z">
        <w:r w:rsidRPr="00845916" w:rsidDel="00845916">
          <w:rPr>
            <w:rFonts w:ascii="Arial" w:hAnsi="Arial" w:cs="Arial"/>
            <w:spacing w:val="-2"/>
            <w:sz w:val="20"/>
          </w:rPr>
          <w:delText xml:space="preserve">of </w:delText>
        </w:r>
      </w:del>
      <w:ins w:id="18" w:author="morayoa" w:date="2013-06-05T16:50:00Z">
        <w:r w:rsidR="00845916" w:rsidRPr="00845916">
          <w:rPr>
            <w:rFonts w:ascii="Arial" w:hAnsi="Arial" w:cs="Arial"/>
            <w:spacing w:val="-2"/>
            <w:sz w:val="20"/>
          </w:rPr>
          <w:t>i</w:t>
        </w:r>
        <w:r w:rsidR="00C65875">
          <w:rPr>
            <w:rFonts w:ascii="Arial" w:hAnsi="Arial" w:cs="Arial"/>
            <w:spacing w:val="-2"/>
            <w:sz w:val="20"/>
          </w:rPr>
          <w:t xml:space="preserve">n </w:t>
        </w:r>
      </w:ins>
      <w:r w:rsidR="00C65875">
        <w:rPr>
          <w:rFonts w:ascii="Arial" w:hAnsi="Arial" w:cs="Arial"/>
          <w:spacing w:val="-2"/>
          <w:sz w:val="20"/>
        </w:rPr>
        <w:t xml:space="preserve">OIML R 50 parts 1 and 2. </w:t>
      </w:r>
      <w:r w:rsidRPr="00845916">
        <w:rPr>
          <w:rFonts w:ascii="Arial" w:hAnsi="Arial" w:cs="Arial"/>
          <w:spacing w:val="-2"/>
          <w:sz w:val="20"/>
        </w:rPr>
        <w:t>The words</w:t>
      </w:r>
      <w:r w:rsidRPr="00A12F15">
        <w:rPr>
          <w:rFonts w:ascii="Arial" w:hAnsi="Arial" w:cs="Arial"/>
          <w:spacing w:val="-2"/>
          <w:sz w:val="20"/>
        </w:rPr>
        <w:t xml:space="preserve"> or condensed sentences aim at reminding the examiner of the requirements of </w:t>
      </w:r>
      <w:r w:rsidR="006407A1" w:rsidRPr="00A12F15">
        <w:rPr>
          <w:rFonts w:ascii="Arial" w:hAnsi="Arial" w:cs="Arial"/>
          <w:spacing w:val="-2"/>
          <w:sz w:val="20"/>
        </w:rPr>
        <w:t>R 50 parts</w:t>
      </w:r>
      <w:r w:rsidR="005A461D">
        <w:rPr>
          <w:rFonts w:ascii="Arial" w:hAnsi="Arial" w:cs="Arial"/>
          <w:spacing w:val="-2"/>
          <w:sz w:val="20"/>
        </w:rPr>
        <w:t xml:space="preserve"> </w:t>
      </w:r>
      <w:r w:rsidR="006407A1" w:rsidRPr="00A12F15">
        <w:rPr>
          <w:rFonts w:ascii="Arial" w:hAnsi="Arial" w:cs="Arial"/>
          <w:spacing w:val="-2"/>
          <w:sz w:val="20"/>
        </w:rPr>
        <w:t xml:space="preserve">1 and 2 </w:t>
      </w:r>
      <w:r w:rsidRPr="00A12F15">
        <w:rPr>
          <w:rFonts w:ascii="Arial" w:hAnsi="Arial" w:cs="Arial"/>
          <w:spacing w:val="-2"/>
          <w:sz w:val="20"/>
        </w:rPr>
        <w:t>without reproducing them.</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pacing w:val="-2"/>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pacing w:val="-2"/>
          <w:sz w:val="20"/>
        </w:rPr>
      </w:pPr>
      <w:r w:rsidRPr="00A12F15">
        <w:rPr>
          <w:rFonts w:ascii="Arial" w:hAnsi="Arial" w:cs="Arial"/>
          <w:spacing w:val="-2"/>
          <w:sz w:val="20"/>
        </w:rPr>
        <w:t xml:space="preserve">The "Test report" is a record of the results of the tests carried out on the instrument. The "Test report" forms have been produced based on the tests detailed in the test procedures (Annex </w:t>
      </w:r>
      <w:proofErr w:type="gramStart"/>
      <w:r w:rsidRPr="00A12F15">
        <w:rPr>
          <w:rFonts w:ascii="Arial" w:hAnsi="Arial" w:cs="Arial"/>
          <w:spacing w:val="-2"/>
          <w:sz w:val="20"/>
        </w:rPr>
        <w:t>A</w:t>
      </w:r>
      <w:proofErr w:type="gramEnd"/>
      <w:r w:rsidRPr="00A12F15">
        <w:rPr>
          <w:rFonts w:ascii="Arial" w:hAnsi="Arial" w:cs="Arial"/>
          <w:spacing w:val="-2"/>
          <w:sz w:val="20"/>
        </w:rPr>
        <w:t xml:space="preserve"> of OIML R 50</w:t>
      </w:r>
      <w:r w:rsidR="006407A1" w:rsidRPr="00A12F15">
        <w:rPr>
          <w:rFonts w:ascii="Arial" w:hAnsi="Arial" w:cs="Arial"/>
          <w:spacing w:val="-2"/>
          <w:sz w:val="20"/>
        </w:rPr>
        <w:t xml:space="preserve"> parts</w:t>
      </w:r>
      <w:r w:rsidR="009D611F">
        <w:rPr>
          <w:rFonts w:ascii="Arial" w:hAnsi="Arial" w:cs="Arial"/>
          <w:spacing w:val="-2"/>
          <w:sz w:val="20"/>
        </w:rPr>
        <w:t xml:space="preserve"> </w:t>
      </w:r>
      <w:r w:rsidRPr="00A12F15">
        <w:rPr>
          <w:rFonts w:ascii="Arial" w:hAnsi="Arial" w:cs="Arial"/>
          <w:spacing w:val="-2"/>
          <w:sz w:val="20"/>
        </w:rPr>
        <w:t>1</w:t>
      </w:r>
      <w:r w:rsidR="006407A1" w:rsidRPr="00A12F15">
        <w:rPr>
          <w:rFonts w:ascii="Arial" w:hAnsi="Arial" w:cs="Arial"/>
          <w:spacing w:val="-2"/>
          <w:sz w:val="20"/>
        </w:rPr>
        <w:t xml:space="preserve"> and 2</w:t>
      </w:r>
      <w:r w:rsidRPr="00A12F15">
        <w:rPr>
          <w:rFonts w:ascii="Arial" w:hAnsi="Arial" w:cs="Arial"/>
          <w:spacing w:val="-2"/>
          <w:sz w:val="20"/>
        </w:rPr>
        <w:t>).</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pacing w:val="-2"/>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pacing w:val="-2"/>
          <w:sz w:val="20"/>
        </w:rPr>
      </w:pPr>
      <w:r w:rsidRPr="00A12F15">
        <w:rPr>
          <w:rFonts w:ascii="Arial" w:hAnsi="Arial" w:cs="Arial"/>
          <w:spacing w:val="-2"/>
          <w:sz w:val="20"/>
        </w:rPr>
        <w:t xml:space="preserve">The "information concerning the test equipment used for </w:t>
      </w:r>
      <w:r w:rsidR="00451C6B" w:rsidRPr="00A12F15">
        <w:rPr>
          <w:rFonts w:ascii="Arial" w:hAnsi="Arial" w:cs="Arial"/>
          <w:spacing w:val="-2"/>
          <w:sz w:val="20"/>
        </w:rPr>
        <w:t>type</w:t>
      </w:r>
      <w:r w:rsidRPr="00A12F15">
        <w:rPr>
          <w:rFonts w:ascii="Arial" w:hAnsi="Arial" w:cs="Arial"/>
          <w:spacing w:val="-2"/>
          <w:sz w:val="20"/>
        </w:rPr>
        <w:t xml:space="preserve"> evaluation" shall cover all test equipment which has been used in determining the test results given in a report. The information may be a short list containing essential data (name, type, reference number for purpose of traceability). For example:</w:t>
      </w:r>
    </w:p>
    <w:p w:rsidR="00C01B2C" w:rsidRPr="00A12F15" w:rsidRDefault="00C01B2C">
      <w:pPr>
        <w:tabs>
          <w:tab w:val="left" w:pos="-720"/>
          <w:tab w:val="left" w:pos="0"/>
          <w:tab w:val="left" w:pos="259"/>
          <w:tab w:val="left" w:pos="604"/>
          <w:tab w:val="left" w:pos="816"/>
          <w:tab w:val="left" w:pos="1440"/>
        </w:tabs>
        <w:suppressAutoHyphens/>
        <w:ind w:left="259" w:hanging="259"/>
        <w:jc w:val="both"/>
        <w:rPr>
          <w:rFonts w:ascii="Arial" w:hAnsi="Arial" w:cs="Arial"/>
          <w:spacing w:val="-2"/>
          <w:sz w:val="20"/>
        </w:rPr>
      </w:pPr>
    </w:p>
    <w:p w:rsidR="00CB701E" w:rsidRPr="00A12F15" w:rsidRDefault="001E2D97">
      <w:pPr>
        <w:numPr>
          <w:ilvl w:val="0"/>
          <w:numId w:val="2"/>
        </w:numPr>
        <w:tabs>
          <w:tab w:val="left" w:pos="-720"/>
          <w:tab w:val="left" w:pos="0"/>
          <w:tab w:val="left" w:pos="259"/>
          <w:tab w:val="left" w:pos="604"/>
          <w:tab w:val="left" w:pos="816"/>
          <w:tab w:val="left" w:pos="1440"/>
        </w:tabs>
        <w:suppressAutoHyphens/>
        <w:jc w:val="both"/>
        <w:rPr>
          <w:rFonts w:ascii="Arial" w:hAnsi="Arial" w:cs="Arial"/>
          <w:spacing w:val="-2"/>
          <w:sz w:val="20"/>
        </w:rPr>
      </w:pPr>
      <w:r w:rsidRPr="00A12F15">
        <w:rPr>
          <w:rFonts w:ascii="Arial" w:hAnsi="Arial" w:cs="Arial"/>
          <w:spacing w:val="-2"/>
          <w:sz w:val="20"/>
        </w:rPr>
        <w:t>Verification standards (accuracy or accuracy class, and No.);</w:t>
      </w:r>
    </w:p>
    <w:p w:rsidR="00CB701E" w:rsidRPr="00A12F15" w:rsidRDefault="001E2D97">
      <w:pPr>
        <w:numPr>
          <w:ilvl w:val="0"/>
          <w:numId w:val="2"/>
        </w:numPr>
        <w:tabs>
          <w:tab w:val="left" w:pos="-720"/>
          <w:tab w:val="left" w:pos="0"/>
          <w:tab w:val="left" w:pos="259"/>
          <w:tab w:val="left" w:pos="604"/>
          <w:tab w:val="left" w:pos="816"/>
          <w:tab w:val="left" w:pos="1440"/>
        </w:tabs>
        <w:suppressAutoHyphens/>
        <w:jc w:val="both"/>
        <w:rPr>
          <w:rFonts w:ascii="Arial" w:hAnsi="Arial" w:cs="Arial"/>
          <w:spacing w:val="-2"/>
          <w:sz w:val="20"/>
        </w:rPr>
      </w:pPr>
      <w:r w:rsidRPr="00A12F15">
        <w:rPr>
          <w:rFonts w:ascii="Arial" w:hAnsi="Arial" w:cs="Arial"/>
          <w:spacing w:val="-2"/>
          <w:sz w:val="20"/>
        </w:rPr>
        <w:t>Simulator for testing of modules (name, type, traceability and No.);</w:t>
      </w:r>
    </w:p>
    <w:p w:rsidR="00CB701E" w:rsidRPr="00A12F15" w:rsidRDefault="001E2D97">
      <w:pPr>
        <w:numPr>
          <w:ilvl w:val="0"/>
          <w:numId w:val="2"/>
        </w:numPr>
        <w:tabs>
          <w:tab w:val="left" w:pos="-720"/>
          <w:tab w:val="left" w:pos="0"/>
          <w:tab w:val="left" w:pos="259"/>
          <w:tab w:val="left" w:pos="604"/>
          <w:tab w:val="left" w:pos="816"/>
          <w:tab w:val="left" w:pos="1440"/>
        </w:tabs>
        <w:suppressAutoHyphens/>
        <w:jc w:val="both"/>
        <w:rPr>
          <w:rFonts w:ascii="Arial" w:hAnsi="Arial" w:cs="Arial"/>
          <w:spacing w:val="-2"/>
          <w:sz w:val="20"/>
        </w:rPr>
      </w:pPr>
      <w:r w:rsidRPr="00A12F15">
        <w:rPr>
          <w:rFonts w:ascii="Arial" w:hAnsi="Arial" w:cs="Arial"/>
          <w:spacing w:val="-2"/>
          <w:sz w:val="20"/>
        </w:rPr>
        <w:t>Climatic test and static temperature chamber (name, type and No.);</w:t>
      </w:r>
    </w:p>
    <w:p w:rsidR="00CB701E" w:rsidRPr="00A12F15" w:rsidRDefault="001E2D97">
      <w:pPr>
        <w:numPr>
          <w:ilvl w:val="0"/>
          <w:numId w:val="2"/>
        </w:numPr>
        <w:tabs>
          <w:tab w:val="left" w:pos="-720"/>
          <w:tab w:val="left" w:pos="0"/>
          <w:tab w:val="left" w:pos="259"/>
          <w:tab w:val="left" w:pos="604"/>
          <w:tab w:val="left" w:pos="816"/>
          <w:tab w:val="left" w:pos="1440"/>
        </w:tabs>
        <w:suppressAutoHyphens/>
        <w:jc w:val="both"/>
        <w:rPr>
          <w:rFonts w:ascii="Arial" w:hAnsi="Arial" w:cs="Arial"/>
          <w:spacing w:val="-2"/>
          <w:sz w:val="20"/>
        </w:rPr>
      </w:pPr>
      <w:r w:rsidRPr="00A12F15">
        <w:rPr>
          <w:rFonts w:ascii="Arial" w:hAnsi="Arial" w:cs="Arial"/>
          <w:spacing w:val="-2"/>
          <w:sz w:val="20"/>
        </w:rPr>
        <w:t>Electrical tests, bursts (name of the instrument, type and No.);</w:t>
      </w:r>
    </w:p>
    <w:p w:rsidR="00CB701E" w:rsidRPr="00A12F15" w:rsidRDefault="001E2D97">
      <w:pPr>
        <w:numPr>
          <w:ilvl w:val="0"/>
          <w:numId w:val="2"/>
        </w:numPr>
        <w:tabs>
          <w:tab w:val="left" w:pos="-720"/>
          <w:tab w:val="left" w:pos="0"/>
          <w:tab w:val="left" w:pos="259"/>
          <w:tab w:val="left" w:pos="604"/>
          <w:tab w:val="left" w:pos="816"/>
          <w:tab w:val="left" w:pos="1440"/>
        </w:tabs>
        <w:suppressAutoHyphens/>
        <w:jc w:val="both"/>
        <w:rPr>
          <w:rFonts w:ascii="Arial" w:hAnsi="Arial" w:cs="Arial"/>
          <w:spacing w:val="-2"/>
          <w:sz w:val="20"/>
        </w:rPr>
      </w:pPr>
      <w:r w:rsidRPr="00A12F15">
        <w:rPr>
          <w:rFonts w:ascii="Arial" w:hAnsi="Arial" w:cs="Arial"/>
          <w:spacing w:val="-2"/>
          <w:sz w:val="20"/>
        </w:rPr>
        <w:t>Description of the procedure of field calibration for the test of electromagnetic susceptibility.</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pacing w:val="-2"/>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pacing w:val="-2"/>
          <w:sz w:val="20"/>
        </w:rPr>
      </w:pPr>
      <w:r w:rsidRPr="00A12F15">
        <w:rPr>
          <w:rFonts w:ascii="Arial" w:hAnsi="Arial" w:cs="Arial"/>
          <w:spacing w:val="-2"/>
          <w:sz w:val="20"/>
        </w:rPr>
        <w:t xml:space="preserve">All metrology services or laboratories evaluating </w:t>
      </w:r>
      <w:r w:rsidR="00451C6B" w:rsidRPr="00A12F15">
        <w:rPr>
          <w:rFonts w:ascii="Arial" w:hAnsi="Arial" w:cs="Arial"/>
          <w:spacing w:val="-2"/>
          <w:sz w:val="20"/>
        </w:rPr>
        <w:t>type</w:t>
      </w:r>
      <w:r w:rsidRPr="00A12F15">
        <w:rPr>
          <w:rFonts w:ascii="Arial" w:hAnsi="Arial" w:cs="Arial"/>
          <w:spacing w:val="-2"/>
          <w:sz w:val="20"/>
        </w:rPr>
        <w:t xml:space="preserve">s of continuous totalizing automatic weighing instruments according to OIML </w:t>
      </w:r>
      <w:r w:rsidR="006407A1" w:rsidRPr="00A12F15">
        <w:rPr>
          <w:rFonts w:ascii="Arial" w:hAnsi="Arial" w:cs="Arial"/>
          <w:spacing w:val="-2"/>
          <w:sz w:val="20"/>
        </w:rPr>
        <w:t>R 50 parts</w:t>
      </w:r>
      <w:r w:rsidR="005A461D">
        <w:rPr>
          <w:rFonts w:ascii="Arial" w:hAnsi="Arial" w:cs="Arial"/>
          <w:spacing w:val="-2"/>
          <w:sz w:val="20"/>
        </w:rPr>
        <w:t xml:space="preserve"> </w:t>
      </w:r>
      <w:r w:rsidR="006407A1" w:rsidRPr="00A12F15">
        <w:rPr>
          <w:rFonts w:ascii="Arial" w:hAnsi="Arial" w:cs="Arial"/>
          <w:spacing w:val="-2"/>
          <w:sz w:val="20"/>
        </w:rPr>
        <w:t xml:space="preserve">1 and 2 </w:t>
      </w:r>
      <w:r w:rsidRPr="00A12F15">
        <w:rPr>
          <w:rFonts w:ascii="Arial" w:hAnsi="Arial" w:cs="Arial"/>
          <w:spacing w:val="-2"/>
          <w:sz w:val="20"/>
        </w:rPr>
        <w:t xml:space="preserve">or to national or regional regulations based on OIML </w:t>
      </w:r>
      <w:r w:rsidR="006407A1" w:rsidRPr="00A12F15">
        <w:rPr>
          <w:rFonts w:ascii="Arial" w:hAnsi="Arial" w:cs="Arial"/>
          <w:spacing w:val="-2"/>
          <w:sz w:val="20"/>
        </w:rPr>
        <w:t>R 50 parts</w:t>
      </w:r>
      <w:r w:rsidR="005A461D">
        <w:rPr>
          <w:rFonts w:ascii="Arial" w:hAnsi="Arial" w:cs="Arial"/>
          <w:spacing w:val="-2"/>
          <w:sz w:val="20"/>
        </w:rPr>
        <w:t xml:space="preserve"> </w:t>
      </w:r>
      <w:r w:rsidR="006407A1" w:rsidRPr="00A12F15">
        <w:rPr>
          <w:rFonts w:ascii="Arial" w:hAnsi="Arial" w:cs="Arial"/>
          <w:spacing w:val="-2"/>
          <w:sz w:val="20"/>
        </w:rPr>
        <w:t xml:space="preserve">1 and 2 </w:t>
      </w:r>
      <w:r w:rsidRPr="00A12F15">
        <w:rPr>
          <w:rFonts w:ascii="Arial" w:hAnsi="Arial" w:cs="Arial"/>
          <w:spacing w:val="-2"/>
          <w:sz w:val="20"/>
        </w:rPr>
        <w:t xml:space="preserve">are strongly advised to use this "Test report format", directly or after translation into a language other than English or French. Its direct use in English or in French, or in both languages, is even more strongly recommended whenever test results may be transmitted by the country performing these tests to the approving authorities of another country, under bi- or multi-lateral cooperation agreements. In the framework of the </w:t>
      </w:r>
      <w:r w:rsidRPr="00A12F15">
        <w:rPr>
          <w:rFonts w:ascii="Arial" w:hAnsi="Arial" w:cs="Arial"/>
          <w:i/>
          <w:spacing w:val="-2"/>
          <w:sz w:val="20"/>
        </w:rPr>
        <w:t>OIML Certificate System for measuring instruments</w:t>
      </w:r>
      <w:r w:rsidRPr="00A12F15">
        <w:rPr>
          <w:rFonts w:ascii="Arial" w:hAnsi="Arial" w:cs="Arial"/>
          <w:spacing w:val="-2"/>
          <w:sz w:val="20"/>
        </w:rPr>
        <w:t>, use of the "Test report format" is mandatory.</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pacing w:val="-2"/>
          <w:sz w:val="20"/>
        </w:rPr>
      </w:pPr>
    </w:p>
    <w:p w:rsidR="00874961" w:rsidRPr="00A12F15" w:rsidRDefault="00874961">
      <w:pPr>
        <w:tabs>
          <w:tab w:val="left" w:pos="-720"/>
          <w:tab w:val="left" w:pos="0"/>
          <w:tab w:val="left" w:pos="259"/>
          <w:tab w:val="left" w:pos="604"/>
          <w:tab w:val="left" w:pos="816"/>
          <w:tab w:val="left" w:pos="1440"/>
        </w:tabs>
        <w:suppressAutoHyphens/>
        <w:jc w:val="both"/>
        <w:rPr>
          <w:rFonts w:ascii="Arial" w:hAnsi="Arial" w:cs="Arial"/>
          <w:spacing w:val="-2"/>
          <w:sz w:val="20"/>
        </w:rPr>
      </w:pPr>
    </w:p>
    <w:p w:rsidR="00874961" w:rsidRPr="00A12F15" w:rsidRDefault="00874961">
      <w:pPr>
        <w:tabs>
          <w:tab w:val="left" w:pos="-720"/>
          <w:tab w:val="left" w:pos="0"/>
          <w:tab w:val="left" w:pos="259"/>
          <w:tab w:val="left" w:pos="604"/>
          <w:tab w:val="left" w:pos="816"/>
          <w:tab w:val="left" w:pos="1440"/>
        </w:tabs>
        <w:suppressAutoHyphens/>
        <w:jc w:val="both"/>
        <w:rPr>
          <w:rFonts w:ascii="Arial" w:hAnsi="Arial" w:cs="Arial"/>
          <w:spacing w:val="-2"/>
          <w:sz w:val="20"/>
        </w:rPr>
      </w:pPr>
    </w:p>
    <w:p w:rsidR="00874961" w:rsidRPr="00A12F15" w:rsidRDefault="00874961">
      <w:pPr>
        <w:tabs>
          <w:tab w:val="left" w:pos="-720"/>
          <w:tab w:val="left" w:pos="0"/>
          <w:tab w:val="left" w:pos="259"/>
          <w:tab w:val="left" w:pos="604"/>
          <w:tab w:val="left" w:pos="816"/>
          <w:tab w:val="left" w:pos="1440"/>
        </w:tabs>
        <w:suppressAutoHyphens/>
        <w:jc w:val="both"/>
        <w:rPr>
          <w:rFonts w:ascii="Arial" w:hAnsi="Arial" w:cs="Arial"/>
          <w:spacing w:val="-2"/>
          <w:sz w:val="20"/>
        </w:rPr>
      </w:pPr>
    </w:p>
    <w:p w:rsidR="00874961" w:rsidRPr="00A12F15" w:rsidRDefault="00874961">
      <w:pPr>
        <w:tabs>
          <w:tab w:val="left" w:pos="-720"/>
          <w:tab w:val="left" w:pos="0"/>
          <w:tab w:val="left" w:pos="259"/>
          <w:tab w:val="left" w:pos="604"/>
          <w:tab w:val="left" w:pos="816"/>
          <w:tab w:val="left" w:pos="1440"/>
        </w:tabs>
        <w:suppressAutoHyphens/>
        <w:jc w:val="both"/>
        <w:rPr>
          <w:rFonts w:ascii="Arial" w:hAnsi="Arial" w:cs="Arial"/>
          <w:spacing w:val="-2"/>
          <w:sz w:val="20"/>
        </w:rPr>
      </w:pPr>
    </w:p>
    <w:p w:rsidR="00874961" w:rsidRPr="00A12F15" w:rsidRDefault="00874961">
      <w:pPr>
        <w:tabs>
          <w:tab w:val="left" w:pos="-720"/>
          <w:tab w:val="left" w:pos="0"/>
          <w:tab w:val="left" w:pos="259"/>
          <w:tab w:val="left" w:pos="604"/>
          <w:tab w:val="left" w:pos="816"/>
          <w:tab w:val="left" w:pos="1440"/>
        </w:tabs>
        <w:suppressAutoHyphens/>
        <w:jc w:val="both"/>
        <w:rPr>
          <w:rFonts w:ascii="Arial" w:hAnsi="Arial" w:cs="Arial"/>
          <w:spacing w:val="-2"/>
          <w:sz w:val="20"/>
        </w:rPr>
      </w:pPr>
    </w:p>
    <w:p w:rsidR="00874961" w:rsidRPr="00A12F15" w:rsidRDefault="00874961">
      <w:pPr>
        <w:tabs>
          <w:tab w:val="left" w:pos="-720"/>
          <w:tab w:val="left" w:pos="0"/>
          <w:tab w:val="left" w:pos="259"/>
          <w:tab w:val="left" w:pos="604"/>
          <w:tab w:val="left" w:pos="816"/>
          <w:tab w:val="left" w:pos="1440"/>
        </w:tabs>
        <w:suppressAutoHyphens/>
        <w:jc w:val="both"/>
        <w:rPr>
          <w:rFonts w:ascii="Arial" w:hAnsi="Arial" w:cs="Arial"/>
          <w:spacing w:val="-2"/>
          <w:sz w:val="20"/>
        </w:rPr>
      </w:pPr>
    </w:p>
    <w:p w:rsidR="00874961" w:rsidRPr="00A12F15" w:rsidRDefault="00874961">
      <w:pPr>
        <w:tabs>
          <w:tab w:val="left" w:pos="-720"/>
          <w:tab w:val="left" w:pos="0"/>
          <w:tab w:val="left" w:pos="259"/>
          <w:tab w:val="left" w:pos="604"/>
          <w:tab w:val="left" w:pos="816"/>
          <w:tab w:val="left" w:pos="1440"/>
        </w:tabs>
        <w:suppressAutoHyphens/>
        <w:jc w:val="both"/>
        <w:rPr>
          <w:rFonts w:ascii="Arial" w:hAnsi="Arial" w:cs="Arial"/>
          <w:spacing w:val="-2"/>
          <w:sz w:val="20"/>
        </w:rPr>
      </w:pPr>
    </w:p>
    <w:p w:rsidR="00874961" w:rsidRPr="00A12F15" w:rsidRDefault="00874961">
      <w:pPr>
        <w:tabs>
          <w:tab w:val="left" w:pos="-720"/>
          <w:tab w:val="left" w:pos="0"/>
          <w:tab w:val="left" w:pos="259"/>
          <w:tab w:val="left" w:pos="604"/>
          <w:tab w:val="left" w:pos="816"/>
          <w:tab w:val="left" w:pos="1440"/>
        </w:tabs>
        <w:suppressAutoHyphens/>
        <w:jc w:val="both"/>
        <w:rPr>
          <w:rFonts w:ascii="Arial" w:hAnsi="Arial" w:cs="Arial"/>
          <w:spacing w:val="-2"/>
          <w:sz w:val="20"/>
        </w:rPr>
      </w:pPr>
    </w:p>
    <w:p w:rsidR="00874961" w:rsidRPr="00A12F15" w:rsidRDefault="00874961">
      <w:pPr>
        <w:tabs>
          <w:tab w:val="left" w:pos="-720"/>
          <w:tab w:val="left" w:pos="0"/>
          <w:tab w:val="left" w:pos="259"/>
          <w:tab w:val="left" w:pos="604"/>
          <w:tab w:val="left" w:pos="816"/>
          <w:tab w:val="left" w:pos="1440"/>
        </w:tabs>
        <w:suppressAutoHyphens/>
        <w:jc w:val="both"/>
        <w:rPr>
          <w:rFonts w:ascii="Arial" w:hAnsi="Arial" w:cs="Arial"/>
          <w:spacing w:val="-2"/>
          <w:sz w:val="20"/>
        </w:rPr>
      </w:pPr>
    </w:p>
    <w:p w:rsidR="00874961" w:rsidRPr="00A12F15" w:rsidRDefault="00874961">
      <w:pPr>
        <w:tabs>
          <w:tab w:val="left" w:pos="-720"/>
          <w:tab w:val="left" w:pos="0"/>
          <w:tab w:val="left" w:pos="259"/>
          <w:tab w:val="left" w:pos="604"/>
          <w:tab w:val="left" w:pos="816"/>
          <w:tab w:val="left" w:pos="1440"/>
        </w:tabs>
        <w:suppressAutoHyphens/>
        <w:jc w:val="both"/>
        <w:rPr>
          <w:rFonts w:ascii="Arial" w:hAnsi="Arial" w:cs="Arial"/>
          <w:spacing w:val="-2"/>
          <w:sz w:val="20"/>
        </w:rPr>
      </w:pPr>
    </w:p>
    <w:p w:rsidR="00874961" w:rsidRPr="00A12F15" w:rsidRDefault="00874961">
      <w:pPr>
        <w:tabs>
          <w:tab w:val="left" w:pos="-720"/>
          <w:tab w:val="left" w:pos="0"/>
          <w:tab w:val="left" w:pos="259"/>
          <w:tab w:val="left" w:pos="604"/>
          <w:tab w:val="left" w:pos="816"/>
          <w:tab w:val="left" w:pos="1440"/>
        </w:tabs>
        <w:suppressAutoHyphens/>
        <w:jc w:val="both"/>
        <w:rPr>
          <w:rFonts w:ascii="Arial" w:hAnsi="Arial" w:cs="Arial"/>
          <w:spacing w:val="-2"/>
          <w:sz w:val="20"/>
        </w:rPr>
      </w:pPr>
    </w:p>
    <w:p w:rsidR="00874961" w:rsidRPr="00A12F15" w:rsidRDefault="00874961">
      <w:pPr>
        <w:tabs>
          <w:tab w:val="left" w:pos="-720"/>
          <w:tab w:val="left" w:pos="0"/>
          <w:tab w:val="left" w:pos="259"/>
          <w:tab w:val="left" w:pos="604"/>
          <w:tab w:val="left" w:pos="816"/>
          <w:tab w:val="left" w:pos="1440"/>
        </w:tabs>
        <w:suppressAutoHyphens/>
        <w:jc w:val="both"/>
        <w:rPr>
          <w:rFonts w:ascii="Arial" w:hAnsi="Arial" w:cs="Arial"/>
          <w:spacing w:val="-2"/>
          <w:sz w:val="20"/>
        </w:rPr>
      </w:pPr>
    </w:p>
    <w:p w:rsidR="00874961" w:rsidRPr="00A12F15" w:rsidRDefault="00874961">
      <w:pPr>
        <w:tabs>
          <w:tab w:val="left" w:pos="-720"/>
          <w:tab w:val="left" w:pos="0"/>
          <w:tab w:val="left" w:pos="259"/>
          <w:tab w:val="left" w:pos="604"/>
          <w:tab w:val="left" w:pos="816"/>
          <w:tab w:val="left" w:pos="1440"/>
        </w:tabs>
        <w:suppressAutoHyphens/>
        <w:jc w:val="both"/>
        <w:rPr>
          <w:rFonts w:ascii="Arial" w:hAnsi="Arial" w:cs="Arial"/>
          <w:spacing w:val="-2"/>
          <w:sz w:val="20"/>
        </w:rPr>
      </w:pPr>
    </w:p>
    <w:p w:rsidR="00D619F4" w:rsidRPr="00A12F15" w:rsidRDefault="00D619F4">
      <w:pPr>
        <w:tabs>
          <w:tab w:val="left" w:pos="-720"/>
          <w:tab w:val="left" w:pos="0"/>
          <w:tab w:val="left" w:pos="259"/>
          <w:tab w:val="left" w:pos="604"/>
          <w:tab w:val="left" w:pos="816"/>
          <w:tab w:val="left" w:pos="1440"/>
        </w:tabs>
        <w:suppressAutoHyphens/>
        <w:jc w:val="both"/>
        <w:rPr>
          <w:rFonts w:ascii="Arial" w:hAnsi="Arial" w:cs="Arial"/>
          <w:spacing w:val="-2"/>
          <w:sz w:val="20"/>
        </w:rPr>
      </w:pPr>
    </w:p>
    <w:p w:rsidR="00D619F4" w:rsidRPr="00A12F15" w:rsidRDefault="00D619F4">
      <w:pPr>
        <w:tabs>
          <w:tab w:val="left" w:pos="-720"/>
          <w:tab w:val="left" w:pos="0"/>
          <w:tab w:val="left" w:pos="259"/>
          <w:tab w:val="left" w:pos="604"/>
          <w:tab w:val="left" w:pos="816"/>
          <w:tab w:val="left" w:pos="1440"/>
        </w:tabs>
        <w:suppressAutoHyphens/>
        <w:jc w:val="both"/>
        <w:rPr>
          <w:rFonts w:ascii="Arial" w:hAnsi="Arial" w:cs="Arial"/>
          <w:spacing w:val="-2"/>
          <w:sz w:val="20"/>
        </w:rPr>
      </w:pPr>
    </w:p>
    <w:p w:rsidR="00D619F4" w:rsidRPr="00A12F15" w:rsidRDefault="00D619F4">
      <w:pPr>
        <w:tabs>
          <w:tab w:val="left" w:pos="-720"/>
          <w:tab w:val="left" w:pos="0"/>
          <w:tab w:val="left" w:pos="259"/>
          <w:tab w:val="left" w:pos="604"/>
          <w:tab w:val="left" w:pos="816"/>
          <w:tab w:val="left" w:pos="1440"/>
        </w:tabs>
        <w:suppressAutoHyphens/>
        <w:jc w:val="both"/>
        <w:rPr>
          <w:rFonts w:ascii="Arial" w:hAnsi="Arial" w:cs="Arial"/>
          <w:spacing w:val="-2"/>
          <w:sz w:val="20"/>
        </w:rPr>
      </w:pPr>
    </w:p>
    <w:p w:rsidR="00D619F4" w:rsidRPr="00A12F15" w:rsidRDefault="00D619F4">
      <w:pPr>
        <w:tabs>
          <w:tab w:val="left" w:pos="-720"/>
          <w:tab w:val="left" w:pos="0"/>
          <w:tab w:val="left" w:pos="259"/>
          <w:tab w:val="left" w:pos="604"/>
          <w:tab w:val="left" w:pos="816"/>
          <w:tab w:val="left" w:pos="1440"/>
        </w:tabs>
        <w:suppressAutoHyphens/>
        <w:jc w:val="both"/>
        <w:rPr>
          <w:rFonts w:ascii="Arial" w:hAnsi="Arial" w:cs="Arial"/>
          <w:spacing w:val="-2"/>
          <w:sz w:val="20"/>
        </w:rPr>
      </w:pPr>
    </w:p>
    <w:p w:rsidR="00D619F4" w:rsidRPr="00A12F15" w:rsidRDefault="00D619F4">
      <w:pPr>
        <w:tabs>
          <w:tab w:val="left" w:pos="-720"/>
          <w:tab w:val="left" w:pos="0"/>
          <w:tab w:val="left" w:pos="259"/>
          <w:tab w:val="left" w:pos="604"/>
          <w:tab w:val="left" w:pos="816"/>
          <w:tab w:val="left" w:pos="1440"/>
        </w:tabs>
        <w:suppressAutoHyphens/>
        <w:jc w:val="both"/>
        <w:rPr>
          <w:rFonts w:ascii="Arial" w:hAnsi="Arial" w:cs="Arial"/>
          <w:spacing w:val="-2"/>
          <w:sz w:val="20"/>
        </w:rPr>
      </w:pPr>
    </w:p>
    <w:p w:rsidR="00D619F4" w:rsidRPr="00A12F15" w:rsidRDefault="00D619F4">
      <w:pPr>
        <w:tabs>
          <w:tab w:val="left" w:pos="-720"/>
          <w:tab w:val="left" w:pos="0"/>
          <w:tab w:val="left" w:pos="259"/>
          <w:tab w:val="left" w:pos="604"/>
          <w:tab w:val="left" w:pos="816"/>
          <w:tab w:val="left" w:pos="1440"/>
        </w:tabs>
        <w:suppressAutoHyphens/>
        <w:jc w:val="both"/>
        <w:rPr>
          <w:rFonts w:ascii="Arial" w:hAnsi="Arial" w:cs="Arial"/>
          <w:spacing w:val="-2"/>
          <w:sz w:val="20"/>
        </w:rPr>
      </w:pPr>
    </w:p>
    <w:p w:rsidR="00D619F4" w:rsidRPr="00A12F15" w:rsidRDefault="00D619F4">
      <w:pPr>
        <w:tabs>
          <w:tab w:val="left" w:pos="-720"/>
          <w:tab w:val="left" w:pos="0"/>
          <w:tab w:val="left" w:pos="259"/>
          <w:tab w:val="left" w:pos="604"/>
          <w:tab w:val="left" w:pos="816"/>
          <w:tab w:val="left" w:pos="1440"/>
        </w:tabs>
        <w:suppressAutoHyphens/>
        <w:jc w:val="both"/>
        <w:rPr>
          <w:rFonts w:ascii="Arial" w:hAnsi="Arial" w:cs="Arial"/>
          <w:spacing w:val="-2"/>
          <w:sz w:val="20"/>
        </w:rPr>
      </w:pPr>
    </w:p>
    <w:p w:rsidR="00D619F4" w:rsidRPr="00A12F15" w:rsidRDefault="00D619F4">
      <w:pPr>
        <w:tabs>
          <w:tab w:val="left" w:pos="-720"/>
          <w:tab w:val="left" w:pos="0"/>
          <w:tab w:val="left" w:pos="259"/>
          <w:tab w:val="left" w:pos="604"/>
          <w:tab w:val="left" w:pos="816"/>
          <w:tab w:val="left" w:pos="1440"/>
        </w:tabs>
        <w:suppressAutoHyphens/>
        <w:jc w:val="both"/>
        <w:rPr>
          <w:rFonts w:ascii="Arial" w:hAnsi="Arial" w:cs="Arial"/>
          <w:spacing w:val="-2"/>
          <w:sz w:val="20"/>
        </w:rPr>
      </w:pPr>
    </w:p>
    <w:p w:rsidR="00D619F4" w:rsidRPr="00A12F15" w:rsidRDefault="00D619F4">
      <w:pPr>
        <w:tabs>
          <w:tab w:val="left" w:pos="-720"/>
          <w:tab w:val="left" w:pos="0"/>
          <w:tab w:val="left" w:pos="259"/>
          <w:tab w:val="left" w:pos="604"/>
          <w:tab w:val="left" w:pos="816"/>
          <w:tab w:val="left" w:pos="1440"/>
        </w:tabs>
        <w:suppressAutoHyphens/>
        <w:jc w:val="both"/>
        <w:rPr>
          <w:rFonts w:ascii="Arial" w:hAnsi="Arial" w:cs="Arial"/>
          <w:spacing w:val="-2"/>
          <w:sz w:val="20"/>
        </w:rPr>
      </w:pPr>
    </w:p>
    <w:p w:rsidR="00D619F4" w:rsidRPr="00A12F15" w:rsidRDefault="00D619F4">
      <w:pPr>
        <w:tabs>
          <w:tab w:val="left" w:pos="-720"/>
          <w:tab w:val="left" w:pos="0"/>
          <w:tab w:val="left" w:pos="259"/>
          <w:tab w:val="left" w:pos="604"/>
          <w:tab w:val="left" w:pos="816"/>
          <w:tab w:val="left" w:pos="1440"/>
        </w:tabs>
        <w:suppressAutoHyphens/>
        <w:jc w:val="both"/>
        <w:rPr>
          <w:rFonts w:ascii="Arial" w:hAnsi="Arial" w:cs="Arial"/>
          <w:spacing w:val="-2"/>
          <w:sz w:val="20"/>
        </w:rPr>
      </w:pPr>
    </w:p>
    <w:p w:rsidR="00D619F4" w:rsidRPr="00A12F15" w:rsidRDefault="00D619F4">
      <w:pPr>
        <w:tabs>
          <w:tab w:val="left" w:pos="-720"/>
          <w:tab w:val="left" w:pos="0"/>
          <w:tab w:val="left" w:pos="259"/>
          <w:tab w:val="left" w:pos="604"/>
          <w:tab w:val="left" w:pos="816"/>
          <w:tab w:val="left" w:pos="1440"/>
        </w:tabs>
        <w:suppressAutoHyphens/>
        <w:jc w:val="both"/>
        <w:rPr>
          <w:rFonts w:ascii="Arial" w:hAnsi="Arial" w:cs="Arial"/>
          <w:spacing w:val="-2"/>
          <w:sz w:val="20"/>
        </w:rPr>
      </w:pPr>
    </w:p>
    <w:p w:rsidR="00D619F4" w:rsidRPr="00A12F15" w:rsidRDefault="00D619F4" w:rsidP="00874961">
      <w:pPr>
        <w:tabs>
          <w:tab w:val="left" w:pos="-720"/>
          <w:tab w:val="left" w:pos="0"/>
          <w:tab w:val="left" w:pos="259"/>
          <w:tab w:val="left" w:pos="604"/>
          <w:tab w:val="left" w:pos="816"/>
          <w:tab w:val="left" w:pos="1440"/>
        </w:tabs>
        <w:suppressAutoHyphens/>
        <w:jc w:val="center"/>
        <w:rPr>
          <w:rFonts w:ascii="Arial" w:hAnsi="Arial" w:cs="Arial"/>
          <w:sz w:val="20"/>
        </w:rPr>
      </w:pPr>
    </w:p>
    <w:p w:rsidR="00874961" w:rsidRPr="00A12F15" w:rsidRDefault="00874961" w:rsidP="00874961">
      <w:pPr>
        <w:tabs>
          <w:tab w:val="left" w:pos="-720"/>
          <w:tab w:val="left" w:pos="0"/>
          <w:tab w:val="left" w:pos="259"/>
          <w:tab w:val="left" w:pos="604"/>
          <w:tab w:val="left" w:pos="816"/>
          <w:tab w:val="left" w:pos="1440"/>
        </w:tabs>
        <w:suppressAutoHyphens/>
        <w:jc w:val="center"/>
        <w:rPr>
          <w:rFonts w:ascii="Arial" w:hAnsi="Arial" w:cs="Arial"/>
          <w:b/>
          <w:sz w:val="20"/>
        </w:rPr>
      </w:pPr>
      <w:r w:rsidRPr="00A12F15">
        <w:rPr>
          <w:rFonts w:ascii="Arial" w:hAnsi="Arial" w:cs="Arial"/>
          <w:b/>
          <w:sz w:val="20"/>
        </w:rPr>
        <w:t>TYPE EVALUATION REPORT</w:t>
      </w:r>
    </w:p>
    <w:p w:rsidR="00874961" w:rsidRPr="00A12F15" w:rsidRDefault="00874961" w:rsidP="00874961">
      <w:pPr>
        <w:tabs>
          <w:tab w:val="left" w:pos="-720"/>
          <w:tab w:val="left" w:pos="0"/>
          <w:tab w:val="left" w:pos="259"/>
          <w:tab w:val="left" w:pos="604"/>
          <w:tab w:val="left" w:pos="816"/>
          <w:tab w:val="left" w:pos="1440"/>
        </w:tabs>
        <w:suppressAutoHyphens/>
        <w:jc w:val="both"/>
        <w:rPr>
          <w:rFonts w:ascii="Arial" w:hAnsi="Arial" w:cs="Arial"/>
          <w:sz w:val="20"/>
        </w:rPr>
      </w:pPr>
    </w:p>
    <w:p w:rsidR="00874961" w:rsidRPr="00A12F15" w:rsidRDefault="00874961" w:rsidP="00874961">
      <w:pPr>
        <w:tabs>
          <w:tab w:val="left" w:pos="-1440"/>
          <w:tab w:val="left" w:pos="-720"/>
          <w:tab w:val="left" w:pos="0"/>
          <w:tab w:val="left" w:pos="576"/>
          <w:tab w:val="left" w:pos="720"/>
        </w:tabs>
        <w:suppressAutoHyphens/>
        <w:jc w:val="both"/>
        <w:rPr>
          <w:rFonts w:ascii="Arial" w:hAnsi="Arial" w:cs="Arial"/>
          <w:spacing w:val="-2"/>
          <w:sz w:val="20"/>
        </w:rPr>
      </w:pPr>
      <w:r w:rsidRPr="00A12F15">
        <w:rPr>
          <w:rFonts w:ascii="Arial" w:hAnsi="Arial" w:cs="Arial"/>
          <w:b/>
          <w:spacing w:val="-2"/>
          <w:sz w:val="20"/>
        </w:rPr>
        <w:t>EXPLANATORY NOTES</w:t>
      </w:r>
    </w:p>
    <w:p w:rsidR="00874961" w:rsidRPr="00A12F15" w:rsidRDefault="00874961" w:rsidP="00874961">
      <w:pPr>
        <w:jc w:val="both"/>
        <w:rPr>
          <w:rFonts w:ascii="Arial" w:hAnsi="Arial" w:cs="Arial"/>
          <w:snapToGrid w:val="0"/>
          <w:sz w:val="20"/>
          <w:lang w:eastAsia="en-US"/>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84"/>
        <w:gridCol w:w="7513"/>
      </w:tblGrid>
      <w:tr w:rsidR="00874961" w:rsidRPr="00A12F15" w:rsidTr="001E6FC4">
        <w:trPr>
          <w:trHeight w:val="282"/>
        </w:trPr>
        <w:tc>
          <w:tcPr>
            <w:tcW w:w="1384" w:type="dxa"/>
            <w:tcBorders>
              <w:top w:val="nil"/>
              <w:left w:val="nil"/>
              <w:bottom w:val="nil"/>
              <w:right w:val="nil"/>
            </w:tcBorders>
          </w:tcPr>
          <w:p w:rsidR="00874961" w:rsidRPr="00A12F15" w:rsidRDefault="00874961" w:rsidP="00874961">
            <w:pPr>
              <w:spacing w:after="60"/>
              <w:jc w:val="center"/>
              <w:rPr>
                <w:rFonts w:ascii="Arial" w:hAnsi="Arial" w:cs="Arial"/>
                <w:b/>
                <w:snapToGrid w:val="0"/>
                <w:sz w:val="20"/>
                <w:lang w:eastAsia="en-US"/>
              </w:rPr>
            </w:pPr>
            <w:r w:rsidRPr="00A12F15">
              <w:rPr>
                <w:rFonts w:ascii="Arial" w:hAnsi="Arial" w:cs="Arial"/>
                <w:b/>
                <w:snapToGrid w:val="0"/>
                <w:sz w:val="20"/>
                <w:lang w:eastAsia="en-US"/>
              </w:rPr>
              <w:t>Symbols</w:t>
            </w:r>
          </w:p>
        </w:tc>
        <w:tc>
          <w:tcPr>
            <w:tcW w:w="7513" w:type="dxa"/>
            <w:tcBorders>
              <w:top w:val="nil"/>
              <w:left w:val="nil"/>
              <w:bottom w:val="nil"/>
              <w:right w:val="nil"/>
            </w:tcBorders>
          </w:tcPr>
          <w:p w:rsidR="00874961" w:rsidRPr="00A12F15" w:rsidRDefault="00874961" w:rsidP="00874961">
            <w:pPr>
              <w:spacing w:after="60"/>
              <w:jc w:val="center"/>
              <w:rPr>
                <w:rFonts w:ascii="Arial" w:hAnsi="Arial" w:cs="Arial"/>
                <w:b/>
                <w:snapToGrid w:val="0"/>
                <w:sz w:val="20"/>
                <w:lang w:eastAsia="en-US"/>
              </w:rPr>
            </w:pPr>
            <w:r w:rsidRPr="00A12F15">
              <w:rPr>
                <w:rFonts w:ascii="Arial" w:hAnsi="Arial" w:cs="Arial"/>
                <w:b/>
                <w:snapToGrid w:val="0"/>
                <w:sz w:val="20"/>
                <w:lang w:eastAsia="en-US"/>
              </w:rPr>
              <w:t>Meaning</w:t>
            </w:r>
          </w:p>
        </w:tc>
      </w:tr>
      <w:tr w:rsidR="00874961" w:rsidRPr="00A12F15" w:rsidTr="001E6FC4">
        <w:tc>
          <w:tcPr>
            <w:tcW w:w="1384" w:type="dxa"/>
            <w:tcBorders>
              <w:top w:val="nil"/>
              <w:left w:val="nil"/>
              <w:bottom w:val="nil"/>
              <w:right w:val="nil"/>
            </w:tcBorders>
          </w:tcPr>
          <w:p w:rsidR="00874961" w:rsidRPr="00A12F15" w:rsidRDefault="00874961" w:rsidP="00874961">
            <w:pPr>
              <w:jc w:val="center"/>
              <w:rPr>
                <w:rFonts w:ascii="Arial" w:hAnsi="Arial" w:cs="Arial"/>
                <w:snapToGrid w:val="0"/>
                <w:sz w:val="20"/>
                <w:lang w:eastAsia="en-US"/>
              </w:rPr>
            </w:pPr>
            <w:r w:rsidRPr="00A12F15">
              <w:rPr>
                <w:rFonts w:ascii="Arial" w:hAnsi="Arial" w:cs="Arial"/>
                <w:snapToGrid w:val="0"/>
                <w:sz w:val="20"/>
                <w:lang w:eastAsia="en-US"/>
              </w:rPr>
              <w:t>I</w:t>
            </w:r>
          </w:p>
        </w:tc>
        <w:tc>
          <w:tcPr>
            <w:tcW w:w="7513" w:type="dxa"/>
            <w:tcBorders>
              <w:top w:val="nil"/>
              <w:left w:val="nil"/>
              <w:bottom w:val="nil"/>
              <w:right w:val="nil"/>
            </w:tcBorders>
          </w:tcPr>
          <w:p w:rsidR="00874961" w:rsidRPr="00A12F15" w:rsidRDefault="00874961" w:rsidP="00874961">
            <w:pPr>
              <w:tabs>
                <w:tab w:val="left" w:pos="709"/>
                <w:tab w:val="left" w:pos="993"/>
              </w:tabs>
              <w:rPr>
                <w:rFonts w:ascii="Arial" w:hAnsi="Arial" w:cs="Arial"/>
                <w:snapToGrid w:val="0"/>
                <w:sz w:val="20"/>
                <w:lang w:eastAsia="en-US"/>
              </w:rPr>
            </w:pPr>
            <w:r w:rsidRPr="00A12F15">
              <w:rPr>
                <w:rFonts w:ascii="Arial" w:hAnsi="Arial" w:cs="Arial"/>
                <w:sz w:val="20"/>
              </w:rPr>
              <w:t xml:space="preserve">Indication of the </w:t>
            </w:r>
            <w:r w:rsidR="00D814FA">
              <w:rPr>
                <w:rFonts w:ascii="Arial" w:hAnsi="Arial" w:cs="Arial"/>
                <w:sz w:val="20"/>
              </w:rPr>
              <w:t>instrument</w:t>
            </w:r>
          </w:p>
        </w:tc>
      </w:tr>
      <w:tr w:rsidR="00874961" w:rsidRPr="00A12F15" w:rsidTr="001E6FC4">
        <w:tc>
          <w:tcPr>
            <w:tcW w:w="1384" w:type="dxa"/>
            <w:tcBorders>
              <w:top w:val="nil"/>
              <w:left w:val="nil"/>
              <w:bottom w:val="nil"/>
              <w:right w:val="nil"/>
            </w:tcBorders>
          </w:tcPr>
          <w:p w:rsidR="00874961" w:rsidRPr="00A12F15" w:rsidRDefault="00874961" w:rsidP="00874961">
            <w:pPr>
              <w:jc w:val="center"/>
              <w:rPr>
                <w:rFonts w:ascii="Arial" w:hAnsi="Arial" w:cs="Arial"/>
                <w:snapToGrid w:val="0"/>
                <w:sz w:val="20"/>
                <w:lang w:eastAsia="en-US"/>
              </w:rPr>
            </w:pPr>
            <w:r w:rsidRPr="00A12F15">
              <w:rPr>
                <w:rFonts w:ascii="Arial" w:hAnsi="Arial" w:cs="Arial"/>
                <w:snapToGrid w:val="0"/>
                <w:sz w:val="20"/>
                <w:lang w:eastAsia="en-US"/>
              </w:rPr>
              <w:t>I</w:t>
            </w:r>
            <w:r w:rsidRPr="00A12F15">
              <w:rPr>
                <w:rFonts w:ascii="Arial" w:hAnsi="Arial" w:cs="Arial"/>
                <w:snapToGrid w:val="0"/>
                <w:sz w:val="20"/>
                <w:vertAlign w:val="subscript"/>
                <w:lang w:eastAsia="en-US"/>
              </w:rPr>
              <w:t>n</w:t>
            </w:r>
          </w:p>
        </w:tc>
        <w:tc>
          <w:tcPr>
            <w:tcW w:w="7513" w:type="dxa"/>
            <w:tcBorders>
              <w:top w:val="nil"/>
              <w:left w:val="nil"/>
              <w:bottom w:val="nil"/>
              <w:right w:val="nil"/>
            </w:tcBorders>
          </w:tcPr>
          <w:p w:rsidR="00874961" w:rsidRPr="00A12F15" w:rsidRDefault="00874961" w:rsidP="00874961">
            <w:pPr>
              <w:rPr>
                <w:rFonts w:ascii="Arial" w:hAnsi="Arial" w:cs="Arial"/>
                <w:snapToGrid w:val="0"/>
                <w:sz w:val="20"/>
                <w:lang w:eastAsia="en-US"/>
              </w:rPr>
            </w:pPr>
            <w:r w:rsidRPr="00A12F15">
              <w:rPr>
                <w:rFonts w:ascii="Arial" w:hAnsi="Arial" w:cs="Arial"/>
                <w:snapToGrid w:val="0"/>
                <w:sz w:val="20"/>
                <w:lang w:eastAsia="en-US"/>
              </w:rPr>
              <w:t>n</w:t>
            </w:r>
            <w:r w:rsidRPr="00A12F15">
              <w:rPr>
                <w:rFonts w:ascii="Arial" w:hAnsi="Arial" w:cs="Arial"/>
                <w:snapToGrid w:val="0"/>
                <w:sz w:val="20"/>
                <w:vertAlign w:val="superscript"/>
                <w:lang w:eastAsia="en-US"/>
              </w:rPr>
              <w:t>th</w:t>
            </w:r>
            <w:r w:rsidRPr="00A12F15">
              <w:rPr>
                <w:rFonts w:ascii="Arial" w:hAnsi="Arial" w:cs="Arial"/>
                <w:snapToGrid w:val="0"/>
                <w:sz w:val="20"/>
                <w:lang w:eastAsia="en-US"/>
              </w:rPr>
              <w:t xml:space="preserve"> indication</w:t>
            </w:r>
          </w:p>
        </w:tc>
      </w:tr>
      <w:tr w:rsidR="00874961" w:rsidRPr="00A12F15" w:rsidTr="001E6FC4">
        <w:tc>
          <w:tcPr>
            <w:tcW w:w="1384" w:type="dxa"/>
            <w:tcBorders>
              <w:top w:val="nil"/>
              <w:left w:val="nil"/>
              <w:bottom w:val="nil"/>
              <w:right w:val="nil"/>
            </w:tcBorders>
          </w:tcPr>
          <w:p w:rsidR="00874961" w:rsidRPr="00A12F15" w:rsidRDefault="007247C6" w:rsidP="00874961">
            <w:pPr>
              <w:jc w:val="center"/>
              <w:rPr>
                <w:rFonts w:ascii="Arial" w:hAnsi="Arial" w:cs="Arial"/>
                <w:snapToGrid w:val="0"/>
                <w:sz w:val="20"/>
                <w:lang w:eastAsia="en-US"/>
              </w:rPr>
            </w:pPr>
            <w:r w:rsidRPr="00A12F15">
              <w:rPr>
                <w:rFonts w:ascii="Arial" w:hAnsi="Arial" w:cs="Arial"/>
                <w:snapToGrid w:val="0"/>
                <w:sz w:val="20"/>
                <w:lang w:eastAsia="en-US"/>
              </w:rPr>
              <w:t>L</w:t>
            </w:r>
          </w:p>
        </w:tc>
        <w:tc>
          <w:tcPr>
            <w:tcW w:w="7513" w:type="dxa"/>
            <w:tcBorders>
              <w:top w:val="nil"/>
              <w:left w:val="nil"/>
              <w:bottom w:val="nil"/>
              <w:right w:val="nil"/>
            </w:tcBorders>
          </w:tcPr>
          <w:p w:rsidR="00874961" w:rsidRPr="00A12F15" w:rsidRDefault="00874961" w:rsidP="00874961">
            <w:pPr>
              <w:rPr>
                <w:rFonts w:ascii="Arial" w:hAnsi="Arial" w:cs="Arial"/>
                <w:snapToGrid w:val="0"/>
                <w:sz w:val="20"/>
                <w:lang w:eastAsia="en-US"/>
              </w:rPr>
            </w:pPr>
            <w:r w:rsidRPr="00A12F15">
              <w:rPr>
                <w:rFonts w:ascii="Arial" w:hAnsi="Arial" w:cs="Arial"/>
                <w:sz w:val="20"/>
              </w:rPr>
              <w:t>Static load</w:t>
            </w:r>
          </w:p>
        </w:tc>
      </w:tr>
      <w:tr w:rsidR="00874961" w:rsidRPr="00A12F15" w:rsidTr="001E6FC4">
        <w:tc>
          <w:tcPr>
            <w:tcW w:w="1384" w:type="dxa"/>
            <w:tcBorders>
              <w:top w:val="nil"/>
              <w:left w:val="nil"/>
              <w:bottom w:val="nil"/>
              <w:right w:val="nil"/>
            </w:tcBorders>
          </w:tcPr>
          <w:p w:rsidR="00874961" w:rsidRPr="00A12F15" w:rsidRDefault="00483095" w:rsidP="00874961">
            <w:pPr>
              <w:jc w:val="center"/>
              <w:rPr>
                <w:rFonts w:ascii="Arial" w:hAnsi="Arial" w:cs="Arial"/>
                <w:snapToGrid w:val="0"/>
                <w:sz w:val="20"/>
                <w:lang w:eastAsia="en-US"/>
              </w:rPr>
            </w:pPr>
            <w:r w:rsidRPr="00A12F15">
              <w:rPr>
                <w:rFonts w:ascii="Arial" w:hAnsi="Arial" w:cs="Arial"/>
                <w:snapToGrid w:val="0"/>
                <w:sz w:val="20"/>
                <w:lang w:eastAsia="en-US"/>
              </w:rPr>
              <w:t>∆L</w:t>
            </w:r>
          </w:p>
        </w:tc>
        <w:tc>
          <w:tcPr>
            <w:tcW w:w="7513" w:type="dxa"/>
            <w:tcBorders>
              <w:top w:val="nil"/>
              <w:left w:val="nil"/>
              <w:bottom w:val="nil"/>
              <w:right w:val="nil"/>
            </w:tcBorders>
          </w:tcPr>
          <w:p w:rsidR="00874961" w:rsidRPr="00A12F15" w:rsidRDefault="00874961" w:rsidP="00874961">
            <w:pPr>
              <w:rPr>
                <w:rFonts w:ascii="Arial" w:hAnsi="Arial" w:cs="Arial"/>
                <w:snapToGrid w:val="0"/>
                <w:sz w:val="20"/>
                <w:lang w:eastAsia="en-US"/>
              </w:rPr>
            </w:pPr>
            <w:r w:rsidRPr="00A12F15">
              <w:rPr>
                <w:rFonts w:ascii="Arial" w:hAnsi="Arial" w:cs="Arial"/>
                <w:snapToGrid w:val="0"/>
                <w:sz w:val="20"/>
                <w:lang w:eastAsia="en-US"/>
              </w:rPr>
              <w:t>Additional static load to next changeover point</w:t>
            </w:r>
          </w:p>
        </w:tc>
      </w:tr>
      <w:tr w:rsidR="00874961" w:rsidRPr="00A12F15" w:rsidTr="001E6FC4">
        <w:tc>
          <w:tcPr>
            <w:tcW w:w="1384" w:type="dxa"/>
            <w:tcBorders>
              <w:top w:val="nil"/>
              <w:left w:val="nil"/>
              <w:bottom w:val="nil"/>
              <w:right w:val="nil"/>
            </w:tcBorders>
          </w:tcPr>
          <w:p w:rsidR="00874961" w:rsidRPr="00A12F15" w:rsidRDefault="00666DED" w:rsidP="00874961">
            <w:pPr>
              <w:jc w:val="center"/>
              <w:rPr>
                <w:rFonts w:ascii="Arial" w:hAnsi="Arial" w:cs="Arial"/>
                <w:snapToGrid w:val="0"/>
                <w:sz w:val="20"/>
                <w:lang w:eastAsia="en-US"/>
              </w:rPr>
            </w:pPr>
            <w:r w:rsidRPr="00A12F15">
              <w:rPr>
                <w:rFonts w:ascii="Arial" w:hAnsi="Arial" w:cs="Arial"/>
                <w:sz w:val="20"/>
              </w:rPr>
              <w:t>T</w:t>
            </w:r>
          </w:p>
        </w:tc>
        <w:tc>
          <w:tcPr>
            <w:tcW w:w="7513" w:type="dxa"/>
            <w:tcBorders>
              <w:top w:val="nil"/>
              <w:left w:val="nil"/>
              <w:bottom w:val="nil"/>
              <w:right w:val="nil"/>
            </w:tcBorders>
          </w:tcPr>
          <w:p w:rsidR="00874961" w:rsidRPr="00A12F15" w:rsidRDefault="00874961" w:rsidP="00CF77E9">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 xml:space="preserve">Totalized load (calculated for simulation tests or controlled load for </w:t>
            </w:r>
            <w:r w:rsidR="00BF0C0F" w:rsidRPr="00A12F15">
              <w:rPr>
                <w:rFonts w:ascii="Arial" w:hAnsi="Arial" w:cs="Arial"/>
                <w:sz w:val="20"/>
              </w:rPr>
              <w:t>Product</w:t>
            </w:r>
            <w:r w:rsidRPr="00A12F15">
              <w:rPr>
                <w:rFonts w:ascii="Arial" w:hAnsi="Arial" w:cs="Arial"/>
                <w:sz w:val="20"/>
              </w:rPr>
              <w:t xml:space="preserve"> tests)</w:t>
            </w:r>
            <w:r w:rsidR="00CF77E9" w:rsidRPr="00A12F15">
              <w:rPr>
                <w:rFonts w:ascii="Arial" w:hAnsi="Arial" w:cs="Arial"/>
                <w:position w:val="-28"/>
                <w:sz w:val="20"/>
              </w:rPr>
              <w:t xml:space="preserve"> </w:t>
            </w:r>
            <w:r w:rsidR="00BA0C7E" w:rsidRPr="00A12F15">
              <w:rPr>
                <w:rFonts w:ascii="Arial" w:hAnsi="Arial" w:cs="Arial"/>
                <w:position w:val="-24"/>
                <w:sz w:val="20"/>
              </w:rPr>
              <w:object w:dxaOrig="2520" w:dyaOrig="580">
                <v:shape id="_x0000_i1026" type="#_x0000_t75" style="width:125.25pt;height:28.45pt" o:ole="">
                  <v:imagedata r:id="rId10" o:title=""/>
                </v:shape>
                <o:OLEObject Type="Embed" ProgID="Equation.3" ShapeID="_x0000_i1026" DrawAspect="Content" ObjectID="_1432726389" r:id="rId11"/>
              </w:object>
            </w:r>
          </w:p>
        </w:tc>
      </w:tr>
      <w:tr w:rsidR="00874961" w:rsidRPr="00A12F15" w:rsidTr="001E6FC4">
        <w:tc>
          <w:tcPr>
            <w:tcW w:w="1384" w:type="dxa"/>
            <w:tcBorders>
              <w:top w:val="nil"/>
              <w:left w:val="nil"/>
              <w:bottom w:val="nil"/>
              <w:right w:val="nil"/>
            </w:tcBorders>
          </w:tcPr>
          <w:p w:rsidR="00874961" w:rsidRPr="00A12F15" w:rsidRDefault="00264675" w:rsidP="00874961">
            <w:pPr>
              <w:jc w:val="center"/>
              <w:rPr>
                <w:rFonts w:ascii="Arial" w:hAnsi="Arial" w:cs="Arial"/>
                <w:snapToGrid w:val="0"/>
                <w:sz w:val="20"/>
                <w:lang w:eastAsia="en-US"/>
              </w:rPr>
            </w:pPr>
            <w:r w:rsidRPr="00A12F15">
              <w:rPr>
                <w:rFonts w:ascii="Arial" w:hAnsi="Arial" w:cs="Arial"/>
                <w:snapToGrid w:val="0"/>
                <w:sz w:val="20"/>
                <w:lang w:eastAsia="en-US"/>
              </w:rPr>
              <w:t>W</w:t>
            </w:r>
            <w:r w:rsidRPr="00A12F15">
              <w:rPr>
                <w:rFonts w:ascii="Arial" w:hAnsi="Arial" w:cs="Arial"/>
                <w:snapToGrid w:val="0"/>
                <w:sz w:val="20"/>
                <w:vertAlign w:val="subscript"/>
                <w:lang w:eastAsia="en-US"/>
              </w:rPr>
              <w:t>L</w:t>
            </w:r>
          </w:p>
        </w:tc>
        <w:tc>
          <w:tcPr>
            <w:tcW w:w="7513" w:type="dxa"/>
            <w:tcBorders>
              <w:top w:val="nil"/>
              <w:left w:val="nil"/>
              <w:bottom w:val="nil"/>
              <w:right w:val="nil"/>
            </w:tcBorders>
          </w:tcPr>
          <w:p w:rsidR="00874961" w:rsidRPr="00A12F15" w:rsidRDefault="002144C6" w:rsidP="00874961">
            <w:pPr>
              <w:rPr>
                <w:rFonts w:ascii="Arial" w:hAnsi="Arial" w:cs="Arial"/>
                <w:snapToGrid w:val="0"/>
                <w:sz w:val="20"/>
                <w:lang w:eastAsia="en-US"/>
              </w:rPr>
            </w:pPr>
            <w:r w:rsidRPr="00A12F15">
              <w:rPr>
                <w:rFonts w:ascii="Arial" w:hAnsi="Arial" w:cs="Arial"/>
                <w:sz w:val="20"/>
              </w:rPr>
              <w:t>Weigh length</w:t>
            </w:r>
            <w:r w:rsidR="00CF77E9" w:rsidRPr="00A12F15">
              <w:rPr>
                <w:rFonts w:ascii="Arial" w:hAnsi="Arial" w:cs="Arial"/>
                <w:sz w:val="20"/>
              </w:rPr>
              <w:t xml:space="preserve"> </w:t>
            </w:r>
          </w:p>
        </w:tc>
      </w:tr>
      <w:tr w:rsidR="00874961" w:rsidRPr="00A12F15" w:rsidTr="001E6FC4">
        <w:tc>
          <w:tcPr>
            <w:tcW w:w="1384" w:type="dxa"/>
            <w:tcBorders>
              <w:top w:val="nil"/>
              <w:left w:val="nil"/>
              <w:bottom w:val="nil"/>
              <w:right w:val="nil"/>
            </w:tcBorders>
          </w:tcPr>
          <w:p w:rsidR="00874961" w:rsidRPr="00A12F15" w:rsidRDefault="002144C6" w:rsidP="00874961">
            <w:pPr>
              <w:jc w:val="center"/>
              <w:rPr>
                <w:rFonts w:ascii="Arial" w:hAnsi="Arial" w:cs="Arial"/>
                <w:snapToGrid w:val="0"/>
                <w:sz w:val="20"/>
                <w:lang w:eastAsia="en-US"/>
              </w:rPr>
            </w:pPr>
            <w:r w:rsidRPr="00A12F15">
              <w:rPr>
                <w:rFonts w:ascii="Arial" w:hAnsi="Arial" w:cs="Arial"/>
                <w:snapToGrid w:val="0"/>
                <w:sz w:val="20"/>
                <w:lang w:eastAsia="en-US"/>
              </w:rPr>
              <w:t>E</w:t>
            </w:r>
          </w:p>
        </w:tc>
        <w:tc>
          <w:tcPr>
            <w:tcW w:w="7513" w:type="dxa"/>
            <w:tcBorders>
              <w:top w:val="nil"/>
              <w:left w:val="nil"/>
              <w:bottom w:val="nil"/>
              <w:right w:val="nil"/>
            </w:tcBorders>
          </w:tcPr>
          <w:p w:rsidR="00874961" w:rsidRPr="00A12F15" w:rsidRDefault="002144C6" w:rsidP="00874961">
            <w:pPr>
              <w:rPr>
                <w:rFonts w:ascii="Arial" w:hAnsi="Arial" w:cs="Arial"/>
                <w:snapToGrid w:val="0"/>
                <w:sz w:val="20"/>
                <w:lang w:eastAsia="en-US"/>
              </w:rPr>
            </w:pPr>
            <w:r w:rsidRPr="00A12F15">
              <w:rPr>
                <w:rFonts w:ascii="Arial" w:hAnsi="Arial" w:cs="Arial"/>
                <w:snapToGrid w:val="0"/>
                <w:sz w:val="20"/>
                <w:lang w:eastAsia="en-US"/>
              </w:rPr>
              <w:t xml:space="preserve">I </w:t>
            </w:r>
            <w:del w:id="19" w:author="morayoa" w:date="2013-06-12T15:19:00Z">
              <w:r w:rsidRPr="00A12F15" w:rsidDel="00C67388">
                <w:rPr>
                  <w:rFonts w:ascii="Arial" w:hAnsi="Arial" w:cs="Arial"/>
                  <w:snapToGrid w:val="0"/>
                  <w:sz w:val="20"/>
                  <w:lang w:eastAsia="en-US"/>
                </w:rPr>
                <w:delText>-</w:delText>
              </w:r>
            </w:del>
            <w:ins w:id="20" w:author="morayoa" w:date="2013-06-12T15:19:00Z">
              <w:r w:rsidR="00C67388">
                <w:rPr>
                  <w:rFonts w:ascii="Arial" w:hAnsi="Arial" w:cs="Arial"/>
                  <w:snapToGrid w:val="0"/>
                  <w:sz w:val="20"/>
                  <w:lang w:eastAsia="en-US"/>
                </w:rPr>
                <w:t>–</w:t>
              </w:r>
            </w:ins>
            <w:r w:rsidRPr="00A12F15">
              <w:rPr>
                <w:rFonts w:ascii="Arial" w:hAnsi="Arial" w:cs="Arial"/>
                <w:snapToGrid w:val="0"/>
                <w:sz w:val="20"/>
                <w:lang w:eastAsia="en-US"/>
              </w:rPr>
              <w:t xml:space="preserve"> T</w:t>
            </w:r>
          </w:p>
        </w:tc>
      </w:tr>
      <w:tr w:rsidR="002144C6" w:rsidRPr="00A12F15" w:rsidTr="001E6FC4">
        <w:tc>
          <w:tcPr>
            <w:tcW w:w="1384" w:type="dxa"/>
            <w:tcBorders>
              <w:top w:val="nil"/>
              <w:left w:val="nil"/>
              <w:bottom w:val="nil"/>
              <w:right w:val="nil"/>
            </w:tcBorders>
          </w:tcPr>
          <w:p w:rsidR="002144C6" w:rsidRPr="00A12F15" w:rsidRDefault="002144C6" w:rsidP="00874961">
            <w:pPr>
              <w:jc w:val="center"/>
              <w:rPr>
                <w:rFonts w:ascii="Arial" w:hAnsi="Arial" w:cs="Arial"/>
                <w:snapToGrid w:val="0"/>
                <w:sz w:val="20"/>
                <w:lang w:eastAsia="en-US"/>
              </w:rPr>
            </w:pPr>
            <w:r w:rsidRPr="00A12F15">
              <w:rPr>
                <w:rFonts w:ascii="Arial" w:hAnsi="Arial" w:cs="Arial"/>
                <w:sz w:val="20"/>
              </w:rPr>
              <w:t>E %</w:t>
            </w:r>
          </w:p>
        </w:tc>
        <w:tc>
          <w:tcPr>
            <w:tcW w:w="7513" w:type="dxa"/>
            <w:tcBorders>
              <w:top w:val="nil"/>
              <w:left w:val="nil"/>
              <w:bottom w:val="nil"/>
              <w:right w:val="nil"/>
            </w:tcBorders>
          </w:tcPr>
          <w:p w:rsidR="00C67388" w:rsidRDefault="00EF6FD5" w:rsidP="00A838E9">
            <w:pPr>
              <w:rPr>
                <w:ins w:id="21" w:author="morayoa" w:date="2013-06-12T15:19:00Z"/>
                <w:rFonts w:ascii="Arial" w:hAnsi="Arial" w:cs="Arial"/>
                <w:position w:val="-20"/>
                <w:szCs w:val="24"/>
              </w:rPr>
            </w:pPr>
            <w:del w:id="22" w:author="morayoa" w:date="2013-06-10T15:14:00Z">
              <w:r w:rsidRPr="00EF6FD5" w:rsidDel="007301E9">
                <w:rPr>
                  <w:rFonts w:ascii="Arial" w:hAnsi="Arial" w:cs="Arial"/>
                  <w:position w:val="-20"/>
                  <w:sz w:val="20"/>
                </w:rPr>
                <w:object w:dxaOrig="1260" w:dyaOrig="540">
                  <v:shape id="_x0000_i1027" type="#_x0000_t75" style="width:62.9pt;height:27.25pt" o:ole="">
                    <v:imagedata r:id="rId12" o:title=""/>
                  </v:shape>
                  <o:OLEObject Type="Embed" ProgID="Equation.3" ShapeID="_x0000_i1027" DrawAspect="Content" ObjectID="_1432726390" r:id="rId13"/>
                </w:object>
              </w:r>
              <w:r w:rsidR="002144C6" w:rsidRPr="00A12F15" w:rsidDel="007301E9">
                <w:rPr>
                  <w:rFonts w:ascii="Arial" w:hAnsi="Arial" w:cs="Arial"/>
                  <w:sz w:val="20"/>
                </w:rPr>
                <w:delText xml:space="preserve"> </w:delText>
              </w:r>
            </w:del>
            <w:ins w:id="23" w:author="morayoa" w:date="2013-06-10T15:14:00Z">
              <w:r w:rsidR="007301E9">
                <w:rPr>
                  <w:rFonts w:ascii="Arial" w:hAnsi="Arial" w:cs="Arial"/>
                  <w:position w:val="-20"/>
                  <w:szCs w:val="24"/>
                </w:rPr>
                <w:t xml:space="preserve"> </w:t>
              </w:r>
            </w:ins>
            <w:ins w:id="24" w:author="morayoa" w:date="2013-06-10T15:17:00Z">
              <w:r w:rsidR="001F7DE8" w:rsidRPr="008810EE">
                <w:rPr>
                  <w:rFonts w:cs="Arial"/>
                  <w:position w:val="-10"/>
                  <w:szCs w:val="24"/>
                </w:rPr>
                <w:object w:dxaOrig="2299" w:dyaOrig="340">
                  <v:shape id="_x0000_i1028" type="#_x0000_t75" style="width:114.95pt;height:16.95pt" o:ole="">
                    <v:imagedata r:id="rId14" o:title=""/>
                  </v:shape>
                  <o:OLEObject Type="Embed" ProgID="Equation.3" ShapeID="_x0000_i1028" DrawAspect="Content" ObjectID="_1432726391" r:id="rId15"/>
                </w:object>
              </w:r>
            </w:ins>
            <w:ins w:id="25" w:author="morayoa" w:date="2013-06-10T15:17:00Z">
              <w:r w:rsidR="00A838E9">
                <w:rPr>
                  <w:rFonts w:ascii="Arial" w:hAnsi="Arial" w:cs="Arial"/>
                  <w:position w:val="-20"/>
                  <w:szCs w:val="24"/>
                </w:rPr>
                <w:t xml:space="preserve"> </w:t>
              </w:r>
            </w:ins>
          </w:p>
          <w:p w:rsidR="002144C6" w:rsidRPr="00A12F15" w:rsidRDefault="00BA0C7E" w:rsidP="00A838E9">
            <w:pPr>
              <w:rPr>
                <w:rFonts w:ascii="Arial" w:hAnsi="Arial" w:cs="Arial"/>
                <w:snapToGrid w:val="0"/>
                <w:sz w:val="20"/>
                <w:lang w:eastAsia="en-US"/>
              </w:rPr>
            </w:pPr>
            <w:r w:rsidRPr="00A12F15">
              <w:rPr>
                <w:rFonts w:ascii="Arial" w:hAnsi="Arial" w:cs="Arial"/>
                <w:sz w:val="20"/>
              </w:rPr>
              <w:t xml:space="preserve">E % </w:t>
            </w:r>
            <w:r w:rsidR="002144C6" w:rsidRPr="00A12F15">
              <w:rPr>
                <w:rFonts w:ascii="Arial" w:hAnsi="Arial" w:cs="Arial"/>
                <w:sz w:val="20"/>
              </w:rPr>
              <w:t>= Error as percentage for simulation tests</w:t>
            </w:r>
          </w:p>
        </w:tc>
      </w:tr>
      <w:tr w:rsidR="002144C6" w:rsidRPr="00A12F15" w:rsidTr="001E6FC4">
        <w:tc>
          <w:tcPr>
            <w:tcW w:w="1384" w:type="dxa"/>
            <w:tcBorders>
              <w:top w:val="nil"/>
              <w:left w:val="nil"/>
              <w:bottom w:val="nil"/>
              <w:right w:val="nil"/>
            </w:tcBorders>
          </w:tcPr>
          <w:p w:rsidR="002144C6" w:rsidRPr="00A12F15" w:rsidRDefault="002144C6" w:rsidP="00874961">
            <w:pPr>
              <w:jc w:val="center"/>
              <w:rPr>
                <w:rFonts w:ascii="Arial" w:hAnsi="Arial" w:cs="Arial"/>
                <w:snapToGrid w:val="0"/>
                <w:sz w:val="20"/>
                <w:lang w:eastAsia="en-US"/>
              </w:rPr>
            </w:pPr>
          </w:p>
        </w:tc>
        <w:tc>
          <w:tcPr>
            <w:tcW w:w="7513" w:type="dxa"/>
            <w:tcBorders>
              <w:top w:val="nil"/>
              <w:left w:val="nil"/>
              <w:bottom w:val="nil"/>
              <w:right w:val="nil"/>
            </w:tcBorders>
          </w:tcPr>
          <w:p w:rsidR="002144C6" w:rsidRPr="00A12F15" w:rsidRDefault="002144C6" w:rsidP="00874961">
            <w:pPr>
              <w:rPr>
                <w:rFonts w:ascii="Arial" w:hAnsi="Arial" w:cs="Arial"/>
                <w:snapToGrid w:val="0"/>
                <w:sz w:val="20"/>
                <w:lang w:eastAsia="en-US"/>
              </w:rPr>
            </w:pPr>
          </w:p>
        </w:tc>
      </w:tr>
      <w:tr w:rsidR="00874961" w:rsidRPr="00A12F15" w:rsidTr="001E6FC4">
        <w:tc>
          <w:tcPr>
            <w:tcW w:w="1384" w:type="dxa"/>
            <w:tcBorders>
              <w:top w:val="nil"/>
              <w:left w:val="nil"/>
              <w:bottom w:val="nil"/>
              <w:right w:val="nil"/>
            </w:tcBorders>
          </w:tcPr>
          <w:p w:rsidR="00874961" w:rsidRPr="00A12F15" w:rsidRDefault="00EB37A3" w:rsidP="00874961">
            <w:pPr>
              <w:jc w:val="center"/>
              <w:rPr>
                <w:rFonts w:ascii="Arial" w:hAnsi="Arial" w:cs="Arial"/>
                <w:snapToGrid w:val="0"/>
                <w:sz w:val="20"/>
                <w:lang w:eastAsia="en-US"/>
              </w:rPr>
            </w:pPr>
            <w:r w:rsidRPr="00A12F15">
              <w:rPr>
                <w:rFonts w:ascii="Arial" w:hAnsi="Arial" w:cs="Arial"/>
                <w:snapToGrid w:val="0"/>
                <w:sz w:val="20"/>
                <w:lang w:eastAsia="en-US"/>
              </w:rPr>
              <w:t>P</w:t>
            </w:r>
          </w:p>
        </w:tc>
        <w:tc>
          <w:tcPr>
            <w:tcW w:w="7513" w:type="dxa"/>
            <w:tcBorders>
              <w:top w:val="nil"/>
              <w:left w:val="nil"/>
              <w:bottom w:val="nil"/>
              <w:right w:val="nil"/>
            </w:tcBorders>
          </w:tcPr>
          <w:p w:rsidR="00874961" w:rsidRPr="00A12F15" w:rsidRDefault="00A838E9" w:rsidP="003E54EE">
            <w:pPr>
              <w:rPr>
                <w:rFonts w:ascii="Arial" w:hAnsi="Arial" w:cs="Arial"/>
                <w:snapToGrid w:val="0"/>
                <w:sz w:val="20"/>
                <w:lang w:eastAsia="en-US"/>
              </w:rPr>
            </w:pPr>
            <w:ins w:id="26" w:author="morayoa" w:date="2013-06-10T15:18:00Z">
              <w:r>
                <w:rPr>
                  <w:rFonts w:ascii="Arial" w:hAnsi="Arial" w:cs="Arial"/>
                  <w:sz w:val="20"/>
                </w:rPr>
                <w:t xml:space="preserve">P = </w:t>
              </w:r>
            </w:ins>
            <w:r w:rsidR="00EB37A3" w:rsidRPr="00A12F15">
              <w:rPr>
                <w:rFonts w:ascii="Arial" w:hAnsi="Arial" w:cs="Arial"/>
                <w:sz w:val="20"/>
              </w:rPr>
              <w:t>I + 0.5 d - Δ</w:t>
            </w:r>
            <w:r w:rsidR="003E54EE" w:rsidRPr="00A12F15">
              <w:rPr>
                <w:rFonts w:ascii="Arial" w:hAnsi="Arial" w:cs="Arial"/>
                <w:sz w:val="20"/>
              </w:rPr>
              <w:t>L</w:t>
            </w:r>
            <w:r w:rsidR="00EB37A3" w:rsidRPr="00A12F15">
              <w:rPr>
                <w:rFonts w:ascii="Arial" w:hAnsi="Arial" w:cs="Arial"/>
                <w:sz w:val="20"/>
              </w:rPr>
              <w:t xml:space="preserve"> = Indication of the control instrument prior to rounding</w:t>
            </w:r>
            <w:r w:rsidR="00EB37A3" w:rsidRPr="00A12F15">
              <w:rPr>
                <w:rFonts w:ascii="Arial" w:hAnsi="Arial" w:cs="Arial"/>
                <w:snapToGrid w:val="0"/>
                <w:sz w:val="20"/>
                <w:lang w:eastAsia="en-US"/>
              </w:rPr>
              <w:t xml:space="preserve"> (digital indication)</w:t>
            </w:r>
          </w:p>
        </w:tc>
      </w:tr>
      <w:tr w:rsidR="00874961" w:rsidRPr="00A12F15" w:rsidTr="001E6FC4">
        <w:tc>
          <w:tcPr>
            <w:tcW w:w="1384" w:type="dxa"/>
            <w:tcBorders>
              <w:top w:val="nil"/>
              <w:left w:val="nil"/>
              <w:bottom w:val="nil"/>
              <w:right w:val="nil"/>
            </w:tcBorders>
          </w:tcPr>
          <w:p w:rsidR="00874961" w:rsidRPr="00A12F15" w:rsidRDefault="00566DA3" w:rsidP="00874961">
            <w:pPr>
              <w:jc w:val="center"/>
              <w:rPr>
                <w:rFonts w:ascii="Arial" w:hAnsi="Arial" w:cs="Arial"/>
                <w:spacing w:val="-2"/>
                <w:sz w:val="20"/>
                <w:vertAlign w:val="subscript"/>
              </w:rPr>
            </w:pPr>
            <w:r>
              <w:rPr>
                <w:rFonts w:ascii="Arial" w:hAnsi="Arial" w:cs="Arial"/>
                <w:spacing w:val="-2"/>
                <w:sz w:val="20"/>
              </w:rPr>
              <w:t>d</w:t>
            </w:r>
          </w:p>
        </w:tc>
        <w:tc>
          <w:tcPr>
            <w:tcW w:w="7513" w:type="dxa"/>
            <w:tcBorders>
              <w:top w:val="nil"/>
              <w:left w:val="nil"/>
              <w:bottom w:val="nil"/>
              <w:right w:val="nil"/>
            </w:tcBorders>
          </w:tcPr>
          <w:p w:rsidR="00874961" w:rsidRPr="00A12F15" w:rsidRDefault="00EB37A3" w:rsidP="00874961">
            <w:pPr>
              <w:rPr>
                <w:rFonts w:ascii="Arial" w:hAnsi="Arial" w:cs="Arial"/>
                <w:spacing w:val="-2"/>
                <w:sz w:val="20"/>
              </w:rPr>
            </w:pPr>
            <w:proofErr w:type="spellStart"/>
            <w:r w:rsidRPr="00A12F15">
              <w:rPr>
                <w:rFonts w:ascii="Arial" w:hAnsi="Arial" w:cs="Arial"/>
                <w:spacing w:val="-2"/>
                <w:sz w:val="20"/>
              </w:rPr>
              <w:t>Totalization</w:t>
            </w:r>
            <w:proofErr w:type="spellEnd"/>
            <w:r w:rsidRPr="00A12F15">
              <w:rPr>
                <w:rFonts w:ascii="Arial" w:hAnsi="Arial" w:cs="Arial"/>
                <w:spacing w:val="-2"/>
                <w:sz w:val="20"/>
              </w:rPr>
              <w:t xml:space="preserve"> scale interval</w:t>
            </w:r>
          </w:p>
        </w:tc>
      </w:tr>
      <w:tr w:rsidR="00874961" w:rsidRPr="00A12F15" w:rsidTr="001E6FC4">
        <w:tc>
          <w:tcPr>
            <w:tcW w:w="1384" w:type="dxa"/>
            <w:tcBorders>
              <w:top w:val="nil"/>
              <w:left w:val="nil"/>
              <w:bottom w:val="nil"/>
              <w:right w:val="nil"/>
            </w:tcBorders>
          </w:tcPr>
          <w:p w:rsidR="00874961" w:rsidRPr="00A12F15" w:rsidRDefault="006D30F7" w:rsidP="00874961">
            <w:pPr>
              <w:jc w:val="center"/>
              <w:rPr>
                <w:rFonts w:ascii="Arial" w:hAnsi="Arial" w:cs="Arial"/>
                <w:spacing w:val="-2"/>
                <w:sz w:val="20"/>
              </w:rPr>
            </w:pPr>
            <w:r>
              <w:rPr>
                <w:rFonts w:ascii="Arial" w:hAnsi="Arial" w:cs="Arial"/>
                <w:spacing w:val="-2"/>
                <w:sz w:val="20"/>
              </w:rPr>
              <w:t>e</w:t>
            </w:r>
          </w:p>
        </w:tc>
        <w:tc>
          <w:tcPr>
            <w:tcW w:w="7513" w:type="dxa"/>
            <w:tcBorders>
              <w:top w:val="nil"/>
              <w:left w:val="nil"/>
              <w:bottom w:val="nil"/>
              <w:right w:val="nil"/>
            </w:tcBorders>
          </w:tcPr>
          <w:p w:rsidR="00874961" w:rsidRPr="00A12F15" w:rsidRDefault="00EB3A5E" w:rsidP="00874961">
            <w:pPr>
              <w:rPr>
                <w:rFonts w:ascii="Arial" w:hAnsi="Arial" w:cs="Arial"/>
                <w:spacing w:val="-2"/>
                <w:sz w:val="20"/>
              </w:rPr>
            </w:pPr>
            <w:r w:rsidRPr="00A12F15">
              <w:rPr>
                <w:rFonts w:ascii="Arial" w:hAnsi="Arial" w:cs="Arial"/>
                <w:spacing w:val="-2"/>
                <w:sz w:val="20"/>
              </w:rPr>
              <w:t>S</w:t>
            </w:r>
            <w:r w:rsidR="00EB37A3" w:rsidRPr="00A12F15">
              <w:rPr>
                <w:rFonts w:ascii="Arial" w:hAnsi="Arial" w:cs="Arial"/>
                <w:spacing w:val="-2"/>
                <w:sz w:val="20"/>
              </w:rPr>
              <w:t>cale interval</w:t>
            </w:r>
            <w:r w:rsidRPr="00A12F15">
              <w:rPr>
                <w:rFonts w:ascii="Arial" w:hAnsi="Arial" w:cs="Arial"/>
                <w:spacing w:val="-2"/>
                <w:sz w:val="20"/>
              </w:rPr>
              <w:t xml:space="preserve"> for testing</w:t>
            </w:r>
          </w:p>
        </w:tc>
      </w:tr>
      <w:tr w:rsidR="00874961" w:rsidRPr="00A12F15" w:rsidTr="001E6FC4">
        <w:tc>
          <w:tcPr>
            <w:tcW w:w="1384" w:type="dxa"/>
            <w:tcBorders>
              <w:top w:val="nil"/>
              <w:left w:val="nil"/>
              <w:bottom w:val="nil"/>
              <w:right w:val="nil"/>
            </w:tcBorders>
          </w:tcPr>
          <w:p w:rsidR="00874961" w:rsidRPr="00A12F15" w:rsidRDefault="00EB37A3" w:rsidP="00874961">
            <w:pPr>
              <w:jc w:val="center"/>
              <w:rPr>
                <w:rFonts w:ascii="Arial" w:hAnsi="Arial" w:cs="Arial"/>
                <w:snapToGrid w:val="0"/>
                <w:sz w:val="20"/>
                <w:lang w:eastAsia="en-US"/>
              </w:rPr>
            </w:pPr>
            <w:r w:rsidRPr="00A12F15">
              <w:rPr>
                <w:rFonts w:ascii="Arial" w:hAnsi="Arial" w:cs="Arial"/>
                <w:spacing w:val="-2"/>
                <w:sz w:val="20"/>
              </w:rPr>
              <w:t>p</w:t>
            </w:r>
            <w:r w:rsidRPr="00A12F15">
              <w:rPr>
                <w:rFonts w:ascii="Arial" w:hAnsi="Arial" w:cs="Arial"/>
                <w:spacing w:val="-2"/>
                <w:sz w:val="20"/>
                <w:vertAlign w:val="subscript"/>
              </w:rPr>
              <w:t>i</w:t>
            </w:r>
          </w:p>
        </w:tc>
        <w:tc>
          <w:tcPr>
            <w:tcW w:w="7513" w:type="dxa"/>
            <w:tcBorders>
              <w:top w:val="nil"/>
              <w:left w:val="nil"/>
              <w:bottom w:val="nil"/>
              <w:right w:val="nil"/>
            </w:tcBorders>
          </w:tcPr>
          <w:p w:rsidR="00874961" w:rsidRPr="00A12F15" w:rsidRDefault="00EB37A3" w:rsidP="00874961">
            <w:pPr>
              <w:rPr>
                <w:rFonts w:ascii="Arial" w:hAnsi="Arial" w:cs="Arial"/>
                <w:snapToGrid w:val="0"/>
                <w:sz w:val="20"/>
                <w:lang w:eastAsia="en-US"/>
              </w:rPr>
            </w:pPr>
            <w:r w:rsidRPr="00A12F15">
              <w:rPr>
                <w:rFonts w:ascii="Arial" w:hAnsi="Arial" w:cs="Arial"/>
                <w:spacing w:val="-2"/>
                <w:sz w:val="20"/>
              </w:rPr>
              <w:t>Fraction of the MPE applicable to a module of the instrument which is examined separately.</w:t>
            </w:r>
          </w:p>
        </w:tc>
      </w:tr>
      <w:tr w:rsidR="00874961" w:rsidRPr="00A12F15" w:rsidTr="001E6FC4">
        <w:tc>
          <w:tcPr>
            <w:tcW w:w="1384" w:type="dxa"/>
            <w:tcBorders>
              <w:top w:val="nil"/>
              <w:left w:val="nil"/>
              <w:bottom w:val="nil"/>
              <w:right w:val="nil"/>
            </w:tcBorders>
          </w:tcPr>
          <w:p w:rsidR="00874961" w:rsidRPr="00A12F15" w:rsidRDefault="00EB37A3" w:rsidP="00874961">
            <w:pPr>
              <w:jc w:val="center"/>
              <w:rPr>
                <w:rFonts w:ascii="Arial" w:hAnsi="Arial" w:cs="Arial"/>
                <w:snapToGrid w:val="0"/>
                <w:sz w:val="20"/>
                <w:lang w:eastAsia="en-US"/>
              </w:rPr>
            </w:pPr>
            <w:r w:rsidRPr="00A12F15">
              <w:rPr>
                <w:rFonts w:ascii="Arial" w:hAnsi="Arial" w:cs="Arial"/>
                <w:snapToGrid w:val="0"/>
                <w:sz w:val="20"/>
                <w:lang w:eastAsia="en-US"/>
              </w:rPr>
              <w:t>MPE</w:t>
            </w:r>
          </w:p>
        </w:tc>
        <w:tc>
          <w:tcPr>
            <w:tcW w:w="7513" w:type="dxa"/>
            <w:tcBorders>
              <w:top w:val="nil"/>
              <w:left w:val="nil"/>
              <w:bottom w:val="nil"/>
              <w:right w:val="nil"/>
            </w:tcBorders>
          </w:tcPr>
          <w:p w:rsidR="00874961" w:rsidRPr="00A12F15" w:rsidRDefault="00EB37A3" w:rsidP="00874961">
            <w:pPr>
              <w:rPr>
                <w:rFonts w:ascii="Arial" w:hAnsi="Arial" w:cs="Arial"/>
                <w:snapToGrid w:val="0"/>
                <w:sz w:val="20"/>
                <w:lang w:eastAsia="en-US"/>
              </w:rPr>
            </w:pPr>
            <w:r w:rsidRPr="00A12F15">
              <w:rPr>
                <w:rFonts w:ascii="Arial" w:hAnsi="Arial" w:cs="Arial"/>
                <w:snapToGrid w:val="0"/>
                <w:sz w:val="20"/>
                <w:lang w:eastAsia="en-US"/>
              </w:rPr>
              <w:t>Maximum permissible error (absolute value)</w:t>
            </w:r>
          </w:p>
        </w:tc>
      </w:tr>
      <w:tr w:rsidR="00874961" w:rsidRPr="00A12F15" w:rsidTr="001E6FC4">
        <w:tc>
          <w:tcPr>
            <w:tcW w:w="1384" w:type="dxa"/>
            <w:tcBorders>
              <w:top w:val="nil"/>
              <w:left w:val="nil"/>
              <w:bottom w:val="nil"/>
              <w:right w:val="nil"/>
            </w:tcBorders>
          </w:tcPr>
          <w:p w:rsidR="00874961" w:rsidRPr="00A12F15" w:rsidRDefault="00EB37A3" w:rsidP="00874961">
            <w:pPr>
              <w:jc w:val="center"/>
              <w:rPr>
                <w:rFonts w:ascii="Arial" w:hAnsi="Arial" w:cs="Arial"/>
                <w:snapToGrid w:val="0"/>
                <w:sz w:val="20"/>
                <w:lang w:eastAsia="en-US"/>
              </w:rPr>
            </w:pPr>
            <w:r w:rsidRPr="00A12F15">
              <w:rPr>
                <w:rFonts w:ascii="Arial" w:hAnsi="Arial" w:cs="Arial"/>
                <w:snapToGrid w:val="0"/>
                <w:sz w:val="20"/>
                <w:lang w:eastAsia="en-US"/>
              </w:rPr>
              <w:t>EUT</w:t>
            </w:r>
          </w:p>
        </w:tc>
        <w:tc>
          <w:tcPr>
            <w:tcW w:w="7513" w:type="dxa"/>
            <w:tcBorders>
              <w:top w:val="nil"/>
              <w:left w:val="nil"/>
              <w:bottom w:val="nil"/>
              <w:right w:val="nil"/>
            </w:tcBorders>
          </w:tcPr>
          <w:p w:rsidR="00874961" w:rsidRPr="00A12F15" w:rsidRDefault="00EB37A3" w:rsidP="00874961">
            <w:pPr>
              <w:rPr>
                <w:rFonts w:ascii="Arial" w:hAnsi="Arial" w:cs="Arial"/>
                <w:snapToGrid w:val="0"/>
                <w:sz w:val="20"/>
                <w:lang w:eastAsia="en-US"/>
              </w:rPr>
            </w:pPr>
            <w:r w:rsidRPr="00A12F15">
              <w:rPr>
                <w:rFonts w:ascii="Arial" w:hAnsi="Arial" w:cs="Arial"/>
                <w:snapToGrid w:val="0"/>
                <w:sz w:val="20"/>
                <w:lang w:eastAsia="en-US"/>
              </w:rPr>
              <w:t>Equipment under test</w:t>
            </w:r>
          </w:p>
        </w:tc>
      </w:tr>
      <w:tr w:rsidR="00874961" w:rsidRPr="00A12F15" w:rsidTr="001E6FC4">
        <w:tc>
          <w:tcPr>
            <w:tcW w:w="1384" w:type="dxa"/>
            <w:tcBorders>
              <w:top w:val="nil"/>
              <w:left w:val="nil"/>
              <w:bottom w:val="nil"/>
              <w:right w:val="nil"/>
            </w:tcBorders>
          </w:tcPr>
          <w:p w:rsidR="00874961" w:rsidRPr="00A12F15" w:rsidRDefault="00EB37A3" w:rsidP="00874961">
            <w:pPr>
              <w:jc w:val="center"/>
              <w:rPr>
                <w:rFonts w:ascii="Arial" w:hAnsi="Arial" w:cs="Arial"/>
                <w:snapToGrid w:val="0"/>
                <w:sz w:val="20"/>
                <w:lang w:eastAsia="en-US"/>
              </w:rPr>
            </w:pPr>
            <w:proofErr w:type="spellStart"/>
            <w:r w:rsidRPr="00A12F15">
              <w:rPr>
                <w:rFonts w:ascii="Arial" w:hAnsi="Arial" w:cs="Arial"/>
                <w:snapToGrid w:val="0"/>
                <w:sz w:val="20"/>
                <w:lang w:eastAsia="en-US"/>
              </w:rPr>
              <w:t>sf</w:t>
            </w:r>
            <w:proofErr w:type="spellEnd"/>
          </w:p>
        </w:tc>
        <w:tc>
          <w:tcPr>
            <w:tcW w:w="7513" w:type="dxa"/>
            <w:tcBorders>
              <w:top w:val="nil"/>
              <w:left w:val="nil"/>
              <w:bottom w:val="nil"/>
              <w:right w:val="nil"/>
            </w:tcBorders>
          </w:tcPr>
          <w:p w:rsidR="00874961" w:rsidRPr="00A12F15" w:rsidRDefault="00EB37A3" w:rsidP="00874961">
            <w:pPr>
              <w:rPr>
                <w:rFonts w:ascii="Arial" w:hAnsi="Arial" w:cs="Arial"/>
                <w:spacing w:val="-3"/>
                <w:sz w:val="20"/>
              </w:rPr>
            </w:pPr>
            <w:r w:rsidRPr="00A12F15">
              <w:rPr>
                <w:rFonts w:ascii="Arial" w:hAnsi="Arial" w:cs="Arial"/>
                <w:spacing w:val="-3"/>
                <w:sz w:val="20"/>
              </w:rPr>
              <w:t>Significant fault</w:t>
            </w:r>
          </w:p>
        </w:tc>
      </w:tr>
      <w:tr w:rsidR="00874961" w:rsidRPr="00A12F15" w:rsidTr="001E6FC4">
        <w:tc>
          <w:tcPr>
            <w:tcW w:w="1384" w:type="dxa"/>
            <w:tcBorders>
              <w:top w:val="nil"/>
              <w:left w:val="nil"/>
              <w:bottom w:val="nil"/>
              <w:right w:val="nil"/>
            </w:tcBorders>
          </w:tcPr>
          <w:p w:rsidR="00874961" w:rsidRPr="00A12F15" w:rsidRDefault="00EB37A3" w:rsidP="00874961">
            <w:pPr>
              <w:jc w:val="center"/>
              <w:rPr>
                <w:rFonts w:ascii="Arial" w:hAnsi="Arial" w:cs="Arial"/>
                <w:snapToGrid w:val="0"/>
                <w:sz w:val="20"/>
                <w:lang w:eastAsia="en-US"/>
              </w:rPr>
            </w:pPr>
            <w:r w:rsidRPr="00A12F15">
              <w:rPr>
                <w:rFonts w:ascii="Arial" w:hAnsi="Arial" w:cs="Arial"/>
                <w:snapToGrid w:val="0"/>
                <w:sz w:val="20"/>
                <w:lang w:eastAsia="en-US"/>
              </w:rPr>
              <w:t>Max</w:t>
            </w:r>
          </w:p>
        </w:tc>
        <w:tc>
          <w:tcPr>
            <w:tcW w:w="7513" w:type="dxa"/>
            <w:tcBorders>
              <w:top w:val="nil"/>
              <w:left w:val="nil"/>
              <w:bottom w:val="nil"/>
              <w:right w:val="nil"/>
            </w:tcBorders>
          </w:tcPr>
          <w:p w:rsidR="00874961" w:rsidRPr="00A12F15" w:rsidRDefault="00EB37A3" w:rsidP="00874961">
            <w:pPr>
              <w:rPr>
                <w:rFonts w:ascii="Arial" w:hAnsi="Arial" w:cs="Arial"/>
                <w:snapToGrid w:val="0"/>
                <w:sz w:val="20"/>
                <w:lang w:eastAsia="en-US"/>
              </w:rPr>
            </w:pPr>
            <w:r w:rsidRPr="00A12F15">
              <w:rPr>
                <w:rFonts w:ascii="Arial" w:hAnsi="Arial" w:cs="Arial"/>
                <w:snapToGrid w:val="0"/>
                <w:sz w:val="20"/>
                <w:lang w:eastAsia="en-US"/>
              </w:rPr>
              <w:t xml:space="preserve">Maximum capacity of the </w:t>
            </w:r>
            <w:r w:rsidR="00D814FA">
              <w:rPr>
                <w:rFonts w:ascii="Arial" w:hAnsi="Arial" w:cs="Arial"/>
                <w:sz w:val="20"/>
              </w:rPr>
              <w:t>instrument</w:t>
            </w:r>
          </w:p>
        </w:tc>
      </w:tr>
      <w:tr w:rsidR="00874961" w:rsidRPr="00A12F15" w:rsidTr="001E6FC4">
        <w:tc>
          <w:tcPr>
            <w:tcW w:w="1384" w:type="dxa"/>
            <w:tcBorders>
              <w:top w:val="nil"/>
              <w:left w:val="nil"/>
              <w:bottom w:val="nil"/>
              <w:right w:val="nil"/>
            </w:tcBorders>
          </w:tcPr>
          <w:p w:rsidR="00874961" w:rsidRPr="00A12F15" w:rsidRDefault="00EB37A3" w:rsidP="00874961">
            <w:pPr>
              <w:jc w:val="center"/>
              <w:rPr>
                <w:rFonts w:ascii="Arial" w:hAnsi="Arial" w:cs="Arial"/>
                <w:snapToGrid w:val="0"/>
                <w:sz w:val="20"/>
                <w:lang w:eastAsia="en-US"/>
              </w:rPr>
            </w:pPr>
            <w:r w:rsidRPr="00A12F15">
              <w:rPr>
                <w:rFonts w:ascii="Arial" w:hAnsi="Arial" w:cs="Arial"/>
                <w:snapToGrid w:val="0"/>
                <w:sz w:val="20"/>
                <w:lang w:eastAsia="en-US"/>
              </w:rPr>
              <w:t>Min</w:t>
            </w:r>
          </w:p>
        </w:tc>
        <w:tc>
          <w:tcPr>
            <w:tcW w:w="7513" w:type="dxa"/>
            <w:tcBorders>
              <w:top w:val="nil"/>
              <w:left w:val="nil"/>
              <w:bottom w:val="nil"/>
              <w:right w:val="nil"/>
            </w:tcBorders>
          </w:tcPr>
          <w:p w:rsidR="00874961" w:rsidRPr="00A12F15" w:rsidRDefault="00EB37A3" w:rsidP="00874961">
            <w:pPr>
              <w:rPr>
                <w:rFonts w:ascii="Arial" w:hAnsi="Arial" w:cs="Arial"/>
                <w:snapToGrid w:val="0"/>
                <w:sz w:val="20"/>
                <w:lang w:eastAsia="en-US"/>
              </w:rPr>
            </w:pPr>
            <w:r w:rsidRPr="00A12F15">
              <w:rPr>
                <w:rFonts w:ascii="Arial" w:hAnsi="Arial" w:cs="Arial"/>
                <w:snapToGrid w:val="0"/>
                <w:sz w:val="20"/>
                <w:lang w:eastAsia="en-US"/>
              </w:rPr>
              <w:t xml:space="preserve">Minimum capacity of the </w:t>
            </w:r>
            <w:r w:rsidR="00D814FA">
              <w:rPr>
                <w:rFonts w:ascii="Arial" w:hAnsi="Arial" w:cs="Arial"/>
                <w:sz w:val="20"/>
              </w:rPr>
              <w:t>instrument</w:t>
            </w:r>
          </w:p>
        </w:tc>
      </w:tr>
      <w:tr w:rsidR="00874961" w:rsidRPr="00A12F15" w:rsidTr="001E6FC4">
        <w:tc>
          <w:tcPr>
            <w:tcW w:w="1384" w:type="dxa"/>
            <w:tcBorders>
              <w:top w:val="nil"/>
              <w:left w:val="nil"/>
              <w:bottom w:val="nil"/>
              <w:right w:val="nil"/>
            </w:tcBorders>
          </w:tcPr>
          <w:p w:rsidR="00874961" w:rsidRPr="00A12F15" w:rsidRDefault="00EB37A3" w:rsidP="00874961">
            <w:pPr>
              <w:jc w:val="center"/>
              <w:rPr>
                <w:rFonts w:ascii="Arial" w:hAnsi="Arial" w:cs="Arial"/>
                <w:snapToGrid w:val="0"/>
                <w:sz w:val="20"/>
                <w:lang w:eastAsia="en-US"/>
              </w:rPr>
            </w:pPr>
            <w:proofErr w:type="spellStart"/>
            <w:r w:rsidRPr="005A461D">
              <w:rPr>
                <w:rFonts w:ascii="Arial" w:hAnsi="Arial" w:cs="Arial"/>
                <w:sz w:val="20"/>
              </w:rPr>
              <w:t>U</w:t>
            </w:r>
            <w:r w:rsidRPr="00A12F15">
              <w:rPr>
                <w:rFonts w:ascii="Arial" w:hAnsi="Arial" w:cs="Arial"/>
                <w:sz w:val="20"/>
                <w:vertAlign w:val="subscript"/>
              </w:rPr>
              <w:t>nom</w:t>
            </w:r>
            <w:proofErr w:type="spellEnd"/>
          </w:p>
        </w:tc>
        <w:tc>
          <w:tcPr>
            <w:tcW w:w="7513" w:type="dxa"/>
            <w:tcBorders>
              <w:top w:val="nil"/>
              <w:left w:val="nil"/>
              <w:bottom w:val="nil"/>
              <w:right w:val="nil"/>
            </w:tcBorders>
          </w:tcPr>
          <w:p w:rsidR="00874961" w:rsidRPr="00A12F15" w:rsidRDefault="00EB37A3" w:rsidP="00874961">
            <w:pPr>
              <w:jc w:val="both"/>
              <w:rPr>
                <w:rFonts w:ascii="Arial" w:hAnsi="Arial" w:cs="Arial"/>
                <w:snapToGrid w:val="0"/>
                <w:sz w:val="20"/>
                <w:lang w:eastAsia="en-US"/>
              </w:rPr>
            </w:pPr>
            <w:r w:rsidRPr="00A12F15">
              <w:rPr>
                <w:rFonts w:ascii="Arial" w:hAnsi="Arial" w:cs="Arial"/>
                <w:snapToGrid w:val="0"/>
                <w:sz w:val="20"/>
              </w:rPr>
              <w:t>Nominal voltage value marked on the instrument</w:t>
            </w:r>
          </w:p>
        </w:tc>
      </w:tr>
      <w:tr w:rsidR="00874961" w:rsidRPr="00A12F15" w:rsidTr="001E6FC4">
        <w:tc>
          <w:tcPr>
            <w:tcW w:w="1384" w:type="dxa"/>
            <w:tcBorders>
              <w:top w:val="nil"/>
              <w:left w:val="nil"/>
              <w:bottom w:val="nil"/>
              <w:right w:val="nil"/>
            </w:tcBorders>
          </w:tcPr>
          <w:p w:rsidR="00874961" w:rsidRPr="00A12F15" w:rsidRDefault="00EB37A3" w:rsidP="00874961">
            <w:pPr>
              <w:jc w:val="center"/>
              <w:rPr>
                <w:rFonts w:ascii="Arial" w:hAnsi="Arial" w:cs="Arial"/>
                <w:snapToGrid w:val="0"/>
                <w:sz w:val="20"/>
                <w:lang w:eastAsia="en-US"/>
              </w:rPr>
            </w:pPr>
            <w:proofErr w:type="spellStart"/>
            <w:r w:rsidRPr="005A461D">
              <w:rPr>
                <w:rFonts w:ascii="Arial" w:hAnsi="Arial" w:cs="Arial"/>
                <w:sz w:val="20"/>
              </w:rPr>
              <w:t>U</w:t>
            </w:r>
            <w:r w:rsidRPr="00A12F15">
              <w:rPr>
                <w:rFonts w:ascii="Arial" w:hAnsi="Arial" w:cs="Arial"/>
                <w:sz w:val="20"/>
                <w:vertAlign w:val="subscript"/>
              </w:rPr>
              <w:t>max</w:t>
            </w:r>
            <w:proofErr w:type="spellEnd"/>
          </w:p>
        </w:tc>
        <w:tc>
          <w:tcPr>
            <w:tcW w:w="7513" w:type="dxa"/>
            <w:tcBorders>
              <w:top w:val="nil"/>
              <w:left w:val="nil"/>
              <w:bottom w:val="nil"/>
              <w:right w:val="nil"/>
            </w:tcBorders>
          </w:tcPr>
          <w:p w:rsidR="00874961" w:rsidRPr="00A12F15" w:rsidRDefault="00EB37A3" w:rsidP="00874961">
            <w:pPr>
              <w:jc w:val="both"/>
              <w:rPr>
                <w:rFonts w:ascii="Arial" w:hAnsi="Arial" w:cs="Arial"/>
                <w:snapToGrid w:val="0"/>
                <w:sz w:val="20"/>
                <w:lang w:eastAsia="en-US"/>
              </w:rPr>
            </w:pPr>
            <w:r w:rsidRPr="00A12F15">
              <w:rPr>
                <w:rFonts w:ascii="Arial" w:hAnsi="Arial" w:cs="Arial"/>
                <w:snapToGrid w:val="0"/>
                <w:sz w:val="20"/>
              </w:rPr>
              <w:t>Highest value of a voltage range marked on the instrument</w:t>
            </w:r>
          </w:p>
        </w:tc>
      </w:tr>
      <w:tr w:rsidR="00874961" w:rsidRPr="00A12F15" w:rsidTr="001E6FC4">
        <w:tc>
          <w:tcPr>
            <w:tcW w:w="1384" w:type="dxa"/>
            <w:tcBorders>
              <w:top w:val="nil"/>
              <w:left w:val="nil"/>
              <w:bottom w:val="nil"/>
              <w:right w:val="nil"/>
            </w:tcBorders>
          </w:tcPr>
          <w:p w:rsidR="00874961" w:rsidRPr="00A12F15" w:rsidRDefault="00EB37A3" w:rsidP="00874961">
            <w:pPr>
              <w:jc w:val="center"/>
              <w:rPr>
                <w:rFonts w:ascii="Arial" w:hAnsi="Arial" w:cs="Arial"/>
                <w:snapToGrid w:val="0"/>
                <w:sz w:val="20"/>
                <w:lang w:eastAsia="en-US"/>
              </w:rPr>
            </w:pPr>
            <w:proofErr w:type="spellStart"/>
            <w:r w:rsidRPr="005A461D">
              <w:rPr>
                <w:rFonts w:ascii="Arial" w:hAnsi="Arial" w:cs="Arial"/>
                <w:sz w:val="20"/>
              </w:rPr>
              <w:t>U</w:t>
            </w:r>
            <w:r w:rsidRPr="00A12F15">
              <w:rPr>
                <w:rFonts w:ascii="Arial" w:hAnsi="Arial" w:cs="Arial"/>
                <w:sz w:val="20"/>
                <w:vertAlign w:val="subscript"/>
              </w:rPr>
              <w:t>min</w:t>
            </w:r>
            <w:proofErr w:type="spellEnd"/>
          </w:p>
        </w:tc>
        <w:tc>
          <w:tcPr>
            <w:tcW w:w="7513" w:type="dxa"/>
            <w:tcBorders>
              <w:top w:val="nil"/>
              <w:left w:val="nil"/>
              <w:bottom w:val="nil"/>
              <w:right w:val="nil"/>
            </w:tcBorders>
          </w:tcPr>
          <w:p w:rsidR="00874961" w:rsidRPr="00A12F15" w:rsidRDefault="00EB37A3" w:rsidP="00874961">
            <w:pPr>
              <w:jc w:val="both"/>
              <w:rPr>
                <w:rFonts w:ascii="Arial" w:hAnsi="Arial" w:cs="Arial"/>
                <w:snapToGrid w:val="0"/>
                <w:sz w:val="20"/>
                <w:lang w:eastAsia="en-US"/>
              </w:rPr>
            </w:pPr>
            <w:r w:rsidRPr="00A12F15">
              <w:rPr>
                <w:rFonts w:ascii="Arial" w:hAnsi="Arial" w:cs="Arial"/>
                <w:snapToGrid w:val="0"/>
                <w:sz w:val="20"/>
              </w:rPr>
              <w:t>Lowest value of a voltage range marked on the instrument</w:t>
            </w:r>
          </w:p>
        </w:tc>
      </w:tr>
      <w:tr w:rsidR="00874961" w:rsidRPr="00A12F15" w:rsidTr="001E6FC4">
        <w:trPr>
          <w:trHeight w:val="149"/>
        </w:trPr>
        <w:tc>
          <w:tcPr>
            <w:tcW w:w="1384" w:type="dxa"/>
            <w:tcBorders>
              <w:top w:val="nil"/>
              <w:left w:val="nil"/>
              <w:bottom w:val="nil"/>
              <w:right w:val="nil"/>
            </w:tcBorders>
          </w:tcPr>
          <w:p w:rsidR="00874961" w:rsidRPr="00A12F15" w:rsidRDefault="00EB37A3" w:rsidP="00874961">
            <w:pPr>
              <w:jc w:val="center"/>
              <w:rPr>
                <w:rFonts w:ascii="Arial" w:hAnsi="Arial" w:cs="Arial"/>
                <w:snapToGrid w:val="0"/>
                <w:sz w:val="20"/>
                <w:lang w:eastAsia="en-US"/>
              </w:rPr>
            </w:pPr>
            <w:proofErr w:type="spellStart"/>
            <w:r w:rsidRPr="00A12F15">
              <w:rPr>
                <w:rFonts w:ascii="Arial" w:hAnsi="Arial" w:cs="Arial"/>
                <w:sz w:val="20"/>
              </w:rPr>
              <w:t>v</w:t>
            </w:r>
            <w:r w:rsidRPr="00A12F15">
              <w:rPr>
                <w:rFonts w:ascii="Arial" w:hAnsi="Arial" w:cs="Arial"/>
                <w:sz w:val="20"/>
                <w:vertAlign w:val="subscript"/>
              </w:rPr>
              <w:t>min</w:t>
            </w:r>
            <w:proofErr w:type="spellEnd"/>
          </w:p>
        </w:tc>
        <w:tc>
          <w:tcPr>
            <w:tcW w:w="7513" w:type="dxa"/>
            <w:tcBorders>
              <w:top w:val="nil"/>
              <w:left w:val="nil"/>
              <w:bottom w:val="nil"/>
              <w:right w:val="nil"/>
            </w:tcBorders>
          </w:tcPr>
          <w:p w:rsidR="00874961" w:rsidRPr="00A12F15" w:rsidRDefault="00EB37A3" w:rsidP="00874961">
            <w:pPr>
              <w:pStyle w:val="BodyText"/>
              <w:tabs>
                <w:tab w:val="left" w:pos="-720"/>
              </w:tabs>
              <w:suppressAutoHyphens/>
              <w:rPr>
                <w:rFonts w:ascii="Arial" w:hAnsi="Arial" w:cs="Arial"/>
                <w:sz w:val="20"/>
              </w:rPr>
            </w:pPr>
            <w:r w:rsidRPr="00A12F15">
              <w:rPr>
                <w:rFonts w:ascii="Arial" w:hAnsi="Arial" w:cs="Arial"/>
                <w:sz w:val="20"/>
              </w:rPr>
              <w:t xml:space="preserve">Minimum operating speed </w:t>
            </w:r>
          </w:p>
        </w:tc>
      </w:tr>
      <w:tr w:rsidR="00874961" w:rsidRPr="00A12F15" w:rsidTr="001E6FC4">
        <w:tc>
          <w:tcPr>
            <w:tcW w:w="1384" w:type="dxa"/>
            <w:tcBorders>
              <w:top w:val="nil"/>
              <w:left w:val="nil"/>
              <w:bottom w:val="nil"/>
              <w:right w:val="nil"/>
            </w:tcBorders>
          </w:tcPr>
          <w:p w:rsidR="00874961" w:rsidRPr="00A12F15" w:rsidRDefault="00EB37A3" w:rsidP="00874961">
            <w:pPr>
              <w:jc w:val="center"/>
              <w:rPr>
                <w:rFonts w:ascii="Arial" w:hAnsi="Arial" w:cs="Arial"/>
                <w:snapToGrid w:val="0"/>
                <w:sz w:val="20"/>
                <w:lang w:eastAsia="en-US"/>
              </w:rPr>
            </w:pPr>
            <w:proofErr w:type="spellStart"/>
            <w:r w:rsidRPr="00A12F15">
              <w:rPr>
                <w:rFonts w:ascii="Arial" w:hAnsi="Arial" w:cs="Arial"/>
                <w:sz w:val="20"/>
              </w:rPr>
              <w:t>v</w:t>
            </w:r>
            <w:r w:rsidRPr="00A12F15">
              <w:rPr>
                <w:rFonts w:ascii="Arial" w:hAnsi="Arial" w:cs="Arial"/>
                <w:sz w:val="20"/>
                <w:vertAlign w:val="subscript"/>
              </w:rPr>
              <w:t>max</w:t>
            </w:r>
            <w:proofErr w:type="spellEnd"/>
          </w:p>
        </w:tc>
        <w:tc>
          <w:tcPr>
            <w:tcW w:w="7513" w:type="dxa"/>
            <w:tcBorders>
              <w:top w:val="nil"/>
              <w:left w:val="nil"/>
              <w:bottom w:val="nil"/>
              <w:right w:val="nil"/>
            </w:tcBorders>
          </w:tcPr>
          <w:p w:rsidR="00874961" w:rsidRPr="00A12F15" w:rsidRDefault="00EB37A3" w:rsidP="00874961">
            <w:pPr>
              <w:pStyle w:val="BodyText"/>
              <w:tabs>
                <w:tab w:val="left" w:pos="-720"/>
              </w:tabs>
              <w:suppressAutoHyphens/>
              <w:rPr>
                <w:rFonts w:ascii="Arial" w:hAnsi="Arial" w:cs="Arial"/>
                <w:sz w:val="20"/>
              </w:rPr>
            </w:pPr>
            <w:r w:rsidRPr="00A12F15">
              <w:rPr>
                <w:rFonts w:ascii="Arial" w:hAnsi="Arial" w:cs="Arial"/>
                <w:sz w:val="20"/>
              </w:rPr>
              <w:t xml:space="preserve">Maximum operating speed </w:t>
            </w:r>
          </w:p>
        </w:tc>
      </w:tr>
      <w:tr w:rsidR="00874961" w:rsidRPr="00A12F15" w:rsidTr="001E6FC4">
        <w:tc>
          <w:tcPr>
            <w:tcW w:w="1384" w:type="dxa"/>
            <w:tcBorders>
              <w:top w:val="nil"/>
              <w:left w:val="nil"/>
              <w:bottom w:val="nil"/>
              <w:right w:val="nil"/>
            </w:tcBorders>
          </w:tcPr>
          <w:p w:rsidR="00874961" w:rsidRPr="00A12F15" w:rsidRDefault="00EB37A3" w:rsidP="00874961">
            <w:pPr>
              <w:jc w:val="center"/>
              <w:rPr>
                <w:rFonts w:ascii="Arial" w:hAnsi="Arial" w:cs="Arial"/>
                <w:snapToGrid w:val="0"/>
                <w:sz w:val="20"/>
                <w:lang w:eastAsia="en-US"/>
              </w:rPr>
            </w:pPr>
            <w:proofErr w:type="spellStart"/>
            <w:r w:rsidRPr="00A12F15">
              <w:rPr>
                <w:rFonts w:ascii="Arial" w:hAnsi="Arial" w:cs="Arial"/>
                <w:snapToGrid w:val="0"/>
                <w:sz w:val="20"/>
                <w:lang w:eastAsia="en-US"/>
              </w:rPr>
              <w:t>e.m.f</w:t>
            </w:r>
            <w:proofErr w:type="spellEnd"/>
          </w:p>
        </w:tc>
        <w:tc>
          <w:tcPr>
            <w:tcW w:w="7513" w:type="dxa"/>
            <w:tcBorders>
              <w:top w:val="nil"/>
              <w:left w:val="nil"/>
              <w:bottom w:val="nil"/>
              <w:right w:val="nil"/>
            </w:tcBorders>
          </w:tcPr>
          <w:p w:rsidR="00874961" w:rsidRPr="00A12F15" w:rsidRDefault="00EB37A3" w:rsidP="00874961">
            <w:pPr>
              <w:jc w:val="both"/>
              <w:rPr>
                <w:rFonts w:ascii="Arial" w:hAnsi="Arial" w:cs="Arial"/>
                <w:sz w:val="20"/>
              </w:rPr>
            </w:pPr>
            <w:r w:rsidRPr="00A12F15">
              <w:rPr>
                <w:rFonts w:ascii="Arial" w:hAnsi="Arial" w:cs="Arial"/>
                <w:sz w:val="20"/>
              </w:rPr>
              <w:t>Electromotive force</w:t>
            </w:r>
          </w:p>
        </w:tc>
      </w:tr>
      <w:tr w:rsidR="00874961" w:rsidRPr="00A12F15" w:rsidTr="001E6FC4">
        <w:tc>
          <w:tcPr>
            <w:tcW w:w="1384" w:type="dxa"/>
            <w:tcBorders>
              <w:top w:val="nil"/>
              <w:left w:val="nil"/>
              <w:bottom w:val="nil"/>
              <w:right w:val="nil"/>
            </w:tcBorders>
          </w:tcPr>
          <w:p w:rsidR="00874961" w:rsidRPr="00A12F15" w:rsidRDefault="00EB37A3" w:rsidP="00874961">
            <w:pPr>
              <w:jc w:val="center"/>
              <w:rPr>
                <w:rFonts w:ascii="Arial" w:hAnsi="Arial" w:cs="Arial"/>
                <w:snapToGrid w:val="0"/>
                <w:sz w:val="20"/>
                <w:lang w:eastAsia="en-US"/>
              </w:rPr>
            </w:pPr>
            <w:r w:rsidRPr="00A12F15">
              <w:rPr>
                <w:rFonts w:ascii="Arial" w:hAnsi="Arial" w:cs="Arial"/>
                <w:snapToGrid w:val="0"/>
                <w:sz w:val="20"/>
                <w:lang w:eastAsia="en-US"/>
              </w:rPr>
              <w:t>I/O</w:t>
            </w:r>
          </w:p>
        </w:tc>
        <w:tc>
          <w:tcPr>
            <w:tcW w:w="7513" w:type="dxa"/>
            <w:tcBorders>
              <w:top w:val="nil"/>
              <w:left w:val="nil"/>
              <w:bottom w:val="nil"/>
              <w:right w:val="nil"/>
            </w:tcBorders>
          </w:tcPr>
          <w:p w:rsidR="00874961" w:rsidRPr="00A12F15" w:rsidRDefault="00EB37A3" w:rsidP="00874961">
            <w:pPr>
              <w:jc w:val="both"/>
              <w:rPr>
                <w:rFonts w:ascii="Arial" w:hAnsi="Arial" w:cs="Arial"/>
                <w:sz w:val="20"/>
              </w:rPr>
            </w:pPr>
            <w:r w:rsidRPr="00A12F15">
              <w:rPr>
                <w:rFonts w:ascii="Arial" w:hAnsi="Arial" w:cs="Arial"/>
                <w:sz w:val="20"/>
              </w:rPr>
              <w:t>Input / Output ports</w:t>
            </w:r>
          </w:p>
        </w:tc>
      </w:tr>
      <w:tr w:rsidR="00874961" w:rsidRPr="00A12F15" w:rsidTr="001E6FC4">
        <w:tc>
          <w:tcPr>
            <w:tcW w:w="1384" w:type="dxa"/>
            <w:tcBorders>
              <w:top w:val="nil"/>
              <w:left w:val="nil"/>
              <w:bottom w:val="nil"/>
              <w:right w:val="nil"/>
            </w:tcBorders>
          </w:tcPr>
          <w:p w:rsidR="00874961" w:rsidRPr="00A12F15" w:rsidRDefault="00EB37A3" w:rsidP="00874961">
            <w:pPr>
              <w:jc w:val="center"/>
              <w:rPr>
                <w:rFonts w:ascii="Arial" w:hAnsi="Arial" w:cs="Arial"/>
                <w:snapToGrid w:val="0"/>
                <w:sz w:val="20"/>
                <w:lang w:eastAsia="en-US"/>
              </w:rPr>
            </w:pPr>
            <w:r w:rsidRPr="00A12F15">
              <w:rPr>
                <w:rFonts w:ascii="Arial" w:hAnsi="Arial" w:cs="Arial"/>
                <w:snapToGrid w:val="0"/>
                <w:sz w:val="20"/>
                <w:lang w:eastAsia="en-US"/>
              </w:rPr>
              <w:t>RF</w:t>
            </w:r>
          </w:p>
        </w:tc>
        <w:tc>
          <w:tcPr>
            <w:tcW w:w="7513" w:type="dxa"/>
            <w:tcBorders>
              <w:top w:val="nil"/>
              <w:left w:val="nil"/>
              <w:bottom w:val="nil"/>
              <w:right w:val="nil"/>
            </w:tcBorders>
          </w:tcPr>
          <w:p w:rsidR="00874961" w:rsidRPr="00A12F15" w:rsidRDefault="00EB37A3" w:rsidP="00874961">
            <w:pPr>
              <w:jc w:val="both"/>
              <w:rPr>
                <w:rFonts w:ascii="Arial" w:hAnsi="Arial" w:cs="Arial"/>
                <w:sz w:val="20"/>
              </w:rPr>
            </w:pPr>
            <w:r w:rsidRPr="00A12F15">
              <w:rPr>
                <w:rFonts w:ascii="Arial" w:hAnsi="Arial" w:cs="Arial"/>
                <w:sz w:val="20"/>
              </w:rPr>
              <w:t>Radio frequency</w:t>
            </w:r>
          </w:p>
        </w:tc>
      </w:tr>
      <w:tr w:rsidR="00874961" w:rsidRPr="00A12F15" w:rsidTr="001E6FC4">
        <w:tc>
          <w:tcPr>
            <w:tcW w:w="1384" w:type="dxa"/>
            <w:tcBorders>
              <w:top w:val="nil"/>
              <w:left w:val="nil"/>
              <w:bottom w:val="nil"/>
              <w:right w:val="nil"/>
            </w:tcBorders>
          </w:tcPr>
          <w:p w:rsidR="00874961" w:rsidRPr="00A12F15" w:rsidRDefault="00EB37A3" w:rsidP="00874961">
            <w:pPr>
              <w:jc w:val="center"/>
              <w:rPr>
                <w:rFonts w:ascii="Arial" w:hAnsi="Arial" w:cs="Arial"/>
                <w:snapToGrid w:val="0"/>
                <w:sz w:val="20"/>
                <w:lang w:eastAsia="en-US"/>
              </w:rPr>
            </w:pPr>
            <w:r w:rsidRPr="00A12F15">
              <w:rPr>
                <w:rFonts w:ascii="Arial" w:hAnsi="Arial" w:cs="Arial"/>
                <w:snapToGrid w:val="0"/>
                <w:sz w:val="20"/>
                <w:lang w:eastAsia="en-US"/>
              </w:rPr>
              <w:t>V/m</w:t>
            </w:r>
          </w:p>
        </w:tc>
        <w:tc>
          <w:tcPr>
            <w:tcW w:w="7513" w:type="dxa"/>
            <w:tcBorders>
              <w:top w:val="nil"/>
              <w:left w:val="nil"/>
              <w:bottom w:val="nil"/>
              <w:right w:val="nil"/>
            </w:tcBorders>
          </w:tcPr>
          <w:p w:rsidR="00874961" w:rsidRPr="00A12F15" w:rsidRDefault="00EB37A3" w:rsidP="00874961">
            <w:pPr>
              <w:jc w:val="both"/>
              <w:rPr>
                <w:rFonts w:ascii="Arial" w:hAnsi="Arial" w:cs="Arial"/>
                <w:sz w:val="20"/>
              </w:rPr>
            </w:pPr>
            <w:r w:rsidRPr="00A12F15">
              <w:rPr>
                <w:rFonts w:ascii="Arial" w:hAnsi="Arial" w:cs="Arial"/>
                <w:sz w:val="20"/>
              </w:rPr>
              <w:t>Volts Per Meter</w:t>
            </w:r>
          </w:p>
        </w:tc>
      </w:tr>
      <w:tr w:rsidR="00874961" w:rsidRPr="00A12F15" w:rsidTr="001E6FC4">
        <w:tc>
          <w:tcPr>
            <w:tcW w:w="1384" w:type="dxa"/>
            <w:tcBorders>
              <w:top w:val="nil"/>
              <w:left w:val="nil"/>
              <w:bottom w:val="nil"/>
              <w:right w:val="nil"/>
            </w:tcBorders>
          </w:tcPr>
          <w:p w:rsidR="00874961" w:rsidRPr="00A12F15" w:rsidRDefault="00EB37A3" w:rsidP="00874961">
            <w:pPr>
              <w:jc w:val="center"/>
              <w:rPr>
                <w:rFonts w:ascii="Arial" w:hAnsi="Arial" w:cs="Arial"/>
                <w:snapToGrid w:val="0"/>
                <w:sz w:val="20"/>
                <w:lang w:eastAsia="en-US"/>
              </w:rPr>
            </w:pPr>
            <w:r w:rsidRPr="00A12F15">
              <w:rPr>
                <w:rFonts w:ascii="Arial" w:hAnsi="Arial" w:cs="Arial"/>
                <w:snapToGrid w:val="0"/>
                <w:sz w:val="20"/>
                <w:lang w:eastAsia="en-US"/>
              </w:rPr>
              <w:t>kV</w:t>
            </w:r>
          </w:p>
        </w:tc>
        <w:tc>
          <w:tcPr>
            <w:tcW w:w="7513" w:type="dxa"/>
            <w:tcBorders>
              <w:top w:val="nil"/>
              <w:left w:val="nil"/>
              <w:bottom w:val="nil"/>
              <w:right w:val="nil"/>
            </w:tcBorders>
          </w:tcPr>
          <w:p w:rsidR="00874961" w:rsidRPr="00A12F15" w:rsidRDefault="00EB37A3" w:rsidP="00874961">
            <w:pPr>
              <w:jc w:val="both"/>
              <w:rPr>
                <w:rFonts w:ascii="Arial" w:hAnsi="Arial" w:cs="Arial"/>
                <w:sz w:val="20"/>
              </w:rPr>
            </w:pPr>
            <w:r w:rsidRPr="00A12F15">
              <w:rPr>
                <w:rFonts w:ascii="Arial" w:hAnsi="Arial" w:cs="Arial"/>
                <w:sz w:val="20"/>
              </w:rPr>
              <w:t>kilovolt</w:t>
            </w:r>
          </w:p>
        </w:tc>
      </w:tr>
      <w:tr w:rsidR="00874961" w:rsidRPr="00A12F15" w:rsidTr="001E6FC4">
        <w:tc>
          <w:tcPr>
            <w:tcW w:w="1384" w:type="dxa"/>
            <w:tcBorders>
              <w:top w:val="nil"/>
              <w:left w:val="nil"/>
              <w:bottom w:val="nil"/>
              <w:right w:val="nil"/>
            </w:tcBorders>
          </w:tcPr>
          <w:p w:rsidR="00874961" w:rsidRPr="00A12F15" w:rsidRDefault="00EB37A3" w:rsidP="00874961">
            <w:pPr>
              <w:jc w:val="center"/>
              <w:rPr>
                <w:rFonts w:ascii="Arial" w:hAnsi="Arial" w:cs="Arial"/>
                <w:snapToGrid w:val="0"/>
                <w:sz w:val="20"/>
                <w:lang w:eastAsia="en-US"/>
              </w:rPr>
            </w:pPr>
            <w:r w:rsidRPr="00A12F15">
              <w:rPr>
                <w:rFonts w:ascii="Arial" w:hAnsi="Arial" w:cs="Arial"/>
                <w:snapToGrid w:val="0"/>
                <w:sz w:val="20"/>
                <w:lang w:eastAsia="en-US"/>
              </w:rPr>
              <w:t>DC</w:t>
            </w:r>
          </w:p>
        </w:tc>
        <w:tc>
          <w:tcPr>
            <w:tcW w:w="7513" w:type="dxa"/>
            <w:tcBorders>
              <w:top w:val="nil"/>
              <w:left w:val="nil"/>
              <w:bottom w:val="nil"/>
              <w:right w:val="nil"/>
            </w:tcBorders>
          </w:tcPr>
          <w:p w:rsidR="00874961" w:rsidRPr="00A12F15" w:rsidRDefault="00EB37A3" w:rsidP="00874961">
            <w:pPr>
              <w:jc w:val="both"/>
              <w:rPr>
                <w:rFonts w:ascii="Arial" w:hAnsi="Arial" w:cs="Arial"/>
                <w:snapToGrid w:val="0"/>
                <w:sz w:val="20"/>
                <w:lang w:eastAsia="en-US"/>
              </w:rPr>
            </w:pPr>
            <w:r w:rsidRPr="00A12F15">
              <w:rPr>
                <w:rFonts w:ascii="Arial" w:hAnsi="Arial" w:cs="Arial"/>
                <w:sz w:val="20"/>
              </w:rPr>
              <w:t>Direct current</w:t>
            </w:r>
          </w:p>
        </w:tc>
      </w:tr>
      <w:tr w:rsidR="00874961" w:rsidRPr="00A12F15" w:rsidTr="001E6FC4">
        <w:tc>
          <w:tcPr>
            <w:tcW w:w="1384" w:type="dxa"/>
            <w:tcBorders>
              <w:top w:val="nil"/>
              <w:left w:val="nil"/>
              <w:bottom w:val="nil"/>
              <w:right w:val="nil"/>
            </w:tcBorders>
          </w:tcPr>
          <w:p w:rsidR="00874961" w:rsidRPr="00A12F15" w:rsidRDefault="00EB37A3" w:rsidP="00874961">
            <w:pPr>
              <w:jc w:val="center"/>
              <w:rPr>
                <w:rFonts w:ascii="Arial" w:hAnsi="Arial" w:cs="Arial"/>
                <w:snapToGrid w:val="0"/>
                <w:sz w:val="20"/>
                <w:lang w:eastAsia="en-US"/>
              </w:rPr>
            </w:pPr>
            <w:r w:rsidRPr="00A12F15">
              <w:rPr>
                <w:rFonts w:ascii="Arial" w:hAnsi="Arial" w:cs="Arial"/>
                <w:snapToGrid w:val="0"/>
                <w:sz w:val="20"/>
                <w:lang w:eastAsia="en-US"/>
              </w:rPr>
              <w:t>AC</w:t>
            </w:r>
          </w:p>
        </w:tc>
        <w:tc>
          <w:tcPr>
            <w:tcW w:w="7513" w:type="dxa"/>
            <w:tcBorders>
              <w:top w:val="nil"/>
              <w:left w:val="nil"/>
              <w:bottom w:val="nil"/>
              <w:right w:val="nil"/>
            </w:tcBorders>
          </w:tcPr>
          <w:p w:rsidR="00874961" w:rsidRPr="00A12F15" w:rsidRDefault="00EB37A3" w:rsidP="00874961">
            <w:pPr>
              <w:jc w:val="both"/>
              <w:rPr>
                <w:rFonts w:ascii="Arial" w:hAnsi="Arial" w:cs="Arial"/>
                <w:sz w:val="20"/>
              </w:rPr>
            </w:pPr>
            <w:r w:rsidRPr="00A12F15">
              <w:rPr>
                <w:rFonts w:ascii="Arial" w:hAnsi="Arial" w:cs="Arial"/>
                <w:sz w:val="20"/>
              </w:rPr>
              <w:t>Alternating current</w:t>
            </w:r>
          </w:p>
        </w:tc>
      </w:tr>
      <w:tr w:rsidR="00874961" w:rsidRPr="00A12F15" w:rsidTr="001E6FC4">
        <w:tc>
          <w:tcPr>
            <w:tcW w:w="1384" w:type="dxa"/>
            <w:tcBorders>
              <w:top w:val="nil"/>
              <w:left w:val="nil"/>
              <w:bottom w:val="nil"/>
              <w:right w:val="nil"/>
            </w:tcBorders>
          </w:tcPr>
          <w:p w:rsidR="00874961" w:rsidRPr="00A12F15" w:rsidRDefault="00EB37A3" w:rsidP="00874961">
            <w:pPr>
              <w:jc w:val="center"/>
              <w:rPr>
                <w:rFonts w:ascii="Arial" w:hAnsi="Arial" w:cs="Arial"/>
                <w:snapToGrid w:val="0"/>
                <w:sz w:val="20"/>
                <w:lang w:eastAsia="en-US"/>
              </w:rPr>
            </w:pPr>
            <w:r w:rsidRPr="00A12F15">
              <w:rPr>
                <w:rFonts w:ascii="Arial" w:hAnsi="Arial" w:cs="Arial"/>
                <w:sz w:val="20"/>
              </w:rPr>
              <w:t>MHz</w:t>
            </w:r>
          </w:p>
        </w:tc>
        <w:tc>
          <w:tcPr>
            <w:tcW w:w="7513" w:type="dxa"/>
            <w:tcBorders>
              <w:top w:val="nil"/>
              <w:left w:val="nil"/>
              <w:bottom w:val="nil"/>
              <w:right w:val="nil"/>
            </w:tcBorders>
          </w:tcPr>
          <w:p w:rsidR="00874961" w:rsidRPr="00A12F15" w:rsidRDefault="00EB37A3" w:rsidP="00874961">
            <w:pPr>
              <w:jc w:val="both"/>
              <w:rPr>
                <w:rFonts w:ascii="Arial" w:hAnsi="Arial" w:cs="Arial"/>
                <w:sz w:val="20"/>
              </w:rPr>
            </w:pPr>
            <w:r w:rsidRPr="00A12F15">
              <w:rPr>
                <w:rFonts w:ascii="Arial" w:hAnsi="Arial" w:cs="Arial"/>
                <w:sz w:val="20"/>
              </w:rPr>
              <w:t>Megahertz</w:t>
            </w:r>
          </w:p>
        </w:tc>
      </w:tr>
    </w:tbl>
    <w:p w:rsidR="00874961" w:rsidRPr="00A12F15" w:rsidRDefault="00874961" w:rsidP="00874961">
      <w:pPr>
        <w:tabs>
          <w:tab w:val="left" w:pos="-720"/>
          <w:tab w:val="left" w:pos="0"/>
          <w:tab w:val="left" w:pos="259"/>
          <w:tab w:val="left" w:pos="604"/>
          <w:tab w:val="left" w:pos="816"/>
          <w:tab w:val="left" w:pos="1440"/>
        </w:tabs>
        <w:suppressAutoHyphens/>
        <w:jc w:val="both"/>
        <w:rPr>
          <w:rFonts w:ascii="Arial" w:hAnsi="Arial" w:cs="Arial"/>
          <w:sz w:val="20"/>
        </w:rPr>
      </w:pPr>
    </w:p>
    <w:p w:rsidR="00874961" w:rsidRPr="00A12F15" w:rsidRDefault="00EB37A3" w:rsidP="00874961">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Note:</w:t>
      </w:r>
    </w:p>
    <w:p w:rsidR="00874961" w:rsidRPr="00A12F15" w:rsidRDefault="00874961" w:rsidP="00874961">
      <w:pPr>
        <w:tabs>
          <w:tab w:val="left" w:pos="-720"/>
          <w:tab w:val="left" w:pos="0"/>
          <w:tab w:val="left" w:pos="259"/>
          <w:tab w:val="left" w:pos="604"/>
          <w:tab w:val="left" w:pos="816"/>
          <w:tab w:val="left" w:pos="1440"/>
        </w:tabs>
        <w:suppressAutoHyphens/>
        <w:jc w:val="both"/>
        <w:rPr>
          <w:rFonts w:ascii="Arial" w:hAnsi="Arial" w:cs="Arial"/>
          <w:sz w:val="20"/>
        </w:rPr>
      </w:pPr>
    </w:p>
    <w:p w:rsidR="00874961" w:rsidRPr="00A12F15" w:rsidRDefault="00EB37A3" w:rsidP="00874961">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 xml:space="preserve">For simulation tests T is calculated from the simulation test equipment and is the product of the static load </w:t>
      </w:r>
      <w:r w:rsidR="008B4D6A" w:rsidRPr="00A12F15">
        <w:rPr>
          <w:rFonts w:ascii="Arial" w:hAnsi="Arial" w:cs="Arial"/>
          <w:sz w:val="20"/>
        </w:rPr>
        <w:t>L</w:t>
      </w:r>
      <w:r w:rsidRPr="00A12F15">
        <w:rPr>
          <w:rFonts w:ascii="Arial" w:hAnsi="Arial" w:cs="Arial"/>
          <w:sz w:val="20"/>
        </w:rPr>
        <w:t xml:space="preserve"> and pulse count as indicated in the individual tests and test report sheet.</w:t>
      </w:r>
    </w:p>
    <w:p w:rsidR="00874961" w:rsidRPr="00A12F15" w:rsidRDefault="00874961" w:rsidP="00874961">
      <w:pPr>
        <w:tabs>
          <w:tab w:val="left" w:pos="-720"/>
          <w:tab w:val="left" w:pos="0"/>
          <w:tab w:val="left" w:pos="259"/>
          <w:tab w:val="left" w:pos="604"/>
          <w:tab w:val="left" w:pos="816"/>
          <w:tab w:val="left" w:pos="1440"/>
        </w:tabs>
        <w:suppressAutoHyphens/>
        <w:jc w:val="both"/>
        <w:rPr>
          <w:rFonts w:ascii="Arial" w:hAnsi="Arial" w:cs="Arial"/>
          <w:sz w:val="20"/>
        </w:rPr>
      </w:pPr>
    </w:p>
    <w:p w:rsidR="00874961" w:rsidRPr="00A12F15" w:rsidRDefault="00EB37A3" w:rsidP="00874961">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 xml:space="preserve">For </w:t>
      </w:r>
      <w:r w:rsidR="00BF0C0F" w:rsidRPr="00A12F15">
        <w:rPr>
          <w:rFonts w:ascii="Arial" w:hAnsi="Arial" w:cs="Arial"/>
          <w:sz w:val="20"/>
        </w:rPr>
        <w:t>Product</w:t>
      </w:r>
      <w:r w:rsidRPr="00A12F15">
        <w:rPr>
          <w:rFonts w:ascii="Arial" w:hAnsi="Arial" w:cs="Arial"/>
          <w:sz w:val="20"/>
        </w:rPr>
        <w:t xml:space="preserve"> tests T is the indication of the control instrument prior to rounding, thus for </w:t>
      </w:r>
      <w:r w:rsidR="00BF0C0F" w:rsidRPr="00A12F15">
        <w:rPr>
          <w:rFonts w:ascii="Arial" w:hAnsi="Arial" w:cs="Arial"/>
          <w:sz w:val="20"/>
        </w:rPr>
        <w:t>Product</w:t>
      </w:r>
      <w:r w:rsidRPr="00A12F15">
        <w:rPr>
          <w:rFonts w:ascii="Arial" w:hAnsi="Arial" w:cs="Arial"/>
          <w:sz w:val="20"/>
        </w:rPr>
        <w:t xml:space="preserve"> tests T = P.</w:t>
      </w:r>
    </w:p>
    <w:p w:rsidR="00874961" w:rsidRPr="00A12F15" w:rsidRDefault="00874961" w:rsidP="00874961">
      <w:pPr>
        <w:tabs>
          <w:tab w:val="left" w:pos="-720"/>
          <w:tab w:val="left" w:pos="0"/>
          <w:tab w:val="left" w:pos="259"/>
          <w:tab w:val="left" w:pos="604"/>
          <w:tab w:val="left" w:pos="816"/>
          <w:tab w:val="left" w:pos="1440"/>
        </w:tabs>
        <w:suppressAutoHyphens/>
        <w:jc w:val="both"/>
        <w:rPr>
          <w:rFonts w:ascii="Arial" w:hAnsi="Arial" w:cs="Arial"/>
          <w:sz w:val="20"/>
        </w:rPr>
      </w:pPr>
    </w:p>
    <w:p w:rsidR="00874961" w:rsidRPr="00A12F15" w:rsidRDefault="00EB37A3" w:rsidP="00874961">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 xml:space="preserve">The calculation of P is only relevant to the control instrument and the subsequent determination of T for </w:t>
      </w:r>
      <w:r w:rsidR="00BF0C0F" w:rsidRPr="00A12F15">
        <w:rPr>
          <w:rFonts w:ascii="Arial" w:hAnsi="Arial" w:cs="Arial"/>
          <w:sz w:val="20"/>
        </w:rPr>
        <w:t>Product</w:t>
      </w:r>
      <w:r w:rsidRPr="00A12F15">
        <w:rPr>
          <w:rFonts w:ascii="Arial" w:hAnsi="Arial" w:cs="Arial"/>
          <w:sz w:val="20"/>
        </w:rPr>
        <w:t xml:space="preserve"> tests.</w:t>
      </w:r>
      <w:r w:rsidR="00C748FF" w:rsidRPr="00A12F15">
        <w:rPr>
          <w:rFonts w:ascii="Arial" w:hAnsi="Arial" w:cs="Arial"/>
          <w:sz w:val="20"/>
        </w:rPr>
        <w:t xml:space="preserve"> </w:t>
      </w:r>
    </w:p>
    <w:p w:rsidR="00874961" w:rsidRPr="00A12F15" w:rsidRDefault="00874961" w:rsidP="00874961">
      <w:pPr>
        <w:tabs>
          <w:tab w:val="left" w:pos="-720"/>
          <w:tab w:val="left" w:pos="0"/>
          <w:tab w:val="left" w:pos="259"/>
          <w:tab w:val="left" w:pos="604"/>
          <w:tab w:val="left" w:pos="816"/>
          <w:tab w:val="left" w:pos="1440"/>
        </w:tabs>
        <w:suppressAutoHyphens/>
        <w:jc w:val="both"/>
        <w:rPr>
          <w:rFonts w:ascii="Arial" w:hAnsi="Arial" w:cs="Arial"/>
          <w:sz w:val="20"/>
        </w:rPr>
      </w:pPr>
    </w:p>
    <w:p w:rsidR="00874961" w:rsidRPr="00A12F15" w:rsidRDefault="00EB37A3" w:rsidP="00874961">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The name(s) or symbol(s) of the unit(s) used to express test results shall be specified on each form.</w:t>
      </w:r>
    </w:p>
    <w:p w:rsidR="00874961" w:rsidRPr="00A12F15" w:rsidRDefault="00874961" w:rsidP="00874961">
      <w:pPr>
        <w:tabs>
          <w:tab w:val="left" w:pos="-720"/>
          <w:tab w:val="left" w:pos="0"/>
          <w:tab w:val="left" w:pos="259"/>
          <w:tab w:val="left" w:pos="604"/>
          <w:tab w:val="left" w:pos="816"/>
          <w:tab w:val="left" w:pos="1440"/>
        </w:tabs>
        <w:suppressAutoHyphens/>
        <w:jc w:val="both"/>
        <w:rPr>
          <w:rFonts w:ascii="Arial" w:hAnsi="Arial" w:cs="Arial"/>
          <w:sz w:val="20"/>
        </w:rPr>
      </w:pPr>
    </w:p>
    <w:p w:rsidR="00C748FF" w:rsidRPr="00A12F15" w:rsidRDefault="00C748FF" w:rsidP="00874961">
      <w:pPr>
        <w:tabs>
          <w:tab w:val="left" w:pos="-720"/>
          <w:tab w:val="left" w:pos="0"/>
          <w:tab w:val="left" w:pos="259"/>
          <w:tab w:val="left" w:pos="604"/>
          <w:tab w:val="left" w:pos="816"/>
          <w:tab w:val="left" w:pos="1440"/>
        </w:tabs>
        <w:suppressAutoHyphens/>
        <w:jc w:val="both"/>
        <w:rPr>
          <w:rFonts w:ascii="Arial" w:hAnsi="Arial" w:cs="Arial"/>
          <w:sz w:val="20"/>
        </w:rPr>
      </w:pPr>
    </w:p>
    <w:p w:rsidR="00C748FF" w:rsidRPr="00A12F15" w:rsidRDefault="00C748FF" w:rsidP="00874961">
      <w:pPr>
        <w:tabs>
          <w:tab w:val="left" w:pos="-720"/>
          <w:tab w:val="left" w:pos="0"/>
          <w:tab w:val="left" w:pos="259"/>
          <w:tab w:val="left" w:pos="604"/>
          <w:tab w:val="left" w:pos="816"/>
          <w:tab w:val="left" w:pos="1440"/>
        </w:tabs>
        <w:suppressAutoHyphens/>
        <w:jc w:val="both"/>
        <w:rPr>
          <w:rFonts w:ascii="Arial" w:hAnsi="Arial" w:cs="Arial"/>
          <w:sz w:val="20"/>
        </w:rPr>
      </w:pPr>
    </w:p>
    <w:p w:rsidR="00C748FF" w:rsidRPr="00A12F15" w:rsidRDefault="00C748FF" w:rsidP="00874961">
      <w:pPr>
        <w:tabs>
          <w:tab w:val="left" w:pos="-720"/>
          <w:tab w:val="left" w:pos="0"/>
          <w:tab w:val="left" w:pos="259"/>
          <w:tab w:val="left" w:pos="604"/>
          <w:tab w:val="left" w:pos="816"/>
          <w:tab w:val="left" w:pos="1440"/>
        </w:tabs>
        <w:suppressAutoHyphens/>
        <w:jc w:val="both"/>
        <w:rPr>
          <w:rFonts w:ascii="Arial" w:hAnsi="Arial" w:cs="Arial"/>
          <w:sz w:val="20"/>
        </w:rPr>
      </w:pPr>
    </w:p>
    <w:p w:rsidR="00C748FF" w:rsidRPr="00A12F15" w:rsidRDefault="00C748FF" w:rsidP="00874961">
      <w:pPr>
        <w:tabs>
          <w:tab w:val="left" w:pos="-720"/>
          <w:tab w:val="left" w:pos="0"/>
          <w:tab w:val="left" w:pos="259"/>
          <w:tab w:val="left" w:pos="604"/>
          <w:tab w:val="left" w:pos="816"/>
          <w:tab w:val="left" w:pos="1440"/>
        </w:tabs>
        <w:suppressAutoHyphens/>
        <w:jc w:val="both"/>
        <w:rPr>
          <w:rFonts w:ascii="Arial" w:hAnsi="Arial" w:cs="Arial"/>
          <w:sz w:val="20"/>
        </w:rPr>
      </w:pPr>
    </w:p>
    <w:p w:rsidR="00C748FF" w:rsidRPr="00A12F15" w:rsidRDefault="00C748FF" w:rsidP="00874961">
      <w:pPr>
        <w:tabs>
          <w:tab w:val="left" w:pos="-720"/>
          <w:tab w:val="left" w:pos="0"/>
          <w:tab w:val="left" w:pos="259"/>
          <w:tab w:val="left" w:pos="604"/>
          <w:tab w:val="left" w:pos="816"/>
          <w:tab w:val="left" w:pos="1440"/>
        </w:tabs>
        <w:suppressAutoHyphens/>
        <w:jc w:val="both"/>
        <w:rPr>
          <w:rFonts w:ascii="Arial" w:hAnsi="Arial" w:cs="Arial"/>
          <w:sz w:val="20"/>
        </w:rPr>
      </w:pPr>
    </w:p>
    <w:p w:rsidR="00C748FF" w:rsidRPr="00A12F15" w:rsidRDefault="00C748FF" w:rsidP="00874961">
      <w:pPr>
        <w:tabs>
          <w:tab w:val="left" w:pos="-720"/>
          <w:tab w:val="left" w:pos="0"/>
          <w:tab w:val="left" w:pos="259"/>
          <w:tab w:val="left" w:pos="604"/>
          <w:tab w:val="left" w:pos="816"/>
          <w:tab w:val="left" w:pos="1440"/>
        </w:tabs>
        <w:suppressAutoHyphens/>
        <w:jc w:val="both"/>
        <w:rPr>
          <w:rFonts w:ascii="Arial" w:hAnsi="Arial" w:cs="Arial"/>
          <w:sz w:val="20"/>
        </w:rPr>
      </w:pPr>
    </w:p>
    <w:p w:rsidR="00C748FF" w:rsidRPr="00A12F15" w:rsidRDefault="00C748FF" w:rsidP="00874961">
      <w:pPr>
        <w:tabs>
          <w:tab w:val="left" w:pos="-720"/>
          <w:tab w:val="left" w:pos="0"/>
          <w:tab w:val="left" w:pos="259"/>
          <w:tab w:val="left" w:pos="604"/>
          <w:tab w:val="left" w:pos="816"/>
          <w:tab w:val="left" w:pos="1440"/>
        </w:tabs>
        <w:suppressAutoHyphens/>
        <w:jc w:val="both"/>
        <w:rPr>
          <w:rFonts w:ascii="Arial" w:hAnsi="Arial" w:cs="Arial"/>
          <w:sz w:val="20"/>
        </w:rPr>
      </w:pPr>
    </w:p>
    <w:p w:rsidR="00C748FF" w:rsidRPr="00A12F15" w:rsidRDefault="00C748FF" w:rsidP="00874961">
      <w:pPr>
        <w:tabs>
          <w:tab w:val="left" w:pos="-720"/>
          <w:tab w:val="left" w:pos="0"/>
          <w:tab w:val="left" w:pos="259"/>
          <w:tab w:val="left" w:pos="604"/>
          <w:tab w:val="left" w:pos="816"/>
          <w:tab w:val="left" w:pos="1440"/>
        </w:tabs>
        <w:suppressAutoHyphens/>
        <w:jc w:val="both"/>
        <w:rPr>
          <w:rFonts w:ascii="Arial" w:hAnsi="Arial" w:cs="Arial"/>
          <w:sz w:val="20"/>
        </w:rPr>
      </w:pPr>
    </w:p>
    <w:p w:rsidR="00874961" w:rsidRPr="00A12F15" w:rsidRDefault="00EB37A3" w:rsidP="00874961">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The boxes under the headings of the report should always be filled in according to the following example:</w:t>
      </w:r>
    </w:p>
    <w:p w:rsidR="00874961" w:rsidRPr="00A12F15" w:rsidRDefault="00874961" w:rsidP="00874961">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56" w:type="dxa"/>
        <w:tblLayout w:type="fixed"/>
        <w:tblCellMar>
          <w:left w:w="56" w:type="dxa"/>
          <w:right w:w="56" w:type="dxa"/>
        </w:tblCellMar>
        <w:tblLook w:val="0000"/>
      </w:tblPr>
      <w:tblGrid>
        <w:gridCol w:w="1216"/>
        <w:gridCol w:w="1555"/>
        <w:gridCol w:w="1372"/>
        <w:gridCol w:w="1527"/>
      </w:tblGrid>
      <w:tr w:rsidR="00874961" w:rsidRPr="00A12F15" w:rsidTr="00870A73">
        <w:tc>
          <w:tcPr>
            <w:tcW w:w="1216" w:type="dxa"/>
          </w:tcPr>
          <w:p w:rsidR="00874961" w:rsidRPr="00A12F15" w:rsidRDefault="00FC47BA" w:rsidP="00874961">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fldChar w:fldCharType="begin"/>
            </w:r>
            <w:r w:rsidR="00874961" w:rsidRPr="00A12F15">
              <w:rPr>
                <w:rFonts w:ascii="Arial" w:hAnsi="Arial" w:cs="Arial"/>
                <w:sz w:val="20"/>
              </w:rPr>
              <w:instrText xml:space="preserve">PRIVATE </w:instrText>
            </w:r>
            <w:r w:rsidRPr="00A12F15">
              <w:rPr>
                <w:rFonts w:ascii="Arial" w:hAnsi="Arial" w:cs="Arial"/>
                <w:sz w:val="20"/>
              </w:rPr>
              <w:fldChar w:fldCharType="end"/>
            </w:r>
          </w:p>
        </w:tc>
        <w:tc>
          <w:tcPr>
            <w:tcW w:w="1555" w:type="dxa"/>
          </w:tcPr>
          <w:p w:rsidR="00874961" w:rsidRPr="00A12F15" w:rsidRDefault="00874961" w:rsidP="00874961">
            <w:pPr>
              <w:tabs>
                <w:tab w:val="center" w:pos="722"/>
              </w:tabs>
              <w:suppressAutoHyphens/>
              <w:spacing w:after="56"/>
              <w:rPr>
                <w:rFonts w:ascii="Arial" w:hAnsi="Arial" w:cs="Arial"/>
                <w:sz w:val="20"/>
              </w:rPr>
            </w:pPr>
            <w:r w:rsidRPr="00A12F15">
              <w:rPr>
                <w:rFonts w:ascii="Arial" w:hAnsi="Arial" w:cs="Arial"/>
                <w:sz w:val="20"/>
              </w:rPr>
              <w:tab/>
              <w:t>At start</w:t>
            </w:r>
          </w:p>
        </w:tc>
        <w:tc>
          <w:tcPr>
            <w:tcW w:w="1372" w:type="dxa"/>
          </w:tcPr>
          <w:p w:rsidR="00874961" w:rsidRPr="00A12F15" w:rsidRDefault="00874961" w:rsidP="00874961">
            <w:pPr>
              <w:tabs>
                <w:tab w:val="center" w:pos="631"/>
              </w:tabs>
              <w:suppressAutoHyphens/>
              <w:spacing w:after="56"/>
              <w:rPr>
                <w:rFonts w:ascii="Arial" w:hAnsi="Arial" w:cs="Arial"/>
                <w:sz w:val="20"/>
              </w:rPr>
            </w:pPr>
            <w:r w:rsidRPr="00A12F15">
              <w:rPr>
                <w:rFonts w:ascii="Arial" w:hAnsi="Arial" w:cs="Arial"/>
                <w:sz w:val="20"/>
              </w:rPr>
              <w:tab/>
              <w:t>At end</w:t>
            </w:r>
          </w:p>
        </w:tc>
        <w:tc>
          <w:tcPr>
            <w:tcW w:w="1527" w:type="dxa"/>
          </w:tcPr>
          <w:p w:rsidR="00874961" w:rsidRPr="00A12F15" w:rsidRDefault="00874961" w:rsidP="00874961">
            <w:pPr>
              <w:tabs>
                <w:tab w:val="left" w:pos="-720"/>
                <w:tab w:val="left" w:pos="0"/>
                <w:tab w:val="left" w:pos="259"/>
                <w:tab w:val="left" w:pos="604"/>
                <w:tab w:val="left" w:pos="816"/>
                <w:tab w:val="left" w:pos="1440"/>
              </w:tabs>
              <w:suppressAutoHyphens/>
              <w:spacing w:after="56"/>
              <w:rPr>
                <w:rFonts w:ascii="Arial" w:hAnsi="Arial" w:cs="Arial"/>
                <w:sz w:val="20"/>
              </w:rPr>
            </w:pPr>
          </w:p>
        </w:tc>
      </w:tr>
      <w:tr w:rsidR="00874961" w:rsidRPr="00A12F15" w:rsidTr="00870A73">
        <w:tc>
          <w:tcPr>
            <w:tcW w:w="1216" w:type="dxa"/>
          </w:tcPr>
          <w:p w:rsidR="00874961" w:rsidRPr="00A12F15" w:rsidRDefault="00874961" w:rsidP="00874961">
            <w:pPr>
              <w:tabs>
                <w:tab w:val="left" w:pos="-720"/>
                <w:tab w:val="left" w:pos="0"/>
                <w:tab w:val="left" w:pos="259"/>
                <w:tab w:val="left" w:pos="604"/>
                <w:tab w:val="left" w:pos="816"/>
                <w:tab w:val="left" w:pos="1440"/>
              </w:tabs>
              <w:suppressAutoHyphens/>
              <w:spacing w:after="56"/>
              <w:jc w:val="right"/>
              <w:rPr>
                <w:rFonts w:ascii="Arial" w:hAnsi="Arial" w:cs="Arial"/>
                <w:sz w:val="20"/>
              </w:rPr>
            </w:pPr>
            <w:r w:rsidRPr="00A12F15">
              <w:rPr>
                <w:rFonts w:ascii="Arial" w:hAnsi="Arial" w:cs="Arial"/>
                <w:sz w:val="20"/>
              </w:rPr>
              <w:t>Temp:</w:t>
            </w:r>
          </w:p>
        </w:tc>
        <w:tc>
          <w:tcPr>
            <w:tcW w:w="1555" w:type="dxa"/>
            <w:tcBorders>
              <w:top w:val="single" w:sz="7" w:space="0" w:color="auto"/>
              <w:left w:val="single" w:sz="7" w:space="0" w:color="auto"/>
            </w:tcBorders>
          </w:tcPr>
          <w:p w:rsidR="00874961" w:rsidRPr="00A12F15" w:rsidRDefault="00874961" w:rsidP="00874961">
            <w:pPr>
              <w:tabs>
                <w:tab w:val="center" w:pos="732"/>
              </w:tabs>
              <w:suppressAutoHyphens/>
              <w:spacing w:after="56"/>
              <w:rPr>
                <w:rFonts w:ascii="Arial" w:hAnsi="Arial" w:cs="Arial"/>
                <w:sz w:val="20"/>
              </w:rPr>
            </w:pPr>
            <w:r w:rsidRPr="00A12F15">
              <w:rPr>
                <w:rFonts w:ascii="Arial" w:hAnsi="Arial" w:cs="Arial"/>
                <w:sz w:val="20"/>
              </w:rPr>
              <w:tab/>
              <w:t>20.5</w:t>
            </w:r>
          </w:p>
        </w:tc>
        <w:tc>
          <w:tcPr>
            <w:tcW w:w="1372" w:type="dxa"/>
            <w:tcBorders>
              <w:top w:val="single" w:sz="7" w:space="0" w:color="auto"/>
              <w:left w:val="single" w:sz="7" w:space="0" w:color="auto"/>
            </w:tcBorders>
          </w:tcPr>
          <w:p w:rsidR="00874961" w:rsidRPr="00A12F15" w:rsidRDefault="00874961" w:rsidP="00874961">
            <w:pPr>
              <w:tabs>
                <w:tab w:val="center" w:pos="641"/>
              </w:tabs>
              <w:suppressAutoHyphens/>
              <w:spacing w:after="56"/>
              <w:rPr>
                <w:rFonts w:ascii="Arial" w:hAnsi="Arial" w:cs="Arial"/>
                <w:sz w:val="20"/>
              </w:rPr>
            </w:pPr>
            <w:r w:rsidRPr="00A12F15">
              <w:rPr>
                <w:rFonts w:ascii="Arial" w:hAnsi="Arial" w:cs="Arial"/>
                <w:sz w:val="20"/>
              </w:rPr>
              <w:tab/>
              <w:t>21.1</w:t>
            </w:r>
          </w:p>
        </w:tc>
        <w:tc>
          <w:tcPr>
            <w:tcW w:w="1527" w:type="dxa"/>
            <w:tcBorders>
              <w:left w:val="single" w:sz="7" w:space="0" w:color="auto"/>
            </w:tcBorders>
          </w:tcPr>
          <w:p w:rsidR="00874961" w:rsidRPr="00A12F15" w:rsidRDefault="00874961" w:rsidP="00874961">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r w:rsidRPr="00A12F15">
              <w:rPr>
                <w:rFonts w:ascii="Arial" w:hAnsi="Arial" w:cs="Arial"/>
                <w:sz w:val="20"/>
              </w:rPr>
              <w:sym w:font="Symbol" w:char="F0B0"/>
            </w:r>
            <w:r w:rsidRPr="00A12F15">
              <w:rPr>
                <w:rFonts w:ascii="Arial" w:hAnsi="Arial" w:cs="Arial"/>
                <w:sz w:val="20"/>
              </w:rPr>
              <w:t>C</w:t>
            </w:r>
          </w:p>
        </w:tc>
      </w:tr>
      <w:tr w:rsidR="00874961" w:rsidRPr="00A12F15" w:rsidTr="00870A73">
        <w:tc>
          <w:tcPr>
            <w:tcW w:w="1216" w:type="dxa"/>
          </w:tcPr>
          <w:p w:rsidR="00874961" w:rsidRPr="00A12F15" w:rsidRDefault="00874961" w:rsidP="00874961">
            <w:pPr>
              <w:tabs>
                <w:tab w:val="right" w:pos="1104"/>
              </w:tabs>
              <w:suppressAutoHyphens/>
              <w:spacing w:after="56"/>
              <w:rPr>
                <w:rFonts w:ascii="Arial" w:hAnsi="Arial" w:cs="Arial"/>
                <w:sz w:val="20"/>
              </w:rPr>
            </w:pPr>
            <w:r w:rsidRPr="00A12F15">
              <w:rPr>
                <w:rFonts w:ascii="Arial" w:hAnsi="Arial" w:cs="Arial"/>
                <w:sz w:val="20"/>
              </w:rPr>
              <w:tab/>
              <w:t>Rel. h:</w:t>
            </w:r>
          </w:p>
        </w:tc>
        <w:tc>
          <w:tcPr>
            <w:tcW w:w="1555" w:type="dxa"/>
            <w:tcBorders>
              <w:top w:val="single" w:sz="7" w:space="0" w:color="auto"/>
              <w:left w:val="single" w:sz="7" w:space="0" w:color="auto"/>
            </w:tcBorders>
            <w:shd w:val="pct75" w:color="auto" w:fill="auto"/>
          </w:tcPr>
          <w:p w:rsidR="00874961" w:rsidRPr="00A12F15" w:rsidRDefault="00874961" w:rsidP="00874961">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372" w:type="dxa"/>
            <w:tcBorders>
              <w:top w:val="single" w:sz="7" w:space="0" w:color="auto"/>
              <w:left w:val="single" w:sz="7" w:space="0" w:color="auto"/>
            </w:tcBorders>
            <w:shd w:val="pct75" w:color="auto" w:fill="auto"/>
          </w:tcPr>
          <w:p w:rsidR="00874961" w:rsidRPr="00A12F15" w:rsidRDefault="00874961" w:rsidP="00874961">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27" w:type="dxa"/>
            <w:tcBorders>
              <w:left w:val="single" w:sz="7" w:space="0" w:color="auto"/>
            </w:tcBorders>
          </w:tcPr>
          <w:p w:rsidR="00874961" w:rsidRPr="00A12F15" w:rsidRDefault="00874961" w:rsidP="00874961">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
        </w:tc>
      </w:tr>
      <w:tr w:rsidR="00874961" w:rsidRPr="00A12F15" w:rsidTr="00870A73">
        <w:tc>
          <w:tcPr>
            <w:tcW w:w="1216" w:type="dxa"/>
          </w:tcPr>
          <w:p w:rsidR="00874961" w:rsidRPr="00A12F15" w:rsidRDefault="00874961" w:rsidP="00874961">
            <w:pPr>
              <w:tabs>
                <w:tab w:val="right" w:pos="1104"/>
              </w:tabs>
              <w:suppressAutoHyphens/>
              <w:spacing w:after="56"/>
              <w:rPr>
                <w:rFonts w:ascii="Arial" w:hAnsi="Arial" w:cs="Arial"/>
                <w:sz w:val="20"/>
              </w:rPr>
            </w:pPr>
            <w:r w:rsidRPr="00A12F15">
              <w:rPr>
                <w:rFonts w:ascii="Arial" w:hAnsi="Arial" w:cs="Arial"/>
                <w:sz w:val="20"/>
              </w:rPr>
              <w:tab/>
              <w:t>Date:</w:t>
            </w:r>
          </w:p>
        </w:tc>
        <w:tc>
          <w:tcPr>
            <w:tcW w:w="1555" w:type="dxa"/>
            <w:tcBorders>
              <w:top w:val="single" w:sz="7" w:space="0" w:color="auto"/>
              <w:left w:val="single" w:sz="7" w:space="0" w:color="auto"/>
            </w:tcBorders>
          </w:tcPr>
          <w:p w:rsidR="00874961" w:rsidRPr="00A12F15" w:rsidRDefault="00874961" w:rsidP="00FD4273">
            <w:pPr>
              <w:tabs>
                <w:tab w:val="center" w:pos="732"/>
              </w:tabs>
              <w:suppressAutoHyphens/>
              <w:spacing w:after="56"/>
              <w:rPr>
                <w:rFonts w:ascii="Arial" w:hAnsi="Arial" w:cs="Arial"/>
                <w:sz w:val="20"/>
              </w:rPr>
            </w:pPr>
            <w:r w:rsidRPr="00A12F15">
              <w:rPr>
                <w:rFonts w:ascii="Arial" w:hAnsi="Arial" w:cs="Arial"/>
                <w:sz w:val="20"/>
              </w:rPr>
              <w:tab/>
            </w:r>
            <w:r w:rsidR="00FD4273">
              <w:rPr>
                <w:rFonts w:ascii="Arial" w:hAnsi="Arial" w:cs="Arial"/>
                <w:sz w:val="20"/>
              </w:rPr>
              <w:t xml:space="preserve">2013-03-15 </w:t>
            </w:r>
          </w:p>
        </w:tc>
        <w:tc>
          <w:tcPr>
            <w:tcW w:w="1372" w:type="dxa"/>
            <w:tcBorders>
              <w:top w:val="single" w:sz="7" w:space="0" w:color="auto"/>
              <w:left w:val="single" w:sz="7" w:space="0" w:color="auto"/>
            </w:tcBorders>
          </w:tcPr>
          <w:p w:rsidR="00874961" w:rsidRPr="00A12F15" w:rsidRDefault="00874961" w:rsidP="00F83412">
            <w:pPr>
              <w:tabs>
                <w:tab w:val="center" w:pos="641"/>
              </w:tabs>
              <w:suppressAutoHyphens/>
              <w:spacing w:after="56"/>
              <w:rPr>
                <w:rFonts w:ascii="Arial" w:hAnsi="Arial" w:cs="Arial"/>
                <w:sz w:val="20"/>
              </w:rPr>
            </w:pPr>
            <w:r w:rsidRPr="00A12F15">
              <w:rPr>
                <w:rFonts w:ascii="Arial" w:hAnsi="Arial" w:cs="Arial"/>
                <w:sz w:val="20"/>
              </w:rPr>
              <w:tab/>
            </w:r>
            <w:r w:rsidR="00FD4273">
              <w:rPr>
                <w:rFonts w:ascii="Arial" w:hAnsi="Arial" w:cs="Arial"/>
                <w:sz w:val="20"/>
              </w:rPr>
              <w:t>2013-0</w:t>
            </w:r>
            <w:r w:rsidR="00F83412">
              <w:rPr>
                <w:rFonts w:ascii="Arial" w:hAnsi="Arial" w:cs="Arial"/>
                <w:sz w:val="20"/>
              </w:rPr>
              <w:t>4</w:t>
            </w:r>
            <w:r w:rsidR="00FD4273">
              <w:rPr>
                <w:rFonts w:ascii="Arial" w:hAnsi="Arial" w:cs="Arial"/>
                <w:sz w:val="20"/>
              </w:rPr>
              <w:t xml:space="preserve">-15 </w:t>
            </w:r>
          </w:p>
        </w:tc>
        <w:tc>
          <w:tcPr>
            <w:tcW w:w="1527" w:type="dxa"/>
            <w:tcBorders>
              <w:left w:val="single" w:sz="7" w:space="0" w:color="auto"/>
            </w:tcBorders>
          </w:tcPr>
          <w:p w:rsidR="00874961" w:rsidRPr="00A12F15" w:rsidRDefault="00874961" w:rsidP="00874961">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roofErr w:type="spellStart"/>
            <w:r w:rsidR="002829F3" w:rsidRPr="00A12F15">
              <w:rPr>
                <w:rFonts w:ascii="Arial" w:hAnsi="Arial" w:cs="Arial"/>
                <w:sz w:val="20"/>
              </w:rPr>
              <w:t>yyyy</w:t>
            </w:r>
            <w:proofErr w:type="spellEnd"/>
            <w:r w:rsidR="002829F3" w:rsidRPr="00A12F15">
              <w:rPr>
                <w:rFonts w:ascii="Arial" w:hAnsi="Arial" w:cs="Arial"/>
                <w:sz w:val="20"/>
              </w:rPr>
              <w:t>-mm-</w:t>
            </w:r>
            <w:proofErr w:type="spellStart"/>
            <w:r w:rsidR="002829F3" w:rsidRPr="00A12F15">
              <w:rPr>
                <w:rFonts w:ascii="Arial" w:hAnsi="Arial" w:cs="Arial"/>
                <w:sz w:val="20"/>
              </w:rPr>
              <w:t>dd</w:t>
            </w:r>
            <w:proofErr w:type="spellEnd"/>
          </w:p>
        </w:tc>
      </w:tr>
      <w:tr w:rsidR="00874961" w:rsidRPr="00A12F15" w:rsidTr="00870A73">
        <w:tc>
          <w:tcPr>
            <w:tcW w:w="1216" w:type="dxa"/>
          </w:tcPr>
          <w:p w:rsidR="00874961" w:rsidRPr="00A12F15" w:rsidRDefault="00874961" w:rsidP="00874961">
            <w:pPr>
              <w:tabs>
                <w:tab w:val="right" w:pos="1104"/>
              </w:tabs>
              <w:suppressAutoHyphens/>
              <w:spacing w:after="56"/>
              <w:rPr>
                <w:rFonts w:ascii="Arial" w:hAnsi="Arial" w:cs="Arial"/>
                <w:sz w:val="20"/>
              </w:rPr>
            </w:pPr>
            <w:r w:rsidRPr="00A12F15">
              <w:rPr>
                <w:rFonts w:ascii="Arial" w:hAnsi="Arial" w:cs="Arial"/>
                <w:sz w:val="20"/>
              </w:rPr>
              <w:tab/>
              <w:t>Time:</w:t>
            </w:r>
          </w:p>
        </w:tc>
        <w:tc>
          <w:tcPr>
            <w:tcW w:w="1555" w:type="dxa"/>
            <w:tcBorders>
              <w:top w:val="single" w:sz="7" w:space="0" w:color="auto"/>
              <w:left w:val="single" w:sz="7" w:space="0" w:color="auto"/>
              <w:bottom w:val="single" w:sz="7" w:space="0" w:color="auto"/>
            </w:tcBorders>
          </w:tcPr>
          <w:p w:rsidR="00874961" w:rsidRPr="00A12F15" w:rsidRDefault="00874961" w:rsidP="00874961">
            <w:pPr>
              <w:tabs>
                <w:tab w:val="center" w:pos="732"/>
              </w:tabs>
              <w:suppressAutoHyphens/>
              <w:spacing w:after="56"/>
              <w:rPr>
                <w:rFonts w:ascii="Arial" w:hAnsi="Arial" w:cs="Arial"/>
                <w:sz w:val="20"/>
              </w:rPr>
            </w:pPr>
            <w:r w:rsidRPr="00A12F15">
              <w:rPr>
                <w:rFonts w:ascii="Arial" w:hAnsi="Arial" w:cs="Arial"/>
                <w:sz w:val="20"/>
              </w:rPr>
              <w:tab/>
              <w:t>16:00:05</w:t>
            </w:r>
          </w:p>
        </w:tc>
        <w:tc>
          <w:tcPr>
            <w:tcW w:w="1372" w:type="dxa"/>
            <w:tcBorders>
              <w:top w:val="single" w:sz="7" w:space="0" w:color="auto"/>
              <w:left w:val="single" w:sz="7" w:space="0" w:color="auto"/>
              <w:bottom w:val="single" w:sz="7" w:space="0" w:color="auto"/>
            </w:tcBorders>
          </w:tcPr>
          <w:p w:rsidR="00874961" w:rsidRPr="00A12F15" w:rsidRDefault="00874961" w:rsidP="00874961">
            <w:pPr>
              <w:tabs>
                <w:tab w:val="center" w:pos="641"/>
              </w:tabs>
              <w:suppressAutoHyphens/>
              <w:spacing w:after="56"/>
              <w:rPr>
                <w:rFonts w:ascii="Arial" w:hAnsi="Arial" w:cs="Arial"/>
                <w:sz w:val="20"/>
              </w:rPr>
            </w:pPr>
            <w:r w:rsidRPr="00A12F15">
              <w:rPr>
                <w:rFonts w:ascii="Arial" w:hAnsi="Arial" w:cs="Arial"/>
                <w:sz w:val="20"/>
              </w:rPr>
              <w:tab/>
              <w:t>16:30:05</w:t>
            </w:r>
          </w:p>
        </w:tc>
        <w:tc>
          <w:tcPr>
            <w:tcW w:w="1527" w:type="dxa"/>
            <w:tcBorders>
              <w:left w:val="single" w:sz="7" w:space="0" w:color="auto"/>
            </w:tcBorders>
          </w:tcPr>
          <w:p w:rsidR="00874961" w:rsidRPr="00A12F15" w:rsidRDefault="00874961" w:rsidP="00874961">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roofErr w:type="spellStart"/>
            <w:r w:rsidRPr="00A12F15">
              <w:rPr>
                <w:rFonts w:ascii="Arial" w:hAnsi="Arial" w:cs="Arial"/>
                <w:sz w:val="20"/>
              </w:rPr>
              <w:t>hh:mm:ss</w:t>
            </w:r>
            <w:proofErr w:type="spellEnd"/>
          </w:p>
        </w:tc>
      </w:tr>
    </w:tbl>
    <w:p w:rsidR="00874961" w:rsidRPr="00A12F15" w:rsidRDefault="00874961" w:rsidP="00874961">
      <w:pPr>
        <w:tabs>
          <w:tab w:val="left" w:pos="-720"/>
          <w:tab w:val="left" w:pos="0"/>
          <w:tab w:val="left" w:pos="259"/>
          <w:tab w:val="left" w:pos="604"/>
          <w:tab w:val="left" w:pos="816"/>
          <w:tab w:val="left" w:pos="1440"/>
        </w:tabs>
        <w:suppressAutoHyphens/>
        <w:jc w:val="both"/>
        <w:rPr>
          <w:rFonts w:ascii="Arial" w:hAnsi="Arial" w:cs="Arial"/>
          <w:sz w:val="20"/>
        </w:rPr>
      </w:pPr>
    </w:p>
    <w:p w:rsidR="00874961" w:rsidRPr="00A12F15" w:rsidRDefault="00874961" w:rsidP="00874961">
      <w:pPr>
        <w:tabs>
          <w:tab w:val="left" w:pos="-720"/>
          <w:tab w:val="left" w:pos="0"/>
          <w:tab w:val="left" w:pos="259"/>
          <w:tab w:val="left" w:pos="604"/>
          <w:tab w:val="left" w:pos="816"/>
          <w:tab w:val="left" w:pos="1440"/>
        </w:tabs>
        <w:suppressAutoHyphens/>
        <w:jc w:val="both"/>
        <w:rPr>
          <w:rFonts w:ascii="Arial" w:hAnsi="Arial" w:cs="Arial"/>
          <w:sz w:val="20"/>
        </w:rPr>
      </w:pPr>
      <w:proofErr w:type="gramStart"/>
      <w:r w:rsidRPr="00A12F15">
        <w:rPr>
          <w:rFonts w:ascii="Arial" w:hAnsi="Arial" w:cs="Arial"/>
          <w:sz w:val="20"/>
        </w:rPr>
        <w:t>where</w:t>
      </w:r>
      <w:proofErr w:type="gramEnd"/>
      <w:r w:rsidRPr="00A12F15">
        <w:rPr>
          <w:rFonts w:ascii="Arial" w:hAnsi="Arial" w:cs="Arial"/>
          <w:sz w:val="20"/>
        </w:rPr>
        <w:t>:</w:t>
      </w:r>
    </w:p>
    <w:p w:rsidR="00874961" w:rsidRPr="00A12F15" w:rsidRDefault="00874961" w:rsidP="00874961">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Temp = temperature</w:t>
      </w:r>
    </w:p>
    <w:p w:rsidR="00874961" w:rsidRPr="00A12F15" w:rsidRDefault="00874961" w:rsidP="00874961">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Rel. h = relative humidity</w:t>
      </w:r>
    </w:p>
    <w:p w:rsidR="00874961" w:rsidRPr="00A12F15" w:rsidRDefault="00874961" w:rsidP="00874961">
      <w:pPr>
        <w:tabs>
          <w:tab w:val="left" w:pos="-720"/>
          <w:tab w:val="left" w:pos="0"/>
          <w:tab w:val="left" w:pos="259"/>
          <w:tab w:val="left" w:pos="604"/>
          <w:tab w:val="left" w:pos="816"/>
          <w:tab w:val="left" w:pos="1440"/>
        </w:tabs>
        <w:suppressAutoHyphens/>
        <w:jc w:val="both"/>
        <w:rPr>
          <w:rFonts w:ascii="Arial" w:hAnsi="Arial" w:cs="Arial"/>
          <w:sz w:val="20"/>
        </w:rPr>
      </w:pPr>
    </w:p>
    <w:p w:rsidR="00874961" w:rsidRPr="00A12F15" w:rsidRDefault="00874961" w:rsidP="00874961">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"Date" in the test report refers to the date on which the test was performed.</w:t>
      </w:r>
    </w:p>
    <w:p w:rsidR="00874961" w:rsidRPr="00A12F15" w:rsidRDefault="00874961" w:rsidP="00874961">
      <w:pPr>
        <w:tabs>
          <w:tab w:val="left" w:pos="-720"/>
          <w:tab w:val="left" w:pos="0"/>
          <w:tab w:val="left" w:pos="259"/>
          <w:tab w:val="left" w:pos="604"/>
          <w:tab w:val="left" w:pos="816"/>
          <w:tab w:val="left" w:pos="1440"/>
        </w:tabs>
        <w:suppressAutoHyphens/>
        <w:jc w:val="both"/>
        <w:rPr>
          <w:rFonts w:ascii="Arial" w:hAnsi="Arial" w:cs="Arial"/>
          <w:sz w:val="20"/>
        </w:rPr>
      </w:pPr>
    </w:p>
    <w:p w:rsidR="00874961" w:rsidRPr="00A12F15" w:rsidRDefault="00874961" w:rsidP="00874961">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 xml:space="preserve">In the disturbance tests, significant faults are faults greater than the absolute value of the appropriate maximum permissible error for influence factor tests for a load equal to </w:t>
      </w:r>
      <w:proofErr w:type="spellStart"/>
      <w:r w:rsidRPr="00A12F15">
        <w:rPr>
          <w:rFonts w:ascii="Arial" w:hAnsi="Arial" w:cs="Arial"/>
          <w:sz w:val="20"/>
        </w:rPr>
        <w:t>Σ</w:t>
      </w:r>
      <w:r w:rsidRPr="00A12F15">
        <w:rPr>
          <w:rFonts w:ascii="Arial" w:hAnsi="Arial" w:cs="Arial"/>
          <w:sz w:val="20"/>
          <w:vertAlign w:val="subscript"/>
        </w:rPr>
        <w:t>min</w:t>
      </w:r>
      <w:proofErr w:type="spellEnd"/>
      <w:r w:rsidRPr="00A12F15">
        <w:rPr>
          <w:rFonts w:ascii="Arial" w:hAnsi="Arial" w:cs="Arial"/>
          <w:sz w:val="20"/>
        </w:rPr>
        <w:t xml:space="preserve">, for the designated class of the belt </w:t>
      </w:r>
      <w:proofErr w:type="spellStart"/>
      <w:r w:rsidRPr="00A12F15">
        <w:rPr>
          <w:rFonts w:ascii="Arial" w:hAnsi="Arial" w:cs="Arial"/>
          <w:sz w:val="20"/>
        </w:rPr>
        <w:t>weigher</w:t>
      </w:r>
      <w:proofErr w:type="spellEnd"/>
      <w:r w:rsidRPr="00A12F15">
        <w:rPr>
          <w:rFonts w:ascii="Arial" w:hAnsi="Arial" w:cs="Arial"/>
          <w:sz w:val="20"/>
        </w:rPr>
        <w:t>.</w:t>
      </w:r>
    </w:p>
    <w:p w:rsidR="00874961" w:rsidRPr="00A12F15" w:rsidRDefault="00874961" w:rsidP="00874961">
      <w:pPr>
        <w:tabs>
          <w:tab w:val="left" w:pos="-720"/>
          <w:tab w:val="left" w:pos="0"/>
          <w:tab w:val="left" w:pos="259"/>
          <w:tab w:val="left" w:pos="604"/>
          <w:tab w:val="left" w:pos="816"/>
          <w:tab w:val="left" w:pos="1440"/>
        </w:tabs>
        <w:suppressAutoHyphens/>
        <w:jc w:val="both"/>
        <w:rPr>
          <w:rFonts w:ascii="Arial" w:hAnsi="Arial" w:cs="Arial"/>
          <w:sz w:val="20"/>
        </w:rPr>
      </w:pPr>
    </w:p>
    <w:p w:rsidR="00874961" w:rsidRPr="00A12F15" w:rsidRDefault="00874961">
      <w:pPr>
        <w:tabs>
          <w:tab w:val="left" w:pos="-720"/>
          <w:tab w:val="left" w:pos="0"/>
          <w:tab w:val="left" w:pos="259"/>
          <w:tab w:val="left" w:pos="604"/>
          <w:tab w:val="left" w:pos="816"/>
          <w:tab w:val="left" w:pos="1440"/>
        </w:tabs>
        <w:suppressAutoHyphens/>
        <w:jc w:val="both"/>
        <w:rPr>
          <w:rFonts w:ascii="Arial" w:hAnsi="Arial" w:cs="Arial"/>
          <w:spacing w:val="-2"/>
          <w:sz w:val="20"/>
        </w:rPr>
      </w:pPr>
    </w:p>
    <w:p w:rsidR="00874961" w:rsidRPr="00A12F15" w:rsidRDefault="00874961">
      <w:pPr>
        <w:tabs>
          <w:tab w:val="left" w:pos="-720"/>
          <w:tab w:val="left" w:pos="0"/>
          <w:tab w:val="left" w:pos="259"/>
          <w:tab w:val="left" w:pos="604"/>
          <w:tab w:val="left" w:pos="816"/>
          <w:tab w:val="left" w:pos="1440"/>
        </w:tabs>
        <w:suppressAutoHyphens/>
        <w:jc w:val="both"/>
        <w:rPr>
          <w:rFonts w:ascii="Arial" w:hAnsi="Arial" w:cs="Arial"/>
          <w:spacing w:val="-2"/>
          <w:sz w:val="20"/>
        </w:rPr>
      </w:pPr>
    </w:p>
    <w:p w:rsidR="00874961" w:rsidRPr="00A12F15" w:rsidRDefault="00874961">
      <w:pPr>
        <w:tabs>
          <w:tab w:val="left" w:pos="-720"/>
          <w:tab w:val="left" w:pos="0"/>
          <w:tab w:val="left" w:pos="259"/>
          <w:tab w:val="left" w:pos="604"/>
          <w:tab w:val="left" w:pos="816"/>
          <w:tab w:val="left" w:pos="1440"/>
        </w:tabs>
        <w:suppressAutoHyphens/>
        <w:jc w:val="both"/>
        <w:rPr>
          <w:rFonts w:ascii="Arial" w:hAnsi="Arial" w:cs="Arial"/>
          <w:spacing w:val="-2"/>
          <w:sz w:val="20"/>
        </w:rPr>
      </w:pPr>
    </w:p>
    <w:p w:rsidR="00874961" w:rsidRPr="00A12F15" w:rsidRDefault="00874961">
      <w:pPr>
        <w:tabs>
          <w:tab w:val="left" w:pos="-720"/>
          <w:tab w:val="left" w:pos="0"/>
          <w:tab w:val="left" w:pos="259"/>
          <w:tab w:val="left" w:pos="604"/>
          <w:tab w:val="left" w:pos="816"/>
          <w:tab w:val="left" w:pos="1440"/>
        </w:tabs>
        <w:suppressAutoHyphens/>
        <w:jc w:val="both"/>
        <w:rPr>
          <w:rFonts w:ascii="Arial" w:hAnsi="Arial" w:cs="Arial"/>
          <w:spacing w:val="-2"/>
          <w:sz w:val="20"/>
        </w:rPr>
      </w:pPr>
    </w:p>
    <w:p w:rsidR="00874961" w:rsidRPr="00A12F15" w:rsidRDefault="00874961">
      <w:pPr>
        <w:tabs>
          <w:tab w:val="left" w:pos="-720"/>
          <w:tab w:val="left" w:pos="0"/>
          <w:tab w:val="left" w:pos="259"/>
          <w:tab w:val="left" w:pos="604"/>
          <w:tab w:val="left" w:pos="816"/>
          <w:tab w:val="left" w:pos="1440"/>
        </w:tabs>
        <w:suppressAutoHyphens/>
        <w:jc w:val="both"/>
        <w:rPr>
          <w:rFonts w:ascii="Arial" w:hAnsi="Arial" w:cs="Arial"/>
          <w:spacing w:val="-2"/>
          <w:sz w:val="20"/>
        </w:rPr>
      </w:pPr>
    </w:p>
    <w:p w:rsidR="00874961" w:rsidRPr="00A12F15" w:rsidRDefault="00874961">
      <w:pPr>
        <w:tabs>
          <w:tab w:val="left" w:pos="-720"/>
          <w:tab w:val="left" w:pos="0"/>
          <w:tab w:val="left" w:pos="259"/>
          <w:tab w:val="left" w:pos="604"/>
          <w:tab w:val="left" w:pos="816"/>
          <w:tab w:val="left" w:pos="1440"/>
        </w:tabs>
        <w:suppressAutoHyphens/>
        <w:jc w:val="both"/>
        <w:rPr>
          <w:rFonts w:ascii="Arial" w:hAnsi="Arial" w:cs="Arial"/>
          <w:spacing w:val="-2"/>
          <w:sz w:val="20"/>
        </w:rPr>
      </w:pPr>
    </w:p>
    <w:p w:rsidR="00874961" w:rsidRPr="00A12F15" w:rsidRDefault="00874961">
      <w:pPr>
        <w:tabs>
          <w:tab w:val="left" w:pos="-720"/>
          <w:tab w:val="left" w:pos="0"/>
          <w:tab w:val="left" w:pos="259"/>
          <w:tab w:val="left" w:pos="604"/>
          <w:tab w:val="left" w:pos="816"/>
          <w:tab w:val="left" w:pos="1440"/>
        </w:tabs>
        <w:suppressAutoHyphens/>
        <w:jc w:val="both"/>
        <w:rPr>
          <w:rFonts w:ascii="Arial" w:hAnsi="Arial" w:cs="Arial"/>
          <w:spacing w:val="-2"/>
          <w:sz w:val="20"/>
        </w:rPr>
      </w:pPr>
    </w:p>
    <w:p w:rsidR="00874961" w:rsidRPr="00A12F15" w:rsidRDefault="00874961">
      <w:pPr>
        <w:tabs>
          <w:tab w:val="left" w:pos="-720"/>
          <w:tab w:val="left" w:pos="0"/>
          <w:tab w:val="left" w:pos="259"/>
          <w:tab w:val="left" w:pos="604"/>
          <w:tab w:val="left" w:pos="816"/>
          <w:tab w:val="left" w:pos="1440"/>
        </w:tabs>
        <w:suppressAutoHyphens/>
        <w:jc w:val="both"/>
        <w:rPr>
          <w:rFonts w:ascii="Arial" w:hAnsi="Arial" w:cs="Arial"/>
          <w:spacing w:val="-2"/>
          <w:sz w:val="20"/>
        </w:rPr>
      </w:pPr>
    </w:p>
    <w:p w:rsidR="00F03337" w:rsidRPr="00A12F15" w:rsidRDefault="00F03337">
      <w:pPr>
        <w:tabs>
          <w:tab w:val="left" w:pos="-720"/>
          <w:tab w:val="left" w:pos="0"/>
          <w:tab w:val="left" w:pos="259"/>
          <w:tab w:val="left" w:pos="604"/>
          <w:tab w:val="left" w:pos="816"/>
          <w:tab w:val="left" w:pos="1440"/>
        </w:tabs>
        <w:suppressAutoHyphens/>
        <w:jc w:val="both"/>
        <w:rPr>
          <w:rFonts w:ascii="Arial" w:hAnsi="Arial" w:cs="Arial"/>
          <w:spacing w:val="-2"/>
          <w:sz w:val="20"/>
        </w:rPr>
      </w:pPr>
    </w:p>
    <w:p w:rsidR="00F03337" w:rsidRPr="00A12F15" w:rsidRDefault="00F03337">
      <w:pPr>
        <w:tabs>
          <w:tab w:val="left" w:pos="-720"/>
          <w:tab w:val="left" w:pos="0"/>
          <w:tab w:val="left" w:pos="259"/>
          <w:tab w:val="left" w:pos="604"/>
          <w:tab w:val="left" w:pos="816"/>
          <w:tab w:val="left" w:pos="1440"/>
        </w:tabs>
        <w:suppressAutoHyphens/>
        <w:jc w:val="both"/>
        <w:rPr>
          <w:rFonts w:ascii="Arial" w:hAnsi="Arial" w:cs="Arial"/>
          <w:spacing w:val="-2"/>
          <w:sz w:val="20"/>
        </w:rPr>
      </w:pPr>
    </w:p>
    <w:p w:rsidR="00F03337" w:rsidRPr="00A12F15" w:rsidRDefault="00F03337">
      <w:pPr>
        <w:tabs>
          <w:tab w:val="left" w:pos="-720"/>
          <w:tab w:val="left" w:pos="0"/>
          <w:tab w:val="left" w:pos="259"/>
          <w:tab w:val="left" w:pos="604"/>
          <w:tab w:val="left" w:pos="816"/>
          <w:tab w:val="left" w:pos="1440"/>
        </w:tabs>
        <w:suppressAutoHyphens/>
        <w:jc w:val="both"/>
        <w:rPr>
          <w:rFonts w:ascii="Arial" w:hAnsi="Arial" w:cs="Arial"/>
          <w:spacing w:val="-2"/>
          <w:sz w:val="20"/>
        </w:rPr>
      </w:pPr>
    </w:p>
    <w:p w:rsidR="00F03337" w:rsidRPr="00A12F15" w:rsidRDefault="00F03337">
      <w:pPr>
        <w:tabs>
          <w:tab w:val="left" w:pos="-720"/>
          <w:tab w:val="left" w:pos="0"/>
          <w:tab w:val="left" w:pos="259"/>
          <w:tab w:val="left" w:pos="604"/>
          <w:tab w:val="left" w:pos="816"/>
          <w:tab w:val="left" w:pos="1440"/>
        </w:tabs>
        <w:suppressAutoHyphens/>
        <w:jc w:val="both"/>
        <w:rPr>
          <w:rFonts w:ascii="Arial" w:hAnsi="Arial" w:cs="Arial"/>
          <w:spacing w:val="-2"/>
          <w:sz w:val="20"/>
        </w:rPr>
      </w:pPr>
    </w:p>
    <w:p w:rsidR="00F03337" w:rsidRPr="00A12F15" w:rsidRDefault="00F03337">
      <w:pPr>
        <w:tabs>
          <w:tab w:val="left" w:pos="-720"/>
          <w:tab w:val="left" w:pos="0"/>
          <w:tab w:val="left" w:pos="259"/>
          <w:tab w:val="left" w:pos="604"/>
          <w:tab w:val="left" w:pos="816"/>
          <w:tab w:val="left" w:pos="1440"/>
        </w:tabs>
        <w:suppressAutoHyphens/>
        <w:jc w:val="both"/>
        <w:rPr>
          <w:rFonts w:ascii="Arial" w:hAnsi="Arial" w:cs="Arial"/>
          <w:spacing w:val="-2"/>
          <w:sz w:val="20"/>
        </w:rPr>
      </w:pPr>
    </w:p>
    <w:p w:rsidR="00F03337" w:rsidRPr="00A12F15" w:rsidRDefault="00F03337" w:rsidP="00F03337">
      <w:pPr>
        <w:tabs>
          <w:tab w:val="left" w:pos="0"/>
          <w:tab w:val="left" w:pos="259"/>
          <w:tab w:val="left" w:pos="604"/>
          <w:tab w:val="left" w:pos="816"/>
          <w:tab w:val="left" w:pos="1440"/>
        </w:tabs>
        <w:suppressAutoHyphens/>
        <w:jc w:val="both"/>
        <w:rPr>
          <w:rFonts w:ascii="Arial" w:hAnsi="Arial" w:cs="Arial"/>
          <w:spacing w:val="-2"/>
          <w:sz w:val="20"/>
        </w:rPr>
      </w:pPr>
    </w:p>
    <w:p w:rsidR="00874961" w:rsidRPr="00A12F15" w:rsidRDefault="00874961">
      <w:pPr>
        <w:tabs>
          <w:tab w:val="left" w:pos="-720"/>
          <w:tab w:val="left" w:pos="0"/>
          <w:tab w:val="left" w:pos="259"/>
          <w:tab w:val="left" w:pos="604"/>
          <w:tab w:val="left" w:pos="816"/>
          <w:tab w:val="left" w:pos="1440"/>
        </w:tabs>
        <w:suppressAutoHyphens/>
        <w:jc w:val="both"/>
        <w:rPr>
          <w:rFonts w:ascii="Arial" w:hAnsi="Arial" w:cs="Arial"/>
          <w:spacing w:val="-2"/>
          <w:sz w:val="20"/>
        </w:rPr>
      </w:pPr>
    </w:p>
    <w:p w:rsidR="007948D1" w:rsidRPr="00A12F15" w:rsidRDefault="007948D1">
      <w:pPr>
        <w:tabs>
          <w:tab w:val="left" w:pos="-720"/>
          <w:tab w:val="left" w:pos="0"/>
          <w:tab w:val="left" w:pos="259"/>
          <w:tab w:val="left" w:pos="604"/>
          <w:tab w:val="left" w:pos="816"/>
          <w:tab w:val="left" w:pos="1440"/>
        </w:tabs>
        <w:suppressAutoHyphens/>
        <w:jc w:val="both"/>
        <w:rPr>
          <w:rFonts w:ascii="Arial" w:hAnsi="Arial" w:cs="Arial"/>
          <w:spacing w:val="-2"/>
          <w:sz w:val="20"/>
        </w:rPr>
      </w:pPr>
    </w:p>
    <w:p w:rsidR="007948D1" w:rsidRPr="00A12F15" w:rsidRDefault="007948D1">
      <w:pPr>
        <w:tabs>
          <w:tab w:val="left" w:pos="-720"/>
          <w:tab w:val="left" w:pos="0"/>
          <w:tab w:val="left" w:pos="259"/>
          <w:tab w:val="left" w:pos="604"/>
          <w:tab w:val="left" w:pos="816"/>
          <w:tab w:val="left" w:pos="1440"/>
        </w:tabs>
        <w:suppressAutoHyphens/>
        <w:jc w:val="both"/>
        <w:rPr>
          <w:rFonts w:ascii="Arial" w:hAnsi="Arial" w:cs="Arial"/>
          <w:spacing w:val="-2"/>
          <w:sz w:val="20"/>
        </w:rPr>
      </w:pPr>
    </w:p>
    <w:p w:rsidR="007948D1" w:rsidRPr="00A12F15" w:rsidRDefault="007948D1">
      <w:pPr>
        <w:tabs>
          <w:tab w:val="left" w:pos="-720"/>
          <w:tab w:val="left" w:pos="0"/>
          <w:tab w:val="left" w:pos="259"/>
          <w:tab w:val="left" w:pos="604"/>
          <w:tab w:val="left" w:pos="816"/>
          <w:tab w:val="left" w:pos="1440"/>
        </w:tabs>
        <w:suppressAutoHyphens/>
        <w:jc w:val="both"/>
        <w:rPr>
          <w:rFonts w:ascii="Arial" w:hAnsi="Arial" w:cs="Arial"/>
          <w:spacing w:val="-2"/>
          <w:sz w:val="20"/>
        </w:rPr>
      </w:pPr>
    </w:p>
    <w:p w:rsidR="007948D1" w:rsidRPr="00A12F15" w:rsidRDefault="007948D1">
      <w:pPr>
        <w:tabs>
          <w:tab w:val="left" w:pos="-720"/>
          <w:tab w:val="left" w:pos="0"/>
          <w:tab w:val="left" w:pos="259"/>
          <w:tab w:val="left" w:pos="604"/>
          <w:tab w:val="left" w:pos="816"/>
          <w:tab w:val="left" w:pos="1440"/>
        </w:tabs>
        <w:suppressAutoHyphens/>
        <w:jc w:val="both"/>
        <w:rPr>
          <w:rFonts w:ascii="Arial" w:hAnsi="Arial" w:cs="Arial"/>
          <w:spacing w:val="-2"/>
          <w:sz w:val="20"/>
        </w:rPr>
      </w:pPr>
    </w:p>
    <w:p w:rsidR="007948D1" w:rsidRPr="00A12F15" w:rsidRDefault="007948D1">
      <w:pPr>
        <w:tabs>
          <w:tab w:val="left" w:pos="-720"/>
          <w:tab w:val="left" w:pos="0"/>
          <w:tab w:val="left" w:pos="259"/>
          <w:tab w:val="left" w:pos="604"/>
          <w:tab w:val="left" w:pos="816"/>
          <w:tab w:val="left" w:pos="1440"/>
        </w:tabs>
        <w:suppressAutoHyphens/>
        <w:jc w:val="both"/>
        <w:rPr>
          <w:rFonts w:ascii="Arial" w:hAnsi="Arial" w:cs="Arial"/>
          <w:spacing w:val="-2"/>
          <w:sz w:val="20"/>
        </w:rPr>
      </w:pPr>
    </w:p>
    <w:p w:rsidR="007948D1" w:rsidRPr="00A12F15" w:rsidRDefault="007948D1">
      <w:pPr>
        <w:tabs>
          <w:tab w:val="left" w:pos="-720"/>
          <w:tab w:val="left" w:pos="0"/>
          <w:tab w:val="left" w:pos="259"/>
          <w:tab w:val="left" w:pos="604"/>
          <w:tab w:val="left" w:pos="816"/>
          <w:tab w:val="left" w:pos="1440"/>
        </w:tabs>
        <w:suppressAutoHyphens/>
        <w:jc w:val="both"/>
        <w:rPr>
          <w:rFonts w:ascii="Arial" w:hAnsi="Arial" w:cs="Arial"/>
          <w:spacing w:val="-2"/>
          <w:sz w:val="20"/>
        </w:rPr>
      </w:pPr>
    </w:p>
    <w:p w:rsidR="007948D1" w:rsidRPr="00A12F15" w:rsidRDefault="007948D1">
      <w:pPr>
        <w:tabs>
          <w:tab w:val="left" w:pos="-720"/>
          <w:tab w:val="left" w:pos="0"/>
          <w:tab w:val="left" w:pos="259"/>
          <w:tab w:val="left" w:pos="604"/>
          <w:tab w:val="left" w:pos="816"/>
          <w:tab w:val="left" w:pos="1440"/>
        </w:tabs>
        <w:suppressAutoHyphens/>
        <w:jc w:val="both"/>
        <w:rPr>
          <w:rFonts w:ascii="Arial" w:hAnsi="Arial" w:cs="Arial"/>
          <w:spacing w:val="-2"/>
          <w:sz w:val="20"/>
        </w:rPr>
      </w:pPr>
    </w:p>
    <w:p w:rsidR="007948D1" w:rsidRPr="00A12F15" w:rsidRDefault="007948D1">
      <w:pPr>
        <w:tabs>
          <w:tab w:val="left" w:pos="-720"/>
          <w:tab w:val="left" w:pos="0"/>
          <w:tab w:val="left" w:pos="259"/>
          <w:tab w:val="left" w:pos="604"/>
          <w:tab w:val="left" w:pos="816"/>
          <w:tab w:val="left" w:pos="1440"/>
        </w:tabs>
        <w:suppressAutoHyphens/>
        <w:jc w:val="both"/>
        <w:rPr>
          <w:rFonts w:ascii="Arial" w:hAnsi="Arial" w:cs="Arial"/>
          <w:spacing w:val="-2"/>
          <w:sz w:val="20"/>
        </w:rPr>
      </w:pPr>
    </w:p>
    <w:p w:rsidR="007948D1" w:rsidRPr="00A12F15" w:rsidRDefault="007948D1">
      <w:pPr>
        <w:tabs>
          <w:tab w:val="left" w:pos="-720"/>
          <w:tab w:val="left" w:pos="0"/>
          <w:tab w:val="left" w:pos="259"/>
          <w:tab w:val="left" w:pos="604"/>
          <w:tab w:val="left" w:pos="816"/>
          <w:tab w:val="left" w:pos="1440"/>
        </w:tabs>
        <w:suppressAutoHyphens/>
        <w:jc w:val="both"/>
        <w:rPr>
          <w:rFonts w:ascii="Arial" w:hAnsi="Arial" w:cs="Arial"/>
          <w:spacing w:val="-2"/>
          <w:sz w:val="20"/>
        </w:rPr>
      </w:pPr>
    </w:p>
    <w:p w:rsidR="007948D1" w:rsidRPr="00A12F15" w:rsidRDefault="007948D1">
      <w:pPr>
        <w:tabs>
          <w:tab w:val="left" w:pos="-720"/>
          <w:tab w:val="left" w:pos="0"/>
          <w:tab w:val="left" w:pos="259"/>
          <w:tab w:val="left" w:pos="604"/>
          <w:tab w:val="left" w:pos="816"/>
          <w:tab w:val="left" w:pos="1440"/>
        </w:tabs>
        <w:suppressAutoHyphens/>
        <w:jc w:val="both"/>
        <w:rPr>
          <w:rFonts w:ascii="Arial" w:hAnsi="Arial" w:cs="Arial"/>
          <w:spacing w:val="-2"/>
          <w:sz w:val="20"/>
        </w:rPr>
      </w:pPr>
    </w:p>
    <w:p w:rsidR="007948D1" w:rsidRPr="00A12F15" w:rsidRDefault="007948D1">
      <w:pPr>
        <w:tabs>
          <w:tab w:val="left" w:pos="-720"/>
          <w:tab w:val="left" w:pos="0"/>
          <w:tab w:val="left" w:pos="259"/>
          <w:tab w:val="left" w:pos="604"/>
          <w:tab w:val="left" w:pos="816"/>
          <w:tab w:val="left" w:pos="1440"/>
        </w:tabs>
        <w:suppressAutoHyphens/>
        <w:jc w:val="both"/>
        <w:rPr>
          <w:rFonts w:ascii="Arial" w:hAnsi="Arial" w:cs="Arial"/>
          <w:spacing w:val="-2"/>
          <w:sz w:val="20"/>
        </w:rPr>
      </w:pPr>
    </w:p>
    <w:p w:rsidR="007948D1" w:rsidRPr="00A12F15" w:rsidRDefault="007948D1">
      <w:pPr>
        <w:tabs>
          <w:tab w:val="left" w:pos="-720"/>
          <w:tab w:val="left" w:pos="0"/>
          <w:tab w:val="left" w:pos="259"/>
          <w:tab w:val="left" w:pos="604"/>
          <w:tab w:val="left" w:pos="816"/>
          <w:tab w:val="left" w:pos="1440"/>
        </w:tabs>
        <w:suppressAutoHyphens/>
        <w:jc w:val="both"/>
        <w:rPr>
          <w:rFonts w:ascii="Arial" w:hAnsi="Arial" w:cs="Arial"/>
          <w:spacing w:val="-2"/>
          <w:sz w:val="20"/>
        </w:rPr>
      </w:pPr>
    </w:p>
    <w:p w:rsidR="007948D1" w:rsidRPr="00A12F15" w:rsidRDefault="007948D1">
      <w:pPr>
        <w:tabs>
          <w:tab w:val="left" w:pos="-720"/>
          <w:tab w:val="left" w:pos="0"/>
          <w:tab w:val="left" w:pos="259"/>
          <w:tab w:val="left" w:pos="604"/>
          <w:tab w:val="left" w:pos="816"/>
          <w:tab w:val="left" w:pos="1440"/>
        </w:tabs>
        <w:suppressAutoHyphens/>
        <w:jc w:val="both"/>
        <w:rPr>
          <w:rFonts w:ascii="Arial" w:hAnsi="Arial" w:cs="Arial"/>
          <w:spacing w:val="-2"/>
          <w:sz w:val="20"/>
        </w:rPr>
      </w:pPr>
    </w:p>
    <w:p w:rsidR="007948D1" w:rsidRPr="00A12F15" w:rsidRDefault="007948D1">
      <w:pPr>
        <w:tabs>
          <w:tab w:val="left" w:pos="-720"/>
          <w:tab w:val="left" w:pos="0"/>
          <w:tab w:val="left" w:pos="259"/>
          <w:tab w:val="left" w:pos="604"/>
          <w:tab w:val="left" w:pos="816"/>
          <w:tab w:val="left" w:pos="1440"/>
        </w:tabs>
        <w:suppressAutoHyphens/>
        <w:jc w:val="both"/>
        <w:rPr>
          <w:rFonts w:ascii="Arial" w:hAnsi="Arial" w:cs="Arial"/>
          <w:spacing w:val="-2"/>
          <w:sz w:val="20"/>
        </w:rPr>
      </w:pPr>
    </w:p>
    <w:p w:rsidR="007948D1" w:rsidRPr="00A12F15" w:rsidRDefault="007948D1">
      <w:pPr>
        <w:tabs>
          <w:tab w:val="left" w:pos="-720"/>
          <w:tab w:val="left" w:pos="0"/>
          <w:tab w:val="left" w:pos="259"/>
          <w:tab w:val="left" w:pos="604"/>
          <w:tab w:val="left" w:pos="816"/>
          <w:tab w:val="left" w:pos="1440"/>
        </w:tabs>
        <w:suppressAutoHyphens/>
        <w:jc w:val="both"/>
        <w:rPr>
          <w:rFonts w:ascii="Arial" w:hAnsi="Arial" w:cs="Arial"/>
          <w:spacing w:val="-2"/>
          <w:sz w:val="20"/>
        </w:rPr>
      </w:pPr>
    </w:p>
    <w:p w:rsidR="007948D1" w:rsidRPr="00A12F15" w:rsidRDefault="007948D1">
      <w:pPr>
        <w:tabs>
          <w:tab w:val="left" w:pos="-720"/>
          <w:tab w:val="left" w:pos="0"/>
          <w:tab w:val="left" w:pos="259"/>
          <w:tab w:val="left" w:pos="604"/>
          <w:tab w:val="left" w:pos="816"/>
          <w:tab w:val="left" w:pos="1440"/>
        </w:tabs>
        <w:suppressAutoHyphens/>
        <w:jc w:val="both"/>
        <w:rPr>
          <w:rFonts w:ascii="Arial" w:hAnsi="Arial" w:cs="Arial"/>
          <w:spacing w:val="-2"/>
          <w:sz w:val="20"/>
        </w:rPr>
      </w:pPr>
    </w:p>
    <w:p w:rsidR="00874961" w:rsidRPr="00A12F15" w:rsidRDefault="00874961">
      <w:pPr>
        <w:tabs>
          <w:tab w:val="left" w:pos="-720"/>
          <w:tab w:val="left" w:pos="0"/>
          <w:tab w:val="left" w:pos="259"/>
          <w:tab w:val="left" w:pos="604"/>
          <w:tab w:val="left" w:pos="816"/>
          <w:tab w:val="left" w:pos="1440"/>
        </w:tabs>
        <w:suppressAutoHyphens/>
        <w:jc w:val="both"/>
        <w:rPr>
          <w:rFonts w:ascii="Arial" w:hAnsi="Arial" w:cs="Arial"/>
          <w:spacing w:val="-2"/>
          <w:sz w:val="20"/>
        </w:rPr>
      </w:pPr>
    </w:p>
    <w:p w:rsidR="00874961" w:rsidRPr="00A12F15" w:rsidRDefault="00874961">
      <w:pPr>
        <w:tabs>
          <w:tab w:val="left" w:pos="-720"/>
          <w:tab w:val="left" w:pos="0"/>
          <w:tab w:val="left" w:pos="259"/>
          <w:tab w:val="left" w:pos="604"/>
          <w:tab w:val="left" w:pos="816"/>
          <w:tab w:val="left" w:pos="1440"/>
        </w:tabs>
        <w:suppressAutoHyphens/>
        <w:jc w:val="both"/>
        <w:rPr>
          <w:rFonts w:ascii="Arial" w:hAnsi="Arial" w:cs="Arial"/>
          <w:spacing w:val="-2"/>
          <w:sz w:val="20"/>
        </w:rPr>
        <w:sectPr w:rsidR="00874961" w:rsidRPr="00A12F15" w:rsidSect="00ED5C77">
          <w:footerReference w:type="default" r:id="rId16"/>
          <w:pgSz w:w="11906" w:h="16838"/>
          <w:pgMar w:top="1440" w:right="1440" w:bottom="1440" w:left="1440" w:header="1134" w:footer="1134" w:gutter="0"/>
          <w:cols w:space="720"/>
          <w:noEndnote/>
          <w:docGrid w:linePitch="326"/>
        </w:sectPr>
      </w:pPr>
    </w:p>
    <w:p w:rsidR="00E7071C" w:rsidRPr="00A12F15" w:rsidRDefault="00E7071C" w:rsidP="007948D1">
      <w:pPr>
        <w:pStyle w:val="Heading7"/>
        <w:tabs>
          <w:tab w:val="clear" w:pos="-720"/>
          <w:tab w:val="clear" w:pos="0"/>
          <w:tab w:val="left" w:pos="284"/>
        </w:tabs>
        <w:ind w:firstLine="284"/>
        <w:rPr>
          <w:rFonts w:cs="Arial"/>
          <w:sz w:val="20"/>
        </w:rPr>
      </w:pPr>
      <w:r w:rsidRPr="00A12F15">
        <w:rPr>
          <w:rFonts w:cs="Arial"/>
          <w:sz w:val="20"/>
        </w:rPr>
        <w:lastRenderedPageBreak/>
        <w:t>IDENTIFICATION OF THE INSTRUMENT</w:t>
      </w:r>
    </w:p>
    <w:p w:rsidR="00E7071C" w:rsidRPr="00A12F15" w:rsidRDefault="00E7071C" w:rsidP="00F03337">
      <w:pPr>
        <w:ind w:left="284"/>
        <w:rPr>
          <w:rFonts w:ascii="Arial" w:hAnsi="Arial" w:cs="Arial"/>
          <w:sz w:val="20"/>
        </w:rPr>
      </w:pPr>
    </w:p>
    <w:tbl>
      <w:tblPr>
        <w:tblW w:w="8897" w:type="dxa"/>
        <w:tblInd w:w="392" w:type="dxa"/>
        <w:tblLook w:val="01E0"/>
      </w:tblPr>
      <w:tblGrid>
        <w:gridCol w:w="1710"/>
        <w:gridCol w:w="2772"/>
        <w:gridCol w:w="1643"/>
        <w:gridCol w:w="2772"/>
      </w:tblGrid>
      <w:tr w:rsidR="00E7071C" w:rsidRPr="00A12F15" w:rsidTr="007948D1">
        <w:tc>
          <w:tcPr>
            <w:tcW w:w="1710" w:type="dxa"/>
            <w:vAlign w:val="bottom"/>
          </w:tcPr>
          <w:p w:rsidR="00E7071C" w:rsidRPr="00A12F15" w:rsidRDefault="00E7071C" w:rsidP="00E7071C">
            <w:pPr>
              <w:tabs>
                <w:tab w:val="left" w:pos="-1440"/>
                <w:tab w:val="left" w:pos="-720"/>
                <w:tab w:val="left" w:pos="0"/>
                <w:tab w:val="left" w:pos="576"/>
                <w:tab w:val="left" w:pos="720"/>
              </w:tabs>
              <w:suppressAutoHyphens/>
              <w:spacing w:line="360" w:lineRule="auto"/>
              <w:rPr>
                <w:rFonts w:ascii="Arial" w:hAnsi="Arial" w:cs="Arial"/>
                <w:spacing w:val="-2"/>
                <w:sz w:val="20"/>
              </w:rPr>
            </w:pPr>
            <w:r w:rsidRPr="00A12F15">
              <w:rPr>
                <w:rFonts w:ascii="Arial" w:hAnsi="Arial" w:cs="Arial"/>
                <w:spacing w:val="-2"/>
                <w:sz w:val="20"/>
              </w:rPr>
              <w:t>Application No</w:t>
            </w:r>
            <w:ins w:id="30" w:author="morayoa" w:date="2013-06-11T10:17:00Z">
              <w:r w:rsidR="00995D5F">
                <w:rPr>
                  <w:rFonts w:ascii="Arial" w:hAnsi="Arial" w:cs="Arial"/>
                  <w:spacing w:val="-2"/>
                  <w:sz w:val="20"/>
                </w:rPr>
                <w:t>.</w:t>
              </w:r>
            </w:ins>
            <w:r w:rsidRPr="00A12F15">
              <w:rPr>
                <w:rFonts w:ascii="Arial" w:hAnsi="Arial" w:cs="Arial"/>
                <w:spacing w:val="-2"/>
                <w:sz w:val="20"/>
              </w:rPr>
              <w:t>:</w:t>
            </w:r>
            <w:r w:rsidRPr="00A12F15">
              <w:rPr>
                <w:rFonts w:ascii="Arial" w:hAnsi="Arial" w:cs="Arial"/>
                <w:spacing w:val="-2"/>
                <w:sz w:val="20"/>
              </w:rPr>
              <w:tab/>
            </w:r>
          </w:p>
        </w:tc>
        <w:tc>
          <w:tcPr>
            <w:tcW w:w="2772" w:type="dxa"/>
            <w:vAlign w:val="bottom"/>
          </w:tcPr>
          <w:p w:rsidR="00E7071C" w:rsidRPr="00A12F15" w:rsidRDefault="00E7071C" w:rsidP="00E7071C">
            <w:pPr>
              <w:tabs>
                <w:tab w:val="left" w:pos="-1440"/>
                <w:tab w:val="left" w:pos="-720"/>
                <w:tab w:val="left" w:pos="0"/>
                <w:tab w:val="left" w:pos="576"/>
                <w:tab w:val="left" w:pos="720"/>
              </w:tabs>
              <w:suppressAutoHyphens/>
              <w:spacing w:line="360" w:lineRule="auto"/>
              <w:rPr>
                <w:rFonts w:ascii="Arial" w:hAnsi="Arial" w:cs="Arial"/>
                <w:spacing w:val="-2"/>
                <w:sz w:val="20"/>
              </w:rPr>
            </w:pPr>
            <w:r w:rsidRPr="00A12F15">
              <w:rPr>
                <w:rFonts w:ascii="Arial" w:hAnsi="Arial" w:cs="Arial"/>
                <w:snapToGrid w:val="0"/>
                <w:sz w:val="20"/>
              </w:rPr>
              <w:t>…...……………………….......</w:t>
            </w:r>
          </w:p>
        </w:tc>
        <w:tc>
          <w:tcPr>
            <w:tcW w:w="1643" w:type="dxa"/>
            <w:vAlign w:val="bottom"/>
          </w:tcPr>
          <w:p w:rsidR="00E7071C" w:rsidRPr="00A12F15" w:rsidRDefault="00E7071C" w:rsidP="00E7071C">
            <w:pPr>
              <w:tabs>
                <w:tab w:val="left" w:pos="-1440"/>
                <w:tab w:val="left" w:pos="-720"/>
                <w:tab w:val="left" w:pos="0"/>
                <w:tab w:val="left" w:pos="576"/>
                <w:tab w:val="left" w:pos="720"/>
              </w:tabs>
              <w:suppressAutoHyphens/>
              <w:spacing w:line="360" w:lineRule="auto"/>
              <w:rPr>
                <w:rFonts w:ascii="Arial" w:hAnsi="Arial" w:cs="Arial"/>
                <w:spacing w:val="-2"/>
                <w:sz w:val="20"/>
              </w:rPr>
            </w:pPr>
            <w:r w:rsidRPr="00A12F15">
              <w:rPr>
                <w:rFonts w:ascii="Arial" w:hAnsi="Arial" w:cs="Arial"/>
                <w:spacing w:val="-2"/>
                <w:sz w:val="20"/>
              </w:rPr>
              <w:t>Type designation:</w:t>
            </w:r>
            <w:r w:rsidRPr="00A12F15">
              <w:rPr>
                <w:rFonts w:ascii="Arial" w:hAnsi="Arial" w:cs="Arial"/>
                <w:spacing w:val="-2"/>
                <w:sz w:val="20"/>
              </w:rPr>
              <w:tab/>
            </w:r>
          </w:p>
        </w:tc>
        <w:tc>
          <w:tcPr>
            <w:tcW w:w="2772" w:type="dxa"/>
            <w:vAlign w:val="bottom"/>
          </w:tcPr>
          <w:p w:rsidR="00E7071C" w:rsidRPr="00A12F15" w:rsidRDefault="00E7071C" w:rsidP="00E7071C">
            <w:pPr>
              <w:tabs>
                <w:tab w:val="left" w:pos="-1440"/>
                <w:tab w:val="left" w:pos="-720"/>
                <w:tab w:val="left" w:pos="0"/>
                <w:tab w:val="left" w:pos="576"/>
                <w:tab w:val="left" w:pos="720"/>
              </w:tabs>
              <w:suppressAutoHyphens/>
              <w:spacing w:line="360" w:lineRule="auto"/>
              <w:rPr>
                <w:rFonts w:ascii="Arial" w:hAnsi="Arial" w:cs="Arial"/>
                <w:spacing w:val="-2"/>
                <w:sz w:val="20"/>
              </w:rPr>
            </w:pPr>
            <w:r w:rsidRPr="00A12F15">
              <w:rPr>
                <w:rFonts w:ascii="Arial" w:hAnsi="Arial" w:cs="Arial"/>
                <w:snapToGrid w:val="0"/>
                <w:sz w:val="20"/>
              </w:rPr>
              <w:t>…...……………………….......</w:t>
            </w:r>
          </w:p>
        </w:tc>
      </w:tr>
      <w:tr w:rsidR="00E7071C" w:rsidRPr="00A12F15" w:rsidTr="007948D1">
        <w:tc>
          <w:tcPr>
            <w:tcW w:w="1710" w:type="dxa"/>
            <w:vAlign w:val="bottom"/>
          </w:tcPr>
          <w:p w:rsidR="00E7071C" w:rsidRPr="00A12F15" w:rsidRDefault="00E7071C" w:rsidP="00E7071C">
            <w:pPr>
              <w:tabs>
                <w:tab w:val="left" w:pos="-1440"/>
                <w:tab w:val="left" w:pos="-720"/>
                <w:tab w:val="left" w:pos="0"/>
                <w:tab w:val="left" w:pos="576"/>
                <w:tab w:val="left" w:pos="720"/>
              </w:tabs>
              <w:suppressAutoHyphens/>
              <w:spacing w:line="360" w:lineRule="auto"/>
              <w:rPr>
                <w:rFonts w:ascii="Arial" w:hAnsi="Arial" w:cs="Arial"/>
                <w:spacing w:val="-2"/>
                <w:sz w:val="20"/>
              </w:rPr>
            </w:pPr>
            <w:r w:rsidRPr="00A12F15">
              <w:rPr>
                <w:rFonts w:ascii="Arial" w:hAnsi="Arial" w:cs="Arial"/>
                <w:snapToGrid w:val="0"/>
                <w:sz w:val="20"/>
              </w:rPr>
              <w:t xml:space="preserve">Identification </w:t>
            </w:r>
            <w:del w:id="31" w:author="morayoa" w:date="2013-06-11T10:13:00Z">
              <w:r w:rsidRPr="00A12F15" w:rsidDel="00995D5F">
                <w:rPr>
                  <w:rFonts w:ascii="Arial" w:hAnsi="Arial" w:cs="Arial"/>
                  <w:snapToGrid w:val="0"/>
                  <w:sz w:val="20"/>
                </w:rPr>
                <w:delText>N°</w:delText>
              </w:r>
            </w:del>
            <w:ins w:id="32" w:author="morayoa" w:date="2013-06-11T10:13:00Z">
              <w:r w:rsidR="00995D5F">
                <w:rPr>
                  <w:rFonts w:ascii="Arial" w:hAnsi="Arial" w:cs="Arial"/>
                  <w:snapToGrid w:val="0"/>
                  <w:sz w:val="20"/>
                </w:rPr>
                <w:t>No.</w:t>
              </w:r>
            </w:ins>
            <w:r w:rsidRPr="00A12F15">
              <w:rPr>
                <w:rFonts w:ascii="Arial" w:hAnsi="Arial" w:cs="Arial"/>
                <w:snapToGrid w:val="0"/>
                <w:sz w:val="20"/>
              </w:rPr>
              <w:t>:</w:t>
            </w:r>
          </w:p>
        </w:tc>
        <w:tc>
          <w:tcPr>
            <w:tcW w:w="2772" w:type="dxa"/>
            <w:vAlign w:val="bottom"/>
          </w:tcPr>
          <w:p w:rsidR="00E7071C" w:rsidRPr="00A12F15" w:rsidRDefault="00E7071C" w:rsidP="00E7071C">
            <w:pPr>
              <w:tabs>
                <w:tab w:val="left" w:pos="-1440"/>
                <w:tab w:val="left" w:pos="-720"/>
                <w:tab w:val="left" w:pos="0"/>
                <w:tab w:val="left" w:pos="576"/>
                <w:tab w:val="left" w:pos="720"/>
              </w:tabs>
              <w:suppressAutoHyphens/>
              <w:spacing w:line="360" w:lineRule="auto"/>
              <w:rPr>
                <w:rFonts w:ascii="Arial" w:hAnsi="Arial" w:cs="Arial"/>
                <w:spacing w:val="-2"/>
                <w:sz w:val="20"/>
              </w:rPr>
            </w:pPr>
            <w:r w:rsidRPr="00A12F15">
              <w:rPr>
                <w:rFonts w:ascii="Arial" w:hAnsi="Arial" w:cs="Arial"/>
                <w:snapToGrid w:val="0"/>
                <w:sz w:val="20"/>
              </w:rPr>
              <w:t>…...……………………….......</w:t>
            </w:r>
          </w:p>
        </w:tc>
        <w:tc>
          <w:tcPr>
            <w:tcW w:w="1643" w:type="dxa"/>
            <w:vAlign w:val="bottom"/>
          </w:tcPr>
          <w:p w:rsidR="00E7071C" w:rsidRPr="00A12F15" w:rsidRDefault="00E7071C" w:rsidP="00E7071C">
            <w:pPr>
              <w:tabs>
                <w:tab w:val="left" w:pos="-1440"/>
                <w:tab w:val="left" w:pos="-720"/>
                <w:tab w:val="left" w:pos="0"/>
                <w:tab w:val="left" w:pos="576"/>
                <w:tab w:val="left" w:pos="720"/>
              </w:tabs>
              <w:suppressAutoHyphens/>
              <w:spacing w:line="360" w:lineRule="auto"/>
              <w:rPr>
                <w:rFonts w:ascii="Arial" w:hAnsi="Arial" w:cs="Arial"/>
                <w:spacing w:val="-2"/>
                <w:sz w:val="20"/>
              </w:rPr>
            </w:pPr>
            <w:r w:rsidRPr="00A12F15">
              <w:rPr>
                <w:rFonts w:ascii="Arial" w:hAnsi="Arial" w:cs="Arial"/>
                <w:spacing w:val="-2"/>
                <w:sz w:val="20"/>
              </w:rPr>
              <w:t>Manufacturer:</w:t>
            </w:r>
          </w:p>
        </w:tc>
        <w:tc>
          <w:tcPr>
            <w:tcW w:w="2772" w:type="dxa"/>
            <w:vAlign w:val="bottom"/>
          </w:tcPr>
          <w:p w:rsidR="00E7071C" w:rsidRPr="00A12F15" w:rsidRDefault="00E7071C" w:rsidP="00E7071C">
            <w:pPr>
              <w:tabs>
                <w:tab w:val="left" w:pos="-1440"/>
                <w:tab w:val="left" w:pos="-720"/>
                <w:tab w:val="left" w:pos="0"/>
                <w:tab w:val="left" w:pos="576"/>
                <w:tab w:val="left" w:pos="720"/>
              </w:tabs>
              <w:suppressAutoHyphens/>
              <w:spacing w:line="360" w:lineRule="auto"/>
              <w:rPr>
                <w:rFonts w:ascii="Arial" w:hAnsi="Arial" w:cs="Arial"/>
                <w:spacing w:val="-2"/>
                <w:sz w:val="20"/>
              </w:rPr>
            </w:pPr>
            <w:r w:rsidRPr="00A12F15">
              <w:rPr>
                <w:rFonts w:ascii="Arial" w:hAnsi="Arial" w:cs="Arial"/>
                <w:snapToGrid w:val="0"/>
                <w:sz w:val="20"/>
              </w:rPr>
              <w:t>…...……………………….......</w:t>
            </w:r>
          </w:p>
        </w:tc>
      </w:tr>
      <w:tr w:rsidR="00E7071C" w:rsidRPr="00A12F15" w:rsidTr="007948D1">
        <w:tc>
          <w:tcPr>
            <w:tcW w:w="1710" w:type="dxa"/>
            <w:vAlign w:val="bottom"/>
          </w:tcPr>
          <w:p w:rsidR="00E7071C" w:rsidRPr="00A12F15" w:rsidRDefault="00E7071C" w:rsidP="00E7071C">
            <w:pPr>
              <w:tabs>
                <w:tab w:val="left" w:pos="-1440"/>
                <w:tab w:val="left" w:pos="-720"/>
                <w:tab w:val="left" w:pos="0"/>
                <w:tab w:val="left" w:pos="576"/>
                <w:tab w:val="left" w:pos="720"/>
              </w:tabs>
              <w:suppressAutoHyphens/>
              <w:spacing w:line="360" w:lineRule="auto"/>
              <w:rPr>
                <w:rFonts w:ascii="Arial" w:hAnsi="Arial" w:cs="Arial"/>
                <w:spacing w:val="-2"/>
                <w:sz w:val="20"/>
              </w:rPr>
            </w:pPr>
            <w:r w:rsidRPr="00A12F15">
              <w:rPr>
                <w:rFonts w:ascii="Arial" w:hAnsi="Arial" w:cs="Arial"/>
                <w:snapToGrid w:val="0"/>
                <w:sz w:val="20"/>
              </w:rPr>
              <w:t>Software version:</w:t>
            </w:r>
          </w:p>
        </w:tc>
        <w:tc>
          <w:tcPr>
            <w:tcW w:w="2772" w:type="dxa"/>
            <w:vAlign w:val="bottom"/>
          </w:tcPr>
          <w:p w:rsidR="00E7071C" w:rsidRPr="00A12F15" w:rsidRDefault="00E7071C" w:rsidP="00E7071C">
            <w:pPr>
              <w:tabs>
                <w:tab w:val="left" w:pos="-1440"/>
                <w:tab w:val="left" w:pos="-720"/>
                <w:tab w:val="left" w:pos="0"/>
                <w:tab w:val="left" w:pos="576"/>
                <w:tab w:val="left" w:pos="720"/>
              </w:tabs>
              <w:suppressAutoHyphens/>
              <w:spacing w:line="360" w:lineRule="auto"/>
              <w:rPr>
                <w:rFonts w:ascii="Arial" w:hAnsi="Arial" w:cs="Arial"/>
                <w:spacing w:val="-2"/>
                <w:sz w:val="20"/>
              </w:rPr>
            </w:pPr>
            <w:r w:rsidRPr="00A12F15">
              <w:rPr>
                <w:rFonts w:ascii="Arial" w:hAnsi="Arial" w:cs="Arial"/>
                <w:snapToGrid w:val="0"/>
                <w:sz w:val="20"/>
              </w:rPr>
              <w:t>…...……………………….......</w:t>
            </w:r>
          </w:p>
        </w:tc>
        <w:tc>
          <w:tcPr>
            <w:tcW w:w="1643" w:type="dxa"/>
            <w:vAlign w:val="bottom"/>
          </w:tcPr>
          <w:p w:rsidR="00E7071C" w:rsidRPr="00A12F15" w:rsidRDefault="00E7071C" w:rsidP="00E7071C">
            <w:pPr>
              <w:tabs>
                <w:tab w:val="left" w:pos="-1440"/>
                <w:tab w:val="left" w:pos="-720"/>
                <w:tab w:val="left" w:pos="0"/>
                <w:tab w:val="left" w:pos="576"/>
                <w:tab w:val="left" w:pos="720"/>
              </w:tabs>
              <w:suppressAutoHyphens/>
              <w:spacing w:line="360" w:lineRule="auto"/>
              <w:rPr>
                <w:rFonts w:ascii="Arial" w:hAnsi="Arial" w:cs="Arial"/>
                <w:spacing w:val="-2"/>
                <w:sz w:val="20"/>
              </w:rPr>
            </w:pPr>
          </w:p>
        </w:tc>
        <w:tc>
          <w:tcPr>
            <w:tcW w:w="2772" w:type="dxa"/>
            <w:vAlign w:val="bottom"/>
          </w:tcPr>
          <w:p w:rsidR="00E7071C" w:rsidRPr="00A12F15" w:rsidRDefault="00E7071C" w:rsidP="00E7071C">
            <w:pPr>
              <w:tabs>
                <w:tab w:val="left" w:pos="-1440"/>
                <w:tab w:val="left" w:pos="-720"/>
                <w:tab w:val="left" w:pos="0"/>
                <w:tab w:val="left" w:pos="576"/>
                <w:tab w:val="left" w:pos="720"/>
              </w:tabs>
              <w:suppressAutoHyphens/>
              <w:spacing w:line="360" w:lineRule="auto"/>
              <w:rPr>
                <w:rFonts w:ascii="Arial" w:hAnsi="Arial" w:cs="Arial"/>
                <w:spacing w:val="-2"/>
                <w:sz w:val="20"/>
              </w:rPr>
            </w:pPr>
          </w:p>
        </w:tc>
      </w:tr>
      <w:tr w:rsidR="00E7071C" w:rsidRPr="00A12F15" w:rsidTr="007948D1">
        <w:tc>
          <w:tcPr>
            <w:tcW w:w="1710" w:type="dxa"/>
            <w:vAlign w:val="bottom"/>
          </w:tcPr>
          <w:p w:rsidR="00E7071C" w:rsidRPr="00A12F15" w:rsidRDefault="00E7071C" w:rsidP="00E7071C">
            <w:pPr>
              <w:tabs>
                <w:tab w:val="left" w:pos="-1440"/>
                <w:tab w:val="left" w:pos="-720"/>
                <w:tab w:val="left" w:pos="0"/>
                <w:tab w:val="left" w:pos="576"/>
                <w:tab w:val="left" w:pos="720"/>
              </w:tabs>
              <w:suppressAutoHyphens/>
              <w:spacing w:line="360" w:lineRule="auto"/>
              <w:rPr>
                <w:rFonts w:ascii="Arial" w:hAnsi="Arial" w:cs="Arial"/>
                <w:spacing w:val="-2"/>
                <w:sz w:val="20"/>
              </w:rPr>
            </w:pPr>
            <w:r w:rsidRPr="00A12F15">
              <w:rPr>
                <w:rFonts w:ascii="Arial" w:hAnsi="Arial" w:cs="Arial"/>
                <w:spacing w:val="-2"/>
                <w:sz w:val="20"/>
              </w:rPr>
              <w:t>Report date:</w:t>
            </w:r>
          </w:p>
        </w:tc>
        <w:tc>
          <w:tcPr>
            <w:tcW w:w="2772" w:type="dxa"/>
            <w:vAlign w:val="bottom"/>
          </w:tcPr>
          <w:p w:rsidR="00E7071C" w:rsidRPr="00A12F15" w:rsidRDefault="00E7071C" w:rsidP="00E7071C">
            <w:pPr>
              <w:tabs>
                <w:tab w:val="left" w:pos="-1440"/>
                <w:tab w:val="left" w:pos="-720"/>
                <w:tab w:val="left" w:pos="0"/>
                <w:tab w:val="left" w:pos="576"/>
                <w:tab w:val="left" w:pos="720"/>
              </w:tabs>
              <w:suppressAutoHyphens/>
              <w:spacing w:line="360" w:lineRule="auto"/>
              <w:rPr>
                <w:rFonts w:ascii="Arial" w:hAnsi="Arial" w:cs="Arial"/>
                <w:spacing w:val="-2"/>
                <w:sz w:val="20"/>
              </w:rPr>
            </w:pPr>
            <w:r w:rsidRPr="00A12F15">
              <w:rPr>
                <w:rFonts w:ascii="Arial" w:hAnsi="Arial" w:cs="Arial"/>
                <w:snapToGrid w:val="0"/>
                <w:sz w:val="20"/>
              </w:rPr>
              <w:t>…...……………………….......</w:t>
            </w:r>
          </w:p>
        </w:tc>
        <w:tc>
          <w:tcPr>
            <w:tcW w:w="1643" w:type="dxa"/>
            <w:vAlign w:val="bottom"/>
          </w:tcPr>
          <w:p w:rsidR="00E7071C" w:rsidRPr="00A12F15" w:rsidRDefault="00E7071C" w:rsidP="00E7071C">
            <w:pPr>
              <w:tabs>
                <w:tab w:val="left" w:pos="-1440"/>
                <w:tab w:val="left" w:pos="-720"/>
                <w:tab w:val="left" w:pos="0"/>
                <w:tab w:val="left" w:pos="576"/>
                <w:tab w:val="left" w:pos="720"/>
              </w:tabs>
              <w:suppressAutoHyphens/>
              <w:spacing w:line="360" w:lineRule="auto"/>
              <w:rPr>
                <w:rFonts w:ascii="Arial" w:hAnsi="Arial" w:cs="Arial"/>
                <w:spacing w:val="-2"/>
                <w:sz w:val="20"/>
              </w:rPr>
            </w:pPr>
          </w:p>
        </w:tc>
        <w:tc>
          <w:tcPr>
            <w:tcW w:w="2772" w:type="dxa"/>
            <w:vAlign w:val="bottom"/>
          </w:tcPr>
          <w:p w:rsidR="00E7071C" w:rsidRPr="00A12F15" w:rsidRDefault="00E7071C" w:rsidP="00E7071C">
            <w:pPr>
              <w:tabs>
                <w:tab w:val="left" w:pos="-1440"/>
                <w:tab w:val="left" w:pos="-720"/>
                <w:tab w:val="left" w:pos="0"/>
                <w:tab w:val="left" w:pos="576"/>
                <w:tab w:val="left" w:pos="720"/>
              </w:tabs>
              <w:suppressAutoHyphens/>
              <w:spacing w:line="360" w:lineRule="auto"/>
              <w:rPr>
                <w:rFonts w:ascii="Arial" w:hAnsi="Arial" w:cs="Arial"/>
                <w:spacing w:val="-2"/>
                <w:sz w:val="20"/>
              </w:rPr>
            </w:pPr>
          </w:p>
        </w:tc>
      </w:tr>
    </w:tbl>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CF0092" w:rsidP="00E7071C">
      <w:pPr>
        <w:tabs>
          <w:tab w:val="left" w:pos="-1440"/>
          <w:tab w:val="left" w:pos="-720"/>
          <w:tab w:val="left" w:pos="0"/>
          <w:tab w:val="left" w:pos="576"/>
          <w:tab w:val="left" w:pos="720"/>
        </w:tabs>
        <w:suppressAutoHyphens/>
        <w:jc w:val="both"/>
        <w:rPr>
          <w:rFonts w:ascii="Arial" w:hAnsi="Arial" w:cs="Arial"/>
          <w:spacing w:val="-2"/>
          <w:sz w:val="20"/>
        </w:rPr>
      </w:pPr>
      <w:r w:rsidRPr="00A12F15">
        <w:rPr>
          <w:rFonts w:ascii="Arial" w:hAnsi="Arial" w:cs="Arial"/>
          <w:sz w:val="20"/>
        </w:rPr>
        <w:t>Documentation from the manufacturer</w:t>
      </w:r>
    </w:p>
    <w:p w:rsidR="00E7071C" w:rsidRPr="00A12F15" w:rsidRDefault="00E7071C" w:rsidP="007948D1">
      <w:pPr>
        <w:tabs>
          <w:tab w:val="left" w:pos="-1440"/>
          <w:tab w:val="left" w:pos="-720"/>
          <w:tab w:val="left" w:pos="576"/>
          <w:tab w:val="left" w:pos="720"/>
        </w:tabs>
        <w:suppressAutoHyphens/>
        <w:ind w:left="284"/>
        <w:jc w:val="both"/>
        <w:rPr>
          <w:rFonts w:ascii="Arial" w:hAnsi="Arial" w:cs="Arial"/>
          <w:spacing w:val="-2"/>
          <w:sz w:val="20"/>
        </w:rPr>
      </w:pPr>
    </w:p>
    <w:p w:rsidR="00E7071C" w:rsidRPr="00A12F15" w:rsidRDefault="00E7071C" w:rsidP="00BF3770">
      <w:pPr>
        <w:tabs>
          <w:tab w:val="left" w:pos="-1440"/>
          <w:tab w:val="left" w:pos="-720"/>
          <w:tab w:val="left" w:pos="0"/>
          <w:tab w:val="left" w:pos="576"/>
          <w:tab w:val="left" w:pos="720"/>
        </w:tabs>
        <w:suppressAutoHyphens/>
        <w:rPr>
          <w:rFonts w:ascii="Arial" w:hAnsi="Arial" w:cs="Arial"/>
          <w:spacing w:val="-2"/>
          <w:sz w:val="20"/>
        </w:rPr>
      </w:pPr>
      <w:r w:rsidRPr="00A12F15">
        <w:rPr>
          <w:rFonts w:ascii="Arial" w:hAnsi="Arial" w:cs="Arial"/>
          <w:spacing w:val="-2"/>
          <w:sz w:val="20"/>
        </w:rPr>
        <w:t>(Record as necessary to identify the equipment under test)</w:t>
      </w: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tbl>
      <w:tblPr>
        <w:tblW w:w="0" w:type="auto"/>
        <w:tblLayout w:type="fixed"/>
        <w:tblCellMar>
          <w:left w:w="144" w:type="dxa"/>
          <w:right w:w="144" w:type="dxa"/>
        </w:tblCellMar>
        <w:tblLook w:val="0000"/>
      </w:tblPr>
      <w:tblGrid>
        <w:gridCol w:w="2754"/>
        <w:gridCol w:w="3330"/>
        <w:gridCol w:w="1620"/>
        <w:gridCol w:w="1610"/>
      </w:tblGrid>
      <w:tr w:rsidR="00E7071C" w:rsidRPr="00A12F15" w:rsidTr="00E7071C">
        <w:tc>
          <w:tcPr>
            <w:tcW w:w="2754" w:type="dxa"/>
          </w:tcPr>
          <w:p w:rsidR="00E7071C" w:rsidRPr="00A12F15" w:rsidRDefault="00E7071C" w:rsidP="00E7071C">
            <w:pPr>
              <w:tabs>
                <w:tab w:val="left" w:pos="-1440"/>
                <w:tab w:val="left" w:pos="-720"/>
                <w:tab w:val="left" w:pos="0"/>
                <w:tab w:val="left" w:pos="576"/>
                <w:tab w:val="left" w:pos="720"/>
              </w:tabs>
              <w:suppressAutoHyphens/>
              <w:spacing w:line="360" w:lineRule="auto"/>
              <w:jc w:val="both"/>
              <w:rPr>
                <w:rFonts w:ascii="Arial" w:hAnsi="Arial" w:cs="Arial"/>
                <w:spacing w:val="-2"/>
                <w:sz w:val="20"/>
              </w:rPr>
            </w:pPr>
            <w:r w:rsidRPr="00A12F15">
              <w:rPr>
                <w:rFonts w:ascii="Arial" w:hAnsi="Arial" w:cs="Arial"/>
                <w:spacing w:val="-2"/>
                <w:sz w:val="20"/>
              </w:rPr>
              <w:t>System or module name</w:t>
            </w:r>
          </w:p>
          <w:p w:rsidR="00E7071C" w:rsidRPr="00A12F15" w:rsidRDefault="003C7292" w:rsidP="00E7071C">
            <w:pPr>
              <w:tabs>
                <w:tab w:val="left" w:pos="-1440"/>
                <w:tab w:val="left" w:pos="-720"/>
                <w:tab w:val="left" w:pos="0"/>
                <w:tab w:val="left" w:pos="576"/>
                <w:tab w:val="left" w:pos="720"/>
              </w:tabs>
              <w:suppressAutoHyphens/>
              <w:spacing w:line="360" w:lineRule="auto"/>
              <w:jc w:val="both"/>
              <w:rPr>
                <w:rFonts w:ascii="Arial" w:hAnsi="Arial" w:cs="Arial"/>
                <w:spacing w:val="-2"/>
                <w:sz w:val="20"/>
              </w:rPr>
            </w:pPr>
            <w:r w:rsidRPr="00A12F15">
              <w:rPr>
                <w:rFonts w:ascii="Arial" w:hAnsi="Arial" w:cs="Arial"/>
                <w:spacing w:val="-2"/>
                <w:sz w:val="20"/>
              </w:rPr>
              <w:t>...............................................</w:t>
            </w:r>
            <w:r w:rsidR="00E7071C" w:rsidRPr="00A12F15">
              <w:rPr>
                <w:rFonts w:ascii="Arial" w:hAnsi="Arial" w:cs="Arial"/>
                <w:spacing w:val="-2"/>
                <w:sz w:val="20"/>
              </w:rPr>
              <w:t>...................</w:t>
            </w:r>
            <w:r w:rsidRPr="00A12F15">
              <w:rPr>
                <w:rFonts w:ascii="Arial" w:hAnsi="Arial" w:cs="Arial"/>
                <w:spacing w:val="-2"/>
                <w:sz w:val="20"/>
              </w:rPr>
              <w:t>..........................</w:t>
            </w:r>
          </w:p>
          <w:p w:rsidR="00E7071C" w:rsidRPr="00A12F15" w:rsidRDefault="003C7292" w:rsidP="00E7071C">
            <w:pPr>
              <w:tabs>
                <w:tab w:val="left" w:pos="-1440"/>
                <w:tab w:val="left" w:pos="-720"/>
                <w:tab w:val="left" w:pos="0"/>
                <w:tab w:val="left" w:pos="576"/>
                <w:tab w:val="left" w:pos="720"/>
              </w:tabs>
              <w:suppressAutoHyphens/>
              <w:spacing w:line="360" w:lineRule="auto"/>
              <w:jc w:val="both"/>
              <w:rPr>
                <w:rFonts w:ascii="Arial" w:hAnsi="Arial" w:cs="Arial"/>
                <w:spacing w:val="-2"/>
                <w:sz w:val="20"/>
              </w:rPr>
            </w:pPr>
            <w:r w:rsidRPr="00A12F15">
              <w:rPr>
                <w:rFonts w:ascii="Arial" w:hAnsi="Arial" w:cs="Arial"/>
                <w:spacing w:val="-2"/>
                <w:sz w:val="20"/>
              </w:rPr>
              <w:t>...............................................</w:t>
            </w:r>
            <w:r w:rsidR="00E7071C" w:rsidRPr="00A12F15">
              <w:rPr>
                <w:rFonts w:ascii="Arial" w:hAnsi="Arial" w:cs="Arial"/>
                <w:spacing w:val="-2"/>
                <w:sz w:val="20"/>
              </w:rPr>
              <w:t>.............................................</w:t>
            </w:r>
          </w:p>
          <w:p w:rsidR="00E7071C" w:rsidRPr="00A12F15" w:rsidRDefault="003C7292" w:rsidP="00E7071C">
            <w:pPr>
              <w:tabs>
                <w:tab w:val="left" w:pos="-1440"/>
                <w:tab w:val="left" w:pos="-720"/>
                <w:tab w:val="left" w:pos="0"/>
                <w:tab w:val="left" w:pos="576"/>
                <w:tab w:val="left" w:pos="720"/>
              </w:tabs>
              <w:suppressAutoHyphens/>
              <w:spacing w:line="360" w:lineRule="auto"/>
              <w:jc w:val="both"/>
              <w:rPr>
                <w:rFonts w:ascii="Arial" w:hAnsi="Arial" w:cs="Arial"/>
                <w:spacing w:val="-2"/>
                <w:sz w:val="20"/>
              </w:rPr>
            </w:pPr>
            <w:r w:rsidRPr="00A12F15">
              <w:rPr>
                <w:rFonts w:ascii="Arial" w:hAnsi="Arial" w:cs="Arial"/>
                <w:spacing w:val="-2"/>
                <w:sz w:val="20"/>
              </w:rPr>
              <w:t>...............................................</w:t>
            </w:r>
            <w:r w:rsidR="00E7071C" w:rsidRPr="00A12F15">
              <w:rPr>
                <w:rFonts w:ascii="Arial" w:hAnsi="Arial" w:cs="Arial"/>
                <w:spacing w:val="-2"/>
                <w:sz w:val="20"/>
              </w:rPr>
              <w:t>...................</w:t>
            </w:r>
            <w:r w:rsidRPr="00A12F15">
              <w:rPr>
                <w:rFonts w:ascii="Arial" w:hAnsi="Arial" w:cs="Arial"/>
                <w:spacing w:val="-2"/>
                <w:sz w:val="20"/>
              </w:rPr>
              <w:t>..........................</w:t>
            </w:r>
          </w:p>
          <w:p w:rsidR="00E7071C" w:rsidRPr="00A12F15" w:rsidRDefault="00E7071C" w:rsidP="00E7071C">
            <w:pPr>
              <w:tabs>
                <w:tab w:val="left" w:pos="-1440"/>
                <w:tab w:val="left" w:pos="-720"/>
                <w:tab w:val="left" w:pos="0"/>
                <w:tab w:val="left" w:pos="576"/>
                <w:tab w:val="left" w:pos="720"/>
              </w:tabs>
              <w:suppressAutoHyphens/>
              <w:spacing w:line="360" w:lineRule="auto"/>
              <w:jc w:val="both"/>
              <w:rPr>
                <w:rFonts w:ascii="Arial" w:hAnsi="Arial" w:cs="Arial"/>
                <w:spacing w:val="-2"/>
                <w:sz w:val="20"/>
              </w:rPr>
            </w:pPr>
            <w:r w:rsidRPr="00A12F15">
              <w:rPr>
                <w:rFonts w:ascii="Arial" w:hAnsi="Arial" w:cs="Arial"/>
                <w:spacing w:val="-2"/>
                <w:sz w:val="20"/>
              </w:rPr>
              <w:t>...................</w:t>
            </w:r>
            <w:r w:rsidR="003C7292" w:rsidRPr="00A12F15">
              <w:rPr>
                <w:rFonts w:ascii="Arial" w:hAnsi="Arial" w:cs="Arial"/>
                <w:spacing w:val="-2"/>
                <w:sz w:val="20"/>
              </w:rPr>
              <w:t>...........................</w:t>
            </w:r>
          </w:p>
        </w:tc>
        <w:tc>
          <w:tcPr>
            <w:tcW w:w="3330" w:type="dxa"/>
          </w:tcPr>
          <w:p w:rsidR="00E7071C" w:rsidRPr="00A12F15" w:rsidRDefault="00E7071C" w:rsidP="00E7071C">
            <w:pPr>
              <w:tabs>
                <w:tab w:val="left" w:pos="-1440"/>
                <w:tab w:val="left" w:pos="-720"/>
                <w:tab w:val="left" w:pos="0"/>
                <w:tab w:val="left" w:pos="576"/>
                <w:tab w:val="left" w:pos="720"/>
              </w:tabs>
              <w:suppressAutoHyphens/>
              <w:spacing w:line="360" w:lineRule="auto"/>
              <w:jc w:val="both"/>
              <w:rPr>
                <w:rFonts w:ascii="Arial" w:hAnsi="Arial" w:cs="Arial"/>
                <w:spacing w:val="-2"/>
                <w:sz w:val="20"/>
              </w:rPr>
            </w:pPr>
            <w:r w:rsidRPr="00A12F15">
              <w:rPr>
                <w:rFonts w:ascii="Arial" w:hAnsi="Arial" w:cs="Arial"/>
                <w:spacing w:val="-2"/>
                <w:sz w:val="20"/>
              </w:rPr>
              <w:t>Drawing number or software reference</w:t>
            </w:r>
          </w:p>
          <w:p w:rsidR="00E7071C" w:rsidRPr="00A12F15" w:rsidRDefault="003C7292" w:rsidP="00E7071C">
            <w:pPr>
              <w:tabs>
                <w:tab w:val="left" w:pos="-1440"/>
                <w:tab w:val="left" w:pos="-720"/>
                <w:tab w:val="left" w:pos="0"/>
                <w:tab w:val="left" w:pos="576"/>
                <w:tab w:val="left" w:pos="720"/>
              </w:tabs>
              <w:suppressAutoHyphens/>
              <w:spacing w:line="360" w:lineRule="auto"/>
              <w:jc w:val="both"/>
              <w:rPr>
                <w:rFonts w:ascii="Arial" w:hAnsi="Arial" w:cs="Arial"/>
                <w:spacing w:val="-2"/>
                <w:sz w:val="20"/>
              </w:rPr>
            </w:pPr>
            <w:r w:rsidRPr="00A12F15">
              <w:rPr>
                <w:rFonts w:ascii="Arial" w:hAnsi="Arial" w:cs="Arial"/>
                <w:spacing w:val="-2"/>
                <w:sz w:val="20"/>
              </w:rPr>
              <w:t>...............................................</w:t>
            </w:r>
            <w:r w:rsidR="00E7071C" w:rsidRPr="00A12F15">
              <w:rPr>
                <w:rFonts w:ascii="Arial" w:hAnsi="Arial" w:cs="Arial"/>
                <w:spacing w:val="-2"/>
                <w:sz w:val="20"/>
              </w:rPr>
              <w:t>..............................................................</w:t>
            </w:r>
          </w:p>
          <w:p w:rsidR="00E7071C" w:rsidRPr="00A12F15" w:rsidRDefault="00E7071C" w:rsidP="00E7071C">
            <w:pPr>
              <w:tabs>
                <w:tab w:val="left" w:pos="-1440"/>
                <w:tab w:val="left" w:pos="-720"/>
                <w:tab w:val="left" w:pos="0"/>
                <w:tab w:val="left" w:pos="576"/>
                <w:tab w:val="left" w:pos="720"/>
              </w:tabs>
              <w:suppressAutoHyphens/>
              <w:spacing w:line="360" w:lineRule="auto"/>
              <w:jc w:val="both"/>
              <w:rPr>
                <w:rFonts w:ascii="Arial" w:hAnsi="Arial" w:cs="Arial"/>
                <w:spacing w:val="-2"/>
                <w:sz w:val="20"/>
              </w:rPr>
            </w:pPr>
            <w:r w:rsidRPr="00A12F15">
              <w:rPr>
                <w:rFonts w:ascii="Arial" w:hAnsi="Arial" w:cs="Arial"/>
                <w:spacing w:val="-2"/>
                <w:sz w:val="20"/>
              </w:rPr>
              <w:t>..............................</w:t>
            </w:r>
            <w:r w:rsidR="003C7292" w:rsidRPr="00A12F15">
              <w:rPr>
                <w:rFonts w:ascii="Arial" w:hAnsi="Arial" w:cs="Arial"/>
                <w:spacing w:val="-2"/>
                <w:sz w:val="20"/>
              </w:rPr>
              <w:t>..........................</w:t>
            </w:r>
          </w:p>
          <w:p w:rsidR="00E7071C" w:rsidRPr="00A12F15" w:rsidRDefault="00E7071C" w:rsidP="00E7071C">
            <w:pPr>
              <w:tabs>
                <w:tab w:val="left" w:pos="-1440"/>
                <w:tab w:val="left" w:pos="-720"/>
                <w:tab w:val="left" w:pos="0"/>
                <w:tab w:val="left" w:pos="576"/>
                <w:tab w:val="left" w:pos="720"/>
              </w:tabs>
              <w:suppressAutoHyphens/>
              <w:spacing w:line="360" w:lineRule="auto"/>
              <w:jc w:val="both"/>
              <w:rPr>
                <w:rFonts w:ascii="Arial" w:hAnsi="Arial" w:cs="Arial"/>
                <w:spacing w:val="-2"/>
                <w:sz w:val="20"/>
              </w:rPr>
            </w:pPr>
            <w:r w:rsidRPr="00A12F15">
              <w:rPr>
                <w:rFonts w:ascii="Arial" w:hAnsi="Arial" w:cs="Arial"/>
                <w:spacing w:val="-2"/>
                <w:sz w:val="20"/>
              </w:rPr>
              <w:t>..............................</w:t>
            </w:r>
            <w:r w:rsidR="003C7292" w:rsidRPr="00A12F15">
              <w:rPr>
                <w:rFonts w:ascii="Arial" w:hAnsi="Arial" w:cs="Arial"/>
                <w:spacing w:val="-2"/>
                <w:sz w:val="20"/>
              </w:rPr>
              <w:t>..........................</w:t>
            </w:r>
          </w:p>
          <w:p w:rsidR="00E7071C" w:rsidRPr="00A12F15" w:rsidRDefault="00E7071C" w:rsidP="00E7071C">
            <w:pPr>
              <w:tabs>
                <w:tab w:val="left" w:pos="-1440"/>
                <w:tab w:val="left" w:pos="-720"/>
                <w:tab w:val="left" w:pos="0"/>
                <w:tab w:val="left" w:pos="576"/>
                <w:tab w:val="left" w:pos="720"/>
              </w:tabs>
              <w:suppressAutoHyphens/>
              <w:spacing w:line="360" w:lineRule="auto"/>
              <w:jc w:val="both"/>
              <w:rPr>
                <w:rFonts w:ascii="Arial" w:hAnsi="Arial" w:cs="Arial"/>
                <w:spacing w:val="-2"/>
                <w:sz w:val="20"/>
              </w:rPr>
            </w:pPr>
            <w:r w:rsidRPr="00A12F15">
              <w:rPr>
                <w:rFonts w:ascii="Arial" w:hAnsi="Arial" w:cs="Arial"/>
                <w:spacing w:val="-2"/>
                <w:sz w:val="20"/>
              </w:rPr>
              <w:t>..............................</w:t>
            </w:r>
            <w:r w:rsidR="003C7292" w:rsidRPr="00A12F15">
              <w:rPr>
                <w:rFonts w:ascii="Arial" w:hAnsi="Arial" w:cs="Arial"/>
                <w:spacing w:val="-2"/>
                <w:sz w:val="20"/>
              </w:rPr>
              <w:t>..........................</w:t>
            </w:r>
          </w:p>
          <w:p w:rsidR="00E7071C" w:rsidRPr="00A12F15" w:rsidRDefault="00E7071C" w:rsidP="00E7071C">
            <w:pPr>
              <w:tabs>
                <w:tab w:val="left" w:pos="-1440"/>
                <w:tab w:val="left" w:pos="-720"/>
                <w:tab w:val="left" w:pos="0"/>
                <w:tab w:val="left" w:pos="576"/>
                <w:tab w:val="left" w:pos="720"/>
              </w:tabs>
              <w:suppressAutoHyphens/>
              <w:spacing w:line="360" w:lineRule="auto"/>
              <w:jc w:val="both"/>
              <w:rPr>
                <w:rFonts w:ascii="Arial" w:hAnsi="Arial" w:cs="Arial"/>
                <w:spacing w:val="-2"/>
                <w:sz w:val="20"/>
              </w:rPr>
            </w:pPr>
            <w:r w:rsidRPr="00A12F15">
              <w:rPr>
                <w:rFonts w:ascii="Arial" w:hAnsi="Arial" w:cs="Arial"/>
                <w:spacing w:val="-2"/>
                <w:sz w:val="20"/>
              </w:rPr>
              <w:t>..............................</w:t>
            </w:r>
            <w:r w:rsidR="003C7292" w:rsidRPr="00A12F15">
              <w:rPr>
                <w:rFonts w:ascii="Arial" w:hAnsi="Arial" w:cs="Arial"/>
                <w:spacing w:val="-2"/>
                <w:sz w:val="20"/>
              </w:rPr>
              <w:t>..........................</w:t>
            </w:r>
          </w:p>
          <w:p w:rsidR="00E7071C" w:rsidRPr="00A12F15" w:rsidRDefault="00E7071C" w:rsidP="00E7071C">
            <w:pPr>
              <w:tabs>
                <w:tab w:val="left" w:pos="-1440"/>
                <w:tab w:val="left" w:pos="-720"/>
                <w:tab w:val="left" w:pos="0"/>
                <w:tab w:val="left" w:pos="576"/>
                <w:tab w:val="left" w:pos="720"/>
              </w:tabs>
              <w:suppressAutoHyphens/>
              <w:spacing w:line="360" w:lineRule="auto"/>
              <w:jc w:val="both"/>
              <w:rPr>
                <w:rFonts w:ascii="Arial" w:hAnsi="Arial" w:cs="Arial"/>
                <w:spacing w:val="-2"/>
                <w:sz w:val="20"/>
              </w:rPr>
            </w:pPr>
            <w:r w:rsidRPr="00A12F15">
              <w:rPr>
                <w:rFonts w:ascii="Arial" w:hAnsi="Arial" w:cs="Arial"/>
                <w:spacing w:val="-2"/>
                <w:sz w:val="20"/>
              </w:rPr>
              <w:t>..............................</w:t>
            </w:r>
            <w:r w:rsidR="003C7292" w:rsidRPr="00A12F15">
              <w:rPr>
                <w:rFonts w:ascii="Arial" w:hAnsi="Arial" w:cs="Arial"/>
                <w:spacing w:val="-2"/>
                <w:sz w:val="20"/>
              </w:rPr>
              <w:t>..........................</w:t>
            </w:r>
          </w:p>
        </w:tc>
        <w:tc>
          <w:tcPr>
            <w:tcW w:w="1620" w:type="dxa"/>
          </w:tcPr>
          <w:p w:rsidR="00E7071C" w:rsidRPr="00A12F15" w:rsidRDefault="00E7071C" w:rsidP="00E7071C">
            <w:pPr>
              <w:tabs>
                <w:tab w:val="left" w:pos="-1440"/>
                <w:tab w:val="left" w:pos="-720"/>
                <w:tab w:val="left" w:pos="0"/>
                <w:tab w:val="left" w:pos="576"/>
                <w:tab w:val="left" w:pos="720"/>
              </w:tabs>
              <w:suppressAutoHyphens/>
              <w:spacing w:line="360" w:lineRule="auto"/>
              <w:jc w:val="both"/>
              <w:rPr>
                <w:rFonts w:ascii="Arial" w:hAnsi="Arial" w:cs="Arial"/>
                <w:spacing w:val="-2"/>
                <w:sz w:val="20"/>
              </w:rPr>
            </w:pPr>
            <w:r w:rsidRPr="00A12F15">
              <w:rPr>
                <w:rFonts w:ascii="Arial" w:hAnsi="Arial" w:cs="Arial"/>
                <w:spacing w:val="-2"/>
                <w:sz w:val="20"/>
              </w:rPr>
              <w:t xml:space="preserve">  Issue level</w:t>
            </w:r>
          </w:p>
          <w:p w:rsidR="00E7071C" w:rsidRPr="00A12F15" w:rsidRDefault="003C7292" w:rsidP="00E7071C">
            <w:pPr>
              <w:tabs>
                <w:tab w:val="left" w:pos="-1440"/>
                <w:tab w:val="left" w:pos="-720"/>
                <w:tab w:val="left" w:pos="0"/>
                <w:tab w:val="left" w:pos="576"/>
                <w:tab w:val="left" w:pos="720"/>
              </w:tabs>
              <w:suppressAutoHyphens/>
              <w:spacing w:line="360" w:lineRule="auto"/>
              <w:jc w:val="both"/>
              <w:rPr>
                <w:rFonts w:ascii="Arial" w:hAnsi="Arial" w:cs="Arial"/>
                <w:spacing w:val="-2"/>
                <w:sz w:val="20"/>
              </w:rPr>
            </w:pPr>
            <w:r w:rsidRPr="00A12F15">
              <w:rPr>
                <w:rFonts w:ascii="Arial" w:hAnsi="Arial" w:cs="Arial"/>
                <w:spacing w:val="-2"/>
                <w:sz w:val="20"/>
              </w:rPr>
              <w:t>........................</w:t>
            </w:r>
          </w:p>
          <w:p w:rsidR="00E7071C" w:rsidRPr="00A12F15" w:rsidRDefault="003C7292" w:rsidP="00E7071C">
            <w:pPr>
              <w:tabs>
                <w:tab w:val="left" w:pos="-1440"/>
                <w:tab w:val="left" w:pos="-720"/>
                <w:tab w:val="left" w:pos="0"/>
                <w:tab w:val="left" w:pos="576"/>
                <w:tab w:val="left" w:pos="720"/>
              </w:tabs>
              <w:suppressAutoHyphens/>
              <w:spacing w:line="360" w:lineRule="auto"/>
              <w:jc w:val="both"/>
              <w:rPr>
                <w:rFonts w:ascii="Arial" w:hAnsi="Arial" w:cs="Arial"/>
                <w:spacing w:val="-2"/>
                <w:sz w:val="20"/>
              </w:rPr>
            </w:pPr>
            <w:r w:rsidRPr="00A12F15">
              <w:rPr>
                <w:rFonts w:ascii="Arial" w:hAnsi="Arial" w:cs="Arial"/>
                <w:spacing w:val="-2"/>
                <w:sz w:val="20"/>
              </w:rPr>
              <w:t>........................</w:t>
            </w:r>
          </w:p>
          <w:p w:rsidR="00E7071C" w:rsidRPr="00A12F15" w:rsidRDefault="00E7071C" w:rsidP="00E7071C">
            <w:pPr>
              <w:tabs>
                <w:tab w:val="left" w:pos="-1440"/>
                <w:tab w:val="left" w:pos="-720"/>
                <w:tab w:val="left" w:pos="0"/>
                <w:tab w:val="left" w:pos="576"/>
                <w:tab w:val="left" w:pos="720"/>
              </w:tabs>
              <w:suppressAutoHyphens/>
              <w:spacing w:line="360" w:lineRule="auto"/>
              <w:jc w:val="both"/>
              <w:rPr>
                <w:rFonts w:ascii="Arial" w:hAnsi="Arial" w:cs="Arial"/>
                <w:spacing w:val="-2"/>
                <w:sz w:val="20"/>
              </w:rPr>
            </w:pPr>
            <w:r w:rsidRPr="00A12F15">
              <w:rPr>
                <w:rFonts w:ascii="Arial" w:hAnsi="Arial" w:cs="Arial"/>
                <w:spacing w:val="-2"/>
                <w:sz w:val="20"/>
              </w:rPr>
              <w:t>........</w:t>
            </w:r>
            <w:r w:rsidR="003C7292" w:rsidRPr="00A12F15">
              <w:rPr>
                <w:rFonts w:ascii="Arial" w:hAnsi="Arial" w:cs="Arial"/>
                <w:spacing w:val="-2"/>
                <w:sz w:val="20"/>
              </w:rPr>
              <w:t>................</w:t>
            </w:r>
          </w:p>
          <w:p w:rsidR="00E7071C" w:rsidRPr="00A12F15" w:rsidRDefault="003C7292" w:rsidP="00E7071C">
            <w:pPr>
              <w:tabs>
                <w:tab w:val="left" w:pos="-1440"/>
                <w:tab w:val="left" w:pos="-720"/>
                <w:tab w:val="left" w:pos="0"/>
                <w:tab w:val="left" w:pos="576"/>
                <w:tab w:val="left" w:pos="720"/>
              </w:tabs>
              <w:suppressAutoHyphens/>
              <w:spacing w:line="360" w:lineRule="auto"/>
              <w:jc w:val="both"/>
              <w:rPr>
                <w:rFonts w:ascii="Arial" w:hAnsi="Arial" w:cs="Arial"/>
                <w:spacing w:val="-2"/>
                <w:sz w:val="20"/>
              </w:rPr>
            </w:pPr>
            <w:r w:rsidRPr="00A12F15">
              <w:rPr>
                <w:rFonts w:ascii="Arial" w:hAnsi="Arial" w:cs="Arial"/>
                <w:spacing w:val="-2"/>
                <w:sz w:val="20"/>
              </w:rPr>
              <w:t>........................</w:t>
            </w:r>
          </w:p>
          <w:p w:rsidR="00E7071C" w:rsidRPr="00A12F15" w:rsidRDefault="003C7292" w:rsidP="00E7071C">
            <w:pPr>
              <w:tabs>
                <w:tab w:val="left" w:pos="-1440"/>
                <w:tab w:val="left" w:pos="-720"/>
                <w:tab w:val="left" w:pos="0"/>
                <w:tab w:val="left" w:pos="576"/>
                <w:tab w:val="left" w:pos="720"/>
              </w:tabs>
              <w:suppressAutoHyphens/>
              <w:spacing w:line="360" w:lineRule="auto"/>
              <w:jc w:val="both"/>
              <w:rPr>
                <w:rFonts w:ascii="Arial" w:hAnsi="Arial" w:cs="Arial"/>
                <w:spacing w:val="-2"/>
                <w:sz w:val="20"/>
              </w:rPr>
            </w:pPr>
            <w:r w:rsidRPr="00A12F15">
              <w:rPr>
                <w:rFonts w:ascii="Arial" w:hAnsi="Arial" w:cs="Arial"/>
                <w:spacing w:val="-2"/>
                <w:sz w:val="20"/>
              </w:rPr>
              <w:t>........................</w:t>
            </w:r>
          </w:p>
          <w:p w:rsidR="00E7071C" w:rsidRPr="00A12F15" w:rsidRDefault="003C7292" w:rsidP="00E7071C">
            <w:pPr>
              <w:tabs>
                <w:tab w:val="left" w:pos="-1440"/>
                <w:tab w:val="left" w:pos="-720"/>
                <w:tab w:val="left" w:pos="0"/>
                <w:tab w:val="left" w:pos="576"/>
                <w:tab w:val="left" w:pos="720"/>
              </w:tabs>
              <w:suppressAutoHyphens/>
              <w:spacing w:line="360" w:lineRule="auto"/>
              <w:jc w:val="both"/>
              <w:rPr>
                <w:rFonts w:ascii="Arial" w:hAnsi="Arial" w:cs="Arial"/>
                <w:spacing w:val="-2"/>
                <w:sz w:val="20"/>
              </w:rPr>
            </w:pPr>
            <w:r w:rsidRPr="00A12F15">
              <w:rPr>
                <w:rFonts w:ascii="Arial" w:hAnsi="Arial" w:cs="Arial"/>
                <w:spacing w:val="-2"/>
                <w:sz w:val="20"/>
              </w:rPr>
              <w:t>.......................</w:t>
            </w:r>
          </w:p>
          <w:p w:rsidR="00E7071C" w:rsidRPr="00A12F15" w:rsidRDefault="003C7292" w:rsidP="00E7071C">
            <w:pPr>
              <w:tabs>
                <w:tab w:val="left" w:pos="-1440"/>
                <w:tab w:val="left" w:pos="-720"/>
                <w:tab w:val="left" w:pos="0"/>
                <w:tab w:val="left" w:pos="576"/>
                <w:tab w:val="left" w:pos="720"/>
              </w:tabs>
              <w:suppressAutoHyphens/>
              <w:spacing w:line="360" w:lineRule="auto"/>
              <w:jc w:val="both"/>
              <w:rPr>
                <w:rFonts w:ascii="Arial" w:hAnsi="Arial" w:cs="Arial"/>
                <w:spacing w:val="-2"/>
                <w:sz w:val="20"/>
              </w:rPr>
            </w:pPr>
            <w:r w:rsidRPr="00A12F15">
              <w:rPr>
                <w:rFonts w:ascii="Arial" w:hAnsi="Arial" w:cs="Arial"/>
                <w:spacing w:val="-2"/>
                <w:sz w:val="20"/>
              </w:rPr>
              <w:t>........................</w:t>
            </w:r>
          </w:p>
        </w:tc>
        <w:tc>
          <w:tcPr>
            <w:tcW w:w="1610" w:type="dxa"/>
          </w:tcPr>
          <w:p w:rsidR="00E7071C" w:rsidRPr="00A12F15" w:rsidRDefault="00E7071C" w:rsidP="00E7071C">
            <w:pPr>
              <w:tabs>
                <w:tab w:val="left" w:pos="-1440"/>
                <w:tab w:val="left" w:pos="-720"/>
                <w:tab w:val="left" w:pos="0"/>
                <w:tab w:val="left" w:pos="576"/>
                <w:tab w:val="left" w:pos="720"/>
              </w:tabs>
              <w:suppressAutoHyphens/>
              <w:spacing w:line="360" w:lineRule="auto"/>
              <w:jc w:val="both"/>
              <w:rPr>
                <w:rFonts w:ascii="Arial" w:hAnsi="Arial" w:cs="Arial"/>
                <w:spacing w:val="-2"/>
                <w:sz w:val="20"/>
              </w:rPr>
            </w:pPr>
            <w:r w:rsidRPr="00A12F15">
              <w:rPr>
                <w:rFonts w:ascii="Arial" w:hAnsi="Arial" w:cs="Arial"/>
                <w:spacing w:val="-2"/>
                <w:sz w:val="20"/>
              </w:rPr>
              <w:t>Serial No.</w:t>
            </w:r>
          </w:p>
          <w:p w:rsidR="00E7071C" w:rsidRPr="00A12F15" w:rsidRDefault="003C7292" w:rsidP="00E7071C">
            <w:pPr>
              <w:tabs>
                <w:tab w:val="left" w:pos="-1440"/>
                <w:tab w:val="left" w:pos="-720"/>
                <w:tab w:val="left" w:pos="0"/>
                <w:tab w:val="left" w:pos="576"/>
                <w:tab w:val="left" w:pos="720"/>
              </w:tabs>
              <w:suppressAutoHyphens/>
              <w:spacing w:line="360" w:lineRule="auto"/>
              <w:jc w:val="both"/>
              <w:rPr>
                <w:rFonts w:ascii="Arial" w:hAnsi="Arial" w:cs="Arial"/>
                <w:spacing w:val="-2"/>
                <w:sz w:val="20"/>
              </w:rPr>
            </w:pPr>
            <w:r w:rsidRPr="00A12F15">
              <w:rPr>
                <w:rFonts w:ascii="Arial" w:hAnsi="Arial" w:cs="Arial"/>
                <w:spacing w:val="-2"/>
                <w:sz w:val="20"/>
              </w:rPr>
              <w:t>.......................</w:t>
            </w:r>
          </w:p>
          <w:p w:rsidR="00E7071C" w:rsidRPr="00A12F15" w:rsidRDefault="003C7292" w:rsidP="00E7071C">
            <w:pPr>
              <w:tabs>
                <w:tab w:val="left" w:pos="-1440"/>
                <w:tab w:val="left" w:pos="-720"/>
                <w:tab w:val="left" w:pos="0"/>
                <w:tab w:val="left" w:pos="576"/>
                <w:tab w:val="left" w:pos="720"/>
              </w:tabs>
              <w:suppressAutoHyphens/>
              <w:spacing w:line="360" w:lineRule="auto"/>
              <w:jc w:val="both"/>
              <w:rPr>
                <w:rFonts w:ascii="Arial" w:hAnsi="Arial" w:cs="Arial"/>
                <w:spacing w:val="-2"/>
                <w:sz w:val="20"/>
              </w:rPr>
            </w:pPr>
            <w:r w:rsidRPr="00A12F15">
              <w:rPr>
                <w:rFonts w:ascii="Arial" w:hAnsi="Arial" w:cs="Arial"/>
                <w:spacing w:val="-2"/>
                <w:sz w:val="20"/>
              </w:rPr>
              <w:t>........................</w:t>
            </w:r>
          </w:p>
          <w:p w:rsidR="00E7071C" w:rsidRPr="00A12F15" w:rsidRDefault="003C7292" w:rsidP="00E7071C">
            <w:pPr>
              <w:tabs>
                <w:tab w:val="left" w:pos="-1440"/>
                <w:tab w:val="left" w:pos="-720"/>
                <w:tab w:val="left" w:pos="0"/>
                <w:tab w:val="left" w:pos="576"/>
                <w:tab w:val="left" w:pos="720"/>
              </w:tabs>
              <w:suppressAutoHyphens/>
              <w:spacing w:line="360" w:lineRule="auto"/>
              <w:jc w:val="both"/>
              <w:rPr>
                <w:rFonts w:ascii="Arial" w:hAnsi="Arial" w:cs="Arial"/>
                <w:spacing w:val="-2"/>
                <w:sz w:val="20"/>
              </w:rPr>
            </w:pPr>
            <w:r w:rsidRPr="00A12F15">
              <w:rPr>
                <w:rFonts w:ascii="Arial" w:hAnsi="Arial" w:cs="Arial"/>
                <w:spacing w:val="-2"/>
                <w:sz w:val="20"/>
              </w:rPr>
              <w:t>........................</w:t>
            </w:r>
          </w:p>
          <w:p w:rsidR="00E7071C" w:rsidRPr="00A12F15" w:rsidRDefault="003C7292" w:rsidP="00E7071C">
            <w:pPr>
              <w:tabs>
                <w:tab w:val="left" w:pos="-1440"/>
                <w:tab w:val="left" w:pos="-720"/>
                <w:tab w:val="left" w:pos="0"/>
                <w:tab w:val="left" w:pos="576"/>
                <w:tab w:val="left" w:pos="720"/>
              </w:tabs>
              <w:suppressAutoHyphens/>
              <w:spacing w:line="360" w:lineRule="auto"/>
              <w:jc w:val="both"/>
              <w:rPr>
                <w:rFonts w:ascii="Arial" w:hAnsi="Arial" w:cs="Arial"/>
                <w:spacing w:val="-2"/>
                <w:sz w:val="20"/>
              </w:rPr>
            </w:pPr>
            <w:r w:rsidRPr="00A12F15">
              <w:rPr>
                <w:rFonts w:ascii="Arial" w:hAnsi="Arial" w:cs="Arial"/>
                <w:spacing w:val="-2"/>
                <w:sz w:val="20"/>
              </w:rPr>
              <w:t>........................</w:t>
            </w:r>
          </w:p>
          <w:p w:rsidR="00E7071C" w:rsidRPr="00A12F15" w:rsidRDefault="00E7071C" w:rsidP="00E7071C">
            <w:pPr>
              <w:tabs>
                <w:tab w:val="left" w:pos="-1440"/>
                <w:tab w:val="left" w:pos="-720"/>
                <w:tab w:val="left" w:pos="0"/>
                <w:tab w:val="left" w:pos="576"/>
                <w:tab w:val="left" w:pos="720"/>
              </w:tabs>
              <w:suppressAutoHyphens/>
              <w:spacing w:line="360" w:lineRule="auto"/>
              <w:jc w:val="both"/>
              <w:rPr>
                <w:rFonts w:ascii="Arial" w:hAnsi="Arial" w:cs="Arial"/>
                <w:spacing w:val="-2"/>
                <w:sz w:val="20"/>
              </w:rPr>
            </w:pPr>
            <w:r w:rsidRPr="00A12F15">
              <w:rPr>
                <w:rFonts w:ascii="Arial" w:hAnsi="Arial" w:cs="Arial"/>
                <w:spacing w:val="-2"/>
                <w:sz w:val="20"/>
              </w:rPr>
              <w:t>.</w:t>
            </w:r>
            <w:r w:rsidR="003C7292" w:rsidRPr="00A12F15">
              <w:rPr>
                <w:rFonts w:ascii="Arial" w:hAnsi="Arial" w:cs="Arial"/>
                <w:spacing w:val="-2"/>
                <w:sz w:val="20"/>
              </w:rPr>
              <w:t>.......................</w:t>
            </w:r>
          </w:p>
          <w:p w:rsidR="00E7071C" w:rsidRPr="00A12F15" w:rsidRDefault="003C7292" w:rsidP="00E7071C">
            <w:pPr>
              <w:tabs>
                <w:tab w:val="left" w:pos="-1440"/>
                <w:tab w:val="left" w:pos="-720"/>
                <w:tab w:val="left" w:pos="0"/>
                <w:tab w:val="left" w:pos="576"/>
                <w:tab w:val="left" w:pos="720"/>
              </w:tabs>
              <w:suppressAutoHyphens/>
              <w:spacing w:line="360" w:lineRule="auto"/>
              <w:jc w:val="both"/>
              <w:rPr>
                <w:rFonts w:ascii="Arial" w:hAnsi="Arial" w:cs="Arial"/>
                <w:spacing w:val="-2"/>
                <w:sz w:val="20"/>
              </w:rPr>
            </w:pPr>
            <w:r w:rsidRPr="00A12F15">
              <w:rPr>
                <w:rFonts w:ascii="Arial" w:hAnsi="Arial" w:cs="Arial"/>
                <w:spacing w:val="-2"/>
                <w:sz w:val="20"/>
              </w:rPr>
              <w:t>........................</w:t>
            </w:r>
          </w:p>
          <w:p w:rsidR="00E7071C" w:rsidRPr="00A12F15" w:rsidRDefault="003C7292" w:rsidP="00E7071C">
            <w:pPr>
              <w:tabs>
                <w:tab w:val="left" w:pos="-1440"/>
                <w:tab w:val="left" w:pos="-720"/>
                <w:tab w:val="left" w:pos="0"/>
                <w:tab w:val="left" w:pos="576"/>
                <w:tab w:val="left" w:pos="720"/>
              </w:tabs>
              <w:suppressAutoHyphens/>
              <w:spacing w:line="360" w:lineRule="auto"/>
              <w:jc w:val="both"/>
              <w:rPr>
                <w:rFonts w:ascii="Arial" w:hAnsi="Arial" w:cs="Arial"/>
                <w:spacing w:val="-2"/>
                <w:sz w:val="20"/>
              </w:rPr>
            </w:pPr>
            <w:r w:rsidRPr="00A12F15">
              <w:rPr>
                <w:rFonts w:ascii="Arial" w:hAnsi="Arial" w:cs="Arial"/>
                <w:spacing w:val="-2"/>
                <w:sz w:val="20"/>
              </w:rPr>
              <w:t>........................</w:t>
            </w:r>
          </w:p>
        </w:tc>
      </w:tr>
    </w:tbl>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r w:rsidRPr="00A12F15">
        <w:rPr>
          <w:rFonts w:ascii="Arial" w:hAnsi="Arial" w:cs="Arial"/>
          <w:spacing w:val="-2"/>
          <w:sz w:val="20"/>
        </w:rPr>
        <w:t>Simulator documentation</w:t>
      </w: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tbl>
      <w:tblPr>
        <w:tblW w:w="0" w:type="auto"/>
        <w:tblLayout w:type="fixed"/>
        <w:tblCellMar>
          <w:left w:w="144" w:type="dxa"/>
          <w:right w:w="144" w:type="dxa"/>
        </w:tblCellMar>
        <w:tblLook w:val="0000"/>
      </w:tblPr>
      <w:tblGrid>
        <w:gridCol w:w="2754"/>
        <w:gridCol w:w="3330"/>
        <w:gridCol w:w="1620"/>
        <w:gridCol w:w="1610"/>
      </w:tblGrid>
      <w:tr w:rsidR="00E7071C" w:rsidRPr="00A12F15" w:rsidTr="00E7071C">
        <w:tc>
          <w:tcPr>
            <w:tcW w:w="2754" w:type="dxa"/>
          </w:tcPr>
          <w:p w:rsidR="00E7071C" w:rsidRPr="00A12F15" w:rsidRDefault="00E7071C" w:rsidP="00E7071C">
            <w:pPr>
              <w:tabs>
                <w:tab w:val="left" w:pos="-1440"/>
                <w:tab w:val="left" w:pos="-720"/>
                <w:tab w:val="left" w:pos="0"/>
                <w:tab w:val="left" w:pos="576"/>
                <w:tab w:val="left" w:pos="720"/>
              </w:tabs>
              <w:suppressAutoHyphens/>
              <w:spacing w:line="360" w:lineRule="auto"/>
              <w:jc w:val="both"/>
              <w:rPr>
                <w:rFonts w:ascii="Arial" w:hAnsi="Arial" w:cs="Arial"/>
                <w:spacing w:val="-2"/>
                <w:sz w:val="20"/>
              </w:rPr>
            </w:pPr>
            <w:r w:rsidRPr="00A12F15">
              <w:rPr>
                <w:rFonts w:ascii="Arial" w:hAnsi="Arial" w:cs="Arial"/>
                <w:spacing w:val="-2"/>
                <w:sz w:val="20"/>
              </w:rPr>
              <w:t>System or module name</w:t>
            </w:r>
          </w:p>
          <w:p w:rsidR="00E7071C" w:rsidRPr="00A12F15" w:rsidRDefault="00E7071C" w:rsidP="00E7071C">
            <w:pPr>
              <w:tabs>
                <w:tab w:val="left" w:pos="-1440"/>
                <w:tab w:val="left" w:pos="-720"/>
                <w:tab w:val="left" w:pos="0"/>
                <w:tab w:val="left" w:pos="576"/>
                <w:tab w:val="left" w:pos="720"/>
              </w:tabs>
              <w:suppressAutoHyphens/>
              <w:spacing w:line="360" w:lineRule="auto"/>
              <w:jc w:val="both"/>
              <w:rPr>
                <w:rFonts w:ascii="Arial" w:hAnsi="Arial" w:cs="Arial"/>
                <w:spacing w:val="-2"/>
                <w:sz w:val="20"/>
              </w:rPr>
            </w:pPr>
            <w:r w:rsidRPr="00A12F15">
              <w:rPr>
                <w:rFonts w:ascii="Arial" w:hAnsi="Arial" w:cs="Arial"/>
                <w:spacing w:val="-2"/>
                <w:sz w:val="20"/>
              </w:rPr>
              <w:t>...................</w:t>
            </w:r>
            <w:r w:rsidR="003C7292" w:rsidRPr="00A12F15">
              <w:rPr>
                <w:rFonts w:ascii="Arial" w:hAnsi="Arial" w:cs="Arial"/>
                <w:spacing w:val="-2"/>
                <w:sz w:val="20"/>
              </w:rPr>
              <w:t>...........................</w:t>
            </w:r>
          </w:p>
          <w:p w:rsidR="00E7071C" w:rsidRPr="00A12F15" w:rsidRDefault="00E7071C" w:rsidP="00E7071C">
            <w:pPr>
              <w:tabs>
                <w:tab w:val="left" w:pos="-1440"/>
                <w:tab w:val="left" w:pos="-720"/>
                <w:tab w:val="left" w:pos="0"/>
                <w:tab w:val="left" w:pos="576"/>
                <w:tab w:val="left" w:pos="720"/>
              </w:tabs>
              <w:suppressAutoHyphens/>
              <w:spacing w:line="360" w:lineRule="auto"/>
              <w:jc w:val="both"/>
              <w:rPr>
                <w:rFonts w:ascii="Arial" w:hAnsi="Arial" w:cs="Arial"/>
                <w:spacing w:val="-2"/>
                <w:sz w:val="20"/>
              </w:rPr>
            </w:pPr>
            <w:r w:rsidRPr="00A12F15">
              <w:rPr>
                <w:rFonts w:ascii="Arial" w:hAnsi="Arial" w:cs="Arial"/>
                <w:spacing w:val="-2"/>
                <w:sz w:val="20"/>
              </w:rPr>
              <w:t>...................</w:t>
            </w:r>
            <w:r w:rsidR="003C7292" w:rsidRPr="00A12F15">
              <w:rPr>
                <w:rFonts w:ascii="Arial" w:hAnsi="Arial" w:cs="Arial"/>
                <w:spacing w:val="-2"/>
                <w:sz w:val="20"/>
              </w:rPr>
              <w:t>...........................</w:t>
            </w:r>
          </w:p>
          <w:p w:rsidR="00E7071C" w:rsidRPr="00A12F15" w:rsidRDefault="00E7071C" w:rsidP="00E7071C">
            <w:pPr>
              <w:tabs>
                <w:tab w:val="left" w:pos="-1440"/>
                <w:tab w:val="left" w:pos="-720"/>
                <w:tab w:val="left" w:pos="0"/>
                <w:tab w:val="left" w:pos="576"/>
                <w:tab w:val="left" w:pos="720"/>
              </w:tabs>
              <w:suppressAutoHyphens/>
              <w:spacing w:line="360" w:lineRule="auto"/>
              <w:jc w:val="both"/>
              <w:rPr>
                <w:rFonts w:ascii="Arial" w:hAnsi="Arial" w:cs="Arial"/>
                <w:spacing w:val="-2"/>
                <w:sz w:val="20"/>
              </w:rPr>
            </w:pPr>
            <w:r w:rsidRPr="00A12F15">
              <w:rPr>
                <w:rFonts w:ascii="Arial" w:hAnsi="Arial" w:cs="Arial"/>
                <w:spacing w:val="-2"/>
                <w:sz w:val="20"/>
              </w:rPr>
              <w:t>....................</w:t>
            </w:r>
            <w:r w:rsidR="003C7292" w:rsidRPr="00A12F15">
              <w:rPr>
                <w:rFonts w:ascii="Arial" w:hAnsi="Arial" w:cs="Arial"/>
                <w:spacing w:val="-2"/>
                <w:sz w:val="20"/>
              </w:rPr>
              <w:t>.........................</w:t>
            </w:r>
          </w:p>
        </w:tc>
        <w:tc>
          <w:tcPr>
            <w:tcW w:w="3330" w:type="dxa"/>
          </w:tcPr>
          <w:p w:rsidR="00E7071C" w:rsidRPr="00A12F15" w:rsidRDefault="00E7071C" w:rsidP="00E7071C">
            <w:pPr>
              <w:tabs>
                <w:tab w:val="left" w:pos="-1440"/>
                <w:tab w:val="left" w:pos="-720"/>
                <w:tab w:val="left" w:pos="0"/>
                <w:tab w:val="left" w:pos="576"/>
                <w:tab w:val="left" w:pos="720"/>
              </w:tabs>
              <w:suppressAutoHyphens/>
              <w:spacing w:line="360" w:lineRule="auto"/>
              <w:jc w:val="both"/>
              <w:rPr>
                <w:rFonts w:ascii="Arial" w:hAnsi="Arial" w:cs="Arial"/>
                <w:spacing w:val="-2"/>
                <w:sz w:val="20"/>
              </w:rPr>
            </w:pPr>
            <w:r w:rsidRPr="00A12F15">
              <w:rPr>
                <w:rFonts w:ascii="Arial" w:hAnsi="Arial" w:cs="Arial"/>
                <w:spacing w:val="-2"/>
                <w:sz w:val="20"/>
              </w:rPr>
              <w:t>Drawing number or software reference</w:t>
            </w:r>
          </w:p>
          <w:p w:rsidR="00E7071C" w:rsidRPr="00A12F15" w:rsidRDefault="00E7071C" w:rsidP="00E7071C">
            <w:pPr>
              <w:tabs>
                <w:tab w:val="left" w:pos="-1440"/>
                <w:tab w:val="left" w:pos="-720"/>
                <w:tab w:val="left" w:pos="0"/>
                <w:tab w:val="left" w:pos="576"/>
                <w:tab w:val="left" w:pos="720"/>
              </w:tabs>
              <w:suppressAutoHyphens/>
              <w:spacing w:line="360" w:lineRule="auto"/>
              <w:jc w:val="both"/>
              <w:rPr>
                <w:rFonts w:ascii="Arial" w:hAnsi="Arial" w:cs="Arial"/>
                <w:spacing w:val="-2"/>
                <w:sz w:val="20"/>
              </w:rPr>
            </w:pPr>
            <w:r w:rsidRPr="00A12F15">
              <w:rPr>
                <w:rFonts w:ascii="Arial" w:hAnsi="Arial" w:cs="Arial"/>
                <w:spacing w:val="-2"/>
                <w:sz w:val="20"/>
              </w:rPr>
              <w:t>..............................</w:t>
            </w:r>
            <w:r w:rsidR="003C7292" w:rsidRPr="00A12F15">
              <w:rPr>
                <w:rFonts w:ascii="Arial" w:hAnsi="Arial" w:cs="Arial"/>
                <w:spacing w:val="-2"/>
                <w:sz w:val="20"/>
              </w:rPr>
              <w:t>.........................</w:t>
            </w:r>
          </w:p>
          <w:p w:rsidR="00E7071C" w:rsidRPr="00A12F15" w:rsidRDefault="00E7071C" w:rsidP="00E7071C">
            <w:pPr>
              <w:tabs>
                <w:tab w:val="left" w:pos="-1440"/>
                <w:tab w:val="left" w:pos="-720"/>
                <w:tab w:val="left" w:pos="0"/>
                <w:tab w:val="left" w:pos="576"/>
                <w:tab w:val="left" w:pos="720"/>
              </w:tabs>
              <w:suppressAutoHyphens/>
              <w:spacing w:line="360" w:lineRule="auto"/>
              <w:jc w:val="both"/>
              <w:rPr>
                <w:rFonts w:ascii="Arial" w:hAnsi="Arial" w:cs="Arial"/>
                <w:spacing w:val="-2"/>
                <w:sz w:val="20"/>
              </w:rPr>
            </w:pPr>
            <w:r w:rsidRPr="00A12F15">
              <w:rPr>
                <w:rFonts w:ascii="Arial" w:hAnsi="Arial" w:cs="Arial"/>
                <w:spacing w:val="-2"/>
                <w:sz w:val="20"/>
              </w:rPr>
              <w:t>..............................</w:t>
            </w:r>
            <w:r w:rsidR="003C7292" w:rsidRPr="00A12F15">
              <w:rPr>
                <w:rFonts w:ascii="Arial" w:hAnsi="Arial" w:cs="Arial"/>
                <w:spacing w:val="-2"/>
                <w:sz w:val="20"/>
              </w:rPr>
              <w:t>..........................</w:t>
            </w:r>
          </w:p>
          <w:p w:rsidR="00E7071C" w:rsidRPr="00A12F15" w:rsidRDefault="00E7071C" w:rsidP="00E7071C">
            <w:pPr>
              <w:tabs>
                <w:tab w:val="left" w:pos="-1440"/>
                <w:tab w:val="left" w:pos="-720"/>
                <w:tab w:val="left" w:pos="0"/>
                <w:tab w:val="left" w:pos="576"/>
                <w:tab w:val="left" w:pos="720"/>
              </w:tabs>
              <w:suppressAutoHyphens/>
              <w:spacing w:line="360" w:lineRule="auto"/>
              <w:jc w:val="both"/>
              <w:rPr>
                <w:rFonts w:ascii="Arial" w:hAnsi="Arial" w:cs="Arial"/>
                <w:spacing w:val="-2"/>
                <w:sz w:val="20"/>
              </w:rPr>
            </w:pPr>
            <w:r w:rsidRPr="00A12F15">
              <w:rPr>
                <w:rFonts w:ascii="Arial" w:hAnsi="Arial" w:cs="Arial"/>
                <w:spacing w:val="-2"/>
                <w:sz w:val="20"/>
              </w:rPr>
              <w:t>........................................................</w:t>
            </w:r>
          </w:p>
        </w:tc>
        <w:tc>
          <w:tcPr>
            <w:tcW w:w="1620" w:type="dxa"/>
          </w:tcPr>
          <w:p w:rsidR="00E7071C" w:rsidRPr="00A12F15" w:rsidRDefault="00E7071C" w:rsidP="00E7071C">
            <w:pPr>
              <w:tabs>
                <w:tab w:val="left" w:pos="-1440"/>
                <w:tab w:val="left" w:pos="-720"/>
                <w:tab w:val="left" w:pos="0"/>
                <w:tab w:val="left" w:pos="576"/>
                <w:tab w:val="left" w:pos="720"/>
              </w:tabs>
              <w:suppressAutoHyphens/>
              <w:spacing w:line="360" w:lineRule="auto"/>
              <w:jc w:val="both"/>
              <w:rPr>
                <w:rFonts w:ascii="Arial" w:hAnsi="Arial" w:cs="Arial"/>
                <w:spacing w:val="-2"/>
                <w:sz w:val="20"/>
              </w:rPr>
            </w:pPr>
            <w:r w:rsidRPr="00A12F15">
              <w:rPr>
                <w:rFonts w:ascii="Arial" w:hAnsi="Arial" w:cs="Arial"/>
                <w:spacing w:val="-2"/>
                <w:sz w:val="20"/>
              </w:rPr>
              <w:t xml:space="preserve">  Issue level</w:t>
            </w:r>
          </w:p>
          <w:p w:rsidR="00E7071C" w:rsidRPr="00A12F15" w:rsidRDefault="00E7071C" w:rsidP="00E7071C">
            <w:pPr>
              <w:tabs>
                <w:tab w:val="left" w:pos="-1440"/>
                <w:tab w:val="left" w:pos="-720"/>
                <w:tab w:val="left" w:pos="0"/>
                <w:tab w:val="left" w:pos="576"/>
                <w:tab w:val="left" w:pos="720"/>
              </w:tabs>
              <w:suppressAutoHyphens/>
              <w:spacing w:line="360" w:lineRule="auto"/>
              <w:jc w:val="both"/>
              <w:rPr>
                <w:rFonts w:ascii="Arial" w:hAnsi="Arial" w:cs="Arial"/>
                <w:spacing w:val="-2"/>
                <w:sz w:val="20"/>
              </w:rPr>
            </w:pPr>
            <w:r w:rsidRPr="00A12F15">
              <w:rPr>
                <w:rFonts w:ascii="Arial" w:hAnsi="Arial" w:cs="Arial"/>
                <w:spacing w:val="-2"/>
                <w:sz w:val="20"/>
              </w:rPr>
              <w:t>...........................</w:t>
            </w:r>
          </w:p>
          <w:p w:rsidR="00E7071C" w:rsidRPr="00A12F15" w:rsidRDefault="003C7292" w:rsidP="00E7071C">
            <w:pPr>
              <w:tabs>
                <w:tab w:val="left" w:pos="-1440"/>
                <w:tab w:val="left" w:pos="-720"/>
                <w:tab w:val="left" w:pos="0"/>
                <w:tab w:val="left" w:pos="576"/>
                <w:tab w:val="left" w:pos="720"/>
              </w:tabs>
              <w:suppressAutoHyphens/>
              <w:spacing w:line="360" w:lineRule="auto"/>
              <w:jc w:val="both"/>
              <w:rPr>
                <w:rFonts w:ascii="Arial" w:hAnsi="Arial" w:cs="Arial"/>
                <w:spacing w:val="-2"/>
                <w:sz w:val="20"/>
              </w:rPr>
            </w:pPr>
            <w:r w:rsidRPr="00A12F15">
              <w:rPr>
                <w:rFonts w:ascii="Arial" w:hAnsi="Arial" w:cs="Arial"/>
                <w:spacing w:val="-2"/>
                <w:sz w:val="20"/>
              </w:rPr>
              <w:t>.......................</w:t>
            </w:r>
          </w:p>
          <w:p w:rsidR="00E7071C" w:rsidRPr="00A12F15" w:rsidRDefault="003C7292" w:rsidP="00E7071C">
            <w:pPr>
              <w:tabs>
                <w:tab w:val="left" w:pos="-1440"/>
                <w:tab w:val="left" w:pos="-720"/>
                <w:tab w:val="left" w:pos="0"/>
                <w:tab w:val="left" w:pos="576"/>
                <w:tab w:val="left" w:pos="720"/>
              </w:tabs>
              <w:suppressAutoHyphens/>
              <w:spacing w:line="360" w:lineRule="auto"/>
              <w:jc w:val="both"/>
              <w:rPr>
                <w:rFonts w:ascii="Arial" w:hAnsi="Arial" w:cs="Arial"/>
                <w:spacing w:val="-2"/>
                <w:sz w:val="20"/>
              </w:rPr>
            </w:pPr>
            <w:r w:rsidRPr="00A12F15">
              <w:rPr>
                <w:rFonts w:ascii="Arial" w:hAnsi="Arial" w:cs="Arial"/>
                <w:spacing w:val="-2"/>
                <w:sz w:val="20"/>
              </w:rPr>
              <w:t>.......................</w:t>
            </w:r>
          </w:p>
        </w:tc>
        <w:tc>
          <w:tcPr>
            <w:tcW w:w="1610" w:type="dxa"/>
          </w:tcPr>
          <w:p w:rsidR="00E7071C" w:rsidRPr="00A12F15" w:rsidRDefault="00E7071C" w:rsidP="00E7071C">
            <w:pPr>
              <w:tabs>
                <w:tab w:val="left" w:pos="-1440"/>
                <w:tab w:val="left" w:pos="-720"/>
                <w:tab w:val="left" w:pos="0"/>
                <w:tab w:val="left" w:pos="576"/>
                <w:tab w:val="left" w:pos="720"/>
              </w:tabs>
              <w:suppressAutoHyphens/>
              <w:spacing w:line="360" w:lineRule="auto"/>
              <w:jc w:val="both"/>
              <w:rPr>
                <w:rFonts w:ascii="Arial" w:hAnsi="Arial" w:cs="Arial"/>
                <w:spacing w:val="-2"/>
                <w:sz w:val="20"/>
              </w:rPr>
            </w:pPr>
            <w:r w:rsidRPr="00A12F15">
              <w:rPr>
                <w:rFonts w:ascii="Arial" w:hAnsi="Arial" w:cs="Arial"/>
                <w:spacing w:val="-2"/>
                <w:sz w:val="20"/>
              </w:rPr>
              <w:t>Serial No.</w:t>
            </w:r>
          </w:p>
          <w:p w:rsidR="00E7071C" w:rsidRPr="00A12F15" w:rsidRDefault="00E7071C" w:rsidP="00E7071C">
            <w:pPr>
              <w:tabs>
                <w:tab w:val="left" w:pos="-1440"/>
                <w:tab w:val="left" w:pos="-720"/>
                <w:tab w:val="left" w:pos="0"/>
                <w:tab w:val="left" w:pos="576"/>
                <w:tab w:val="left" w:pos="720"/>
              </w:tabs>
              <w:suppressAutoHyphens/>
              <w:spacing w:line="360" w:lineRule="auto"/>
              <w:jc w:val="both"/>
              <w:rPr>
                <w:rFonts w:ascii="Arial" w:hAnsi="Arial" w:cs="Arial"/>
                <w:spacing w:val="-2"/>
                <w:sz w:val="20"/>
              </w:rPr>
            </w:pPr>
            <w:r w:rsidRPr="00A12F15">
              <w:rPr>
                <w:rFonts w:ascii="Arial" w:hAnsi="Arial" w:cs="Arial"/>
                <w:spacing w:val="-2"/>
                <w:sz w:val="20"/>
              </w:rPr>
              <w:t>...........................</w:t>
            </w:r>
          </w:p>
          <w:p w:rsidR="00E7071C" w:rsidRPr="00A12F15" w:rsidRDefault="003C7292" w:rsidP="00E7071C">
            <w:pPr>
              <w:tabs>
                <w:tab w:val="left" w:pos="-1440"/>
                <w:tab w:val="left" w:pos="-720"/>
                <w:tab w:val="left" w:pos="0"/>
                <w:tab w:val="left" w:pos="576"/>
                <w:tab w:val="left" w:pos="720"/>
              </w:tabs>
              <w:suppressAutoHyphens/>
              <w:spacing w:line="360" w:lineRule="auto"/>
              <w:jc w:val="both"/>
              <w:rPr>
                <w:rFonts w:ascii="Arial" w:hAnsi="Arial" w:cs="Arial"/>
                <w:spacing w:val="-2"/>
                <w:sz w:val="20"/>
              </w:rPr>
            </w:pPr>
            <w:r w:rsidRPr="00A12F15">
              <w:rPr>
                <w:rFonts w:ascii="Arial" w:hAnsi="Arial" w:cs="Arial"/>
                <w:spacing w:val="-2"/>
                <w:sz w:val="20"/>
              </w:rPr>
              <w:t>.......................</w:t>
            </w:r>
          </w:p>
          <w:p w:rsidR="00E7071C" w:rsidRPr="00A12F15" w:rsidRDefault="003C7292" w:rsidP="00E7071C">
            <w:pPr>
              <w:tabs>
                <w:tab w:val="left" w:pos="-1440"/>
                <w:tab w:val="left" w:pos="-720"/>
                <w:tab w:val="left" w:pos="0"/>
                <w:tab w:val="left" w:pos="576"/>
                <w:tab w:val="left" w:pos="720"/>
              </w:tabs>
              <w:suppressAutoHyphens/>
              <w:spacing w:line="360" w:lineRule="auto"/>
              <w:jc w:val="both"/>
              <w:rPr>
                <w:rFonts w:ascii="Arial" w:hAnsi="Arial" w:cs="Arial"/>
                <w:spacing w:val="-2"/>
                <w:sz w:val="20"/>
              </w:rPr>
            </w:pPr>
            <w:r w:rsidRPr="00A12F15">
              <w:rPr>
                <w:rFonts w:ascii="Arial" w:hAnsi="Arial" w:cs="Arial"/>
                <w:spacing w:val="-2"/>
                <w:sz w:val="20"/>
              </w:rPr>
              <w:t>........................</w:t>
            </w:r>
          </w:p>
        </w:tc>
      </w:tr>
    </w:tbl>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C71556" w:rsidRPr="00A12F15" w:rsidRDefault="00C71556" w:rsidP="00E7071C">
      <w:pPr>
        <w:tabs>
          <w:tab w:val="left" w:pos="-1440"/>
          <w:tab w:val="left" w:pos="-720"/>
          <w:tab w:val="left" w:pos="0"/>
          <w:tab w:val="left" w:pos="576"/>
          <w:tab w:val="left" w:pos="720"/>
        </w:tabs>
        <w:suppressAutoHyphens/>
        <w:jc w:val="both"/>
        <w:rPr>
          <w:rFonts w:ascii="Arial" w:hAnsi="Arial" w:cs="Arial"/>
          <w:spacing w:val="-2"/>
          <w:sz w:val="20"/>
        </w:rPr>
      </w:pPr>
    </w:p>
    <w:p w:rsidR="00C71556" w:rsidRPr="00A12F15" w:rsidRDefault="00C71556" w:rsidP="00E7071C">
      <w:pPr>
        <w:tabs>
          <w:tab w:val="left" w:pos="-1440"/>
          <w:tab w:val="left" w:pos="-720"/>
          <w:tab w:val="left" w:pos="0"/>
          <w:tab w:val="left" w:pos="576"/>
          <w:tab w:val="left" w:pos="720"/>
        </w:tabs>
        <w:suppressAutoHyphens/>
        <w:jc w:val="both"/>
        <w:rPr>
          <w:rFonts w:ascii="Arial" w:hAnsi="Arial" w:cs="Arial"/>
          <w:spacing w:val="-2"/>
          <w:sz w:val="20"/>
        </w:rPr>
      </w:pPr>
    </w:p>
    <w:p w:rsidR="00C71556" w:rsidRPr="00A12F15" w:rsidRDefault="00C71556" w:rsidP="00E7071C">
      <w:pPr>
        <w:tabs>
          <w:tab w:val="left" w:pos="-1440"/>
          <w:tab w:val="left" w:pos="-720"/>
          <w:tab w:val="left" w:pos="0"/>
          <w:tab w:val="left" w:pos="576"/>
          <w:tab w:val="left" w:pos="720"/>
        </w:tabs>
        <w:suppressAutoHyphens/>
        <w:jc w:val="both"/>
        <w:rPr>
          <w:rFonts w:ascii="Arial" w:hAnsi="Arial" w:cs="Arial"/>
          <w:spacing w:val="-2"/>
          <w:sz w:val="20"/>
        </w:rPr>
      </w:pPr>
    </w:p>
    <w:p w:rsidR="00C71556" w:rsidRPr="00A12F15" w:rsidRDefault="00C71556" w:rsidP="00E7071C">
      <w:pPr>
        <w:tabs>
          <w:tab w:val="left" w:pos="-1440"/>
          <w:tab w:val="left" w:pos="-720"/>
          <w:tab w:val="left" w:pos="0"/>
          <w:tab w:val="left" w:pos="576"/>
          <w:tab w:val="left" w:pos="720"/>
        </w:tabs>
        <w:suppressAutoHyphens/>
        <w:jc w:val="both"/>
        <w:rPr>
          <w:rFonts w:ascii="Arial" w:hAnsi="Arial" w:cs="Arial"/>
          <w:spacing w:val="-2"/>
          <w:sz w:val="20"/>
        </w:rPr>
      </w:pPr>
    </w:p>
    <w:p w:rsidR="00C71556" w:rsidRPr="00A12F15" w:rsidRDefault="00C71556" w:rsidP="00E7071C">
      <w:pPr>
        <w:tabs>
          <w:tab w:val="left" w:pos="-1440"/>
          <w:tab w:val="left" w:pos="-720"/>
          <w:tab w:val="left" w:pos="0"/>
          <w:tab w:val="left" w:pos="576"/>
          <w:tab w:val="left" w:pos="720"/>
        </w:tabs>
        <w:suppressAutoHyphens/>
        <w:jc w:val="both"/>
        <w:rPr>
          <w:rFonts w:ascii="Arial" w:hAnsi="Arial" w:cs="Arial"/>
          <w:spacing w:val="-2"/>
          <w:sz w:val="20"/>
        </w:rPr>
      </w:pPr>
    </w:p>
    <w:p w:rsidR="00C71556" w:rsidRPr="00A12F15" w:rsidRDefault="00C71556" w:rsidP="00E7071C">
      <w:pPr>
        <w:tabs>
          <w:tab w:val="left" w:pos="-1440"/>
          <w:tab w:val="left" w:pos="-720"/>
          <w:tab w:val="left" w:pos="0"/>
          <w:tab w:val="left" w:pos="576"/>
          <w:tab w:val="left" w:pos="720"/>
        </w:tabs>
        <w:suppressAutoHyphens/>
        <w:jc w:val="both"/>
        <w:rPr>
          <w:rFonts w:ascii="Arial" w:hAnsi="Arial" w:cs="Arial"/>
          <w:spacing w:val="-2"/>
          <w:sz w:val="20"/>
        </w:rPr>
      </w:pPr>
    </w:p>
    <w:p w:rsidR="00C71556" w:rsidRPr="00A12F15" w:rsidRDefault="00C71556" w:rsidP="00E7071C">
      <w:pPr>
        <w:tabs>
          <w:tab w:val="left" w:pos="-1440"/>
          <w:tab w:val="left" w:pos="-720"/>
          <w:tab w:val="left" w:pos="0"/>
          <w:tab w:val="left" w:pos="576"/>
          <w:tab w:val="left" w:pos="720"/>
        </w:tabs>
        <w:suppressAutoHyphens/>
        <w:jc w:val="both"/>
        <w:rPr>
          <w:rFonts w:ascii="Arial" w:hAnsi="Arial" w:cs="Arial"/>
          <w:spacing w:val="-2"/>
          <w:sz w:val="20"/>
        </w:rPr>
      </w:pPr>
    </w:p>
    <w:p w:rsidR="00C71556" w:rsidRPr="00A12F15" w:rsidRDefault="00C71556" w:rsidP="00E7071C">
      <w:pPr>
        <w:tabs>
          <w:tab w:val="left" w:pos="-1440"/>
          <w:tab w:val="left" w:pos="-720"/>
          <w:tab w:val="left" w:pos="0"/>
          <w:tab w:val="left" w:pos="576"/>
          <w:tab w:val="left" w:pos="720"/>
        </w:tabs>
        <w:suppressAutoHyphens/>
        <w:jc w:val="both"/>
        <w:rPr>
          <w:rFonts w:ascii="Arial" w:hAnsi="Arial" w:cs="Arial"/>
          <w:spacing w:val="-2"/>
          <w:sz w:val="20"/>
        </w:rPr>
      </w:pPr>
    </w:p>
    <w:p w:rsidR="00C71556" w:rsidRPr="00A12F15" w:rsidRDefault="00C71556" w:rsidP="00E7071C">
      <w:pPr>
        <w:tabs>
          <w:tab w:val="left" w:pos="-1440"/>
          <w:tab w:val="left" w:pos="-720"/>
          <w:tab w:val="left" w:pos="0"/>
          <w:tab w:val="left" w:pos="576"/>
          <w:tab w:val="left" w:pos="720"/>
        </w:tabs>
        <w:suppressAutoHyphens/>
        <w:jc w:val="both"/>
        <w:rPr>
          <w:rFonts w:ascii="Arial" w:hAnsi="Arial" w:cs="Arial"/>
          <w:spacing w:val="-2"/>
          <w:sz w:val="20"/>
        </w:rPr>
      </w:pPr>
    </w:p>
    <w:p w:rsidR="00C71556" w:rsidRPr="00A12F15" w:rsidRDefault="00C71556" w:rsidP="00E7071C">
      <w:pPr>
        <w:tabs>
          <w:tab w:val="left" w:pos="-1440"/>
          <w:tab w:val="left" w:pos="-720"/>
          <w:tab w:val="left" w:pos="0"/>
          <w:tab w:val="left" w:pos="576"/>
          <w:tab w:val="left" w:pos="720"/>
        </w:tabs>
        <w:suppressAutoHyphens/>
        <w:jc w:val="both"/>
        <w:rPr>
          <w:rFonts w:ascii="Arial" w:hAnsi="Arial" w:cs="Arial"/>
          <w:spacing w:val="-2"/>
          <w:sz w:val="20"/>
        </w:rPr>
      </w:pPr>
    </w:p>
    <w:p w:rsidR="00C71556" w:rsidRPr="00A12F15" w:rsidRDefault="00C71556" w:rsidP="00E7071C">
      <w:pPr>
        <w:tabs>
          <w:tab w:val="left" w:pos="-1440"/>
          <w:tab w:val="left" w:pos="-720"/>
          <w:tab w:val="left" w:pos="0"/>
          <w:tab w:val="left" w:pos="576"/>
          <w:tab w:val="left" w:pos="720"/>
        </w:tabs>
        <w:suppressAutoHyphens/>
        <w:jc w:val="both"/>
        <w:rPr>
          <w:rFonts w:ascii="Arial" w:hAnsi="Arial" w:cs="Arial"/>
          <w:spacing w:val="-2"/>
          <w:sz w:val="20"/>
        </w:rPr>
      </w:pPr>
    </w:p>
    <w:p w:rsidR="00C71556" w:rsidRPr="00A12F15" w:rsidRDefault="00C71556" w:rsidP="00E7071C">
      <w:pPr>
        <w:tabs>
          <w:tab w:val="left" w:pos="-1440"/>
          <w:tab w:val="left" w:pos="-720"/>
          <w:tab w:val="left" w:pos="0"/>
          <w:tab w:val="left" w:pos="576"/>
          <w:tab w:val="left" w:pos="720"/>
        </w:tabs>
        <w:suppressAutoHyphens/>
        <w:jc w:val="both"/>
        <w:rPr>
          <w:rFonts w:ascii="Arial" w:hAnsi="Arial" w:cs="Arial"/>
          <w:spacing w:val="-2"/>
          <w:sz w:val="20"/>
        </w:rPr>
      </w:pPr>
    </w:p>
    <w:p w:rsidR="00C71556" w:rsidRPr="00A12F15" w:rsidRDefault="00C71556" w:rsidP="00E7071C">
      <w:pPr>
        <w:tabs>
          <w:tab w:val="left" w:pos="-1440"/>
          <w:tab w:val="left" w:pos="-720"/>
          <w:tab w:val="left" w:pos="0"/>
          <w:tab w:val="left" w:pos="576"/>
          <w:tab w:val="left" w:pos="720"/>
        </w:tabs>
        <w:suppressAutoHyphens/>
        <w:jc w:val="both"/>
        <w:rPr>
          <w:rFonts w:ascii="Arial" w:hAnsi="Arial" w:cs="Arial"/>
          <w:spacing w:val="-2"/>
          <w:sz w:val="20"/>
        </w:rPr>
      </w:pPr>
    </w:p>
    <w:p w:rsidR="00C71556" w:rsidRPr="00A12F15" w:rsidRDefault="00C71556" w:rsidP="00E7071C">
      <w:pPr>
        <w:tabs>
          <w:tab w:val="left" w:pos="-1440"/>
          <w:tab w:val="left" w:pos="-720"/>
          <w:tab w:val="left" w:pos="0"/>
          <w:tab w:val="left" w:pos="576"/>
          <w:tab w:val="left" w:pos="720"/>
        </w:tabs>
        <w:suppressAutoHyphens/>
        <w:jc w:val="both"/>
        <w:rPr>
          <w:rFonts w:ascii="Arial" w:hAnsi="Arial" w:cs="Arial"/>
          <w:spacing w:val="-2"/>
          <w:sz w:val="20"/>
        </w:rPr>
      </w:pPr>
    </w:p>
    <w:p w:rsidR="00C71556" w:rsidRPr="00A12F15" w:rsidRDefault="00C71556" w:rsidP="00E7071C">
      <w:pPr>
        <w:tabs>
          <w:tab w:val="left" w:pos="-1440"/>
          <w:tab w:val="left" w:pos="-720"/>
          <w:tab w:val="left" w:pos="0"/>
          <w:tab w:val="left" w:pos="576"/>
          <w:tab w:val="left" w:pos="720"/>
        </w:tabs>
        <w:suppressAutoHyphens/>
        <w:jc w:val="both"/>
        <w:rPr>
          <w:rFonts w:ascii="Arial" w:hAnsi="Arial" w:cs="Arial"/>
          <w:spacing w:val="-2"/>
          <w:sz w:val="20"/>
        </w:rPr>
      </w:pPr>
    </w:p>
    <w:p w:rsidR="00C71556" w:rsidRPr="00A12F15" w:rsidRDefault="00C71556" w:rsidP="00E7071C">
      <w:pPr>
        <w:tabs>
          <w:tab w:val="left" w:pos="-1440"/>
          <w:tab w:val="left" w:pos="-720"/>
          <w:tab w:val="left" w:pos="0"/>
          <w:tab w:val="left" w:pos="576"/>
          <w:tab w:val="left" w:pos="720"/>
        </w:tabs>
        <w:suppressAutoHyphens/>
        <w:jc w:val="both"/>
        <w:rPr>
          <w:rFonts w:ascii="Arial" w:hAnsi="Arial" w:cs="Arial"/>
          <w:spacing w:val="-2"/>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42"/>
      </w:tblGrid>
      <w:tr w:rsidR="00E7071C" w:rsidRPr="00A12F15" w:rsidTr="00E7071C">
        <w:trPr>
          <w:trHeight w:val="71"/>
        </w:trPr>
        <w:tc>
          <w:tcPr>
            <w:tcW w:w="9242" w:type="dxa"/>
          </w:tcPr>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r w:rsidRPr="00A12F15">
              <w:rPr>
                <w:rFonts w:ascii="Arial" w:hAnsi="Arial" w:cs="Arial"/>
                <w:spacing w:val="-2"/>
                <w:sz w:val="20"/>
              </w:rPr>
              <w:t>Simulator function (summary)</w:t>
            </w: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r w:rsidRPr="00A12F15">
              <w:rPr>
                <w:rFonts w:ascii="Arial" w:hAnsi="Arial" w:cs="Arial"/>
                <w:spacing w:val="-2"/>
                <w:sz w:val="20"/>
              </w:rPr>
              <w:t>(Simulator description and drawings, block diagram etc should be attached to the report if available.)</w:t>
            </w: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71446E" w:rsidRPr="00A12F15" w:rsidRDefault="0071446E" w:rsidP="00E7071C">
            <w:pPr>
              <w:tabs>
                <w:tab w:val="left" w:pos="-1440"/>
                <w:tab w:val="left" w:pos="-720"/>
                <w:tab w:val="left" w:pos="0"/>
                <w:tab w:val="left" w:pos="576"/>
                <w:tab w:val="left" w:pos="720"/>
              </w:tabs>
              <w:suppressAutoHyphens/>
              <w:jc w:val="both"/>
              <w:rPr>
                <w:rFonts w:ascii="Arial" w:hAnsi="Arial" w:cs="Arial"/>
                <w:spacing w:val="-2"/>
                <w:sz w:val="20"/>
              </w:rPr>
            </w:pPr>
          </w:p>
          <w:p w:rsidR="0071446E" w:rsidRPr="00A12F15" w:rsidRDefault="0071446E" w:rsidP="00E7071C">
            <w:pPr>
              <w:tabs>
                <w:tab w:val="left" w:pos="-1440"/>
                <w:tab w:val="left" w:pos="-720"/>
                <w:tab w:val="left" w:pos="0"/>
                <w:tab w:val="left" w:pos="576"/>
                <w:tab w:val="left" w:pos="720"/>
              </w:tabs>
              <w:suppressAutoHyphens/>
              <w:jc w:val="both"/>
              <w:rPr>
                <w:rFonts w:ascii="Arial" w:hAnsi="Arial" w:cs="Arial"/>
                <w:spacing w:val="-2"/>
                <w:sz w:val="20"/>
              </w:rPr>
            </w:pPr>
          </w:p>
          <w:p w:rsidR="0071446E" w:rsidRPr="00A12F15" w:rsidRDefault="0071446E" w:rsidP="00E7071C">
            <w:pPr>
              <w:tabs>
                <w:tab w:val="left" w:pos="-1440"/>
                <w:tab w:val="left" w:pos="-720"/>
                <w:tab w:val="left" w:pos="0"/>
                <w:tab w:val="left" w:pos="576"/>
                <w:tab w:val="left" w:pos="720"/>
              </w:tabs>
              <w:suppressAutoHyphens/>
              <w:jc w:val="both"/>
              <w:rPr>
                <w:rFonts w:ascii="Arial" w:hAnsi="Arial" w:cs="Arial"/>
                <w:spacing w:val="-2"/>
                <w:sz w:val="20"/>
              </w:rPr>
            </w:pPr>
          </w:p>
          <w:p w:rsidR="0071446E" w:rsidRPr="00A12F15" w:rsidRDefault="0071446E" w:rsidP="00E7071C">
            <w:pPr>
              <w:tabs>
                <w:tab w:val="left" w:pos="-1440"/>
                <w:tab w:val="left" w:pos="-720"/>
                <w:tab w:val="left" w:pos="0"/>
                <w:tab w:val="left" w:pos="576"/>
                <w:tab w:val="left" w:pos="720"/>
              </w:tabs>
              <w:suppressAutoHyphens/>
              <w:jc w:val="both"/>
              <w:rPr>
                <w:rFonts w:ascii="Arial" w:hAnsi="Arial" w:cs="Arial"/>
                <w:spacing w:val="-2"/>
                <w:sz w:val="20"/>
              </w:rPr>
            </w:pPr>
          </w:p>
          <w:p w:rsidR="0071446E" w:rsidRPr="00A12F15" w:rsidRDefault="0071446E" w:rsidP="00E7071C">
            <w:pPr>
              <w:tabs>
                <w:tab w:val="left" w:pos="-1440"/>
                <w:tab w:val="left" w:pos="-720"/>
                <w:tab w:val="left" w:pos="0"/>
                <w:tab w:val="left" w:pos="576"/>
                <w:tab w:val="left" w:pos="720"/>
              </w:tabs>
              <w:suppressAutoHyphens/>
              <w:jc w:val="both"/>
              <w:rPr>
                <w:rFonts w:ascii="Arial" w:hAnsi="Arial" w:cs="Arial"/>
                <w:spacing w:val="-2"/>
                <w:sz w:val="20"/>
              </w:rPr>
            </w:pPr>
          </w:p>
          <w:p w:rsidR="0071446E" w:rsidRPr="00A12F15" w:rsidRDefault="0071446E" w:rsidP="00E7071C">
            <w:pPr>
              <w:tabs>
                <w:tab w:val="left" w:pos="-1440"/>
                <w:tab w:val="left" w:pos="-720"/>
                <w:tab w:val="left" w:pos="0"/>
                <w:tab w:val="left" w:pos="576"/>
                <w:tab w:val="left" w:pos="720"/>
              </w:tabs>
              <w:suppressAutoHyphens/>
              <w:jc w:val="both"/>
              <w:rPr>
                <w:rFonts w:ascii="Arial" w:hAnsi="Arial" w:cs="Arial"/>
                <w:spacing w:val="-2"/>
                <w:sz w:val="20"/>
              </w:rPr>
            </w:pPr>
          </w:p>
          <w:p w:rsidR="0071446E" w:rsidRPr="00A12F15" w:rsidRDefault="0071446E" w:rsidP="00E7071C">
            <w:pPr>
              <w:tabs>
                <w:tab w:val="left" w:pos="-1440"/>
                <w:tab w:val="left" w:pos="-720"/>
                <w:tab w:val="left" w:pos="0"/>
                <w:tab w:val="left" w:pos="576"/>
                <w:tab w:val="left" w:pos="720"/>
              </w:tabs>
              <w:suppressAutoHyphens/>
              <w:jc w:val="both"/>
              <w:rPr>
                <w:rFonts w:ascii="Arial" w:hAnsi="Arial" w:cs="Arial"/>
                <w:spacing w:val="-2"/>
                <w:sz w:val="20"/>
              </w:rPr>
            </w:pPr>
          </w:p>
          <w:p w:rsidR="0071446E" w:rsidRPr="00A12F15" w:rsidRDefault="0071446E" w:rsidP="00E7071C">
            <w:pPr>
              <w:tabs>
                <w:tab w:val="left" w:pos="-1440"/>
                <w:tab w:val="left" w:pos="-720"/>
                <w:tab w:val="left" w:pos="0"/>
                <w:tab w:val="left" w:pos="576"/>
                <w:tab w:val="left" w:pos="720"/>
              </w:tabs>
              <w:suppressAutoHyphens/>
              <w:jc w:val="both"/>
              <w:rPr>
                <w:rFonts w:ascii="Arial" w:hAnsi="Arial" w:cs="Arial"/>
                <w:spacing w:val="-2"/>
                <w:sz w:val="20"/>
              </w:rPr>
            </w:pPr>
          </w:p>
          <w:p w:rsidR="0071446E" w:rsidRPr="00A12F15" w:rsidRDefault="0071446E" w:rsidP="00E7071C">
            <w:pPr>
              <w:tabs>
                <w:tab w:val="left" w:pos="-1440"/>
                <w:tab w:val="left" w:pos="-720"/>
                <w:tab w:val="left" w:pos="0"/>
                <w:tab w:val="left" w:pos="576"/>
                <w:tab w:val="left" w:pos="720"/>
              </w:tabs>
              <w:suppressAutoHyphens/>
              <w:jc w:val="both"/>
              <w:rPr>
                <w:rFonts w:ascii="Arial" w:hAnsi="Arial" w:cs="Arial"/>
                <w:spacing w:val="-2"/>
                <w:sz w:val="20"/>
              </w:rPr>
            </w:pPr>
          </w:p>
          <w:p w:rsidR="0071446E" w:rsidRPr="00A12F15" w:rsidRDefault="0071446E" w:rsidP="00E7071C">
            <w:pPr>
              <w:tabs>
                <w:tab w:val="left" w:pos="-1440"/>
                <w:tab w:val="left" w:pos="-720"/>
                <w:tab w:val="left" w:pos="0"/>
                <w:tab w:val="left" w:pos="576"/>
                <w:tab w:val="left" w:pos="720"/>
              </w:tabs>
              <w:suppressAutoHyphens/>
              <w:jc w:val="both"/>
              <w:rPr>
                <w:rFonts w:ascii="Arial" w:hAnsi="Arial" w:cs="Arial"/>
                <w:spacing w:val="-2"/>
                <w:sz w:val="20"/>
              </w:rPr>
            </w:pPr>
          </w:p>
          <w:p w:rsidR="0071446E" w:rsidRPr="00A12F15" w:rsidRDefault="0071446E" w:rsidP="00E7071C">
            <w:pPr>
              <w:tabs>
                <w:tab w:val="left" w:pos="-1440"/>
                <w:tab w:val="left" w:pos="-720"/>
                <w:tab w:val="left" w:pos="0"/>
                <w:tab w:val="left" w:pos="576"/>
                <w:tab w:val="left" w:pos="720"/>
              </w:tabs>
              <w:suppressAutoHyphens/>
              <w:jc w:val="both"/>
              <w:rPr>
                <w:rFonts w:ascii="Arial" w:hAnsi="Arial" w:cs="Arial"/>
                <w:spacing w:val="-2"/>
                <w:sz w:val="20"/>
              </w:rPr>
            </w:pPr>
          </w:p>
          <w:p w:rsidR="0071446E" w:rsidRPr="00A12F15" w:rsidRDefault="0071446E" w:rsidP="00E7071C">
            <w:pPr>
              <w:tabs>
                <w:tab w:val="left" w:pos="-1440"/>
                <w:tab w:val="left" w:pos="-720"/>
                <w:tab w:val="left" w:pos="0"/>
                <w:tab w:val="left" w:pos="576"/>
                <w:tab w:val="left" w:pos="720"/>
              </w:tabs>
              <w:suppressAutoHyphens/>
              <w:jc w:val="both"/>
              <w:rPr>
                <w:rFonts w:ascii="Arial" w:hAnsi="Arial" w:cs="Arial"/>
                <w:spacing w:val="-2"/>
                <w:sz w:val="20"/>
              </w:rPr>
            </w:pPr>
          </w:p>
          <w:p w:rsidR="0071446E" w:rsidRPr="00A12F15" w:rsidRDefault="0071446E" w:rsidP="00E7071C">
            <w:pPr>
              <w:tabs>
                <w:tab w:val="left" w:pos="-1440"/>
                <w:tab w:val="left" w:pos="-720"/>
                <w:tab w:val="left" w:pos="0"/>
                <w:tab w:val="left" w:pos="576"/>
                <w:tab w:val="left" w:pos="720"/>
              </w:tabs>
              <w:suppressAutoHyphens/>
              <w:jc w:val="both"/>
              <w:rPr>
                <w:rFonts w:ascii="Arial" w:hAnsi="Arial" w:cs="Arial"/>
                <w:spacing w:val="-2"/>
                <w:sz w:val="20"/>
              </w:rPr>
            </w:pPr>
          </w:p>
          <w:p w:rsidR="0071446E" w:rsidRPr="00A12F15" w:rsidRDefault="0071446E" w:rsidP="00E7071C">
            <w:pPr>
              <w:tabs>
                <w:tab w:val="left" w:pos="-1440"/>
                <w:tab w:val="left" w:pos="-720"/>
                <w:tab w:val="left" w:pos="0"/>
                <w:tab w:val="left" w:pos="576"/>
                <w:tab w:val="left" w:pos="720"/>
              </w:tabs>
              <w:suppressAutoHyphens/>
              <w:jc w:val="both"/>
              <w:rPr>
                <w:rFonts w:ascii="Arial" w:hAnsi="Arial" w:cs="Arial"/>
                <w:spacing w:val="-2"/>
                <w:sz w:val="20"/>
              </w:rPr>
            </w:pPr>
          </w:p>
          <w:p w:rsidR="0071446E" w:rsidRPr="00A12F15" w:rsidRDefault="0071446E" w:rsidP="00E7071C">
            <w:pPr>
              <w:tabs>
                <w:tab w:val="left" w:pos="-1440"/>
                <w:tab w:val="left" w:pos="-720"/>
                <w:tab w:val="left" w:pos="0"/>
                <w:tab w:val="left" w:pos="576"/>
                <w:tab w:val="left" w:pos="720"/>
              </w:tabs>
              <w:suppressAutoHyphens/>
              <w:jc w:val="both"/>
              <w:rPr>
                <w:rFonts w:ascii="Arial" w:hAnsi="Arial" w:cs="Arial"/>
                <w:spacing w:val="-2"/>
                <w:sz w:val="20"/>
              </w:rPr>
            </w:pPr>
          </w:p>
          <w:p w:rsidR="0071446E" w:rsidRPr="00A12F15" w:rsidRDefault="0071446E" w:rsidP="00E7071C">
            <w:pPr>
              <w:tabs>
                <w:tab w:val="left" w:pos="-1440"/>
                <w:tab w:val="left" w:pos="-720"/>
                <w:tab w:val="left" w:pos="0"/>
                <w:tab w:val="left" w:pos="576"/>
                <w:tab w:val="left" w:pos="720"/>
              </w:tabs>
              <w:suppressAutoHyphens/>
              <w:jc w:val="both"/>
              <w:rPr>
                <w:rFonts w:ascii="Arial" w:hAnsi="Arial" w:cs="Arial"/>
                <w:spacing w:val="-2"/>
                <w:sz w:val="20"/>
              </w:rPr>
            </w:pPr>
          </w:p>
          <w:p w:rsidR="0071446E" w:rsidRPr="00A12F15" w:rsidRDefault="0071446E" w:rsidP="00E7071C">
            <w:pPr>
              <w:tabs>
                <w:tab w:val="left" w:pos="-1440"/>
                <w:tab w:val="left" w:pos="-720"/>
                <w:tab w:val="left" w:pos="0"/>
                <w:tab w:val="left" w:pos="576"/>
                <w:tab w:val="left" w:pos="720"/>
              </w:tabs>
              <w:suppressAutoHyphens/>
              <w:jc w:val="both"/>
              <w:rPr>
                <w:rFonts w:ascii="Arial" w:hAnsi="Arial" w:cs="Arial"/>
                <w:spacing w:val="-2"/>
                <w:sz w:val="20"/>
              </w:rPr>
            </w:pPr>
          </w:p>
          <w:p w:rsidR="0071446E" w:rsidRPr="00A12F15" w:rsidRDefault="0071446E"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tc>
      </w:tr>
    </w:tbl>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r w:rsidRPr="00A12F15">
        <w:rPr>
          <w:rFonts w:ascii="Arial" w:hAnsi="Arial" w:cs="Arial"/>
          <w:spacing w:val="-2"/>
          <w:sz w:val="20"/>
        </w:rPr>
        <w:br w:type="page"/>
      </w:r>
      <w:r w:rsidRPr="00A12F15">
        <w:rPr>
          <w:rFonts w:ascii="Arial" w:hAnsi="Arial" w:cs="Arial"/>
          <w:b/>
          <w:spacing w:val="-2"/>
          <w:sz w:val="20"/>
        </w:rPr>
        <w:lastRenderedPageBreak/>
        <w:t>IDENTIFICATION OF THE INSTRUMENT (continued)</w:t>
      </w: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42"/>
      </w:tblGrid>
      <w:tr w:rsidR="00E7071C" w:rsidRPr="00A12F15" w:rsidTr="00E7071C">
        <w:tc>
          <w:tcPr>
            <w:tcW w:w="9242" w:type="dxa"/>
          </w:tcPr>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r w:rsidRPr="00A12F15">
              <w:rPr>
                <w:rFonts w:ascii="Arial" w:hAnsi="Arial" w:cs="Arial"/>
                <w:spacing w:val="-2"/>
                <w:sz w:val="20"/>
              </w:rPr>
              <w:t>Description or other information pertaining to identification of the instrument:</w:t>
            </w: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r w:rsidRPr="00A12F15">
              <w:rPr>
                <w:rFonts w:ascii="Arial" w:hAnsi="Arial" w:cs="Arial"/>
                <w:spacing w:val="-2"/>
                <w:sz w:val="20"/>
              </w:rPr>
              <w:t>(</w:t>
            </w:r>
            <w:r w:rsidRPr="00A12F15">
              <w:rPr>
                <w:rFonts w:ascii="Arial" w:hAnsi="Arial" w:cs="Arial"/>
                <w:i/>
                <w:spacing w:val="-2"/>
                <w:sz w:val="20"/>
              </w:rPr>
              <w:t>attach photograph here if available</w:t>
            </w:r>
            <w:r w:rsidRPr="00A12F15">
              <w:rPr>
                <w:rFonts w:ascii="Arial" w:hAnsi="Arial" w:cs="Arial"/>
                <w:spacing w:val="-2"/>
                <w:sz w:val="20"/>
              </w:rPr>
              <w:t>)</w:t>
            </w: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p w:rsidR="00E7071C" w:rsidRPr="00A12F15" w:rsidRDefault="00E7071C" w:rsidP="00E7071C">
            <w:pPr>
              <w:tabs>
                <w:tab w:val="left" w:pos="-1440"/>
                <w:tab w:val="left" w:pos="-720"/>
                <w:tab w:val="left" w:pos="0"/>
                <w:tab w:val="left" w:pos="576"/>
                <w:tab w:val="left" w:pos="720"/>
              </w:tabs>
              <w:suppressAutoHyphens/>
              <w:jc w:val="both"/>
              <w:rPr>
                <w:rFonts w:ascii="Arial" w:hAnsi="Arial" w:cs="Arial"/>
                <w:spacing w:val="-2"/>
                <w:sz w:val="20"/>
              </w:rPr>
            </w:pPr>
          </w:p>
        </w:tc>
      </w:tr>
    </w:tbl>
    <w:p w:rsidR="00E7071C" w:rsidRPr="00A12F15" w:rsidRDefault="00E7071C" w:rsidP="00E7071C">
      <w:pPr>
        <w:tabs>
          <w:tab w:val="left" w:pos="-720"/>
          <w:tab w:val="left" w:pos="0"/>
          <w:tab w:val="left" w:pos="259"/>
          <w:tab w:val="left" w:pos="604"/>
          <w:tab w:val="left" w:pos="816"/>
          <w:tab w:val="left" w:pos="1440"/>
        </w:tabs>
        <w:suppressAutoHyphens/>
        <w:jc w:val="both"/>
        <w:rPr>
          <w:rFonts w:ascii="Arial" w:hAnsi="Arial" w:cs="Arial"/>
          <w:spacing w:val="-2"/>
          <w:sz w:val="20"/>
        </w:rPr>
      </w:pPr>
      <w:r w:rsidRPr="00A12F15">
        <w:rPr>
          <w:rFonts w:ascii="Arial" w:hAnsi="Arial" w:cs="Arial"/>
          <w:spacing w:val="-2"/>
          <w:sz w:val="20"/>
        </w:rPr>
        <w:br w:type="page"/>
      </w:r>
      <w:r w:rsidR="00874961" w:rsidRPr="00A12F15">
        <w:rPr>
          <w:rFonts w:ascii="Arial" w:hAnsi="Arial" w:cs="Arial"/>
          <w:spacing w:val="-2"/>
          <w:sz w:val="20"/>
        </w:rPr>
        <w:lastRenderedPageBreak/>
        <w:t>GENERAL INFORMATION CONCERNING THE TYPE</w:t>
      </w:r>
    </w:p>
    <w:p w:rsidR="00874961" w:rsidRPr="00A12F15" w:rsidDel="00E7071C" w:rsidRDefault="00874961" w:rsidP="00E7071C">
      <w:pPr>
        <w:tabs>
          <w:tab w:val="left" w:pos="-720"/>
          <w:tab w:val="left" w:pos="0"/>
          <w:tab w:val="left" w:pos="259"/>
          <w:tab w:val="left" w:pos="604"/>
          <w:tab w:val="left" w:pos="816"/>
          <w:tab w:val="left" w:pos="1440"/>
        </w:tabs>
        <w:suppressAutoHyphens/>
        <w:jc w:val="both"/>
        <w:rPr>
          <w:rFonts w:ascii="Arial" w:hAnsi="Arial" w:cs="Arial"/>
          <w:spacing w:val="-2"/>
          <w:sz w:val="20"/>
        </w:rPr>
      </w:pPr>
    </w:p>
    <w:tbl>
      <w:tblPr>
        <w:tblW w:w="0" w:type="auto"/>
        <w:tblInd w:w="417" w:type="dxa"/>
        <w:tblLayout w:type="fixed"/>
        <w:tblLook w:val="01E0"/>
      </w:tblPr>
      <w:tblGrid>
        <w:gridCol w:w="1678"/>
        <w:gridCol w:w="2367"/>
        <w:gridCol w:w="1501"/>
        <w:gridCol w:w="3026"/>
      </w:tblGrid>
      <w:tr w:rsidR="00E7071C" w:rsidRPr="00A12F15" w:rsidTr="00ED5C77">
        <w:trPr>
          <w:trHeight w:val="451"/>
        </w:trPr>
        <w:tc>
          <w:tcPr>
            <w:tcW w:w="1678" w:type="dxa"/>
            <w:vAlign w:val="center"/>
          </w:tcPr>
          <w:p w:rsidR="00E7071C" w:rsidRPr="00A12F15" w:rsidRDefault="00E7071C" w:rsidP="00E7071C">
            <w:pPr>
              <w:tabs>
                <w:tab w:val="left" w:pos="-1440"/>
                <w:tab w:val="left" w:pos="-720"/>
                <w:tab w:val="left" w:pos="0"/>
                <w:tab w:val="left" w:pos="576"/>
                <w:tab w:val="left" w:pos="720"/>
              </w:tabs>
              <w:suppressAutoHyphens/>
              <w:rPr>
                <w:rFonts w:ascii="Arial" w:hAnsi="Arial" w:cs="Arial"/>
                <w:spacing w:val="-2"/>
                <w:sz w:val="20"/>
              </w:rPr>
            </w:pPr>
            <w:r w:rsidRPr="00A12F15">
              <w:rPr>
                <w:rFonts w:ascii="Arial" w:hAnsi="Arial" w:cs="Arial"/>
                <w:snapToGrid w:val="0"/>
                <w:sz w:val="20"/>
              </w:rPr>
              <w:t xml:space="preserve">Application </w:t>
            </w:r>
            <w:del w:id="33" w:author="morayoa" w:date="2013-06-11T10:13:00Z">
              <w:r w:rsidRPr="00A12F15" w:rsidDel="00995D5F">
                <w:rPr>
                  <w:rFonts w:ascii="Arial" w:hAnsi="Arial" w:cs="Arial"/>
                  <w:snapToGrid w:val="0"/>
                  <w:sz w:val="20"/>
                </w:rPr>
                <w:delText>N°</w:delText>
              </w:r>
            </w:del>
            <w:ins w:id="34" w:author="morayoa" w:date="2013-06-11T10:13:00Z">
              <w:r w:rsidR="00995D5F">
                <w:rPr>
                  <w:rFonts w:ascii="Arial" w:hAnsi="Arial" w:cs="Arial"/>
                  <w:snapToGrid w:val="0"/>
                  <w:sz w:val="20"/>
                </w:rPr>
                <w:t>No.</w:t>
              </w:r>
            </w:ins>
            <w:r w:rsidRPr="00A12F15">
              <w:rPr>
                <w:rFonts w:ascii="Arial" w:hAnsi="Arial" w:cs="Arial"/>
                <w:snapToGrid w:val="0"/>
                <w:sz w:val="20"/>
              </w:rPr>
              <w:t>:</w:t>
            </w:r>
          </w:p>
        </w:tc>
        <w:tc>
          <w:tcPr>
            <w:tcW w:w="2367" w:type="dxa"/>
            <w:shd w:val="clear" w:color="auto" w:fill="auto"/>
          </w:tcPr>
          <w:p w:rsidR="00E7071C" w:rsidRPr="00A12F15" w:rsidRDefault="00E7071C" w:rsidP="00E7071C">
            <w:pPr>
              <w:tabs>
                <w:tab w:val="left" w:pos="-1440"/>
                <w:tab w:val="left" w:pos="-720"/>
                <w:tab w:val="left" w:pos="0"/>
                <w:tab w:val="left" w:pos="576"/>
                <w:tab w:val="left" w:pos="720"/>
              </w:tabs>
              <w:suppressAutoHyphens/>
              <w:rPr>
                <w:rFonts w:ascii="Arial" w:hAnsi="Arial" w:cs="Arial"/>
                <w:snapToGrid w:val="0"/>
                <w:sz w:val="20"/>
              </w:rPr>
            </w:pPr>
          </w:p>
          <w:p w:rsidR="00E7071C" w:rsidRPr="00A12F15" w:rsidRDefault="00E7071C" w:rsidP="00E7071C">
            <w:pPr>
              <w:tabs>
                <w:tab w:val="left" w:pos="-1440"/>
                <w:tab w:val="left" w:pos="-720"/>
                <w:tab w:val="left" w:pos="0"/>
                <w:tab w:val="left" w:pos="576"/>
                <w:tab w:val="left" w:pos="720"/>
              </w:tabs>
              <w:suppressAutoHyphens/>
              <w:rPr>
                <w:rFonts w:ascii="Arial" w:hAnsi="Arial" w:cs="Arial"/>
                <w:spacing w:val="-2"/>
                <w:sz w:val="20"/>
              </w:rPr>
            </w:pPr>
            <w:r w:rsidRPr="00A12F15">
              <w:rPr>
                <w:rFonts w:ascii="Arial" w:hAnsi="Arial" w:cs="Arial"/>
                <w:snapToGrid w:val="0"/>
                <w:sz w:val="20"/>
              </w:rPr>
              <w:t>..…………………..…</w:t>
            </w:r>
          </w:p>
        </w:tc>
        <w:tc>
          <w:tcPr>
            <w:tcW w:w="1501" w:type="dxa"/>
            <w:shd w:val="clear" w:color="auto" w:fill="auto"/>
            <w:vAlign w:val="center"/>
          </w:tcPr>
          <w:p w:rsidR="00E7071C" w:rsidRPr="00A12F15" w:rsidRDefault="00E7071C" w:rsidP="00E7071C">
            <w:pPr>
              <w:tabs>
                <w:tab w:val="left" w:pos="-1440"/>
                <w:tab w:val="left" w:pos="-720"/>
                <w:tab w:val="left" w:pos="0"/>
                <w:tab w:val="left" w:pos="576"/>
                <w:tab w:val="left" w:pos="720"/>
              </w:tabs>
              <w:suppressAutoHyphens/>
              <w:rPr>
                <w:rFonts w:ascii="Arial" w:hAnsi="Arial" w:cs="Arial"/>
                <w:snapToGrid w:val="0"/>
                <w:sz w:val="20"/>
              </w:rPr>
            </w:pPr>
          </w:p>
          <w:p w:rsidR="00E7071C" w:rsidRPr="00A12F15" w:rsidRDefault="00E7071C" w:rsidP="00E7071C">
            <w:pPr>
              <w:tabs>
                <w:tab w:val="left" w:pos="-1440"/>
                <w:tab w:val="left" w:pos="-720"/>
                <w:tab w:val="left" w:pos="0"/>
                <w:tab w:val="left" w:pos="576"/>
                <w:tab w:val="left" w:pos="720"/>
              </w:tabs>
              <w:suppressAutoHyphens/>
              <w:rPr>
                <w:rFonts w:ascii="Arial" w:hAnsi="Arial" w:cs="Arial"/>
                <w:snapToGrid w:val="0"/>
                <w:sz w:val="20"/>
              </w:rPr>
            </w:pPr>
            <w:r w:rsidRPr="00A12F15">
              <w:rPr>
                <w:rFonts w:ascii="Arial" w:hAnsi="Arial" w:cs="Arial"/>
                <w:snapToGrid w:val="0"/>
                <w:sz w:val="20"/>
              </w:rPr>
              <w:t>Manufacturer:</w:t>
            </w:r>
          </w:p>
        </w:tc>
        <w:tc>
          <w:tcPr>
            <w:tcW w:w="3026" w:type="dxa"/>
            <w:shd w:val="clear" w:color="auto" w:fill="auto"/>
          </w:tcPr>
          <w:p w:rsidR="00E7071C" w:rsidRPr="00A12F15" w:rsidRDefault="00E7071C" w:rsidP="00E7071C">
            <w:pPr>
              <w:tabs>
                <w:tab w:val="left" w:pos="-1440"/>
                <w:tab w:val="left" w:pos="-720"/>
                <w:tab w:val="left" w:pos="0"/>
                <w:tab w:val="left" w:pos="576"/>
                <w:tab w:val="left" w:pos="720"/>
              </w:tabs>
              <w:suppressAutoHyphens/>
              <w:rPr>
                <w:rFonts w:ascii="Arial" w:hAnsi="Arial" w:cs="Arial"/>
                <w:snapToGrid w:val="0"/>
                <w:sz w:val="20"/>
              </w:rPr>
            </w:pPr>
          </w:p>
          <w:p w:rsidR="00E7071C" w:rsidRPr="00A12F15" w:rsidRDefault="00E7071C" w:rsidP="00E7071C">
            <w:pPr>
              <w:tabs>
                <w:tab w:val="left" w:pos="-1440"/>
                <w:tab w:val="left" w:pos="-720"/>
                <w:tab w:val="left" w:pos="0"/>
                <w:tab w:val="left" w:pos="576"/>
                <w:tab w:val="left" w:pos="720"/>
              </w:tabs>
              <w:suppressAutoHyphens/>
              <w:rPr>
                <w:rFonts w:ascii="Arial" w:hAnsi="Arial" w:cs="Arial"/>
                <w:spacing w:val="-2"/>
                <w:sz w:val="20"/>
              </w:rPr>
            </w:pPr>
            <w:r w:rsidRPr="00A12F15">
              <w:rPr>
                <w:rFonts w:ascii="Arial" w:hAnsi="Arial" w:cs="Arial"/>
                <w:snapToGrid w:val="0"/>
                <w:sz w:val="20"/>
              </w:rPr>
              <w:t>..…………………..………</w:t>
            </w:r>
          </w:p>
        </w:tc>
      </w:tr>
      <w:tr w:rsidR="00E7071C" w:rsidRPr="00A12F15" w:rsidTr="00ED5C77">
        <w:trPr>
          <w:trHeight w:val="466"/>
        </w:trPr>
        <w:tc>
          <w:tcPr>
            <w:tcW w:w="1678" w:type="dxa"/>
            <w:vAlign w:val="center"/>
          </w:tcPr>
          <w:p w:rsidR="00E7071C" w:rsidRPr="00A12F15" w:rsidRDefault="00E7071C" w:rsidP="00E7071C">
            <w:pPr>
              <w:tabs>
                <w:tab w:val="left" w:pos="-1440"/>
                <w:tab w:val="left" w:pos="-720"/>
                <w:tab w:val="left" w:pos="0"/>
                <w:tab w:val="left" w:pos="576"/>
                <w:tab w:val="left" w:pos="720"/>
              </w:tabs>
              <w:suppressAutoHyphens/>
              <w:rPr>
                <w:rFonts w:ascii="Arial" w:hAnsi="Arial" w:cs="Arial"/>
                <w:snapToGrid w:val="0"/>
                <w:sz w:val="20"/>
              </w:rPr>
            </w:pPr>
          </w:p>
          <w:p w:rsidR="00E7071C" w:rsidRPr="00A12F15" w:rsidRDefault="00E7071C" w:rsidP="00E7071C">
            <w:pPr>
              <w:tabs>
                <w:tab w:val="left" w:pos="-1440"/>
                <w:tab w:val="left" w:pos="-720"/>
                <w:tab w:val="left" w:pos="0"/>
                <w:tab w:val="left" w:pos="576"/>
                <w:tab w:val="left" w:pos="720"/>
              </w:tabs>
              <w:suppressAutoHyphens/>
              <w:rPr>
                <w:rFonts w:ascii="Arial" w:hAnsi="Arial" w:cs="Arial"/>
                <w:spacing w:val="-2"/>
                <w:sz w:val="20"/>
              </w:rPr>
            </w:pPr>
            <w:r w:rsidRPr="00A12F15">
              <w:rPr>
                <w:rFonts w:ascii="Arial" w:hAnsi="Arial" w:cs="Arial"/>
                <w:snapToGrid w:val="0"/>
                <w:sz w:val="20"/>
              </w:rPr>
              <w:t>Type designation:</w:t>
            </w:r>
          </w:p>
        </w:tc>
        <w:tc>
          <w:tcPr>
            <w:tcW w:w="2367" w:type="dxa"/>
            <w:shd w:val="clear" w:color="auto" w:fill="auto"/>
          </w:tcPr>
          <w:p w:rsidR="00E7071C" w:rsidRPr="00A12F15" w:rsidRDefault="00E7071C" w:rsidP="00E7071C">
            <w:pPr>
              <w:tabs>
                <w:tab w:val="left" w:pos="-1440"/>
                <w:tab w:val="left" w:pos="-720"/>
                <w:tab w:val="left" w:pos="0"/>
                <w:tab w:val="left" w:pos="576"/>
                <w:tab w:val="left" w:pos="720"/>
              </w:tabs>
              <w:suppressAutoHyphens/>
              <w:rPr>
                <w:rFonts w:ascii="Arial" w:hAnsi="Arial" w:cs="Arial"/>
                <w:snapToGrid w:val="0"/>
                <w:sz w:val="20"/>
              </w:rPr>
            </w:pPr>
          </w:p>
          <w:p w:rsidR="00E7071C" w:rsidRPr="00A12F15" w:rsidRDefault="00E7071C" w:rsidP="00E7071C">
            <w:pPr>
              <w:tabs>
                <w:tab w:val="left" w:pos="-1440"/>
                <w:tab w:val="left" w:pos="-720"/>
                <w:tab w:val="left" w:pos="0"/>
                <w:tab w:val="left" w:pos="576"/>
                <w:tab w:val="left" w:pos="720"/>
              </w:tabs>
              <w:suppressAutoHyphens/>
              <w:rPr>
                <w:rFonts w:ascii="Arial" w:hAnsi="Arial" w:cs="Arial"/>
                <w:spacing w:val="-2"/>
                <w:sz w:val="20"/>
              </w:rPr>
            </w:pPr>
            <w:r w:rsidRPr="00A12F15">
              <w:rPr>
                <w:rFonts w:ascii="Arial" w:hAnsi="Arial" w:cs="Arial"/>
                <w:snapToGrid w:val="0"/>
                <w:sz w:val="20"/>
              </w:rPr>
              <w:t>..…………………..</w:t>
            </w:r>
          </w:p>
        </w:tc>
        <w:tc>
          <w:tcPr>
            <w:tcW w:w="1501" w:type="dxa"/>
            <w:shd w:val="clear" w:color="auto" w:fill="auto"/>
            <w:vAlign w:val="center"/>
          </w:tcPr>
          <w:p w:rsidR="00E7071C" w:rsidRPr="00A12F15" w:rsidRDefault="00E7071C" w:rsidP="00E7071C">
            <w:pPr>
              <w:tabs>
                <w:tab w:val="left" w:pos="-1440"/>
                <w:tab w:val="left" w:pos="-720"/>
                <w:tab w:val="left" w:pos="0"/>
                <w:tab w:val="left" w:pos="576"/>
                <w:tab w:val="left" w:pos="720"/>
              </w:tabs>
              <w:suppressAutoHyphens/>
              <w:rPr>
                <w:rFonts w:ascii="Arial" w:hAnsi="Arial" w:cs="Arial"/>
                <w:snapToGrid w:val="0"/>
                <w:sz w:val="20"/>
              </w:rPr>
            </w:pPr>
          </w:p>
          <w:p w:rsidR="00E7071C" w:rsidRPr="00A12F15" w:rsidRDefault="00E7071C" w:rsidP="00E7071C">
            <w:pPr>
              <w:tabs>
                <w:tab w:val="left" w:pos="-1440"/>
                <w:tab w:val="left" w:pos="-720"/>
                <w:tab w:val="left" w:pos="0"/>
                <w:tab w:val="left" w:pos="576"/>
                <w:tab w:val="left" w:pos="720"/>
              </w:tabs>
              <w:suppressAutoHyphens/>
              <w:rPr>
                <w:rFonts w:ascii="Arial" w:hAnsi="Arial" w:cs="Arial"/>
                <w:spacing w:val="-2"/>
                <w:sz w:val="20"/>
              </w:rPr>
            </w:pPr>
            <w:r w:rsidRPr="00A12F15">
              <w:rPr>
                <w:rFonts w:ascii="Arial" w:hAnsi="Arial" w:cs="Arial"/>
                <w:snapToGrid w:val="0"/>
                <w:sz w:val="20"/>
              </w:rPr>
              <w:t>Applicant:</w:t>
            </w:r>
          </w:p>
        </w:tc>
        <w:tc>
          <w:tcPr>
            <w:tcW w:w="3026" w:type="dxa"/>
            <w:shd w:val="clear" w:color="auto" w:fill="auto"/>
          </w:tcPr>
          <w:p w:rsidR="00E7071C" w:rsidRPr="00A12F15" w:rsidRDefault="00E7071C" w:rsidP="00E7071C">
            <w:pPr>
              <w:tabs>
                <w:tab w:val="left" w:pos="-1440"/>
                <w:tab w:val="left" w:pos="-720"/>
                <w:tab w:val="left" w:pos="0"/>
                <w:tab w:val="left" w:pos="576"/>
                <w:tab w:val="left" w:pos="720"/>
              </w:tabs>
              <w:suppressAutoHyphens/>
              <w:rPr>
                <w:rFonts w:ascii="Arial" w:hAnsi="Arial" w:cs="Arial"/>
                <w:snapToGrid w:val="0"/>
                <w:sz w:val="20"/>
              </w:rPr>
            </w:pPr>
          </w:p>
          <w:p w:rsidR="00E7071C" w:rsidRPr="00A12F15" w:rsidRDefault="00E7071C" w:rsidP="00E7071C">
            <w:pPr>
              <w:tabs>
                <w:tab w:val="left" w:pos="-1440"/>
                <w:tab w:val="left" w:pos="-720"/>
                <w:tab w:val="left" w:pos="0"/>
                <w:tab w:val="left" w:pos="576"/>
                <w:tab w:val="left" w:pos="720"/>
              </w:tabs>
              <w:suppressAutoHyphens/>
              <w:rPr>
                <w:rFonts w:ascii="Arial" w:hAnsi="Arial" w:cs="Arial"/>
                <w:spacing w:val="-2"/>
                <w:sz w:val="20"/>
              </w:rPr>
            </w:pPr>
            <w:r w:rsidRPr="00A12F15">
              <w:rPr>
                <w:rFonts w:ascii="Arial" w:hAnsi="Arial" w:cs="Arial"/>
                <w:snapToGrid w:val="0"/>
                <w:sz w:val="20"/>
              </w:rPr>
              <w:t>..…………………..………</w:t>
            </w:r>
          </w:p>
        </w:tc>
      </w:tr>
      <w:tr w:rsidR="00E7071C" w:rsidRPr="00A12F15" w:rsidTr="00ED5C77">
        <w:trPr>
          <w:trHeight w:val="451"/>
        </w:trPr>
        <w:tc>
          <w:tcPr>
            <w:tcW w:w="1678" w:type="dxa"/>
            <w:vAlign w:val="center"/>
          </w:tcPr>
          <w:p w:rsidR="00E7071C" w:rsidRPr="00A12F15" w:rsidRDefault="00E7071C" w:rsidP="00E7071C">
            <w:pPr>
              <w:tabs>
                <w:tab w:val="left" w:pos="-1440"/>
                <w:tab w:val="left" w:pos="-720"/>
                <w:tab w:val="left" w:pos="0"/>
                <w:tab w:val="left" w:pos="576"/>
                <w:tab w:val="left" w:pos="720"/>
              </w:tabs>
              <w:suppressAutoHyphens/>
              <w:rPr>
                <w:rFonts w:ascii="Arial" w:hAnsi="Arial" w:cs="Arial"/>
                <w:spacing w:val="-2"/>
                <w:sz w:val="20"/>
              </w:rPr>
            </w:pPr>
            <w:r w:rsidRPr="00A12F15">
              <w:rPr>
                <w:rFonts w:ascii="Arial" w:hAnsi="Arial" w:cs="Arial"/>
                <w:snapToGrid w:val="0"/>
                <w:sz w:val="20"/>
              </w:rPr>
              <w:t>Instrument category:</w:t>
            </w:r>
          </w:p>
        </w:tc>
        <w:tc>
          <w:tcPr>
            <w:tcW w:w="2367" w:type="dxa"/>
            <w:shd w:val="clear" w:color="auto" w:fill="auto"/>
            <w:vAlign w:val="center"/>
          </w:tcPr>
          <w:p w:rsidR="00E7071C" w:rsidRPr="00A12F15" w:rsidRDefault="00E7071C" w:rsidP="00E7071C">
            <w:pPr>
              <w:tabs>
                <w:tab w:val="left" w:pos="-1440"/>
                <w:tab w:val="left" w:pos="-720"/>
                <w:tab w:val="left" w:pos="0"/>
                <w:tab w:val="left" w:pos="576"/>
                <w:tab w:val="left" w:pos="720"/>
              </w:tabs>
              <w:suppressAutoHyphens/>
              <w:rPr>
                <w:rFonts w:ascii="Arial" w:hAnsi="Arial" w:cs="Arial"/>
                <w:spacing w:val="-2"/>
                <w:sz w:val="20"/>
              </w:rPr>
            </w:pPr>
            <w:r w:rsidRPr="00A12F15">
              <w:rPr>
                <w:rFonts w:ascii="Arial" w:hAnsi="Arial" w:cs="Arial"/>
                <w:snapToGrid w:val="0"/>
                <w:sz w:val="20"/>
              </w:rPr>
              <w:t>..…………………..</w:t>
            </w:r>
          </w:p>
        </w:tc>
        <w:tc>
          <w:tcPr>
            <w:tcW w:w="1501" w:type="dxa"/>
            <w:shd w:val="clear" w:color="auto" w:fill="auto"/>
            <w:vAlign w:val="center"/>
          </w:tcPr>
          <w:p w:rsidR="00E7071C" w:rsidRPr="00A12F15" w:rsidRDefault="00E7071C" w:rsidP="00E7071C">
            <w:pPr>
              <w:tabs>
                <w:tab w:val="left" w:pos="-1440"/>
                <w:tab w:val="left" w:pos="-720"/>
                <w:tab w:val="left" w:pos="0"/>
                <w:tab w:val="left" w:pos="576"/>
                <w:tab w:val="left" w:pos="720"/>
              </w:tabs>
              <w:suppressAutoHyphens/>
              <w:rPr>
                <w:rFonts w:ascii="Arial" w:hAnsi="Arial" w:cs="Arial"/>
                <w:snapToGrid w:val="0"/>
                <w:sz w:val="20"/>
              </w:rPr>
            </w:pPr>
          </w:p>
          <w:p w:rsidR="00E7071C" w:rsidRPr="00A12F15" w:rsidRDefault="00E7071C" w:rsidP="00E7071C">
            <w:pPr>
              <w:tabs>
                <w:tab w:val="left" w:pos="-1440"/>
                <w:tab w:val="left" w:pos="-720"/>
                <w:tab w:val="left" w:pos="0"/>
                <w:tab w:val="left" w:pos="576"/>
                <w:tab w:val="left" w:pos="720"/>
              </w:tabs>
              <w:suppressAutoHyphens/>
              <w:rPr>
                <w:rFonts w:ascii="Arial" w:hAnsi="Arial" w:cs="Arial"/>
                <w:spacing w:val="-2"/>
                <w:sz w:val="20"/>
              </w:rPr>
            </w:pPr>
          </w:p>
        </w:tc>
        <w:tc>
          <w:tcPr>
            <w:tcW w:w="3026" w:type="dxa"/>
            <w:shd w:val="clear" w:color="auto" w:fill="auto"/>
          </w:tcPr>
          <w:p w:rsidR="00E7071C" w:rsidRPr="00A12F15" w:rsidRDefault="00E7071C" w:rsidP="00E7071C">
            <w:pPr>
              <w:tabs>
                <w:tab w:val="left" w:pos="-1440"/>
                <w:tab w:val="left" w:pos="-720"/>
                <w:tab w:val="left" w:pos="0"/>
                <w:tab w:val="left" w:pos="576"/>
                <w:tab w:val="left" w:pos="720"/>
              </w:tabs>
              <w:suppressAutoHyphens/>
              <w:rPr>
                <w:rFonts w:ascii="Arial" w:hAnsi="Arial" w:cs="Arial"/>
                <w:spacing w:val="-2"/>
                <w:sz w:val="20"/>
              </w:rPr>
            </w:pP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pacing w:val="-2"/>
          <w:sz w:val="20"/>
        </w:rPr>
      </w:pPr>
    </w:p>
    <w:tbl>
      <w:tblPr>
        <w:tblW w:w="0" w:type="auto"/>
        <w:tblInd w:w="120" w:type="dxa"/>
        <w:tblLayout w:type="fixed"/>
        <w:tblCellMar>
          <w:left w:w="120" w:type="dxa"/>
          <w:right w:w="120" w:type="dxa"/>
        </w:tblCellMar>
        <w:tblLook w:val="0000"/>
      </w:tblPr>
      <w:tblGrid>
        <w:gridCol w:w="2577"/>
        <w:gridCol w:w="441"/>
        <w:gridCol w:w="2244"/>
        <w:gridCol w:w="597"/>
        <w:gridCol w:w="441"/>
        <w:gridCol w:w="2325"/>
      </w:tblGrid>
      <w:tr w:rsidR="001E2D97" w:rsidRPr="00A12F15">
        <w:tc>
          <w:tcPr>
            <w:tcW w:w="2577" w:type="dxa"/>
          </w:tcPr>
          <w:p w:rsidR="001E2D97" w:rsidRPr="00A12F15" w:rsidRDefault="00FC47BA">
            <w:pPr>
              <w:tabs>
                <w:tab w:val="left" w:pos="-720"/>
                <w:tab w:val="left" w:pos="0"/>
                <w:tab w:val="left" w:pos="259"/>
                <w:tab w:val="left" w:pos="604"/>
                <w:tab w:val="left" w:pos="816"/>
                <w:tab w:val="left" w:pos="1440"/>
              </w:tabs>
              <w:suppressAutoHyphens/>
              <w:spacing w:before="90" w:after="54"/>
              <w:rPr>
                <w:rFonts w:ascii="Arial" w:hAnsi="Arial" w:cs="Arial"/>
                <w:spacing w:val="-2"/>
                <w:sz w:val="20"/>
              </w:rPr>
            </w:pPr>
            <w:r w:rsidRPr="00A12F15">
              <w:rPr>
                <w:rFonts w:ascii="Arial" w:hAnsi="Arial" w:cs="Arial"/>
                <w:spacing w:val="-2"/>
                <w:sz w:val="20"/>
              </w:rPr>
              <w:fldChar w:fldCharType="begin"/>
            </w:r>
            <w:r w:rsidR="001E2D97" w:rsidRPr="00A12F15">
              <w:rPr>
                <w:rFonts w:ascii="Arial" w:hAnsi="Arial" w:cs="Arial"/>
                <w:spacing w:val="-2"/>
                <w:sz w:val="20"/>
              </w:rPr>
              <w:instrText xml:space="preserve">PRIVATE </w:instrText>
            </w:r>
            <w:r w:rsidRPr="00A12F15">
              <w:rPr>
                <w:rFonts w:ascii="Arial" w:hAnsi="Arial" w:cs="Arial"/>
                <w:spacing w:val="-2"/>
                <w:sz w:val="20"/>
              </w:rPr>
              <w:fldChar w:fldCharType="end"/>
            </w:r>
            <w:r w:rsidR="001E2D97" w:rsidRPr="00A12F15">
              <w:rPr>
                <w:rFonts w:ascii="Arial" w:hAnsi="Arial" w:cs="Arial"/>
                <w:spacing w:val="-2"/>
                <w:sz w:val="20"/>
              </w:rPr>
              <w:t>Testing on:</w:t>
            </w:r>
          </w:p>
        </w:tc>
        <w:tc>
          <w:tcPr>
            <w:tcW w:w="441" w:type="dxa"/>
            <w:tcBorders>
              <w:top w:val="single" w:sz="7" w:space="0" w:color="auto"/>
              <w:left w:val="single" w:sz="7" w:space="0" w:color="auto"/>
              <w:bottom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before="90" w:after="54"/>
              <w:rPr>
                <w:rFonts w:ascii="Arial" w:hAnsi="Arial" w:cs="Arial"/>
                <w:spacing w:val="-2"/>
                <w:sz w:val="20"/>
              </w:rPr>
            </w:pPr>
          </w:p>
        </w:tc>
        <w:tc>
          <w:tcPr>
            <w:tcW w:w="2244" w:type="dxa"/>
            <w:tcBorders>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before="90" w:after="54"/>
              <w:rPr>
                <w:rFonts w:ascii="Arial" w:hAnsi="Arial" w:cs="Arial"/>
                <w:spacing w:val="-2"/>
                <w:sz w:val="20"/>
              </w:rPr>
            </w:pPr>
            <w:r w:rsidRPr="00A12F15">
              <w:rPr>
                <w:rFonts w:ascii="Arial" w:hAnsi="Arial" w:cs="Arial"/>
                <w:spacing w:val="-2"/>
                <w:sz w:val="20"/>
              </w:rPr>
              <w:t>Complete instrument</w:t>
            </w:r>
          </w:p>
        </w:tc>
        <w:tc>
          <w:tcPr>
            <w:tcW w:w="597" w:type="dxa"/>
          </w:tcPr>
          <w:p w:rsidR="001E2D97" w:rsidRPr="00A12F15" w:rsidRDefault="001E2D97">
            <w:pPr>
              <w:tabs>
                <w:tab w:val="left" w:pos="-720"/>
                <w:tab w:val="left" w:pos="0"/>
                <w:tab w:val="left" w:pos="259"/>
                <w:tab w:val="left" w:pos="604"/>
                <w:tab w:val="left" w:pos="816"/>
                <w:tab w:val="left" w:pos="1440"/>
              </w:tabs>
              <w:suppressAutoHyphens/>
              <w:spacing w:before="90" w:after="54"/>
              <w:rPr>
                <w:rFonts w:ascii="Arial" w:hAnsi="Arial" w:cs="Arial"/>
                <w:spacing w:val="-2"/>
                <w:sz w:val="20"/>
              </w:rPr>
            </w:pPr>
          </w:p>
        </w:tc>
        <w:tc>
          <w:tcPr>
            <w:tcW w:w="441" w:type="dxa"/>
            <w:tcBorders>
              <w:top w:val="single" w:sz="7" w:space="0" w:color="auto"/>
              <w:left w:val="single" w:sz="7" w:space="0" w:color="auto"/>
              <w:bottom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before="90" w:after="54"/>
              <w:rPr>
                <w:rFonts w:ascii="Arial" w:hAnsi="Arial" w:cs="Arial"/>
                <w:spacing w:val="-2"/>
                <w:sz w:val="20"/>
              </w:rPr>
            </w:pPr>
          </w:p>
        </w:tc>
        <w:tc>
          <w:tcPr>
            <w:tcW w:w="2325" w:type="dxa"/>
            <w:tcBorders>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before="90" w:after="54"/>
              <w:rPr>
                <w:rFonts w:ascii="Arial" w:hAnsi="Arial" w:cs="Arial"/>
                <w:spacing w:val="-2"/>
                <w:sz w:val="20"/>
              </w:rPr>
            </w:pPr>
            <w:r w:rsidRPr="00A12F15">
              <w:rPr>
                <w:rFonts w:ascii="Arial" w:hAnsi="Arial" w:cs="Arial"/>
                <w:spacing w:val="-2"/>
                <w:sz w:val="20"/>
              </w:rPr>
              <w:t xml:space="preserve">Module </w:t>
            </w:r>
            <w:r w:rsidRPr="00A12F15">
              <w:rPr>
                <w:rStyle w:val="FootnoteReference"/>
                <w:rFonts w:ascii="Arial" w:hAnsi="Arial" w:cs="Arial"/>
                <w:spacing w:val="-2"/>
                <w:sz w:val="20"/>
                <w:vertAlign w:val="baseline"/>
              </w:rPr>
              <w:t>(</w:t>
            </w:r>
            <w:r w:rsidRPr="00A12F15">
              <w:rPr>
                <w:rStyle w:val="FootnoteReference"/>
                <w:rFonts w:ascii="Arial" w:hAnsi="Arial" w:cs="Arial"/>
                <w:spacing w:val="-2"/>
                <w:sz w:val="20"/>
                <w:vertAlign w:val="baseline"/>
              </w:rPr>
              <w:footnoteReference w:customMarkFollows="1" w:id="1"/>
              <w:t>*)</w:t>
            </w: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pacing w:val="-2"/>
          <w:sz w:val="20"/>
        </w:rPr>
      </w:pPr>
    </w:p>
    <w:p w:rsidR="001E2D97" w:rsidRPr="00A12F15" w:rsidRDefault="00451C6B">
      <w:pPr>
        <w:tabs>
          <w:tab w:val="left" w:pos="-720"/>
          <w:tab w:val="left" w:pos="0"/>
          <w:tab w:val="left" w:pos="259"/>
          <w:tab w:val="left" w:pos="604"/>
          <w:tab w:val="left" w:pos="816"/>
          <w:tab w:val="left" w:pos="1440"/>
        </w:tabs>
        <w:suppressAutoHyphens/>
        <w:jc w:val="both"/>
        <w:rPr>
          <w:rFonts w:ascii="Arial" w:hAnsi="Arial" w:cs="Arial"/>
          <w:spacing w:val="-2"/>
          <w:sz w:val="20"/>
        </w:rPr>
      </w:pPr>
      <w:r w:rsidRPr="00A12F15">
        <w:rPr>
          <w:rFonts w:ascii="Arial" w:hAnsi="Arial" w:cs="Arial"/>
          <w:spacing w:val="-2"/>
          <w:sz w:val="20"/>
        </w:rPr>
        <w:t>Type</w:t>
      </w:r>
      <w:r w:rsidR="001E2D97" w:rsidRPr="00A12F15">
        <w:rPr>
          <w:rFonts w:ascii="Arial" w:hAnsi="Arial" w:cs="Arial"/>
          <w:spacing w:val="-2"/>
          <w:sz w:val="20"/>
        </w:rPr>
        <w:t xml:space="preserve"> designation</w:t>
      </w:r>
      <w:proofErr w:type="gramStart"/>
      <w:r w:rsidR="001E2D97" w:rsidRPr="00A12F15">
        <w:rPr>
          <w:rFonts w:ascii="Arial" w:hAnsi="Arial" w:cs="Arial"/>
          <w:spacing w:val="-2"/>
          <w:sz w:val="20"/>
        </w:rPr>
        <w:t xml:space="preserve">: </w:t>
      </w:r>
      <w:r w:rsidR="001E2D97" w:rsidRPr="00A12F15">
        <w:rPr>
          <w:rFonts w:ascii="Arial" w:hAnsi="Arial" w:cs="Arial"/>
          <w:spacing w:val="-2"/>
          <w:sz w:val="20"/>
        </w:rPr>
        <w:tab/>
        <w:t>......................................</w:t>
      </w:r>
      <w:proofErr w:type="gramEnd"/>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pacing w:val="-2"/>
          <w:sz w:val="20"/>
        </w:rPr>
      </w:pPr>
    </w:p>
    <w:tbl>
      <w:tblPr>
        <w:tblW w:w="0" w:type="auto"/>
        <w:tblInd w:w="401" w:type="dxa"/>
        <w:tblLayout w:type="fixed"/>
        <w:tblCellMar>
          <w:left w:w="120" w:type="dxa"/>
          <w:right w:w="120" w:type="dxa"/>
        </w:tblCellMar>
        <w:tblLook w:val="0000"/>
      </w:tblPr>
      <w:tblGrid>
        <w:gridCol w:w="1780"/>
        <w:gridCol w:w="491"/>
        <w:gridCol w:w="1094"/>
        <w:gridCol w:w="709"/>
        <w:gridCol w:w="1174"/>
        <w:gridCol w:w="567"/>
        <w:gridCol w:w="1417"/>
        <w:gridCol w:w="614"/>
        <w:gridCol w:w="375"/>
      </w:tblGrid>
      <w:tr w:rsidR="000822C9" w:rsidRPr="00A12F15" w:rsidTr="000822C9">
        <w:tc>
          <w:tcPr>
            <w:tcW w:w="1780" w:type="dxa"/>
          </w:tcPr>
          <w:p w:rsidR="000822C9" w:rsidRPr="00A12F15" w:rsidRDefault="000822C9" w:rsidP="000822C9">
            <w:pPr>
              <w:tabs>
                <w:tab w:val="left" w:pos="-720"/>
                <w:tab w:val="left" w:pos="0"/>
                <w:tab w:val="left" w:pos="259"/>
                <w:tab w:val="left" w:pos="604"/>
                <w:tab w:val="left" w:pos="816"/>
                <w:tab w:val="left" w:pos="1440"/>
              </w:tabs>
              <w:suppressAutoHyphens/>
              <w:spacing w:after="89"/>
              <w:rPr>
                <w:rFonts w:ascii="Arial" w:hAnsi="Arial" w:cs="Arial"/>
                <w:spacing w:val="-2"/>
                <w:sz w:val="20"/>
              </w:rPr>
            </w:pPr>
            <w:r w:rsidRPr="00A12F15">
              <w:rPr>
                <w:rFonts w:ascii="Arial" w:hAnsi="Arial" w:cs="Arial"/>
                <w:spacing w:val="-2"/>
                <w:sz w:val="20"/>
              </w:rPr>
              <w:t>Accuracy class</w:t>
            </w:r>
          </w:p>
        </w:tc>
        <w:tc>
          <w:tcPr>
            <w:tcW w:w="491" w:type="dxa"/>
            <w:tcBorders>
              <w:top w:val="single" w:sz="7" w:space="0" w:color="auto"/>
              <w:left w:val="single" w:sz="7" w:space="0" w:color="auto"/>
              <w:bottom w:val="single" w:sz="7" w:space="0" w:color="auto"/>
            </w:tcBorders>
          </w:tcPr>
          <w:p w:rsidR="000822C9" w:rsidRPr="00A12F15" w:rsidRDefault="000822C9" w:rsidP="000822C9">
            <w:pPr>
              <w:tabs>
                <w:tab w:val="left" w:pos="-720"/>
                <w:tab w:val="left" w:pos="0"/>
                <w:tab w:val="left" w:pos="259"/>
                <w:tab w:val="left" w:pos="604"/>
                <w:tab w:val="left" w:pos="816"/>
                <w:tab w:val="left" w:pos="1440"/>
              </w:tabs>
              <w:suppressAutoHyphens/>
              <w:spacing w:after="89"/>
              <w:rPr>
                <w:rFonts w:ascii="Arial" w:hAnsi="Arial" w:cs="Arial"/>
                <w:spacing w:val="-2"/>
                <w:sz w:val="20"/>
              </w:rPr>
            </w:pPr>
          </w:p>
        </w:tc>
        <w:tc>
          <w:tcPr>
            <w:tcW w:w="1094" w:type="dxa"/>
            <w:tcBorders>
              <w:left w:val="single" w:sz="7" w:space="0" w:color="auto"/>
            </w:tcBorders>
          </w:tcPr>
          <w:p w:rsidR="000822C9" w:rsidRPr="00A12F15" w:rsidRDefault="000822C9" w:rsidP="000822C9">
            <w:pPr>
              <w:tabs>
                <w:tab w:val="left" w:pos="-720"/>
                <w:tab w:val="left" w:pos="0"/>
                <w:tab w:val="left" w:pos="259"/>
                <w:tab w:val="left" w:pos="604"/>
                <w:tab w:val="left" w:pos="816"/>
                <w:tab w:val="left" w:pos="1440"/>
              </w:tabs>
              <w:suppressAutoHyphens/>
              <w:spacing w:after="89"/>
              <w:rPr>
                <w:rFonts w:ascii="Arial" w:hAnsi="Arial" w:cs="Arial"/>
                <w:spacing w:val="-2"/>
                <w:sz w:val="20"/>
              </w:rPr>
            </w:pPr>
            <w:r w:rsidRPr="00A12F15">
              <w:rPr>
                <w:rFonts w:ascii="Arial" w:hAnsi="Arial" w:cs="Arial"/>
                <w:spacing w:val="-2"/>
                <w:sz w:val="20"/>
              </w:rPr>
              <w:t>0.2</w:t>
            </w:r>
          </w:p>
        </w:tc>
        <w:tc>
          <w:tcPr>
            <w:tcW w:w="709" w:type="dxa"/>
            <w:tcBorders>
              <w:top w:val="single" w:sz="7" w:space="0" w:color="auto"/>
              <w:left w:val="single" w:sz="7" w:space="0" w:color="auto"/>
              <w:bottom w:val="single" w:sz="7" w:space="0" w:color="auto"/>
            </w:tcBorders>
          </w:tcPr>
          <w:p w:rsidR="000822C9" w:rsidRPr="00A12F15" w:rsidRDefault="000822C9" w:rsidP="000822C9">
            <w:pPr>
              <w:tabs>
                <w:tab w:val="left" w:pos="-720"/>
                <w:tab w:val="left" w:pos="0"/>
                <w:tab w:val="left" w:pos="259"/>
                <w:tab w:val="left" w:pos="604"/>
                <w:tab w:val="left" w:pos="816"/>
                <w:tab w:val="left" w:pos="1440"/>
              </w:tabs>
              <w:suppressAutoHyphens/>
              <w:spacing w:after="89"/>
              <w:rPr>
                <w:rFonts w:ascii="Arial" w:hAnsi="Arial" w:cs="Arial"/>
                <w:spacing w:val="-2"/>
                <w:sz w:val="20"/>
              </w:rPr>
            </w:pPr>
          </w:p>
        </w:tc>
        <w:tc>
          <w:tcPr>
            <w:tcW w:w="1174" w:type="dxa"/>
            <w:tcBorders>
              <w:left w:val="single" w:sz="7" w:space="0" w:color="auto"/>
            </w:tcBorders>
          </w:tcPr>
          <w:p w:rsidR="000822C9" w:rsidRPr="00A12F15" w:rsidRDefault="000822C9" w:rsidP="000822C9">
            <w:pPr>
              <w:tabs>
                <w:tab w:val="left" w:pos="-720"/>
                <w:tab w:val="left" w:pos="0"/>
                <w:tab w:val="left" w:pos="259"/>
                <w:tab w:val="left" w:pos="604"/>
                <w:tab w:val="left" w:pos="816"/>
                <w:tab w:val="left" w:pos="1440"/>
              </w:tabs>
              <w:suppressAutoHyphens/>
              <w:spacing w:after="89"/>
              <w:rPr>
                <w:rFonts w:ascii="Arial" w:hAnsi="Arial" w:cs="Arial"/>
                <w:spacing w:val="-2"/>
                <w:sz w:val="20"/>
              </w:rPr>
            </w:pPr>
            <w:r w:rsidRPr="00A12F15">
              <w:rPr>
                <w:rFonts w:ascii="Arial" w:hAnsi="Arial" w:cs="Arial"/>
                <w:spacing w:val="-2"/>
                <w:sz w:val="20"/>
              </w:rPr>
              <w:t>0.5</w:t>
            </w:r>
          </w:p>
        </w:tc>
        <w:tc>
          <w:tcPr>
            <w:tcW w:w="567" w:type="dxa"/>
            <w:tcBorders>
              <w:top w:val="single" w:sz="7" w:space="0" w:color="auto"/>
              <w:left w:val="single" w:sz="7" w:space="0" w:color="auto"/>
              <w:bottom w:val="single" w:sz="7" w:space="0" w:color="auto"/>
            </w:tcBorders>
          </w:tcPr>
          <w:p w:rsidR="000822C9" w:rsidRPr="00A12F15" w:rsidRDefault="000822C9" w:rsidP="000822C9">
            <w:pPr>
              <w:tabs>
                <w:tab w:val="left" w:pos="-720"/>
                <w:tab w:val="left" w:pos="0"/>
                <w:tab w:val="left" w:pos="259"/>
                <w:tab w:val="left" w:pos="604"/>
                <w:tab w:val="left" w:pos="816"/>
                <w:tab w:val="left" w:pos="1440"/>
              </w:tabs>
              <w:suppressAutoHyphens/>
              <w:spacing w:after="89"/>
              <w:rPr>
                <w:rFonts w:ascii="Arial" w:hAnsi="Arial" w:cs="Arial"/>
                <w:spacing w:val="-2"/>
                <w:sz w:val="20"/>
              </w:rPr>
            </w:pPr>
          </w:p>
        </w:tc>
        <w:tc>
          <w:tcPr>
            <w:tcW w:w="1417" w:type="dxa"/>
            <w:tcBorders>
              <w:left w:val="single" w:sz="7" w:space="0" w:color="auto"/>
              <w:right w:val="single" w:sz="4" w:space="0" w:color="auto"/>
            </w:tcBorders>
          </w:tcPr>
          <w:p w:rsidR="000822C9" w:rsidRPr="00A12F15" w:rsidRDefault="000822C9" w:rsidP="000822C9">
            <w:pPr>
              <w:tabs>
                <w:tab w:val="left" w:pos="-720"/>
                <w:tab w:val="left" w:pos="0"/>
                <w:tab w:val="left" w:pos="259"/>
                <w:tab w:val="left" w:pos="604"/>
                <w:tab w:val="left" w:pos="816"/>
                <w:tab w:val="left" w:pos="1440"/>
              </w:tabs>
              <w:suppressAutoHyphens/>
              <w:spacing w:after="89"/>
              <w:rPr>
                <w:rFonts w:ascii="Arial" w:hAnsi="Arial" w:cs="Arial"/>
                <w:spacing w:val="-2"/>
                <w:sz w:val="20"/>
              </w:rPr>
            </w:pPr>
            <w:r w:rsidRPr="00A12F15">
              <w:rPr>
                <w:rFonts w:ascii="Arial" w:hAnsi="Arial" w:cs="Arial"/>
                <w:spacing w:val="-2"/>
                <w:sz w:val="20"/>
              </w:rPr>
              <w:t>1</w:t>
            </w:r>
          </w:p>
        </w:tc>
        <w:tc>
          <w:tcPr>
            <w:tcW w:w="614" w:type="dxa"/>
            <w:tcBorders>
              <w:top w:val="single" w:sz="4" w:space="0" w:color="auto"/>
              <w:left w:val="single" w:sz="4" w:space="0" w:color="auto"/>
              <w:bottom w:val="single" w:sz="4" w:space="0" w:color="auto"/>
              <w:right w:val="single" w:sz="4" w:space="0" w:color="auto"/>
            </w:tcBorders>
          </w:tcPr>
          <w:p w:rsidR="000822C9" w:rsidRPr="00A12F15" w:rsidRDefault="000822C9" w:rsidP="000822C9">
            <w:pPr>
              <w:tabs>
                <w:tab w:val="left" w:pos="-720"/>
                <w:tab w:val="left" w:pos="0"/>
                <w:tab w:val="left" w:pos="259"/>
                <w:tab w:val="left" w:pos="604"/>
                <w:tab w:val="left" w:pos="816"/>
                <w:tab w:val="left" w:pos="1440"/>
              </w:tabs>
              <w:suppressAutoHyphens/>
              <w:spacing w:after="89"/>
              <w:rPr>
                <w:rFonts w:ascii="Arial" w:hAnsi="Arial" w:cs="Arial"/>
                <w:spacing w:val="-2"/>
                <w:sz w:val="20"/>
              </w:rPr>
            </w:pPr>
          </w:p>
        </w:tc>
        <w:tc>
          <w:tcPr>
            <w:tcW w:w="375" w:type="dxa"/>
            <w:tcBorders>
              <w:left w:val="single" w:sz="4" w:space="0" w:color="auto"/>
            </w:tcBorders>
          </w:tcPr>
          <w:p w:rsidR="000822C9" w:rsidRPr="00A12F15" w:rsidRDefault="000822C9" w:rsidP="000822C9">
            <w:pPr>
              <w:tabs>
                <w:tab w:val="left" w:pos="-720"/>
                <w:tab w:val="left" w:pos="0"/>
                <w:tab w:val="left" w:pos="259"/>
                <w:tab w:val="left" w:pos="604"/>
                <w:tab w:val="left" w:pos="816"/>
                <w:tab w:val="left" w:pos="1440"/>
              </w:tabs>
              <w:suppressAutoHyphens/>
              <w:spacing w:after="89"/>
              <w:rPr>
                <w:rFonts w:ascii="Arial" w:hAnsi="Arial" w:cs="Arial"/>
                <w:spacing w:val="-2"/>
                <w:sz w:val="20"/>
              </w:rPr>
            </w:pPr>
            <w:r w:rsidRPr="00A12F15">
              <w:rPr>
                <w:rFonts w:ascii="Arial" w:hAnsi="Arial" w:cs="Arial"/>
                <w:spacing w:val="-2"/>
                <w:sz w:val="20"/>
              </w:rPr>
              <w:t>2</w:t>
            </w:r>
          </w:p>
        </w:tc>
      </w:tr>
    </w:tbl>
    <w:p w:rsidR="000822C9" w:rsidRPr="00A12F15" w:rsidRDefault="000822C9">
      <w:pPr>
        <w:tabs>
          <w:tab w:val="left" w:pos="-720"/>
          <w:tab w:val="left" w:pos="0"/>
          <w:tab w:val="left" w:pos="259"/>
          <w:tab w:val="left" w:pos="604"/>
          <w:tab w:val="left" w:pos="816"/>
          <w:tab w:val="left" w:pos="1440"/>
        </w:tabs>
        <w:suppressAutoHyphens/>
        <w:jc w:val="both"/>
        <w:rPr>
          <w:rFonts w:ascii="Arial" w:hAnsi="Arial" w:cs="Arial"/>
          <w:spacing w:val="-2"/>
          <w:sz w:val="20"/>
        </w:rPr>
      </w:pPr>
    </w:p>
    <w:p w:rsidR="000822C9" w:rsidRPr="00A12F15" w:rsidRDefault="000822C9">
      <w:pPr>
        <w:tabs>
          <w:tab w:val="left" w:pos="-720"/>
          <w:tab w:val="left" w:pos="0"/>
          <w:tab w:val="left" w:pos="259"/>
          <w:tab w:val="left" w:pos="604"/>
          <w:tab w:val="left" w:pos="816"/>
          <w:tab w:val="left" w:pos="1440"/>
        </w:tabs>
        <w:suppressAutoHyphens/>
        <w:jc w:val="both"/>
        <w:rPr>
          <w:rFonts w:ascii="Arial" w:hAnsi="Arial" w:cs="Arial"/>
          <w:spacing w:val="-2"/>
          <w:sz w:val="20"/>
        </w:rPr>
      </w:pPr>
    </w:p>
    <w:tbl>
      <w:tblPr>
        <w:tblW w:w="0" w:type="auto"/>
        <w:tblInd w:w="401" w:type="dxa"/>
        <w:tblLayout w:type="fixed"/>
        <w:tblCellMar>
          <w:left w:w="120" w:type="dxa"/>
          <w:right w:w="120" w:type="dxa"/>
        </w:tblCellMar>
        <w:tblLook w:val="0000"/>
      </w:tblPr>
      <w:tblGrid>
        <w:gridCol w:w="1420"/>
        <w:gridCol w:w="709"/>
        <w:gridCol w:w="283"/>
        <w:gridCol w:w="709"/>
        <w:gridCol w:w="142"/>
        <w:gridCol w:w="709"/>
        <w:gridCol w:w="567"/>
        <w:gridCol w:w="142"/>
        <w:gridCol w:w="567"/>
        <w:gridCol w:w="141"/>
        <w:gridCol w:w="709"/>
        <w:gridCol w:w="709"/>
        <w:gridCol w:w="567"/>
        <w:gridCol w:w="709"/>
        <w:gridCol w:w="709"/>
      </w:tblGrid>
      <w:tr w:rsidR="00C1714C" w:rsidRPr="00A12F15" w:rsidTr="00ED5C77">
        <w:trPr>
          <w:gridAfter w:val="1"/>
          <w:wAfter w:w="709" w:type="dxa"/>
        </w:trPr>
        <w:tc>
          <w:tcPr>
            <w:tcW w:w="1420" w:type="dxa"/>
          </w:tcPr>
          <w:p w:rsidR="00C1714C" w:rsidRPr="00A12F15" w:rsidRDefault="00C1714C">
            <w:pPr>
              <w:tabs>
                <w:tab w:val="right" w:pos="1540"/>
              </w:tabs>
              <w:suppressAutoHyphens/>
              <w:spacing w:after="89"/>
              <w:rPr>
                <w:rFonts w:ascii="Arial" w:hAnsi="Arial" w:cs="Arial"/>
                <w:spacing w:val="-2"/>
                <w:sz w:val="20"/>
              </w:rPr>
            </w:pPr>
            <w:del w:id="35" w:author="morayoa" w:date="2013-06-04T16:39:00Z">
              <w:r w:rsidRPr="00A12F15" w:rsidDel="00C1714C">
                <w:rPr>
                  <w:rFonts w:ascii="Arial" w:hAnsi="Arial" w:cs="Arial"/>
                  <w:spacing w:val="-2"/>
                  <w:sz w:val="20"/>
                </w:rPr>
                <w:delText>Speed (v) =</w:delText>
              </w:r>
            </w:del>
          </w:p>
        </w:tc>
        <w:tc>
          <w:tcPr>
            <w:tcW w:w="992" w:type="dxa"/>
            <w:gridSpan w:val="2"/>
            <w:tcBorders>
              <w:left w:val="single" w:sz="7" w:space="0" w:color="auto"/>
            </w:tcBorders>
          </w:tcPr>
          <w:p w:rsidR="00C1714C" w:rsidRPr="00A12F15" w:rsidRDefault="00C1714C">
            <w:pPr>
              <w:tabs>
                <w:tab w:val="left" w:pos="-720"/>
                <w:tab w:val="left" w:pos="0"/>
                <w:tab w:val="left" w:pos="259"/>
                <w:tab w:val="left" w:pos="604"/>
                <w:tab w:val="left" w:pos="816"/>
                <w:tab w:val="left" w:pos="1440"/>
              </w:tabs>
              <w:suppressAutoHyphens/>
              <w:spacing w:after="89"/>
              <w:rPr>
                <w:rFonts w:ascii="Arial" w:hAnsi="Arial" w:cs="Arial"/>
                <w:spacing w:val="-2"/>
                <w:sz w:val="20"/>
              </w:rPr>
            </w:pPr>
            <w:del w:id="36" w:author="morayoa" w:date="2013-06-04T16:39:00Z">
              <w:r w:rsidRPr="00A12F15" w:rsidDel="00C1714C">
                <w:rPr>
                  <w:rFonts w:ascii="Arial" w:hAnsi="Arial" w:cs="Arial"/>
                  <w:spacing w:val="-2"/>
                  <w:sz w:val="20"/>
                </w:rPr>
                <w:delText>m/s</w:delText>
              </w:r>
            </w:del>
          </w:p>
        </w:tc>
        <w:tc>
          <w:tcPr>
            <w:tcW w:w="851" w:type="dxa"/>
            <w:gridSpan w:val="2"/>
          </w:tcPr>
          <w:p w:rsidR="00C1714C" w:rsidRPr="00A12F15" w:rsidRDefault="00C1714C">
            <w:pPr>
              <w:tabs>
                <w:tab w:val="right" w:pos="639"/>
              </w:tabs>
              <w:suppressAutoHyphens/>
              <w:spacing w:after="89"/>
              <w:rPr>
                <w:rFonts w:ascii="Arial" w:hAnsi="Arial" w:cs="Arial"/>
                <w:spacing w:val="-2"/>
                <w:sz w:val="20"/>
              </w:rPr>
            </w:pPr>
            <w:r w:rsidRPr="00A12F15">
              <w:rPr>
                <w:rFonts w:ascii="Arial" w:hAnsi="Arial" w:cs="Arial"/>
                <w:spacing w:val="-2"/>
                <w:sz w:val="20"/>
              </w:rPr>
              <w:tab/>
            </w:r>
            <w:proofErr w:type="spellStart"/>
            <w:r w:rsidRPr="00A12F15">
              <w:rPr>
                <w:rFonts w:ascii="Arial" w:hAnsi="Arial" w:cs="Arial"/>
                <w:spacing w:val="-2"/>
                <w:sz w:val="20"/>
              </w:rPr>
              <w:t>Q</w:t>
            </w:r>
            <w:r w:rsidRPr="00A12F15">
              <w:rPr>
                <w:rFonts w:ascii="Arial" w:hAnsi="Arial" w:cs="Arial"/>
                <w:spacing w:val="-2"/>
                <w:sz w:val="20"/>
                <w:vertAlign w:val="subscript"/>
              </w:rPr>
              <w:t>min</w:t>
            </w:r>
            <w:proofErr w:type="spellEnd"/>
            <w:r w:rsidRPr="00A12F15">
              <w:rPr>
                <w:rFonts w:ascii="Arial" w:hAnsi="Arial" w:cs="Arial"/>
                <w:spacing w:val="-2"/>
                <w:sz w:val="20"/>
              </w:rPr>
              <w:t xml:space="preserve"> =</w:t>
            </w:r>
          </w:p>
        </w:tc>
        <w:tc>
          <w:tcPr>
            <w:tcW w:w="709" w:type="dxa"/>
            <w:tcBorders>
              <w:top w:val="single" w:sz="7" w:space="0" w:color="auto"/>
              <w:left w:val="single" w:sz="7" w:space="0" w:color="auto"/>
              <w:bottom w:val="single" w:sz="7" w:space="0" w:color="auto"/>
            </w:tcBorders>
          </w:tcPr>
          <w:p w:rsidR="00C1714C" w:rsidRPr="00A12F15" w:rsidRDefault="00C1714C">
            <w:pPr>
              <w:tabs>
                <w:tab w:val="left" w:pos="-720"/>
                <w:tab w:val="left" w:pos="0"/>
                <w:tab w:val="left" w:pos="259"/>
                <w:tab w:val="left" w:pos="604"/>
                <w:tab w:val="left" w:pos="816"/>
                <w:tab w:val="left" w:pos="1440"/>
              </w:tabs>
              <w:suppressAutoHyphens/>
              <w:spacing w:after="89"/>
              <w:rPr>
                <w:rFonts w:ascii="Arial" w:hAnsi="Arial" w:cs="Arial"/>
                <w:spacing w:val="-2"/>
                <w:sz w:val="20"/>
              </w:rPr>
            </w:pPr>
          </w:p>
        </w:tc>
        <w:tc>
          <w:tcPr>
            <w:tcW w:w="567" w:type="dxa"/>
            <w:tcBorders>
              <w:left w:val="single" w:sz="7" w:space="0" w:color="auto"/>
            </w:tcBorders>
          </w:tcPr>
          <w:p w:rsidR="00C1714C" w:rsidRPr="00A12F15" w:rsidRDefault="00C1714C">
            <w:pPr>
              <w:tabs>
                <w:tab w:val="left" w:pos="-720"/>
                <w:tab w:val="left" w:pos="0"/>
                <w:tab w:val="left" w:pos="259"/>
                <w:tab w:val="left" w:pos="604"/>
                <w:tab w:val="left" w:pos="816"/>
                <w:tab w:val="left" w:pos="1440"/>
              </w:tabs>
              <w:suppressAutoHyphens/>
              <w:spacing w:after="89"/>
              <w:rPr>
                <w:rFonts w:ascii="Arial" w:hAnsi="Arial" w:cs="Arial"/>
                <w:spacing w:val="-2"/>
                <w:sz w:val="20"/>
              </w:rPr>
            </w:pPr>
          </w:p>
        </w:tc>
        <w:tc>
          <w:tcPr>
            <w:tcW w:w="850" w:type="dxa"/>
            <w:gridSpan w:val="3"/>
          </w:tcPr>
          <w:p w:rsidR="00C1714C" w:rsidRPr="00A12F15" w:rsidRDefault="00C1714C">
            <w:pPr>
              <w:tabs>
                <w:tab w:val="right" w:pos="937"/>
              </w:tabs>
              <w:suppressAutoHyphens/>
              <w:spacing w:after="89"/>
              <w:rPr>
                <w:rFonts w:ascii="Arial" w:hAnsi="Arial" w:cs="Arial"/>
                <w:spacing w:val="-2"/>
                <w:sz w:val="20"/>
              </w:rPr>
            </w:pPr>
            <w:proofErr w:type="spellStart"/>
            <w:r w:rsidRPr="00A12F15">
              <w:rPr>
                <w:rFonts w:ascii="Arial" w:hAnsi="Arial" w:cs="Arial"/>
                <w:spacing w:val="-2"/>
                <w:sz w:val="20"/>
              </w:rPr>
              <w:t>Q</w:t>
            </w:r>
            <w:r w:rsidRPr="00A12F15">
              <w:rPr>
                <w:rFonts w:ascii="Arial" w:hAnsi="Arial" w:cs="Arial"/>
                <w:spacing w:val="-2"/>
                <w:sz w:val="20"/>
                <w:vertAlign w:val="subscript"/>
              </w:rPr>
              <w:t>max</w:t>
            </w:r>
            <w:proofErr w:type="spellEnd"/>
            <w:r w:rsidRPr="00A12F15">
              <w:rPr>
                <w:rFonts w:ascii="Arial" w:hAnsi="Arial" w:cs="Arial"/>
                <w:spacing w:val="-2"/>
                <w:sz w:val="20"/>
              </w:rPr>
              <w:t>=</w:t>
            </w:r>
          </w:p>
        </w:tc>
        <w:tc>
          <w:tcPr>
            <w:tcW w:w="709" w:type="dxa"/>
            <w:tcBorders>
              <w:top w:val="single" w:sz="7" w:space="0" w:color="auto"/>
              <w:left w:val="single" w:sz="7" w:space="0" w:color="auto"/>
              <w:bottom w:val="single" w:sz="7" w:space="0" w:color="auto"/>
            </w:tcBorders>
          </w:tcPr>
          <w:p w:rsidR="00C1714C" w:rsidRPr="00A12F15" w:rsidRDefault="00C1714C">
            <w:pPr>
              <w:tabs>
                <w:tab w:val="left" w:pos="-720"/>
                <w:tab w:val="left" w:pos="0"/>
                <w:tab w:val="left" w:pos="259"/>
                <w:tab w:val="left" w:pos="604"/>
                <w:tab w:val="left" w:pos="816"/>
                <w:tab w:val="left" w:pos="1440"/>
              </w:tabs>
              <w:suppressAutoHyphens/>
              <w:spacing w:after="89"/>
              <w:rPr>
                <w:rFonts w:ascii="Arial" w:hAnsi="Arial" w:cs="Arial"/>
                <w:spacing w:val="-2"/>
                <w:sz w:val="20"/>
              </w:rPr>
            </w:pPr>
          </w:p>
        </w:tc>
        <w:tc>
          <w:tcPr>
            <w:tcW w:w="1276" w:type="dxa"/>
            <w:gridSpan w:val="2"/>
            <w:tcBorders>
              <w:left w:val="single" w:sz="7" w:space="0" w:color="auto"/>
              <w:right w:val="single" w:sz="4" w:space="0" w:color="auto"/>
            </w:tcBorders>
          </w:tcPr>
          <w:p w:rsidR="00C1714C" w:rsidRPr="00A12F15" w:rsidRDefault="00C1714C">
            <w:pPr>
              <w:tabs>
                <w:tab w:val="left" w:pos="-720"/>
                <w:tab w:val="left" w:pos="0"/>
                <w:tab w:val="left" w:pos="259"/>
                <w:tab w:val="left" w:pos="604"/>
                <w:tab w:val="left" w:pos="816"/>
                <w:tab w:val="left" w:pos="1440"/>
              </w:tabs>
              <w:suppressAutoHyphens/>
              <w:spacing w:after="89"/>
              <w:rPr>
                <w:rFonts w:ascii="Arial" w:hAnsi="Arial" w:cs="Arial"/>
                <w:spacing w:val="-2"/>
                <w:sz w:val="20"/>
              </w:rPr>
            </w:pPr>
            <w:r w:rsidRPr="00A12F15">
              <w:rPr>
                <w:rFonts w:ascii="Arial" w:hAnsi="Arial" w:cs="Arial"/>
                <w:spacing w:val="-2"/>
                <w:sz w:val="20"/>
              </w:rPr>
              <w:t xml:space="preserve">     </w:t>
            </w:r>
            <w:proofErr w:type="spellStart"/>
            <w:r w:rsidRPr="00A12F15">
              <w:rPr>
                <w:rFonts w:ascii="Arial" w:hAnsi="Arial" w:cs="Arial"/>
                <w:spacing w:val="-2"/>
                <w:sz w:val="20"/>
              </w:rPr>
              <w:t>Σ</w:t>
            </w:r>
            <w:r w:rsidRPr="00A12F15">
              <w:rPr>
                <w:rFonts w:ascii="Arial" w:hAnsi="Arial" w:cs="Arial"/>
                <w:spacing w:val="-2"/>
                <w:sz w:val="20"/>
                <w:vertAlign w:val="subscript"/>
              </w:rPr>
              <w:t>min</w:t>
            </w:r>
            <w:proofErr w:type="spellEnd"/>
            <w:r w:rsidRPr="00A12F15">
              <w:rPr>
                <w:rFonts w:ascii="Arial" w:hAnsi="Arial" w:cs="Arial"/>
                <w:spacing w:val="-2"/>
                <w:sz w:val="20"/>
                <w:vertAlign w:val="subscript"/>
              </w:rPr>
              <w:t xml:space="preserve"> </w:t>
            </w:r>
            <w:r w:rsidRPr="00A12F15">
              <w:rPr>
                <w:rFonts w:ascii="Arial" w:hAnsi="Arial" w:cs="Arial"/>
                <w:spacing w:val="-2"/>
                <w:sz w:val="20"/>
              </w:rPr>
              <w:t>=</w:t>
            </w:r>
          </w:p>
        </w:tc>
        <w:tc>
          <w:tcPr>
            <w:tcW w:w="708" w:type="dxa"/>
            <w:tcBorders>
              <w:top w:val="single" w:sz="4" w:space="0" w:color="auto"/>
              <w:left w:val="single" w:sz="4" w:space="0" w:color="auto"/>
              <w:bottom w:val="single" w:sz="4" w:space="0" w:color="auto"/>
              <w:right w:val="single" w:sz="4" w:space="0" w:color="auto"/>
            </w:tcBorders>
          </w:tcPr>
          <w:p w:rsidR="00C1714C" w:rsidRPr="00A12F15" w:rsidRDefault="00C1714C">
            <w:pPr>
              <w:tabs>
                <w:tab w:val="left" w:pos="-720"/>
                <w:tab w:val="left" w:pos="0"/>
                <w:tab w:val="left" w:pos="259"/>
                <w:tab w:val="left" w:pos="604"/>
                <w:tab w:val="left" w:pos="816"/>
                <w:tab w:val="left" w:pos="1440"/>
              </w:tabs>
              <w:suppressAutoHyphens/>
              <w:spacing w:after="89"/>
              <w:rPr>
                <w:rFonts w:ascii="Arial" w:hAnsi="Arial" w:cs="Arial"/>
                <w:spacing w:val="-2"/>
                <w:sz w:val="20"/>
              </w:rPr>
            </w:pPr>
          </w:p>
        </w:tc>
      </w:tr>
      <w:tr w:rsidR="00DE108F" w:rsidRPr="00A12F15" w:rsidTr="00ED5C77">
        <w:tc>
          <w:tcPr>
            <w:tcW w:w="1420" w:type="dxa"/>
          </w:tcPr>
          <w:p w:rsidR="00DE108F" w:rsidRPr="00A12F15" w:rsidRDefault="00DE108F">
            <w:pPr>
              <w:tabs>
                <w:tab w:val="left" w:pos="-720"/>
                <w:tab w:val="left" w:pos="0"/>
                <w:tab w:val="left" w:pos="259"/>
                <w:tab w:val="left" w:pos="604"/>
                <w:tab w:val="left" w:pos="816"/>
                <w:tab w:val="left" w:pos="1440"/>
              </w:tabs>
              <w:suppressAutoHyphens/>
              <w:spacing w:after="89"/>
              <w:rPr>
                <w:rFonts w:ascii="Arial" w:hAnsi="Arial" w:cs="Arial"/>
                <w:spacing w:val="-2"/>
                <w:sz w:val="20"/>
              </w:rPr>
            </w:pPr>
          </w:p>
        </w:tc>
        <w:tc>
          <w:tcPr>
            <w:tcW w:w="709" w:type="dxa"/>
          </w:tcPr>
          <w:p w:rsidR="00DE108F" w:rsidRPr="00A12F15" w:rsidRDefault="00DE108F">
            <w:pPr>
              <w:tabs>
                <w:tab w:val="left" w:pos="-720"/>
                <w:tab w:val="left" w:pos="0"/>
                <w:tab w:val="left" w:pos="259"/>
                <w:tab w:val="left" w:pos="604"/>
                <w:tab w:val="left" w:pos="816"/>
                <w:tab w:val="left" w:pos="1440"/>
              </w:tabs>
              <w:suppressAutoHyphens/>
              <w:spacing w:after="89"/>
              <w:rPr>
                <w:rFonts w:ascii="Arial" w:hAnsi="Arial" w:cs="Arial"/>
                <w:spacing w:val="-2"/>
                <w:sz w:val="20"/>
              </w:rPr>
            </w:pPr>
          </w:p>
        </w:tc>
        <w:tc>
          <w:tcPr>
            <w:tcW w:w="992" w:type="dxa"/>
            <w:gridSpan w:val="2"/>
          </w:tcPr>
          <w:p w:rsidR="00DE108F" w:rsidRPr="00A12F15" w:rsidRDefault="00DE108F">
            <w:pPr>
              <w:tabs>
                <w:tab w:val="left" w:pos="-720"/>
                <w:tab w:val="left" w:pos="0"/>
                <w:tab w:val="left" w:pos="259"/>
                <w:tab w:val="left" w:pos="604"/>
                <w:tab w:val="left" w:pos="816"/>
                <w:tab w:val="left" w:pos="1440"/>
              </w:tabs>
              <w:suppressAutoHyphens/>
              <w:spacing w:after="89"/>
              <w:rPr>
                <w:rFonts w:ascii="Arial" w:hAnsi="Arial" w:cs="Arial"/>
                <w:spacing w:val="-2"/>
                <w:sz w:val="20"/>
              </w:rPr>
            </w:pPr>
          </w:p>
        </w:tc>
        <w:tc>
          <w:tcPr>
            <w:tcW w:w="851" w:type="dxa"/>
            <w:gridSpan w:val="2"/>
          </w:tcPr>
          <w:p w:rsidR="00DE108F" w:rsidRPr="00A12F15" w:rsidRDefault="00DE108F">
            <w:pPr>
              <w:tabs>
                <w:tab w:val="left" w:pos="-720"/>
                <w:tab w:val="left" w:pos="0"/>
                <w:tab w:val="left" w:pos="259"/>
                <w:tab w:val="left" w:pos="604"/>
                <w:tab w:val="left" w:pos="816"/>
                <w:tab w:val="left" w:pos="1440"/>
              </w:tabs>
              <w:suppressAutoHyphens/>
              <w:spacing w:after="89"/>
              <w:rPr>
                <w:rFonts w:ascii="Arial" w:hAnsi="Arial" w:cs="Arial"/>
                <w:spacing w:val="-2"/>
                <w:sz w:val="20"/>
              </w:rPr>
            </w:pPr>
          </w:p>
        </w:tc>
        <w:tc>
          <w:tcPr>
            <w:tcW w:w="709" w:type="dxa"/>
            <w:gridSpan w:val="2"/>
          </w:tcPr>
          <w:p w:rsidR="00DE108F" w:rsidRPr="00A12F15" w:rsidRDefault="00DE108F">
            <w:pPr>
              <w:tabs>
                <w:tab w:val="left" w:pos="-720"/>
                <w:tab w:val="left" w:pos="0"/>
                <w:tab w:val="left" w:pos="259"/>
                <w:tab w:val="left" w:pos="604"/>
                <w:tab w:val="left" w:pos="816"/>
                <w:tab w:val="left" w:pos="1440"/>
              </w:tabs>
              <w:suppressAutoHyphens/>
              <w:spacing w:after="89"/>
              <w:rPr>
                <w:rFonts w:ascii="Arial" w:hAnsi="Arial" w:cs="Arial"/>
                <w:spacing w:val="-2"/>
                <w:sz w:val="20"/>
              </w:rPr>
            </w:pPr>
          </w:p>
        </w:tc>
        <w:tc>
          <w:tcPr>
            <w:tcW w:w="567" w:type="dxa"/>
          </w:tcPr>
          <w:p w:rsidR="00DE108F" w:rsidRPr="00A12F15" w:rsidRDefault="00DE108F">
            <w:pPr>
              <w:tabs>
                <w:tab w:val="left" w:pos="-720"/>
                <w:tab w:val="left" w:pos="0"/>
                <w:tab w:val="left" w:pos="259"/>
                <w:tab w:val="left" w:pos="604"/>
                <w:tab w:val="left" w:pos="816"/>
                <w:tab w:val="left" w:pos="1440"/>
              </w:tabs>
              <w:suppressAutoHyphens/>
              <w:spacing w:after="89"/>
              <w:rPr>
                <w:rFonts w:ascii="Arial" w:hAnsi="Arial" w:cs="Arial"/>
                <w:spacing w:val="-2"/>
                <w:sz w:val="20"/>
              </w:rPr>
            </w:pPr>
          </w:p>
        </w:tc>
        <w:tc>
          <w:tcPr>
            <w:tcW w:w="850" w:type="dxa"/>
            <w:gridSpan w:val="2"/>
          </w:tcPr>
          <w:p w:rsidR="00DE108F" w:rsidRPr="00A12F15" w:rsidRDefault="00DE108F">
            <w:pPr>
              <w:tabs>
                <w:tab w:val="left" w:pos="-720"/>
                <w:tab w:val="left" w:pos="0"/>
                <w:tab w:val="left" w:pos="259"/>
                <w:tab w:val="left" w:pos="604"/>
                <w:tab w:val="left" w:pos="816"/>
                <w:tab w:val="left" w:pos="1440"/>
              </w:tabs>
              <w:suppressAutoHyphens/>
              <w:spacing w:after="89"/>
              <w:rPr>
                <w:rFonts w:ascii="Arial" w:hAnsi="Arial" w:cs="Arial"/>
                <w:spacing w:val="-2"/>
                <w:sz w:val="20"/>
              </w:rPr>
            </w:pPr>
          </w:p>
        </w:tc>
        <w:tc>
          <w:tcPr>
            <w:tcW w:w="709" w:type="dxa"/>
          </w:tcPr>
          <w:p w:rsidR="00DE108F" w:rsidRPr="00A12F15" w:rsidRDefault="00DE108F">
            <w:pPr>
              <w:tabs>
                <w:tab w:val="left" w:pos="-720"/>
                <w:tab w:val="left" w:pos="0"/>
                <w:tab w:val="left" w:pos="259"/>
                <w:tab w:val="left" w:pos="604"/>
                <w:tab w:val="left" w:pos="816"/>
                <w:tab w:val="left" w:pos="1440"/>
              </w:tabs>
              <w:suppressAutoHyphens/>
              <w:spacing w:after="89"/>
              <w:rPr>
                <w:rFonts w:ascii="Arial" w:hAnsi="Arial" w:cs="Arial"/>
                <w:spacing w:val="-2"/>
                <w:sz w:val="20"/>
              </w:rPr>
            </w:pPr>
          </w:p>
        </w:tc>
        <w:tc>
          <w:tcPr>
            <w:tcW w:w="1276" w:type="dxa"/>
            <w:gridSpan w:val="2"/>
          </w:tcPr>
          <w:p w:rsidR="00DE108F" w:rsidRPr="00A12F15" w:rsidRDefault="00DE108F">
            <w:pPr>
              <w:tabs>
                <w:tab w:val="left" w:pos="-720"/>
                <w:tab w:val="left" w:pos="0"/>
                <w:tab w:val="left" w:pos="259"/>
                <w:tab w:val="left" w:pos="604"/>
                <w:tab w:val="left" w:pos="816"/>
                <w:tab w:val="left" w:pos="1440"/>
              </w:tabs>
              <w:suppressAutoHyphens/>
              <w:spacing w:after="89"/>
              <w:rPr>
                <w:rFonts w:ascii="Arial" w:hAnsi="Arial" w:cs="Arial"/>
                <w:spacing w:val="-2"/>
                <w:sz w:val="20"/>
              </w:rPr>
            </w:pPr>
          </w:p>
        </w:tc>
        <w:tc>
          <w:tcPr>
            <w:tcW w:w="708" w:type="dxa"/>
            <w:tcBorders>
              <w:top w:val="single" w:sz="4" w:space="0" w:color="auto"/>
            </w:tcBorders>
          </w:tcPr>
          <w:p w:rsidR="00DE108F" w:rsidRPr="00A12F15" w:rsidRDefault="00DE108F">
            <w:pPr>
              <w:tabs>
                <w:tab w:val="left" w:pos="-720"/>
                <w:tab w:val="left" w:pos="0"/>
                <w:tab w:val="left" w:pos="259"/>
                <w:tab w:val="left" w:pos="604"/>
                <w:tab w:val="left" w:pos="816"/>
                <w:tab w:val="left" w:pos="1440"/>
              </w:tabs>
              <w:suppressAutoHyphens/>
              <w:spacing w:after="89"/>
              <w:rPr>
                <w:rFonts w:ascii="Arial" w:hAnsi="Arial" w:cs="Arial"/>
                <w:spacing w:val="-2"/>
                <w:sz w:val="20"/>
              </w:rPr>
            </w:pPr>
          </w:p>
        </w:tc>
      </w:tr>
      <w:tr w:rsidR="00C1714C" w:rsidRPr="00A12F15" w:rsidTr="00C1714C">
        <w:trPr>
          <w:ins w:id="37" w:author="morayoa" w:date="2013-06-04T16:37:00Z"/>
        </w:trPr>
        <w:tc>
          <w:tcPr>
            <w:tcW w:w="1420" w:type="dxa"/>
          </w:tcPr>
          <w:p w:rsidR="00C1714C" w:rsidRPr="00A12F15" w:rsidRDefault="00C1714C">
            <w:pPr>
              <w:tabs>
                <w:tab w:val="right" w:pos="1540"/>
              </w:tabs>
              <w:suppressAutoHyphens/>
              <w:spacing w:after="89"/>
              <w:rPr>
                <w:ins w:id="38" w:author="morayoa" w:date="2013-06-04T16:37:00Z"/>
                <w:rFonts w:ascii="Arial" w:hAnsi="Arial" w:cs="Arial"/>
                <w:spacing w:val="-2"/>
                <w:sz w:val="20"/>
              </w:rPr>
            </w:pPr>
            <w:ins w:id="39" w:author="morayoa" w:date="2013-06-04T16:39:00Z">
              <w:r w:rsidRPr="00A12F15">
                <w:rPr>
                  <w:rFonts w:ascii="Arial" w:hAnsi="Arial" w:cs="Arial"/>
                  <w:spacing w:val="-2"/>
                  <w:sz w:val="20"/>
                </w:rPr>
                <w:t>Speed (v) =</w:t>
              </w:r>
            </w:ins>
          </w:p>
        </w:tc>
        <w:tc>
          <w:tcPr>
            <w:tcW w:w="709" w:type="dxa"/>
            <w:tcBorders>
              <w:top w:val="single" w:sz="7" w:space="0" w:color="auto"/>
              <w:left w:val="single" w:sz="7" w:space="0" w:color="auto"/>
              <w:bottom w:val="single" w:sz="8" w:space="0" w:color="auto"/>
            </w:tcBorders>
          </w:tcPr>
          <w:p w:rsidR="00C1714C" w:rsidRPr="00A12F15" w:rsidRDefault="00C1714C">
            <w:pPr>
              <w:tabs>
                <w:tab w:val="left" w:pos="-720"/>
                <w:tab w:val="left" w:pos="0"/>
                <w:tab w:val="left" w:pos="259"/>
                <w:tab w:val="left" w:pos="604"/>
                <w:tab w:val="left" w:pos="816"/>
                <w:tab w:val="left" w:pos="1440"/>
              </w:tabs>
              <w:suppressAutoHyphens/>
              <w:spacing w:after="89"/>
              <w:rPr>
                <w:ins w:id="40" w:author="morayoa" w:date="2013-06-04T16:37:00Z"/>
                <w:rFonts w:ascii="Arial" w:hAnsi="Arial" w:cs="Arial"/>
                <w:spacing w:val="-2"/>
                <w:sz w:val="20"/>
              </w:rPr>
            </w:pPr>
          </w:p>
        </w:tc>
        <w:tc>
          <w:tcPr>
            <w:tcW w:w="992" w:type="dxa"/>
            <w:gridSpan w:val="2"/>
            <w:tcBorders>
              <w:left w:val="single" w:sz="7" w:space="0" w:color="auto"/>
            </w:tcBorders>
          </w:tcPr>
          <w:p w:rsidR="00C1714C" w:rsidRPr="00A12F15" w:rsidRDefault="00C1714C">
            <w:pPr>
              <w:tabs>
                <w:tab w:val="left" w:pos="-720"/>
                <w:tab w:val="left" w:pos="0"/>
                <w:tab w:val="left" w:pos="259"/>
                <w:tab w:val="left" w:pos="604"/>
                <w:tab w:val="left" w:pos="816"/>
                <w:tab w:val="left" w:pos="1440"/>
              </w:tabs>
              <w:suppressAutoHyphens/>
              <w:spacing w:after="89"/>
              <w:rPr>
                <w:ins w:id="41" w:author="morayoa" w:date="2013-06-04T16:37:00Z"/>
                <w:rFonts w:ascii="Arial" w:hAnsi="Arial" w:cs="Arial"/>
                <w:spacing w:val="-2"/>
                <w:sz w:val="20"/>
              </w:rPr>
            </w:pPr>
            <w:ins w:id="42" w:author="morayoa" w:date="2013-06-04T16:39:00Z">
              <w:r w:rsidRPr="00A12F15">
                <w:rPr>
                  <w:rFonts w:ascii="Arial" w:hAnsi="Arial" w:cs="Arial"/>
                  <w:spacing w:val="-2"/>
                  <w:sz w:val="20"/>
                </w:rPr>
                <w:t>m/s</w:t>
              </w:r>
            </w:ins>
          </w:p>
        </w:tc>
        <w:tc>
          <w:tcPr>
            <w:tcW w:w="851" w:type="dxa"/>
            <w:gridSpan w:val="2"/>
          </w:tcPr>
          <w:p w:rsidR="00C1714C" w:rsidRPr="00C1714C" w:rsidRDefault="00C1714C" w:rsidP="00DE108F">
            <w:pPr>
              <w:tabs>
                <w:tab w:val="right" w:pos="639"/>
              </w:tabs>
              <w:suppressAutoHyphens/>
              <w:spacing w:after="89"/>
              <w:rPr>
                <w:ins w:id="43" w:author="morayoa" w:date="2013-06-04T16:37:00Z"/>
                <w:rFonts w:ascii="Arial" w:hAnsi="Arial" w:cs="Arial"/>
                <w:spacing w:val="-2"/>
                <w:sz w:val="20"/>
              </w:rPr>
            </w:pPr>
            <w:proofErr w:type="spellStart"/>
            <w:ins w:id="44" w:author="morayoa" w:date="2013-06-04T16:40:00Z">
              <w:r w:rsidRPr="00C1714C">
                <w:rPr>
                  <w:rFonts w:ascii="Arial" w:hAnsi="Arial" w:cs="Arial"/>
                  <w:sz w:val="20"/>
                  <w:lang w:val="en-US" w:eastAsia="zh-CN"/>
                </w:rPr>
                <w:t>V</w:t>
              </w:r>
              <w:r w:rsidRPr="00C1714C">
                <w:rPr>
                  <w:rFonts w:ascii="Arial" w:hAnsi="Arial" w:cs="Arial"/>
                  <w:sz w:val="20"/>
                  <w:vertAlign w:val="subscript"/>
                  <w:lang w:val="en-US" w:eastAsia="zh-CN"/>
                </w:rPr>
                <w:t>min</w:t>
              </w:r>
              <w:proofErr w:type="spellEnd"/>
              <w:r w:rsidRPr="00C1714C">
                <w:rPr>
                  <w:rFonts w:ascii="Arial" w:hAnsi="Arial" w:cs="Arial"/>
                  <w:sz w:val="20"/>
                  <w:vertAlign w:val="subscript"/>
                  <w:lang w:val="en-US" w:eastAsia="zh-CN"/>
                </w:rPr>
                <w:t xml:space="preserve"> =</w:t>
              </w:r>
            </w:ins>
          </w:p>
        </w:tc>
        <w:tc>
          <w:tcPr>
            <w:tcW w:w="709" w:type="dxa"/>
            <w:gridSpan w:val="2"/>
            <w:tcBorders>
              <w:top w:val="single" w:sz="7" w:space="0" w:color="auto"/>
              <w:left w:val="single" w:sz="7" w:space="0" w:color="auto"/>
              <w:bottom w:val="single" w:sz="8" w:space="0" w:color="auto"/>
            </w:tcBorders>
          </w:tcPr>
          <w:p w:rsidR="00C1714C" w:rsidRPr="00C1714C" w:rsidRDefault="00C1714C">
            <w:pPr>
              <w:tabs>
                <w:tab w:val="left" w:pos="-720"/>
                <w:tab w:val="left" w:pos="0"/>
                <w:tab w:val="left" w:pos="259"/>
                <w:tab w:val="left" w:pos="604"/>
                <w:tab w:val="left" w:pos="816"/>
                <w:tab w:val="left" w:pos="1440"/>
              </w:tabs>
              <w:suppressAutoHyphens/>
              <w:spacing w:after="89"/>
              <w:rPr>
                <w:ins w:id="45" w:author="morayoa" w:date="2013-06-04T16:37:00Z"/>
                <w:rFonts w:ascii="Arial" w:hAnsi="Arial" w:cs="Arial"/>
                <w:spacing w:val="-2"/>
                <w:sz w:val="20"/>
              </w:rPr>
            </w:pPr>
          </w:p>
        </w:tc>
        <w:tc>
          <w:tcPr>
            <w:tcW w:w="567" w:type="dxa"/>
            <w:tcBorders>
              <w:left w:val="single" w:sz="7" w:space="0" w:color="auto"/>
            </w:tcBorders>
          </w:tcPr>
          <w:p w:rsidR="00C1714C" w:rsidRPr="00C1714C" w:rsidRDefault="00260D3D">
            <w:pPr>
              <w:tabs>
                <w:tab w:val="left" w:pos="-720"/>
                <w:tab w:val="left" w:pos="0"/>
                <w:tab w:val="left" w:pos="259"/>
                <w:tab w:val="left" w:pos="604"/>
                <w:tab w:val="left" w:pos="816"/>
                <w:tab w:val="left" w:pos="1440"/>
              </w:tabs>
              <w:suppressAutoHyphens/>
              <w:spacing w:after="89"/>
              <w:rPr>
                <w:ins w:id="46" w:author="morayoa" w:date="2013-06-04T16:37:00Z"/>
                <w:rFonts w:ascii="Arial" w:hAnsi="Arial" w:cs="Arial"/>
                <w:spacing w:val="-2"/>
                <w:sz w:val="20"/>
              </w:rPr>
            </w:pPr>
            <w:ins w:id="47" w:author="morayoa" w:date="2013-06-04T16:41:00Z">
              <w:r>
                <w:rPr>
                  <w:rFonts w:ascii="Arial" w:hAnsi="Arial" w:cs="Arial"/>
                  <w:spacing w:val="-2"/>
                  <w:sz w:val="20"/>
                </w:rPr>
                <w:t>m/s</w:t>
              </w:r>
            </w:ins>
          </w:p>
        </w:tc>
        <w:tc>
          <w:tcPr>
            <w:tcW w:w="850" w:type="dxa"/>
            <w:gridSpan w:val="2"/>
          </w:tcPr>
          <w:p w:rsidR="00C1714C" w:rsidRPr="00C1714C" w:rsidRDefault="00C1714C">
            <w:pPr>
              <w:tabs>
                <w:tab w:val="right" w:pos="937"/>
              </w:tabs>
              <w:suppressAutoHyphens/>
              <w:spacing w:after="89"/>
              <w:rPr>
                <w:ins w:id="48" w:author="morayoa" w:date="2013-06-04T16:37:00Z"/>
                <w:rFonts w:ascii="Arial" w:hAnsi="Arial" w:cs="Arial"/>
                <w:snapToGrid w:val="0"/>
                <w:sz w:val="20"/>
                <w:lang w:eastAsia="en-US"/>
              </w:rPr>
            </w:pPr>
            <w:proofErr w:type="spellStart"/>
            <w:ins w:id="49" w:author="morayoa" w:date="2013-06-04T16:41:00Z">
              <w:r w:rsidRPr="00C1714C">
                <w:rPr>
                  <w:rFonts w:ascii="Arial" w:hAnsi="Arial" w:cs="Arial"/>
                  <w:sz w:val="20"/>
                  <w:lang w:val="en-US" w:eastAsia="zh-CN"/>
                </w:rPr>
                <w:t>V</w:t>
              </w:r>
              <w:r w:rsidRPr="00C1714C">
                <w:rPr>
                  <w:rFonts w:ascii="Arial" w:hAnsi="Arial" w:cs="Arial"/>
                  <w:sz w:val="20"/>
                  <w:vertAlign w:val="subscript"/>
                  <w:lang w:val="en-US" w:eastAsia="zh-CN"/>
                </w:rPr>
                <w:t>max</w:t>
              </w:r>
            </w:ins>
            <w:proofErr w:type="spellEnd"/>
          </w:p>
        </w:tc>
        <w:tc>
          <w:tcPr>
            <w:tcW w:w="709" w:type="dxa"/>
            <w:tcBorders>
              <w:top w:val="single" w:sz="7" w:space="0" w:color="auto"/>
              <w:left w:val="single" w:sz="7" w:space="0" w:color="auto"/>
              <w:bottom w:val="single" w:sz="8" w:space="0" w:color="auto"/>
            </w:tcBorders>
          </w:tcPr>
          <w:p w:rsidR="00C1714C" w:rsidRPr="00C1714C" w:rsidRDefault="00C1714C">
            <w:pPr>
              <w:tabs>
                <w:tab w:val="left" w:pos="-720"/>
                <w:tab w:val="left" w:pos="0"/>
                <w:tab w:val="left" w:pos="259"/>
                <w:tab w:val="left" w:pos="604"/>
                <w:tab w:val="left" w:pos="816"/>
                <w:tab w:val="left" w:pos="1440"/>
              </w:tabs>
              <w:suppressAutoHyphens/>
              <w:spacing w:after="89"/>
              <w:rPr>
                <w:ins w:id="50" w:author="morayoa" w:date="2013-06-04T16:37:00Z"/>
                <w:rFonts w:ascii="Arial" w:hAnsi="Arial" w:cs="Arial"/>
                <w:spacing w:val="-2"/>
                <w:sz w:val="20"/>
              </w:rPr>
            </w:pPr>
          </w:p>
        </w:tc>
        <w:tc>
          <w:tcPr>
            <w:tcW w:w="1276" w:type="dxa"/>
            <w:gridSpan w:val="2"/>
            <w:tcBorders>
              <w:left w:val="single" w:sz="7" w:space="0" w:color="auto"/>
            </w:tcBorders>
          </w:tcPr>
          <w:p w:rsidR="00C1714C" w:rsidRPr="00C1714C" w:rsidRDefault="00260D3D">
            <w:pPr>
              <w:tabs>
                <w:tab w:val="left" w:pos="-720"/>
                <w:tab w:val="left" w:pos="0"/>
                <w:tab w:val="left" w:pos="259"/>
                <w:tab w:val="left" w:pos="604"/>
                <w:tab w:val="left" w:pos="816"/>
                <w:tab w:val="left" w:pos="1440"/>
              </w:tabs>
              <w:suppressAutoHyphens/>
              <w:spacing w:after="89"/>
              <w:rPr>
                <w:ins w:id="51" w:author="morayoa" w:date="2013-06-04T16:37:00Z"/>
                <w:rFonts w:ascii="Arial" w:hAnsi="Arial" w:cs="Arial"/>
                <w:sz w:val="20"/>
              </w:rPr>
            </w:pPr>
            <w:ins w:id="52" w:author="morayoa" w:date="2013-06-04T16:41:00Z">
              <w:r>
                <w:rPr>
                  <w:rFonts w:ascii="Arial" w:hAnsi="Arial" w:cs="Arial"/>
                  <w:spacing w:val="-2"/>
                  <w:sz w:val="20"/>
                </w:rPr>
                <w:t>m/s</w:t>
              </w:r>
            </w:ins>
          </w:p>
        </w:tc>
        <w:tc>
          <w:tcPr>
            <w:tcW w:w="708" w:type="dxa"/>
          </w:tcPr>
          <w:p w:rsidR="00C1714C" w:rsidRPr="00A12F15" w:rsidRDefault="00C1714C">
            <w:pPr>
              <w:tabs>
                <w:tab w:val="left" w:pos="-720"/>
                <w:tab w:val="left" w:pos="0"/>
                <w:tab w:val="left" w:pos="259"/>
                <w:tab w:val="left" w:pos="604"/>
                <w:tab w:val="left" w:pos="816"/>
                <w:tab w:val="left" w:pos="1440"/>
              </w:tabs>
              <w:suppressAutoHyphens/>
              <w:spacing w:after="89"/>
              <w:rPr>
                <w:ins w:id="53" w:author="morayoa" w:date="2013-06-04T16:37:00Z"/>
                <w:rFonts w:ascii="Arial" w:hAnsi="Arial" w:cs="Arial"/>
                <w:spacing w:val="-2"/>
                <w:sz w:val="20"/>
              </w:rPr>
            </w:pPr>
          </w:p>
        </w:tc>
      </w:tr>
      <w:tr w:rsidR="00C1714C" w:rsidRPr="00A12F15" w:rsidTr="00C1714C">
        <w:trPr>
          <w:ins w:id="54" w:author="morayoa" w:date="2013-06-04T16:37:00Z"/>
        </w:trPr>
        <w:tc>
          <w:tcPr>
            <w:tcW w:w="1420" w:type="dxa"/>
            <w:tcBorders>
              <w:left w:val="single" w:sz="4" w:space="0" w:color="auto"/>
            </w:tcBorders>
          </w:tcPr>
          <w:p w:rsidR="00C1714C" w:rsidRPr="00A12F15" w:rsidRDefault="00C1714C">
            <w:pPr>
              <w:tabs>
                <w:tab w:val="right" w:pos="1540"/>
              </w:tabs>
              <w:suppressAutoHyphens/>
              <w:spacing w:after="89"/>
              <w:rPr>
                <w:ins w:id="55" w:author="morayoa" w:date="2013-06-04T16:37:00Z"/>
                <w:rFonts w:ascii="Arial" w:hAnsi="Arial" w:cs="Arial"/>
                <w:spacing w:val="-2"/>
                <w:sz w:val="20"/>
              </w:rPr>
            </w:pPr>
          </w:p>
        </w:tc>
        <w:tc>
          <w:tcPr>
            <w:tcW w:w="709" w:type="dxa"/>
            <w:tcBorders>
              <w:top w:val="single" w:sz="8" w:space="0" w:color="auto"/>
              <w:bottom w:val="single" w:sz="8" w:space="0" w:color="auto"/>
            </w:tcBorders>
          </w:tcPr>
          <w:p w:rsidR="00C1714C" w:rsidRPr="00A12F15" w:rsidRDefault="00C1714C">
            <w:pPr>
              <w:tabs>
                <w:tab w:val="left" w:pos="-720"/>
                <w:tab w:val="left" w:pos="0"/>
                <w:tab w:val="left" w:pos="259"/>
                <w:tab w:val="left" w:pos="604"/>
                <w:tab w:val="left" w:pos="816"/>
                <w:tab w:val="left" w:pos="1440"/>
              </w:tabs>
              <w:suppressAutoHyphens/>
              <w:spacing w:after="89"/>
              <w:rPr>
                <w:ins w:id="56" w:author="morayoa" w:date="2013-06-04T16:37:00Z"/>
                <w:rFonts w:ascii="Arial" w:hAnsi="Arial" w:cs="Arial"/>
                <w:spacing w:val="-2"/>
                <w:sz w:val="20"/>
              </w:rPr>
            </w:pPr>
          </w:p>
        </w:tc>
        <w:tc>
          <w:tcPr>
            <w:tcW w:w="992" w:type="dxa"/>
            <w:gridSpan w:val="2"/>
            <w:tcBorders>
              <w:left w:val="nil"/>
            </w:tcBorders>
          </w:tcPr>
          <w:p w:rsidR="00C1714C" w:rsidRPr="00A12F15" w:rsidRDefault="00C1714C">
            <w:pPr>
              <w:tabs>
                <w:tab w:val="left" w:pos="-720"/>
                <w:tab w:val="left" w:pos="0"/>
                <w:tab w:val="left" w:pos="259"/>
                <w:tab w:val="left" w:pos="604"/>
                <w:tab w:val="left" w:pos="816"/>
                <w:tab w:val="left" w:pos="1440"/>
              </w:tabs>
              <w:suppressAutoHyphens/>
              <w:spacing w:after="89"/>
              <w:rPr>
                <w:ins w:id="57" w:author="morayoa" w:date="2013-06-04T16:37:00Z"/>
                <w:rFonts w:ascii="Arial" w:hAnsi="Arial" w:cs="Arial"/>
                <w:spacing w:val="-2"/>
                <w:sz w:val="20"/>
              </w:rPr>
            </w:pPr>
          </w:p>
        </w:tc>
        <w:tc>
          <w:tcPr>
            <w:tcW w:w="851" w:type="dxa"/>
            <w:gridSpan w:val="2"/>
          </w:tcPr>
          <w:p w:rsidR="00C1714C" w:rsidRPr="00A12F15" w:rsidRDefault="00C1714C" w:rsidP="00DE108F">
            <w:pPr>
              <w:tabs>
                <w:tab w:val="right" w:pos="639"/>
              </w:tabs>
              <w:suppressAutoHyphens/>
              <w:spacing w:after="89"/>
              <w:rPr>
                <w:ins w:id="58" w:author="morayoa" w:date="2013-06-04T16:37:00Z"/>
                <w:rFonts w:ascii="Arial" w:hAnsi="Arial" w:cs="Arial"/>
                <w:spacing w:val="-2"/>
                <w:sz w:val="20"/>
              </w:rPr>
            </w:pPr>
          </w:p>
        </w:tc>
        <w:tc>
          <w:tcPr>
            <w:tcW w:w="709" w:type="dxa"/>
            <w:gridSpan w:val="2"/>
            <w:tcBorders>
              <w:top w:val="single" w:sz="8" w:space="0" w:color="auto"/>
              <w:bottom w:val="single" w:sz="8" w:space="0" w:color="auto"/>
            </w:tcBorders>
          </w:tcPr>
          <w:p w:rsidR="00C1714C" w:rsidRPr="00A12F15" w:rsidRDefault="00C1714C">
            <w:pPr>
              <w:tabs>
                <w:tab w:val="left" w:pos="-720"/>
                <w:tab w:val="left" w:pos="0"/>
                <w:tab w:val="left" w:pos="259"/>
                <w:tab w:val="left" w:pos="604"/>
                <w:tab w:val="left" w:pos="816"/>
                <w:tab w:val="left" w:pos="1440"/>
              </w:tabs>
              <w:suppressAutoHyphens/>
              <w:spacing w:after="89"/>
              <w:rPr>
                <w:ins w:id="59" w:author="morayoa" w:date="2013-06-04T16:37:00Z"/>
                <w:rFonts w:ascii="Arial" w:hAnsi="Arial" w:cs="Arial"/>
                <w:spacing w:val="-2"/>
                <w:sz w:val="20"/>
              </w:rPr>
            </w:pPr>
          </w:p>
        </w:tc>
        <w:tc>
          <w:tcPr>
            <w:tcW w:w="567" w:type="dxa"/>
            <w:tcBorders>
              <w:left w:val="nil"/>
            </w:tcBorders>
          </w:tcPr>
          <w:p w:rsidR="00C1714C" w:rsidRPr="00A12F15" w:rsidRDefault="00C1714C">
            <w:pPr>
              <w:tabs>
                <w:tab w:val="left" w:pos="-720"/>
                <w:tab w:val="left" w:pos="0"/>
                <w:tab w:val="left" w:pos="259"/>
                <w:tab w:val="left" w:pos="604"/>
                <w:tab w:val="left" w:pos="816"/>
                <w:tab w:val="left" w:pos="1440"/>
              </w:tabs>
              <w:suppressAutoHyphens/>
              <w:spacing w:after="89"/>
              <w:rPr>
                <w:ins w:id="60" w:author="morayoa" w:date="2013-06-04T16:37:00Z"/>
                <w:rFonts w:ascii="Arial" w:hAnsi="Arial" w:cs="Arial"/>
                <w:spacing w:val="-2"/>
                <w:sz w:val="20"/>
              </w:rPr>
            </w:pPr>
          </w:p>
        </w:tc>
        <w:tc>
          <w:tcPr>
            <w:tcW w:w="850" w:type="dxa"/>
            <w:gridSpan w:val="2"/>
          </w:tcPr>
          <w:p w:rsidR="00C1714C" w:rsidRPr="00A12F15" w:rsidRDefault="00C1714C">
            <w:pPr>
              <w:tabs>
                <w:tab w:val="right" w:pos="937"/>
              </w:tabs>
              <w:suppressAutoHyphens/>
              <w:spacing w:after="89"/>
              <w:rPr>
                <w:ins w:id="61" w:author="morayoa" w:date="2013-06-04T16:37:00Z"/>
                <w:rFonts w:ascii="Arial" w:hAnsi="Arial" w:cs="Arial"/>
                <w:snapToGrid w:val="0"/>
                <w:sz w:val="20"/>
                <w:lang w:eastAsia="en-US"/>
              </w:rPr>
            </w:pPr>
          </w:p>
        </w:tc>
        <w:tc>
          <w:tcPr>
            <w:tcW w:w="709" w:type="dxa"/>
            <w:tcBorders>
              <w:top w:val="single" w:sz="8" w:space="0" w:color="auto"/>
              <w:bottom w:val="single" w:sz="8" w:space="0" w:color="auto"/>
            </w:tcBorders>
          </w:tcPr>
          <w:p w:rsidR="00C1714C" w:rsidRPr="00A12F15" w:rsidRDefault="00C1714C">
            <w:pPr>
              <w:tabs>
                <w:tab w:val="left" w:pos="-720"/>
                <w:tab w:val="left" w:pos="0"/>
                <w:tab w:val="left" w:pos="259"/>
                <w:tab w:val="left" w:pos="604"/>
                <w:tab w:val="left" w:pos="816"/>
                <w:tab w:val="left" w:pos="1440"/>
              </w:tabs>
              <w:suppressAutoHyphens/>
              <w:spacing w:after="89"/>
              <w:rPr>
                <w:ins w:id="62" w:author="morayoa" w:date="2013-06-04T16:37:00Z"/>
                <w:rFonts w:ascii="Arial" w:hAnsi="Arial" w:cs="Arial"/>
                <w:spacing w:val="-2"/>
                <w:sz w:val="20"/>
              </w:rPr>
            </w:pPr>
          </w:p>
        </w:tc>
        <w:tc>
          <w:tcPr>
            <w:tcW w:w="1276" w:type="dxa"/>
            <w:gridSpan w:val="2"/>
            <w:tcBorders>
              <w:left w:val="nil"/>
            </w:tcBorders>
          </w:tcPr>
          <w:p w:rsidR="00C1714C" w:rsidRPr="00A12F15" w:rsidRDefault="00C1714C">
            <w:pPr>
              <w:tabs>
                <w:tab w:val="left" w:pos="-720"/>
                <w:tab w:val="left" w:pos="0"/>
                <w:tab w:val="left" w:pos="259"/>
                <w:tab w:val="left" w:pos="604"/>
                <w:tab w:val="left" w:pos="816"/>
                <w:tab w:val="left" w:pos="1440"/>
              </w:tabs>
              <w:suppressAutoHyphens/>
              <w:spacing w:after="89"/>
              <w:rPr>
                <w:ins w:id="63" w:author="morayoa" w:date="2013-06-04T16:37:00Z"/>
                <w:rFonts w:ascii="Arial" w:hAnsi="Arial" w:cs="Arial"/>
                <w:sz w:val="20"/>
              </w:rPr>
            </w:pPr>
          </w:p>
        </w:tc>
        <w:tc>
          <w:tcPr>
            <w:tcW w:w="708" w:type="dxa"/>
          </w:tcPr>
          <w:p w:rsidR="00C1714C" w:rsidRPr="00A12F15" w:rsidRDefault="00C1714C">
            <w:pPr>
              <w:tabs>
                <w:tab w:val="left" w:pos="-720"/>
                <w:tab w:val="left" w:pos="0"/>
                <w:tab w:val="left" w:pos="259"/>
                <w:tab w:val="left" w:pos="604"/>
                <w:tab w:val="left" w:pos="816"/>
                <w:tab w:val="left" w:pos="1440"/>
              </w:tabs>
              <w:suppressAutoHyphens/>
              <w:spacing w:after="89"/>
              <w:rPr>
                <w:ins w:id="64" w:author="morayoa" w:date="2013-06-04T16:37:00Z"/>
                <w:rFonts w:ascii="Arial" w:hAnsi="Arial" w:cs="Arial"/>
                <w:spacing w:val="-2"/>
                <w:sz w:val="20"/>
              </w:rPr>
            </w:pPr>
          </w:p>
        </w:tc>
      </w:tr>
      <w:tr w:rsidR="00DE108F" w:rsidRPr="00A12F15" w:rsidTr="00C1714C">
        <w:tc>
          <w:tcPr>
            <w:tcW w:w="1420" w:type="dxa"/>
          </w:tcPr>
          <w:p w:rsidR="00DE108F" w:rsidRPr="00A12F15" w:rsidRDefault="00DE108F">
            <w:pPr>
              <w:tabs>
                <w:tab w:val="right" w:pos="1540"/>
              </w:tabs>
              <w:suppressAutoHyphens/>
              <w:spacing w:after="89"/>
              <w:rPr>
                <w:rFonts w:ascii="Arial" w:hAnsi="Arial" w:cs="Arial"/>
                <w:spacing w:val="-2"/>
                <w:sz w:val="20"/>
              </w:rPr>
            </w:pPr>
            <w:r w:rsidRPr="00A12F15">
              <w:rPr>
                <w:rFonts w:ascii="Arial" w:hAnsi="Arial" w:cs="Arial"/>
                <w:spacing w:val="-2"/>
                <w:sz w:val="20"/>
              </w:rPr>
              <w:t xml:space="preserve">         Max =</w:t>
            </w:r>
          </w:p>
        </w:tc>
        <w:tc>
          <w:tcPr>
            <w:tcW w:w="709" w:type="dxa"/>
            <w:tcBorders>
              <w:top w:val="single" w:sz="8" w:space="0" w:color="auto"/>
              <w:left w:val="single" w:sz="7" w:space="0" w:color="auto"/>
              <w:bottom w:val="single" w:sz="7" w:space="0" w:color="auto"/>
            </w:tcBorders>
          </w:tcPr>
          <w:p w:rsidR="00DE108F" w:rsidRPr="00A12F15" w:rsidRDefault="00DE108F">
            <w:pPr>
              <w:tabs>
                <w:tab w:val="left" w:pos="-720"/>
                <w:tab w:val="left" w:pos="0"/>
                <w:tab w:val="left" w:pos="259"/>
                <w:tab w:val="left" w:pos="604"/>
                <w:tab w:val="left" w:pos="816"/>
                <w:tab w:val="left" w:pos="1440"/>
              </w:tabs>
              <w:suppressAutoHyphens/>
              <w:spacing w:after="89"/>
              <w:rPr>
                <w:rFonts w:ascii="Arial" w:hAnsi="Arial" w:cs="Arial"/>
                <w:spacing w:val="-2"/>
                <w:sz w:val="20"/>
              </w:rPr>
            </w:pPr>
          </w:p>
        </w:tc>
        <w:tc>
          <w:tcPr>
            <w:tcW w:w="992" w:type="dxa"/>
            <w:gridSpan w:val="2"/>
            <w:tcBorders>
              <w:left w:val="single" w:sz="7" w:space="0" w:color="auto"/>
            </w:tcBorders>
          </w:tcPr>
          <w:p w:rsidR="00DE108F" w:rsidRPr="00A12F15" w:rsidRDefault="00DE108F">
            <w:pPr>
              <w:tabs>
                <w:tab w:val="left" w:pos="-720"/>
                <w:tab w:val="left" w:pos="0"/>
                <w:tab w:val="left" w:pos="259"/>
                <w:tab w:val="left" w:pos="604"/>
                <w:tab w:val="left" w:pos="816"/>
                <w:tab w:val="left" w:pos="1440"/>
              </w:tabs>
              <w:suppressAutoHyphens/>
              <w:spacing w:after="89"/>
              <w:rPr>
                <w:rFonts w:ascii="Arial" w:hAnsi="Arial" w:cs="Arial"/>
                <w:spacing w:val="-2"/>
                <w:sz w:val="20"/>
              </w:rPr>
            </w:pPr>
          </w:p>
        </w:tc>
        <w:tc>
          <w:tcPr>
            <w:tcW w:w="851" w:type="dxa"/>
            <w:gridSpan w:val="2"/>
          </w:tcPr>
          <w:p w:rsidR="00DE108F" w:rsidRPr="00A12F15" w:rsidRDefault="00DE108F" w:rsidP="00DE108F">
            <w:pPr>
              <w:tabs>
                <w:tab w:val="right" w:pos="639"/>
              </w:tabs>
              <w:suppressAutoHyphens/>
              <w:spacing w:after="89"/>
              <w:rPr>
                <w:rFonts w:ascii="Arial" w:hAnsi="Arial" w:cs="Arial"/>
                <w:spacing w:val="-2"/>
                <w:sz w:val="20"/>
              </w:rPr>
            </w:pPr>
            <w:r w:rsidRPr="00A12F15">
              <w:rPr>
                <w:rFonts w:ascii="Arial" w:hAnsi="Arial" w:cs="Arial"/>
                <w:spacing w:val="-2"/>
                <w:sz w:val="20"/>
              </w:rPr>
              <w:tab/>
            </w:r>
            <w:r w:rsidR="00566DA3">
              <w:rPr>
                <w:rFonts w:ascii="Arial" w:hAnsi="Arial" w:cs="Arial"/>
                <w:spacing w:val="-2"/>
                <w:sz w:val="20"/>
              </w:rPr>
              <w:t>d</w:t>
            </w:r>
            <w:r w:rsidRPr="00A12F15">
              <w:rPr>
                <w:rFonts w:ascii="Arial" w:hAnsi="Arial" w:cs="Arial"/>
                <w:spacing w:val="-2"/>
                <w:sz w:val="20"/>
              </w:rPr>
              <w:t xml:space="preserve"> =</w:t>
            </w:r>
          </w:p>
        </w:tc>
        <w:tc>
          <w:tcPr>
            <w:tcW w:w="709" w:type="dxa"/>
            <w:gridSpan w:val="2"/>
            <w:tcBorders>
              <w:top w:val="single" w:sz="8" w:space="0" w:color="auto"/>
              <w:left w:val="single" w:sz="7" w:space="0" w:color="auto"/>
              <w:bottom w:val="single" w:sz="7" w:space="0" w:color="auto"/>
            </w:tcBorders>
          </w:tcPr>
          <w:p w:rsidR="00DE108F" w:rsidRPr="00A12F15" w:rsidRDefault="00DE108F">
            <w:pPr>
              <w:tabs>
                <w:tab w:val="left" w:pos="-720"/>
                <w:tab w:val="left" w:pos="0"/>
                <w:tab w:val="left" w:pos="259"/>
                <w:tab w:val="left" w:pos="604"/>
                <w:tab w:val="left" w:pos="816"/>
                <w:tab w:val="left" w:pos="1440"/>
              </w:tabs>
              <w:suppressAutoHyphens/>
              <w:spacing w:after="89"/>
              <w:rPr>
                <w:rFonts w:ascii="Arial" w:hAnsi="Arial" w:cs="Arial"/>
                <w:spacing w:val="-2"/>
                <w:sz w:val="20"/>
              </w:rPr>
            </w:pPr>
          </w:p>
        </w:tc>
        <w:tc>
          <w:tcPr>
            <w:tcW w:w="567" w:type="dxa"/>
            <w:tcBorders>
              <w:left w:val="single" w:sz="7" w:space="0" w:color="auto"/>
            </w:tcBorders>
          </w:tcPr>
          <w:p w:rsidR="00DE108F" w:rsidRPr="00A12F15" w:rsidRDefault="00DE108F">
            <w:pPr>
              <w:tabs>
                <w:tab w:val="left" w:pos="-720"/>
                <w:tab w:val="left" w:pos="0"/>
                <w:tab w:val="left" w:pos="259"/>
                <w:tab w:val="left" w:pos="604"/>
                <w:tab w:val="left" w:pos="816"/>
                <w:tab w:val="left" w:pos="1440"/>
              </w:tabs>
              <w:suppressAutoHyphens/>
              <w:spacing w:after="89"/>
              <w:rPr>
                <w:rFonts w:ascii="Arial" w:hAnsi="Arial" w:cs="Arial"/>
                <w:spacing w:val="-2"/>
                <w:sz w:val="20"/>
              </w:rPr>
            </w:pPr>
          </w:p>
        </w:tc>
        <w:tc>
          <w:tcPr>
            <w:tcW w:w="850" w:type="dxa"/>
            <w:gridSpan w:val="2"/>
          </w:tcPr>
          <w:p w:rsidR="00DE108F" w:rsidRPr="00A12F15" w:rsidRDefault="008B4D6A">
            <w:pPr>
              <w:tabs>
                <w:tab w:val="right" w:pos="937"/>
              </w:tabs>
              <w:suppressAutoHyphens/>
              <w:spacing w:after="89"/>
              <w:rPr>
                <w:rFonts w:ascii="Arial" w:hAnsi="Arial" w:cs="Arial"/>
                <w:spacing w:val="-2"/>
                <w:sz w:val="20"/>
              </w:rPr>
            </w:pPr>
            <w:r w:rsidRPr="00A12F15">
              <w:rPr>
                <w:rFonts w:ascii="Arial" w:hAnsi="Arial" w:cs="Arial"/>
                <w:snapToGrid w:val="0"/>
                <w:sz w:val="20"/>
                <w:lang w:eastAsia="en-US"/>
              </w:rPr>
              <w:t>W</w:t>
            </w:r>
            <w:r w:rsidRPr="00A12F15">
              <w:rPr>
                <w:rFonts w:ascii="Arial" w:hAnsi="Arial" w:cs="Arial"/>
                <w:snapToGrid w:val="0"/>
                <w:sz w:val="20"/>
                <w:vertAlign w:val="subscript"/>
                <w:lang w:eastAsia="en-US"/>
              </w:rPr>
              <w:t>L</w:t>
            </w:r>
            <w:r w:rsidR="00DE108F" w:rsidRPr="00A12F15">
              <w:rPr>
                <w:rFonts w:ascii="Arial" w:hAnsi="Arial" w:cs="Arial"/>
                <w:sz w:val="20"/>
              </w:rPr>
              <w:t xml:space="preserve"> =</w:t>
            </w:r>
          </w:p>
        </w:tc>
        <w:tc>
          <w:tcPr>
            <w:tcW w:w="709" w:type="dxa"/>
            <w:tcBorders>
              <w:top w:val="single" w:sz="8" w:space="0" w:color="auto"/>
              <w:left w:val="single" w:sz="7" w:space="0" w:color="auto"/>
              <w:bottom w:val="single" w:sz="7" w:space="0" w:color="auto"/>
            </w:tcBorders>
          </w:tcPr>
          <w:p w:rsidR="00DE108F" w:rsidRPr="00A12F15" w:rsidRDefault="00DE108F">
            <w:pPr>
              <w:tabs>
                <w:tab w:val="left" w:pos="-720"/>
                <w:tab w:val="left" w:pos="0"/>
                <w:tab w:val="left" w:pos="259"/>
                <w:tab w:val="left" w:pos="604"/>
                <w:tab w:val="left" w:pos="816"/>
                <w:tab w:val="left" w:pos="1440"/>
              </w:tabs>
              <w:suppressAutoHyphens/>
              <w:spacing w:after="89"/>
              <w:rPr>
                <w:rFonts w:ascii="Arial" w:hAnsi="Arial" w:cs="Arial"/>
                <w:spacing w:val="-2"/>
                <w:sz w:val="20"/>
              </w:rPr>
            </w:pPr>
          </w:p>
        </w:tc>
        <w:tc>
          <w:tcPr>
            <w:tcW w:w="1276" w:type="dxa"/>
            <w:gridSpan w:val="2"/>
            <w:tcBorders>
              <w:left w:val="single" w:sz="7" w:space="0" w:color="auto"/>
            </w:tcBorders>
          </w:tcPr>
          <w:p w:rsidR="00DE108F" w:rsidRPr="00A12F15" w:rsidRDefault="00DE108F">
            <w:pPr>
              <w:tabs>
                <w:tab w:val="left" w:pos="-720"/>
                <w:tab w:val="left" w:pos="0"/>
                <w:tab w:val="left" w:pos="259"/>
                <w:tab w:val="left" w:pos="604"/>
                <w:tab w:val="left" w:pos="816"/>
                <w:tab w:val="left" w:pos="1440"/>
              </w:tabs>
              <w:suppressAutoHyphens/>
              <w:spacing w:after="89"/>
              <w:rPr>
                <w:rFonts w:ascii="Arial" w:hAnsi="Arial" w:cs="Arial"/>
                <w:spacing w:val="-2"/>
                <w:sz w:val="20"/>
              </w:rPr>
            </w:pPr>
            <w:r w:rsidRPr="00A12F15">
              <w:rPr>
                <w:rFonts w:ascii="Arial" w:hAnsi="Arial" w:cs="Arial"/>
                <w:sz w:val="20"/>
              </w:rPr>
              <w:t>m</w:t>
            </w:r>
          </w:p>
        </w:tc>
        <w:tc>
          <w:tcPr>
            <w:tcW w:w="708" w:type="dxa"/>
          </w:tcPr>
          <w:p w:rsidR="00DE108F" w:rsidRPr="00A12F15" w:rsidRDefault="00DE108F">
            <w:pPr>
              <w:tabs>
                <w:tab w:val="left" w:pos="-720"/>
                <w:tab w:val="left" w:pos="0"/>
                <w:tab w:val="left" w:pos="259"/>
                <w:tab w:val="left" w:pos="604"/>
                <w:tab w:val="left" w:pos="816"/>
                <w:tab w:val="left" w:pos="1440"/>
              </w:tabs>
              <w:suppressAutoHyphens/>
              <w:spacing w:after="89"/>
              <w:rPr>
                <w:rFonts w:ascii="Arial" w:hAnsi="Arial" w:cs="Arial"/>
                <w:spacing w:val="-2"/>
                <w:sz w:val="20"/>
              </w:rPr>
            </w:pP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9597" w:type="dxa"/>
        <w:jc w:val="center"/>
        <w:tblLayout w:type="fixed"/>
        <w:tblCellMar>
          <w:left w:w="56" w:type="dxa"/>
          <w:right w:w="56" w:type="dxa"/>
        </w:tblCellMar>
        <w:tblLook w:val="0000"/>
      </w:tblPr>
      <w:tblGrid>
        <w:gridCol w:w="1274"/>
        <w:gridCol w:w="682"/>
        <w:gridCol w:w="358"/>
        <w:gridCol w:w="784"/>
        <w:gridCol w:w="682"/>
        <w:gridCol w:w="358"/>
        <w:gridCol w:w="721"/>
        <w:gridCol w:w="682"/>
        <w:gridCol w:w="358"/>
        <w:gridCol w:w="510"/>
        <w:gridCol w:w="497"/>
        <w:gridCol w:w="369"/>
        <w:gridCol w:w="1371"/>
        <w:gridCol w:w="548"/>
        <w:gridCol w:w="403"/>
      </w:tblGrid>
      <w:tr w:rsidR="001E2D97" w:rsidRPr="00A12F15" w:rsidTr="00ED5C77">
        <w:trPr>
          <w:trHeight w:val="410"/>
          <w:jc w:val="center"/>
        </w:trPr>
        <w:tc>
          <w:tcPr>
            <w:tcW w:w="1274" w:type="dxa"/>
          </w:tcPr>
          <w:p w:rsidR="001E2D97" w:rsidRPr="00A12F15" w:rsidRDefault="00FC47BA">
            <w:pPr>
              <w:tabs>
                <w:tab w:val="right" w:pos="1206"/>
              </w:tabs>
              <w:suppressAutoHyphens/>
              <w:spacing w:after="56"/>
              <w:rPr>
                <w:rFonts w:ascii="Arial" w:hAnsi="Arial" w:cs="Arial"/>
                <w:sz w:val="20"/>
              </w:rPr>
            </w:pPr>
            <w:r w:rsidRPr="00A12F15">
              <w:rPr>
                <w:rFonts w:ascii="Arial" w:hAnsi="Arial" w:cs="Arial"/>
                <w:sz w:val="20"/>
              </w:rPr>
              <w:fldChar w:fldCharType="begin"/>
            </w:r>
            <w:r w:rsidR="001E2D97" w:rsidRPr="00A12F15">
              <w:rPr>
                <w:rFonts w:ascii="Arial" w:hAnsi="Arial" w:cs="Arial"/>
                <w:sz w:val="20"/>
              </w:rPr>
              <w:instrText xml:space="preserve">PRIVATE </w:instrText>
            </w:r>
            <w:r w:rsidRPr="00A12F15">
              <w:rPr>
                <w:rFonts w:ascii="Arial" w:hAnsi="Arial" w:cs="Arial"/>
                <w:sz w:val="20"/>
              </w:rPr>
              <w:fldChar w:fldCharType="end"/>
            </w:r>
            <w:r w:rsidR="001E2D97" w:rsidRPr="00A12F15">
              <w:rPr>
                <w:rFonts w:ascii="Arial" w:hAnsi="Arial" w:cs="Arial"/>
                <w:sz w:val="20"/>
              </w:rPr>
              <w:tab/>
            </w:r>
            <w:proofErr w:type="spellStart"/>
            <w:r w:rsidR="002C12BD" w:rsidRPr="00A12F15">
              <w:rPr>
                <w:rFonts w:ascii="Arial" w:hAnsi="Arial" w:cs="Arial"/>
                <w:i/>
                <w:sz w:val="20"/>
              </w:rPr>
              <w:t>U</w:t>
            </w:r>
            <w:r w:rsidR="001E2D97" w:rsidRPr="00A12F15">
              <w:rPr>
                <w:rFonts w:ascii="Arial" w:hAnsi="Arial" w:cs="Arial"/>
                <w:sz w:val="20"/>
                <w:vertAlign w:val="subscript"/>
              </w:rPr>
              <w:t>nom</w:t>
            </w:r>
            <w:proofErr w:type="spellEnd"/>
            <w:r w:rsidR="001E2D97" w:rsidRPr="00A12F15">
              <w:rPr>
                <w:rStyle w:val="FootnoteReference"/>
                <w:rFonts w:ascii="Arial" w:hAnsi="Arial" w:cs="Arial"/>
                <w:sz w:val="20"/>
                <w:vertAlign w:val="baseline"/>
              </w:rPr>
              <w:t>(*</w:t>
            </w:r>
            <w:r w:rsidR="001E2D97" w:rsidRPr="00A12F15">
              <w:rPr>
                <w:rStyle w:val="FootnoteReference"/>
                <w:rFonts w:ascii="Arial" w:hAnsi="Arial" w:cs="Arial"/>
                <w:sz w:val="20"/>
                <w:vertAlign w:val="baseline"/>
              </w:rPr>
              <w:footnoteReference w:customMarkFollows="1" w:id="2"/>
              <w:t>*)</w:t>
            </w:r>
            <w:r w:rsidR="001E2D97" w:rsidRPr="00A12F15">
              <w:rPr>
                <w:rFonts w:ascii="Arial" w:hAnsi="Arial" w:cs="Arial"/>
                <w:sz w:val="20"/>
              </w:rPr>
              <w:t xml:space="preserve"> =</w:t>
            </w:r>
          </w:p>
        </w:tc>
        <w:tc>
          <w:tcPr>
            <w:tcW w:w="682" w:type="dxa"/>
            <w:tcBorders>
              <w:top w:val="single" w:sz="7" w:space="0" w:color="auto"/>
              <w:left w:val="single" w:sz="7" w:space="0" w:color="auto"/>
              <w:bottom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358" w:type="dxa"/>
            <w:tcBorders>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V</w:t>
            </w:r>
          </w:p>
        </w:tc>
        <w:tc>
          <w:tcPr>
            <w:tcW w:w="784" w:type="dxa"/>
          </w:tcPr>
          <w:p w:rsidR="001E2D97" w:rsidRPr="00A12F15" w:rsidRDefault="001E2D97">
            <w:pPr>
              <w:tabs>
                <w:tab w:val="right" w:pos="698"/>
              </w:tabs>
              <w:suppressAutoHyphens/>
              <w:spacing w:after="56"/>
              <w:rPr>
                <w:rFonts w:ascii="Arial" w:hAnsi="Arial" w:cs="Arial"/>
                <w:sz w:val="20"/>
              </w:rPr>
            </w:pPr>
            <w:r w:rsidRPr="00A12F15">
              <w:rPr>
                <w:rFonts w:ascii="Arial" w:hAnsi="Arial" w:cs="Arial"/>
                <w:sz w:val="20"/>
              </w:rPr>
              <w:tab/>
            </w:r>
            <w:proofErr w:type="spellStart"/>
            <w:r w:rsidR="002C12BD" w:rsidRPr="00A12F15">
              <w:rPr>
                <w:rFonts w:ascii="Arial" w:hAnsi="Arial" w:cs="Arial"/>
                <w:i/>
                <w:sz w:val="20"/>
              </w:rPr>
              <w:t>U</w:t>
            </w:r>
            <w:r w:rsidRPr="00A12F15">
              <w:rPr>
                <w:rFonts w:ascii="Arial" w:hAnsi="Arial" w:cs="Arial"/>
                <w:sz w:val="20"/>
                <w:vertAlign w:val="subscript"/>
              </w:rPr>
              <w:t>min</w:t>
            </w:r>
            <w:proofErr w:type="spellEnd"/>
            <w:r w:rsidRPr="00A12F15">
              <w:rPr>
                <w:rFonts w:ascii="Arial" w:hAnsi="Arial" w:cs="Arial"/>
                <w:sz w:val="20"/>
              </w:rPr>
              <w:t xml:space="preserve"> =</w:t>
            </w:r>
          </w:p>
        </w:tc>
        <w:tc>
          <w:tcPr>
            <w:tcW w:w="682" w:type="dxa"/>
            <w:tcBorders>
              <w:top w:val="single" w:sz="7" w:space="0" w:color="auto"/>
              <w:left w:val="single" w:sz="7" w:space="0" w:color="auto"/>
              <w:bottom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358" w:type="dxa"/>
            <w:tcBorders>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V</w:t>
            </w:r>
          </w:p>
        </w:tc>
        <w:tc>
          <w:tcPr>
            <w:tcW w:w="721" w:type="dxa"/>
          </w:tcPr>
          <w:p w:rsidR="001E2D97" w:rsidRPr="00A12F15" w:rsidRDefault="001E2D97">
            <w:pPr>
              <w:tabs>
                <w:tab w:val="right" w:pos="633"/>
              </w:tabs>
              <w:suppressAutoHyphens/>
              <w:spacing w:after="56"/>
              <w:rPr>
                <w:rFonts w:ascii="Arial" w:hAnsi="Arial" w:cs="Arial"/>
                <w:sz w:val="20"/>
              </w:rPr>
            </w:pPr>
            <w:r w:rsidRPr="00A12F15">
              <w:rPr>
                <w:rFonts w:ascii="Arial" w:hAnsi="Arial" w:cs="Arial"/>
                <w:sz w:val="20"/>
              </w:rPr>
              <w:tab/>
            </w:r>
            <w:proofErr w:type="spellStart"/>
            <w:r w:rsidR="002C12BD" w:rsidRPr="00A12F15">
              <w:rPr>
                <w:rFonts w:ascii="Arial" w:hAnsi="Arial" w:cs="Arial"/>
                <w:i/>
                <w:sz w:val="20"/>
              </w:rPr>
              <w:t>U</w:t>
            </w:r>
            <w:r w:rsidRPr="00A12F15">
              <w:rPr>
                <w:rFonts w:ascii="Arial" w:hAnsi="Arial" w:cs="Arial"/>
                <w:sz w:val="20"/>
                <w:vertAlign w:val="subscript"/>
              </w:rPr>
              <w:t>max</w:t>
            </w:r>
            <w:proofErr w:type="spellEnd"/>
            <w:r w:rsidRPr="00A12F15">
              <w:rPr>
                <w:rFonts w:ascii="Arial" w:hAnsi="Arial" w:cs="Arial"/>
                <w:sz w:val="20"/>
              </w:rPr>
              <w:t xml:space="preserve"> =</w:t>
            </w:r>
          </w:p>
        </w:tc>
        <w:tc>
          <w:tcPr>
            <w:tcW w:w="682" w:type="dxa"/>
            <w:tcBorders>
              <w:top w:val="single" w:sz="7" w:space="0" w:color="auto"/>
              <w:left w:val="single" w:sz="7" w:space="0" w:color="auto"/>
              <w:bottom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358" w:type="dxa"/>
            <w:tcBorders>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V</w:t>
            </w:r>
          </w:p>
        </w:tc>
        <w:tc>
          <w:tcPr>
            <w:tcW w:w="510" w:type="dxa"/>
          </w:tcPr>
          <w:p w:rsidR="001E2D97" w:rsidRPr="00A12F15" w:rsidRDefault="001E2D97">
            <w:pPr>
              <w:tabs>
                <w:tab w:val="right" w:pos="415"/>
              </w:tabs>
              <w:suppressAutoHyphens/>
              <w:spacing w:after="56"/>
              <w:rPr>
                <w:rFonts w:ascii="Arial" w:hAnsi="Arial" w:cs="Arial"/>
                <w:sz w:val="20"/>
              </w:rPr>
            </w:pPr>
            <w:r w:rsidRPr="00A12F15">
              <w:rPr>
                <w:rFonts w:ascii="Arial" w:hAnsi="Arial" w:cs="Arial"/>
                <w:sz w:val="20"/>
              </w:rPr>
              <w:tab/>
              <w:t>f =</w:t>
            </w:r>
          </w:p>
        </w:tc>
        <w:tc>
          <w:tcPr>
            <w:tcW w:w="497" w:type="dxa"/>
            <w:tcBorders>
              <w:top w:val="single" w:sz="7" w:space="0" w:color="auto"/>
              <w:left w:val="single" w:sz="7" w:space="0" w:color="auto"/>
              <w:bottom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369" w:type="dxa"/>
            <w:tcBorders>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Hz</w:t>
            </w:r>
          </w:p>
        </w:tc>
        <w:tc>
          <w:tcPr>
            <w:tcW w:w="1371" w:type="dxa"/>
          </w:tcPr>
          <w:p w:rsidR="001E2D97" w:rsidRPr="00A12F15" w:rsidRDefault="001E2D97">
            <w:pPr>
              <w:tabs>
                <w:tab w:val="right" w:pos="1076"/>
              </w:tabs>
              <w:suppressAutoHyphens/>
              <w:spacing w:after="56"/>
              <w:rPr>
                <w:rFonts w:ascii="Arial" w:hAnsi="Arial" w:cs="Arial"/>
                <w:sz w:val="20"/>
              </w:rPr>
            </w:pPr>
            <w:r w:rsidRPr="00A12F15">
              <w:rPr>
                <w:rFonts w:ascii="Arial" w:hAnsi="Arial" w:cs="Arial"/>
                <w:sz w:val="20"/>
              </w:rPr>
              <w:tab/>
              <w:t xml:space="preserve">Battery, </w:t>
            </w:r>
            <w:r w:rsidR="002C12BD" w:rsidRPr="00A12F15">
              <w:rPr>
                <w:rFonts w:ascii="Arial" w:hAnsi="Arial" w:cs="Arial"/>
                <w:i/>
                <w:sz w:val="20"/>
              </w:rPr>
              <w:t>U</w:t>
            </w:r>
            <w:r w:rsidRPr="00A12F15">
              <w:rPr>
                <w:rFonts w:ascii="Arial" w:hAnsi="Arial" w:cs="Arial"/>
                <w:sz w:val="20"/>
              </w:rPr>
              <w:t xml:space="preserve"> =</w:t>
            </w:r>
          </w:p>
        </w:tc>
        <w:tc>
          <w:tcPr>
            <w:tcW w:w="548" w:type="dxa"/>
            <w:tcBorders>
              <w:top w:val="single" w:sz="7" w:space="0" w:color="auto"/>
              <w:left w:val="single" w:sz="7" w:space="0" w:color="auto"/>
              <w:bottom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403" w:type="dxa"/>
            <w:tcBorders>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V</w:t>
            </w: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9133" w:type="dxa"/>
        <w:tblInd w:w="120" w:type="dxa"/>
        <w:tblLayout w:type="fixed"/>
        <w:tblCellMar>
          <w:left w:w="120" w:type="dxa"/>
          <w:right w:w="120" w:type="dxa"/>
        </w:tblCellMar>
        <w:tblLook w:val="0000"/>
      </w:tblPr>
      <w:tblGrid>
        <w:gridCol w:w="2203"/>
        <w:gridCol w:w="377"/>
        <w:gridCol w:w="1541"/>
        <w:gridCol w:w="484"/>
        <w:gridCol w:w="2061"/>
        <w:gridCol w:w="484"/>
        <w:gridCol w:w="1983"/>
      </w:tblGrid>
      <w:tr w:rsidR="001D66F0" w:rsidRPr="00A12F15" w:rsidTr="00ED5C77">
        <w:trPr>
          <w:trHeight w:val="553"/>
        </w:trPr>
        <w:tc>
          <w:tcPr>
            <w:tcW w:w="2203" w:type="dxa"/>
          </w:tcPr>
          <w:p w:rsidR="001D66F0" w:rsidRPr="00A12F15" w:rsidRDefault="001D66F0" w:rsidP="001D66F0">
            <w:pPr>
              <w:tabs>
                <w:tab w:val="left" w:pos="-720"/>
                <w:tab w:val="left" w:pos="0"/>
                <w:tab w:val="left" w:pos="259"/>
                <w:tab w:val="left" w:pos="604"/>
                <w:tab w:val="left" w:pos="816"/>
                <w:tab w:val="left" w:pos="1440"/>
              </w:tabs>
              <w:suppressAutoHyphens/>
              <w:spacing w:before="90" w:after="54"/>
              <w:rPr>
                <w:rFonts w:ascii="Arial" w:hAnsi="Arial" w:cs="Arial"/>
                <w:spacing w:val="-2"/>
                <w:sz w:val="20"/>
              </w:rPr>
            </w:pPr>
            <w:r w:rsidRPr="00A12F15">
              <w:rPr>
                <w:rFonts w:ascii="Arial" w:hAnsi="Arial" w:cs="Arial"/>
                <w:sz w:val="20"/>
              </w:rPr>
              <w:t>Zero-setting device:</w:t>
            </w:r>
          </w:p>
        </w:tc>
        <w:tc>
          <w:tcPr>
            <w:tcW w:w="377" w:type="dxa"/>
            <w:tcBorders>
              <w:top w:val="single" w:sz="7" w:space="0" w:color="auto"/>
              <w:left w:val="single" w:sz="7" w:space="0" w:color="auto"/>
              <w:bottom w:val="single" w:sz="7" w:space="0" w:color="auto"/>
            </w:tcBorders>
          </w:tcPr>
          <w:p w:rsidR="001D66F0" w:rsidRPr="00A12F15" w:rsidRDefault="001D66F0" w:rsidP="001D66F0">
            <w:pPr>
              <w:tabs>
                <w:tab w:val="left" w:pos="-720"/>
                <w:tab w:val="left" w:pos="0"/>
                <w:tab w:val="left" w:pos="259"/>
                <w:tab w:val="left" w:pos="604"/>
                <w:tab w:val="left" w:pos="816"/>
                <w:tab w:val="left" w:pos="1440"/>
              </w:tabs>
              <w:suppressAutoHyphens/>
              <w:spacing w:before="90" w:after="54"/>
              <w:rPr>
                <w:rFonts w:ascii="Arial" w:hAnsi="Arial" w:cs="Arial"/>
                <w:spacing w:val="-2"/>
                <w:sz w:val="20"/>
              </w:rPr>
            </w:pPr>
          </w:p>
        </w:tc>
        <w:tc>
          <w:tcPr>
            <w:tcW w:w="1541" w:type="dxa"/>
            <w:tcBorders>
              <w:left w:val="single" w:sz="7" w:space="0" w:color="auto"/>
            </w:tcBorders>
          </w:tcPr>
          <w:p w:rsidR="001D66F0" w:rsidRPr="00A12F15" w:rsidRDefault="001D66F0" w:rsidP="001D66F0">
            <w:pPr>
              <w:tabs>
                <w:tab w:val="left" w:pos="-720"/>
                <w:tab w:val="left" w:pos="0"/>
                <w:tab w:val="left" w:pos="259"/>
                <w:tab w:val="left" w:pos="604"/>
                <w:tab w:val="left" w:pos="816"/>
                <w:tab w:val="left" w:pos="1440"/>
              </w:tabs>
              <w:suppressAutoHyphens/>
              <w:spacing w:before="90" w:after="54"/>
              <w:rPr>
                <w:rFonts w:ascii="Arial" w:hAnsi="Arial" w:cs="Arial"/>
                <w:spacing w:val="-2"/>
                <w:sz w:val="20"/>
              </w:rPr>
            </w:pPr>
            <w:proofErr w:type="spellStart"/>
            <w:r w:rsidRPr="00A12F15">
              <w:rPr>
                <w:rFonts w:ascii="Arial" w:hAnsi="Arial" w:cs="Arial"/>
                <w:sz w:val="20"/>
              </w:rPr>
              <w:t>Nonautomatic</w:t>
            </w:r>
            <w:proofErr w:type="spellEnd"/>
          </w:p>
        </w:tc>
        <w:tc>
          <w:tcPr>
            <w:tcW w:w="484" w:type="dxa"/>
            <w:tcBorders>
              <w:top w:val="single" w:sz="7" w:space="0" w:color="auto"/>
              <w:left w:val="single" w:sz="7" w:space="0" w:color="auto"/>
              <w:bottom w:val="single" w:sz="7" w:space="0" w:color="auto"/>
            </w:tcBorders>
          </w:tcPr>
          <w:p w:rsidR="001D66F0" w:rsidRPr="00A12F15" w:rsidRDefault="001D66F0" w:rsidP="001D66F0">
            <w:pPr>
              <w:tabs>
                <w:tab w:val="left" w:pos="-720"/>
                <w:tab w:val="left" w:pos="0"/>
                <w:tab w:val="left" w:pos="259"/>
                <w:tab w:val="left" w:pos="604"/>
                <w:tab w:val="left" w:pos="816"/>
                <w:tab w:val="left" w:pos="1440"/>
              </w:tabs>
              <w:suppressAutoHyphens/>
              <w:spacing w:before="90" w:after="54"/>
              <w:rPr>
                <w:rFonts w:ascii="Arial" w:hAnsi="Arial" w:cs="Arial"/>
                <w:spacing w:val="-2"/>
                <w:sz w:val="20"/>
              </w:rPr>
            </w:pPr>
          </w:p>
        </w:tc>
        <w:tc>
          <w:tcPr>
            <w:tcW w:w="2061" w:type="dxa"/>
            <w:tcBorders>
              <w:left w:val="single" w:sz="7" w:space="0" w:color="auto"/>
              <w:right w:val="single" w:sz="4" w:space="0" w:color="auto"/>
            </w:tcBorders>
          </w:tcPr>
          <w:p w:rsidR="001D66F0" w:rsidRPr="00A12F15" w:rsidRDefault="001D66F0" w:rsidP="001D66F0">
            <w:pPr>
              <w:tabs>
                <w:tab w:val="left" w:pos="-720"/>
                <w:tab w:val="left" w:pos="0"/>
                <w:tab w:val="left" w:pos="259"/>
                <w:tab w:val="left" w:pos="604"/>
                <w:tab w:val="left" w:pos="816"/>
                <w:tab w:val="left" w:pos="1440"/>
              </w:tabs>
              <w:suppressAutoHyphens/>
              <w:spacing w:before="90" w:after="54"/>
              <w:rPr>
                <w:rFonts w:ascii="Arial" w:hAnsi="Arial" w:cs="Arial"/>
                <w:spacing w:val="-2"/>
                <w:sz w:val="20"/>
              </w:rPr>
            </w:pPr>
            <w:r w:rsidRPr="00A12F15">
              <w:rPr>
                <w:rFonts w:ascii="Arial" w:hAnsi="Arial" w:cs="Arial"/>
                <w:sz w:val="20"/>
              </w:rPr>
              <w:t>Semi-automatic</w:t>
            </w:r>
          </w:p>
        </w:tc>
        <w:tc>
          <w:tcPr>
            <w:tcW w:w="484" w:type="dxa"/>
            <w:tcBorders>
              <w:top w:val="single" w:sz="4" w:space="0" w:color="auto"/>
              <w:left w:val="single" w:sz="4" w:space="0" w:color="auto"/>
              <w:bottom w:val="single" w:sz="4" w:space="0" w:color="auto"/>
              <w:right w:val="single" w:sz="4" w:space="0" w:color="auto"/>
            </w:tcBorders>
          </w:tcPr>
          <w:p w:rsidR="001D66F0" w:rsidRPr="00A12F15" w:rsidRDefault="001D66F0" w:rsidP="001D66F0">
            <w:pPr>
              <w:tabs>
                <w:tab w:val="left" w:pos="-720"/>
                <w:tab w:val="left" w:pos="0"/>
                <w:tab w:val="left" w:pos="259"/>
                <w:tab w:val="left" w:pos="604"/>
                <w:tab w:val="left" w:pos="816"/>
                <w:tab w:val="left" w:pos="1440"/>
              </w:tabs>
              <w:suppressAutoHyphens/>
              <w:spacing w:before="90" w:after="54"/>
              <w:rPr>
                <w:rFonts w:ascii="Arial" w:hAnsi="Arial" w:cs="Arial"/>
                <w:spacing w:val="-2"/>
                <w:sz w:val="20"/>
              </w:rPr>
            </w:pPr>
          </w:p>
        </w:tc>
        <w:tc>
          <w:tcPr>
            <w:tcW w:w="1983" w:type="dxa"/>
            <w:tcBorders>
              <w:left w:val="single" w:sz="4" w:space="0" w:color="auto"/>
            </w:tcBorders>
          </w:tcPr>
          <w:p w:rsidR="001D66F0" w:rsidRPr="00A12F15" w:rsidRDefault="001D66F0" w:rsidP="001D66F0">
            <w:pPr>
              <w:tabs>
                <w:tab w:val="left" w:pos="-720"/>
                <w:tab w:val="left" w:pos="0"/>
                <w:tab w:val="left" w:pos="259"/>
                <w:tab w:val="left" w:pos="604"/>
                <w:tab w:val="left" w:pos="816"/>
                <w:tab w:val="left" w:pos="1440"/>
              </w:tabs>
              <w:suppressAutoHyphens/>
              <w:spacing w:before="90" w:after="54"/>
              <w:rPr>
                <w:rFonts w:ascii="Arial" w:hAnsi="Arial" w:cs="Arial"/>
                <w:spacing w:val="-2"/>
                <w:sz w:val="20"/>
              </w:rPr>
            </w:pPr>
            <w:r w:rsidRPr="00A12F15">
              <w:rPr>
                <w:rFonts w:ascii="Arial" w:hAnsi="Arial" w:cs="Arial"/>
                <w:sz w:val="20"/>
              </w:rPr>
              <w:t>Automatic</w:t>
            </w:r>
          </w:p>
        </w:tc>
      </w:tr>
    </w:tbl>
    <w:p w:rsidR="00DE108F" w:rsidRPr="00A12F15" w:rsidRDefault="00DE108F">
      <w:pPr>
        <w:tabs>
          <w:tab w:val="left" w:pos="-720"/>
          <w:tab w:val="left" w:pos="0"/>
          <w:tab w:val="left" w:pos="259"/>
          <w:tab w:val="left" w:pos="604"/>
          <w:tab w:val="left" w:pos="816"/>
          <w:tab w:val="left" w:pos="1440"/>
        </w:tabs>
        <w:suppressAutoHyphens/>
        <w:jc w:val="both"/>
        <w:rPr>
          <w:rFonts w:ascii="Arial" w:hAnsi="Arial" w:cs="Arial"/>
          <w:sz w:val="20"/>
        </w:rPr>
      </w:pPr>
    </w:p>
    <w:p w:rsidR="00DE108F" w:rsidRPr="00A12F15" w:rsidRDefault="00DE108F">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389" w:type="dxa"/>
        <w:tblLayout w:type="fixed"/>
        <w:tblCellMar>
          <w:left w:w="106" w:type="dxa"/>
          <w:right w:w="106" w:type="dxa"/>
        </w:tblCellMar>
        <w:tblLook w:val="0000"/>
      </w:tblPr>
      <w:tblGrid>
        <w:gridCol w:w="2202"/>
        <w:gridCol w:w="1232"/>
        <w:gridCol w:w="518"/>
        <w:gridCol w:w="886"/>
        <w:gridCol w:w="725"/>
        <w:gridCol w:w="1102"/>
        <w:gridCol w:w="681"/>
        <w:gridCol w:w="1452"/>
      </w:tblGrid>
      <w:tr w:rsidR="00C01B2C" w:rsidRPr="00A12F15" w:rsidTr="00ED5C77">
        <w:trPr>
          <w:trHeight w:val="363"/>
        </w:trPr>
        <w:tc>
          <w:tcPr>
            <w:tcW w:w="2202" w:type="dxa"/>
          </w:tcPr>
          <w:p w:rsidR="001E2D97" w:rsidRPr="00A12F15" w:rsidRDefault="001E2D97">
            <w:pPr>
              <w:tabs>
                <w:tab w:val="right" w:pos="1791"/>
              </w:tabs>
              <w:suppressAutoHyphens/>
              <w:spacing w:before="6" w:after="94"/>
              <w:rPr>
                <w:rFonts w:ascii="Arial" w:hAnsi="Arial" w:cs="Arial"/>
                <w:sz w:val="20"/>
              </w:rPr>
            </w:pPr>
            <w:r w:rsidRPr="00A12F15">
              <w:rPr>
                <w:rFonts w:ascii="Arial" w:hAnsi="Arial" w:cs="Arial"/>
                <w:sz w:val="20"/>
              </w:rPr>
              <w:t>Temperature range</w:t>
            </w:r>
          </w:p>
        </w:tc>
        <w:tc>
          <w:tcPr>
            <w:tcW w:w="1232" w:type="dxa"/>
            <w:tcBorders>
              <w:top w:val="single" w:sz="7" w:space="0" w:color="auto"/>
              <w:left w:val="single" w:sz="7" w:space="0" w:color="auto"/>
              <w:bottom w:val="single" w:sz="7" w:space="0" w:color="auto"/>
              <w:righ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before="6" w:after="94"/>
              <w:rPr>
                <w:rFonts w:ascii="Arial" w:hAnsi="Arial" w:cs="Arial"/>
                <w:sz w:val="20"/>
              </w:rPr>
            </w:pPr>
          </w:p>
        </w:tc>
        <w:tc>
          <w:tcPr>
            <w:tcW w:w="518" w:type="dxa"/>
          </w:tcPr>
          <w:p w:rsidR="001E2D97" w:rsidRPr="00A12F15" w:rsidRDefault="001E2D97">
            <w:pPr>
              <w:tabs>
                <w:tab w:val="left" w:pos="-720"/>
                <w:tab w:val="left" w:pos="0"/>
                <w:tab w:val="left" w:pos="259"/>
                <w:tab w:val="left" w:pos="604"/>
                <w:tab w:val="left" w:pos="816"/>
                <w:tab w:val="left" w:pos="1440"/>
              </w:tabs>
              <w:suppressAutoHyphens/>
              <w:spacing w:before="6" w:after="94"/>
              <w:rPr>
                <w:rFonts w:ascii="Arial" w:hAnsi="Arial" w:cs="Arial"/>
                <w:sz w:val="20"/>
              </w:rPr>
            </w:pPr>
            <w:r w:rsidRPr="00A12F15">
              <w:rPr>
                <w:rFonts w:ascii="Arial" w:hAnsi="Arial" w:cs="Arial"/>
                <w:sz w:val="20"/>
              </w:rPr>
              <w:sym w:font="Symbol" w:char="F0B0"/>
            </w:r>
            <w:r w:rsidRPr="00A12F15">
              <w:rPr>
                <w:rFonts w:ascii="Arial" w:hAnsi="Arial" w:cs="Arial"/>
                <w:sz w:val="20"/>
              </w:rPr>
              <w:t>C</w:t>
            </w:r>
          </w:p>
        </w:tc>
        <w:tc>
          <w:tcPr>
            <w:tcW w:w="886" w:type="dxa"/>
          </w:tcPr>
          <w:p w:rsidR="001E2D97" w:rsidRPr="00A12F15" w:rsidRDefault="001E2D97">
            <w:pPr>
              <w:tabs>
                <w:tab w:val="left" w:pos="-720"/>
                <w:tab w:val="left" w:pos="0"/>
                <w:tab w:val="left" w:pos="259"/>
                <w:tab w:val="left" w:pos="604"/>
                <w:tab w:val="left" w:pos="816"/>
                <w:tab w:val="left" w:pos="1440"/>
              </w:tabs>
              <w:suppressAutoHyphens/>
              <w:spacing w:before="6" w:after="94"/>
              <w:rPr>
                <w:rFonts w:ascii="Arial" w:hAnsi="Arial" w:cs="Arial"/>
                <w:sz w:val="20"/>
              </w:rPr>
            </w:pPr>
          </w:p>
        </w:tc>
        <w:tc>
          <w:tcPr>
            <w:tcW w:w="725" w:type="dxa"/>
          </w:tcPr>
          <w:p w:rsidR="001E2D97" w:rsidRPr="00A12F15" w:rsidRDefault="001E2D97">
            <w:pPr>
              <w:tabs>
                <w:tab w:val="left" w:pos="-720"/>
                <w:tab w:val="left" w:pos="0"/>
                <w:tab w:val="left" w:pos="259"/>
                <w:tab w:val="left" w:pos="604"/>
                <w:tab w:val="left" w:pos="816"/>
                <w:tab w:val="left" w:pos="1440"/>
              </w:tabs>
              <w:suppressAutoHyphens/>
              <w:spacing w:before="6" w:after="94"/>
              <w:rPr>
                <w:rFonts w:ascii="Arial" w:hAnsi="Arial" w:cs="Arial"/>
                <w:sz w:val="20"/>
              </w:rPr>
            </w:pPr>
          </w:p>
        </w:tc>
        <w:tc>
          <w:tcPr>
            <w:tcW w:w="1102" w:type="dxa"/>
          </w:tcPr>
          <w:p w:rsidR="001E2D97" w:rsidRPr="00A12F15" w:rsidRDefault="001E2D97">
            <w:pPr>
              <w:tabs>
                <w:tab w:val="left" w:pos="-720"/>
                <w:tab w:val="left" w:pos="0"/>
                <w:tab w:val="left" w:pos="259"/>
                <w:tab w:val="left" w:pos="604"/>
                <w:tab w:val="left" w:pos="816"/>
                <w:tab w:val="left" w:pos="1440"/>
              </w:tabs>
              <w:suppressAutoHyphens/>
              <w:spacing w:before="6" w:after="94"/>
              <w:rPr>
                <w:rFonts w:ascii="Arial" w:hAnsi="Arial" w:cs="Arial"/>
                <w:sz w:val="20"/>
              </w:rPr>
            </w:pPr>
          </w:p>
        </w:tc>
        <w:tc>
          <w:tcPr>
            <w:tcW w:w="681" w:type="dxa"/>
          </w:tcPr>
          <w:p w:rsidR="001E2D97" w:rsidRPr="00A12F15" w:rsidRDefault="001E2D97">
            <w:pPr>
              <w:tabs>
                <w:tab w:val="left" w:pos="-720"/>
                <w:tab w:val="left" w:pos="0"/>
                <w:tab w:val="left" w:pos="259"/>
                <w:tab w:val="left" w:pos="604"/>
                <w:tab w:val="left" w:pos="816"/>
                <w:tab w:val="left" w:pos="1440"/>
              </w:tabs>
              <w:suppressAutoHyphens/>
              <w:spacing w:before="6" w:after="94"/>
              <w:rPr>
                <w:rFonts w:ascii="Arial" w:hAnsi="Arial" w:cs="Arial"/>
                <w:sz w:val="20"/>
              </w:rPr>
            </w:pPr>
          </w:p>
        </w:tc>
        <w:tc>
          <w:tcPr>
            <w:tcW w:w="1452" w:type="dxa"/>
          </w:tcPr>
          <w:p w:rsidR="001E2D97" w:rsidRPr="00A12F15" w:rsidRDefault="001E2D97">
            <w:pPr>
              <w:tabs>
                <w:tab w:val="left" w:pos="-720"/>
                <w:tab w:val="left" w:pos="0"/>
                <w:tab w:val="left" w:pos="259"/>
                <w:tab w:val="left" w:pos="604"/>
                <w:tab w:val="left" w:pos="816"/>
                <w:tab w:val="left" w:pos="1440"/>
              </w:tabs>
              <w:suppressAutoHyphens/>
              <w:spacing w:before="6" w:after="94"/>
              <w:rPr>
                <w:rFonts w:ascii="Arial" w:hAnsi="Arial" w:cs="Arial"/>
                <w:sz w:val="20"/>
              </w:rPr>
            </w:pPr>
          </w:p>
        </w:tc>
      </w:tr>
    </w:tbl>
    <w:p w:rsidR="00451C6B" w:rsidRPr="00A12F15" w:rsidRDefault="00451C6B">
      <w:pPr>
        <w:tabs>
          <w:tab w:val="left" w:pos="-720"/>
          <w:tab w:val="left" w:pos="0"/>
          <w:tab w:val="left" w:pos="259"/>
          <w:tab w:val="left" w:pos="604"/>
          <w:tab w:val="left" w:pos="816"/>
          <w:tab w:val="left" w:pos="1440"/>
        </w:tabs>
        <w:suppressAutoHyphens/>
        <w:jc w:val="both"/>
        <w:rPr>
          <w:rFonts w:ascii="Arial" w:hAnsi="Arial" w:cs="Arial"/>
          <w:sz w:val="20"/>
        </w:rPr>
      </w:pPr>
    </w:p>
    <w:p w:rsidR="001D66F0" w:rsidRPr="00A12F15" w:rsidRDefault="001D66F0">
      <w:pPr>
        <w:tabs>
          <w:tab w:val="left" w:pos="-720"/>
          <w:tab w:val="left" w:pos="0"/>
          <w:tab w:val="left" w:pos="259"/>
          <w:tab w:val="left" w:pos="604"/>
          <w:tab w:val="left" w:pos="816"/>
          <w:tab w:val="left" w:pos="1440"/>
        </w:tabs>
        <w:suppressAutoHyphens/>
        <w:jc w:val="both"/>
        <w:rPr>
          <w:rFonts w:ascii="Arial" w:hAnsi="Arial" w:cs="Arial"/>
          <w:sz w:val="20"/>
        </w:rPr>
      </w:pPr>
    </w:p>
    <w:tbl>
      <w:tblPr>
        <w:tblW w:w="91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93"/>
        <w:gridCol w:w="396"/>
        <w:gridCol w:w="924"/>
        <w:gridCol w:w="397"/>
        <w:gridCol w:w="1453"/>
        <w:gridCol w:w="396"/>
        <w:gridCol w:w="2774"/>
        <w:gridCol w:w="396"/>
        <w:gridCol w:w="1585"/>
      </w:tblGrid>
      <w:tr w:rsidR="00451C6B" w:rsidRPr="00A12F15" w:rsidTr="00ED5C77">
        <w:trPr>
          <w:trHeight w:val="388"/>
        </w:trPr>
        <w:tc>
          <w:tcPr>
            <w:tcW w:w="793" w:type="dxa"/>
            <w:tcBorders>
              <w:top w:val="nil"/>
              <w:left w:val="nil"/>
              <w:bottom w:val="nil"/>
            </w:tcBorders>
          </w:tcPr>
          <w:p w:rsidR="00451C6B" w:rsidRPr="00A12F15" w:rsidRDefault="00451C6B" w:rsidP="00451C6B">
            <w:pPr>
              <w:widowControl w:val="0"/>
              <w:tabs>
                <w:tab w:val="left" w:pos="204"/>
              </w:tabs>
              <w:rPr>
                <w:rFonts w:ascii="Arial" w:hAnsi="Arial" w:cs="Arial"/>
                <w:snapToGrid w:val="0"/>
                <w:sz w:val="20"/>
              </w:rPr>
            </w:pPr>
            <w:r w:rsidRPr="00A12F15">
              <w:rPr>
                <w:rFonts w:ascii="Arial" w:hAnsi="Arial" w:cs="Arial"/>
                <w:snapToGrid w:val="0"/>
                <w:sz w:val="20"/>
              </w:rPr>
              <w:t>Printer:</w:t>
            </w:r>
          </w:p>
        </w:tc>
        <w:tc>
          <w:tcPr>
            <w:tcW w:w="396" w:type="dxa"/>
            <w:tcBorders>
              <w:bottom w:val="single" w:sz="4" w:space="0" w:color="auto"/>
            </w:tcBorders>
          </w:tcPr>
          <w:p w:rsidR="00451C6B" w:rsidRPr="00A12F15" w:rsidRDefault="00451C6B" w:rsidP="00451C6B">
            <w:pPr>
              <w:widowControl w:val="0"/>
              <w:tabs>
                <w:tab w:val="left" w:pos="204"/>
              </w:tabs>
              <w:jc w:val="center"/>
              <w:rPr>
                <w:rFonts w:ascii="Arial" w:hAnsi="Arial" w:cs="Arial"/>
                <w:snapToGrid w:val="0"/>
                <w:sz w:val="20"/>
              </w:rPr>
            </w:pPr>
          </w:p>
        </w:tc>
        <w:tc>
          <w:tcPr>
            <w:tcW w:w="924" w:type="dxa"/>
            <w:tcBorders>
              <w:top w:val="nil"/>
              <w:bottom w:val="nil"/>
            </w:tcBorders>
          </w:tcPr>
          <w:p w:rsidR="00451C6B" w:rsidRPr="00A12F15" w:rsidRDefault="00451C6B" w:rsidP="00451C6B">
            <w:pPr>
              <w:widowControl w:val="0"/>
              <w:tabs>
                <w:tab w:val="left" w:pos="204"/>
              </w:tabs>
              <w:rPr>
                <w:rFonts w:ascii="Arial" w:hAnsi="Arial" w:cs="Arial"/>
                <w:snapToGrid w:val="0"/>
                <w:sz w:val="20"/>
              </w:rPr>
            </w:pPr>
            <w:r w:rsidRPr="00A12F15">
              <w:rPr>
                <w:rFonts w:ascii="Arial" w:hAnsi="Arial" w:cs="Arial"/>
                <w:snapToGrid w:val="0"/>
                <w:sz w:val="20"/>
              </w:rPr>
              <w:t>Built-in</w:t>
            </w:r>
          </w:p>
        </w:tc>
        <w:tc>
          <w:tcPr>
            <w:tcW w:w="397" w:type="dxa"/>
            <w:tcBorders>
              <w:bottom w:val="single" w:sz="4" w:space="0" w:color="auto"/>
            </w:tcBorders>
          </w:tcPr>
          <w:p w:rsidR="00451C6B" w:rsidRPr="00A12F15" w:rsidRDefault="00451C6B" w:rsidP="00451C6B">
            <w:pPr>
              <w:widowControl w:val="0"/>
              <w:tabs>
                <w:tab w:val="left" w:pos="204"/>
              </w:tabs>
              <w:jc w:val="center"/>
              <w:rPr>
                <w:rFonts w:ascii="Arial" w:hAnsi="Arial" w:cs="Arial"/>
                <w:snapToGrid w:val="0"/>
                <w:sz w:val="20"/>
              </w:rPr>
            </w:pPr>
          </w:p>
        </w:tc>
        <w:tc>
          <w:tcPr>
            <w:tcW w:w="1453" w:type="dxa"/>
            <w:tcBorders>
              <w:top w:val="nil"/>
              <w:bottom w:val="nil"/>
            </w:tcBorders>
          </w:tcPr>
          <w:p w:rsidR="00451C6B" w:rsidRPr="00A12F15" w:rsidRDefault="00451C6B" w:rsidP="00451C6B">
            <w:pPr>
              <w:widowControl w:val="0"/>
              <w:tabs>
                <w:tab w:val="left" w:pos="204"/>
              </w:tabs>
              <w:rPr>
                <w:rFonts w:ascii="Arial" w:hAnsi="Arial" w:cs="Arial"/>
                <w:snapToGrid w:val="0"/>
                <w:sz w:val="20"/>
              </w:rPr>
            </w:pPr>
            <w:r w:rsidRPr="00A12F15">
              <w:rPr>
                <w:rFonts w:ascii="Arial" w:hAnsi="Arial" w:cs="Arial"/>
                <w:snapToGrid w:val="0"/>
                <w:sz w:val="20"/>
              </w:rPr>
              <w:t>Connected</w:t>
            </w:r>
          </w:p>
        </w:tc>
        <w:tc>
          <w:tcPr>
            <w:tcW w:w="396" w:type="dxa"/>
            <w:tcBorders>
              <w:bottom w:val="single" w:sz="4" w:space="0" w:color="auto"/>
            </w:tcBorders>
          </w:tcPr>
          <w:p w:rsidR="00451C6B" w:rsidRPr="00A12F15" w:rsidRDefault="00451C6B" w:rsidP="00451C6B">
            <w:pPr>
              <w:widowControl w:val="0"/>
              <w:tabs>
                <w:tab w:val="left" w:pos="204"/>
              </w:tabs>
              <w:jc w:val="center"/>
              <w:rPr>
                <w:rFonts w:ascii="Arial" w:hAnsi="Arial" w:cs="Arial"/>
                <w:snapToGrid w:val="0"/>
                <w:sz w:val="20"/>
              </w:rPr>
            </w:pPr>
          </w:p>
        </w:tc>
        <w:tc>
          <w:tcPr>
            <w:tcW w:w="2774" w:type="dxa"/>
            <w:tcBorders>
              <w:top w:val="nil"/>
              <w:bottom w:val="nil"/>
            </w:tcBorders>
          </w:tcPr>
          <w:p w:rsidR="00451C6B" w:rsidRPr="00A12F15" w:rsidRDefault="00451C6B" w:rsidP="00451C6B">
            <w:pPr>
              <w:widowControl w:val="0"/>
              <w:tabs>
                <w:tab w:val="left" w:pos="204"/>
              </w:tabs>
              <w:rPr>
                <w:rFonts w:ascii="Arial" w:hAnsi="Arial" w:cs="Arial"/>
                <w:snapToGrid w:val="0"/>
                <w:sz w:val="20"/>
              </w:rPr>
            </w:pPr>
            <w:r w:rsidRPr="00A12F15">
              <w:rPr>
                <w:rFonts w:ascii="Arial" w:hAnsi="Arial" w:cs="Arial"/>
                <w:snapToGrid w:val="0"/>
                <w:sz w:val="20"/>
              </w:rPr>
              <w:t>Non present but connectable</w:t>
            </w:r>
          </w:p>
        </w:tc>
        <w:tc>
          <w:tcPr>
            <w:tcW w:w="396" w:type="dxa"/>
            <w:tcBorders>
              <w:bottom w:val="single" w:sz="4" w:space="0" w:color="auto"/>
            </w:tcBorders>
          </w:tcPr>
          <w:p w:rsidR="00451C6B" w:rsidRPr="00A12F15" w:rsidRDefault="00451C6B" w:rsidP="00451C6B">
            <w:pPr>
              <w:widowControl w:val="0"/>
              <w:tabs>
                <w:tab w:val="left" w:pos="204"/>
              </w:tabs>
              <w:jc w:val="center"/>
              <w:rPr>
                <w:rFonts w:ascii="Arial" w:hAnsi="Arial" w:cs="Arial"/>
                <w:snapToGrid w:val="0"/>
                <w:sz w:val="20"/>
              </w:rPr>
            </w:pPr>
          </w:p>
        </w:tc>
        <w:tc>
          <w:tcPr>
            <w:tcW w:w="1585" w:type="dxa"/>
            <w:tcBorders>
              <w:top w:val="nil"/>
              <w:bottom w:val="nil"/>
              <w:right w:val="nil"/>
            </w:tcBorders>
          </w:tcPr>
          <w:p w:rsidR="00451C6B" w:rsidRPr="00A12F15" w:rsidRDefault="00451C6B" w:rsidP="00451C6B">
            <w:pPr>
              <w:widowControl w:val="0"/>
              <w:tabs>
                <w:tab w:val="left" w:pos="204"/>
              </w:tabs>
              <w:rPr>
                <w:rFonts w:ascii="Arial" w:hAnsi="Arial" w:cs="Arial"/>
                <w:snapToGrid w:val="0"/>
                <w:sz w:val="20"/>
              </w:rPr>
            </w:pPr>
            <w:r w:rsidRPr="00A12F15">
              <w:rPr>
                <w:rFonts w:ascii="Arial" w:hAnsi="Arial" w:cs="Arial"/>
                <w:snapToGrid w:val="0"/>
                <w:sz w:val="20"/>
              </w:rPr>
              <w:t>No connection</w:t>
            </w:r>
          </w:p>
        </w:tc>
      </w:tr>
    </w:tbl>
    <w:p w:rsidR="000822C9" w:rsidRPr="00A12F15" w:rsidRDefault="000822C9">
      <w:pPr>
        <w:tabs>
          <w:tab w:val="left" w:pos="-720"/>
          <w:tab w:val="left" w:pos="0"/>
          <w:tab w:val="left" w:pos="259"/>
          <w:tab w:val="left" w:pos="604"/>
          <w:tab w:val="left" w:pos="816"/>
          <w:tab w:val="left" w:pos="1440"/>
        </w:tabs>
        <w:suppressAutoHyphens/>
        <w:jc w:val="both"/>
        <w:rPr>
          <w:rFonts w:ascii="Arial" w:hAnsi="Arial" w:cs="Arial"/>
          <w:sz w:val="20"/>
        </w:rPr>
      </w:pPr>
    </w:p>
    <w:p w:rsidR="00C748FF" w:rsidRPr="00A12F15" w:rsidRDefault="00C748FF">
      <w:pPr>
        <w:tabs>
          <w:tab w:val="left" w:pos="-720"/>
          <w:tab w:val="left" w:pos="0"/>
          <w:tab w:val="left" w:pos="259"/>
          <w:tab w:val="left" w:pos="604"/>
          <w:tab w:val="left" w:pos="816"/>
          <w:tab w:val="left" w:pos="1440"/>
        </w:tabs>
        <w:suppressAutoHyphens/>
        <w:jc w:val="both"/>
        <w:rPr>
          <w:rFonts w:ascii="Arial" w:hAnsi="Arial" w:cs="Arial"/>
          <w:sz w:val="20"/>
        </w:rPr>
      </w:pPr>
    </w:p>
    <w:p w:rsidR="00C748FF" w:rsidRPr="00A12F15" w:rsidRDefault="00C748FF">
      <w:pPr>
        <w:tabs>
          <w:tab w:val="left" w:pos="-720"/>
          <w:tab w:val="left" w:pos="0"/>
          <w:tab w:val="left" w:pos="259"/>
          <w:tab w:val="left" w:pos="604"/>
          <w:tab w:val="left" w:pos="816"/>
          <w:tab w:val="left" w:pos="1440"/>
        </w:tabs>
        <w:suppressAutoHyphens/>
        <w:jc w:val="both"/>
        <w:rPr>
          <w:rFonts w:ascii="Arial" w:hAnsi="Arial" w:cs="Arial"/>
          <w:sz w:val="20"/>
        </w:rPr>
      </w:pPr>
    </w:p>
    <w:p w:rsidR="00C748FF" w:rsidRPr="00A12F15" w:rsidRDefault="00C748FF">
      <w:pPr>
        <w:tabs>
          <w:tab w:val="left" w:pos="-720"/>
          <w:tab w:val="left" w:pos="0"/>
          <w:tab w:val="left" w:pos="259"/>
          <w:tab w:val="left" w:pos="604"/>
          <w:tab w:val="left" w:pos="816"/>
          <w:tab w:val="left" w:pos="1440"/>
        </w:tabs>
        <w:suppressAutoHyphens/>
        <w:jc w:val="both"/>
        <w:rPr>
          <w:rFonts w:ascii="Arial" w:hAnsi="Arial" w:cs="Arial"/>
          <w:sz w:val="20"/>
        </w:rPr>
      </w:pPr>
    </w:p>
    <w:p w:rsidR="00C748FF" w:rsidRPr="00A12F15" w:rsidRDefault="00C748FF">
      <w:pPr>
        <w:tabs>
          <w:tab w:val="left" w:pos="-720"/>
          <w:tab w:val="left" w:pos="0"/>
          <w:tab w:val="left" w:pos="259"/>
          <w:tab w:val="left" w:pos="604"/>
          <w:tab w:val="left" w:pos="816"/>
          <w:tab w:val="left" w:pos="1440"/>
        </w:tabs>
        <w:suppressAutoHyphens/>
        <w:jc w:val="both"/>
        <w:rPr>
          <w:rFonts w:ascii="Arial" w:hAnsi="Arial" w:cs="Arial"/>
          <w:sz w:val="20"/>
        </w:rPr>
      </w:pPr>
    </w:p>
    <w:p w:rsidR="00C748FF" w:rsidRPr="00A12F15" w:rsidRDefault="00C748FF">
      <w:pPr>
        <w:tabs>
          <w:tab w:val="left" w:pos="-720"/>
          <w:tab w:val="left" w:pos="0"/>
          <w:tab w:val="left" w:pos="259"/>
          <w:tab w:val="left" w:pos="604"/>
          <w:tab w:val="left" w:pos="816"/>
          <w:tab w:val="left" w:pos="1440"/>
        </w:tabs>
        <w:suppressAutoHyphens/>
        <w:jc w:val="both"/>
        <w:rPr>
          <w:rFonts w:ascii="Arial" w:hAnsi="Arial" w:cs="Arial"/>
          <w:sz w:val="20"/>
        </w:rPr>
      </w:pPr>
    </w:p>
    <w:p w:rsidR="00C748FF" w:rsidRPr="00A12F15" w:rsidRDefault="00C748FF">
      <w:pPr>
        <w:tabs>
          <w:tab w:val="left" w:pos="-720"/>
          <w:tab w:val="left" w:pos="0"/>
          <w:tab w:val="left" w:pos="259"/>
          <w:tab w:val="left" w:pos="604"/>
          <w:tab w:val="left" w:pos="816"/>
          <w:tab w:val="left" w:pos="1440"/>
        </w:tabs>
        <w:suppressAutoHyphens/>
        <w:jc w:val="both"/>
        <w:rPr>
          <w:rFonts w:ascii="Arial" w:hAnsi="Arial" w:cs="Arial"/>
          <w:sz w:val="20"/>
        </w:rPr>
      </w:pPr>
    </w:p>
    <w:p w:rsidR="00C748FF" w:rsidRPr="00A12F15" w:rsidRDefault="00C748FF">
      <w:pPr>
        <w:tabs>
          <w:tab w:val="left" w:pos="-720"/>
          <w:tab w:val="left" w:pos="0"/>
          <w:tab w:val="left" w:pos="259"/>
          <w:tab w:val="left" w:pos="604"/>
          <w:tab w:val="left" w:pos="816"/>
          <w:tab w:val="left" w:pos="1440"/>
        </w:tabs>
        <w:suppressAutoHyphens/>
        <w:jc w:val="both"/>
        <w:rPr>
          <w:rFonts w:ascii="Arial" w:hAnsi="Arial" w:cs="Arial"/>
          <w:sz w:val="20"/>
        </w:rPr>
      </w:pPr>
    </w:p>
    <w:p w:rsidR="00C748FF" w:rsidRPr="00A12F15" w:rsidRDefault="00C748FF">
      <w:pPr>
        <w:tabs>
          <w:tab w:val="left" w:pos="-720"/>
          <w:tab w:val="left" w:pos="0"/>
          <w:tab w:val="left" w:pos="259"/>
          <w:tab w:val="left" w:pos="604"/>
          <w:tab w:val="left" w:pos="816"/>
          <w:tab w:val="left" w:pos="1440"/>
        </w:tabs>
        <w:suppressAutoHyphens/>
        <w:jc w:val="both"/>
        <w:rPr>
          <w:rFonts w:ascii="Arial" w:hAnsi="Arial" w:cs="Arial"/>
          <w:sz w:val="20"/>
        </w:rPr>
      </w:pPr>
    </w:p>
    <w:p w:rsidR="00C748FF" w:rsidRPr="00A12F15" w:rsidRDefault="00C748FF">
      <w:pPr>
        <w:tabs>
          <w:tab w:val="left" w:pos="-720"/>
          <w:tab w:val="left" w:pos="0"/>
          <w:tab w:val="left" w:pos="259"/>
          <w:tab w:val="left" w:pos="604"/>
          <w:tab w:val="left" w:pos="816"/>
          <w:tab w:val="left" w:pos="1440"/>
        </w:tabs>
        <w:suppressAutoHyphens/>
        <w:jc w:val="both"/>
        <w:rPr>
          <w:rFonts w:ascii="Arial" w:hAnsi="Arial" w:cs="Arial"/>
          <w:sz w:val="20"/>
        </w:rPr>
      </w:pPr>
    </w:p>
    <w:p w:rsidR="00C748FF" w:rsidRPr="00A12F15" w:rsidRDefault="00C748FF">
      <w:pPr>
        <w:tabs>
          <w:tab w:val="left" w:pos="-720"/>
          <w:tab w:val="left" w:pos="0"/>
          <w:tab w:val="left" w:pos="259"/>
          <w:tab w:val="left" w:pos="604"/>
          <w:tab w:val="left" w:pos="816"/>
          <w:tab w:val="left" w:pos="1440"/>
        </w:tabs>
        <w:suppressAutoHyphens/>
        <w:jc w:val="both"/>
        <w:rPr>
          <w:rFonts w:ascii="Arial" w:hAnsi="Arial" w:cs="Arial"/>
          <w:sz w:val="20"/>
        </w:rPr>
      </w:pPr>
    </w:p>
    <w:p w:rsidR="00C748FF" w:rsidRPr="00A12F15" w:rsidRDefault="00C748FF">
      <w:pPr>
        <w:tabs>
          <w:tab w:val="left" w:pos="-720"/>
          <w:tab w:val="left" w:pos="0"/>
          <w:tab w:val="left" w:pos="259"/>
          <w:tab w:val="left" w:pos="604"/>
          <w:tab w:val="left" w:pos="816"/>
          <w:tab w:val="left" w:pos="1440"/>
        </w:tabs>
        <w:suppressAutoHyphens/>
        <w:jc w:val="both"/>
        <w:rPr>
          <w:rFonts w:ascii="Arial" w:hAnsi="Arial" w:cs="Arial"/>
          <w:sz w:val="20"/>
        </w:rPr>
      </w:pPr>
    </w:p>
    <w:p w:rsidR="00C748FF" w:rsidRPr="00A12F15" w:rsidRDefault="00C748FF">
      <w:pPr>
        <w:tabs>
          <w:tab w:val="left" w:pos="-720"/>
          <w:tab w:val="left" w:pos="0"/>
          <w:tab w:val="left" w:pos="259"/>
          <w:tab w:val="left" w:pos="604"/>
          <w:tab w:val="left" w:pos="816"/>
          <w:tab w:val="left" w:pos="1440"/>
        </w:tabs>
        <w:suppressAutoHyphens/>
        <w:jc w:val="both"/>
        <w:rPr>
          <w:rFonts w:ascii="Arial" w:hAnsi="Arial" w:cs="Arial"/>
          <w:sz w:val="20"/>
        </w:rPr>
      </w:pPr>
    </w:p>
    <w:p w:rsidR="00C748FF" w:rsidRPr="00A12F15" w:rsidRDefault="00C748FF">
      <w:pPr>
        <w:tabs>
          <w:tab w:val="left" w:pos="-720"/>
          <w:tab w:val="left" w:pos="0"/>
          <w:tab w:val="left" w:pos="259"/>
          <w:tab w:val="left" w:pos="604"/>
          <w:tab w:val="left" w:pos="816"/>
          <w:tab w:val="left" w:pos="1440"/>
        </w:tabs>
        <w:suppressAutoHyphens/>
        <w:jc w:val="both"/>
        <w:rPr>
          <w:rFonts w:ascii="Arial" w:hAnsi="Arial" w:cs="Arial"/>
          <w:sz w:val="20"/>
        </w:rPr>
      </w:pPr>
    </w:p>
    <w:p w:rsidR="00C748FF" w:rsidRPr="00A12F15" w:rsidRDefault="00C748FF">
      <w:pPr>
        <w:tabs>
          <w:tab w:val="left" w:pos="-720"/>
          <w:tab w:val="left" w:pos="0"/>
          <w:tab w:val="left" w:pos="259"/>
          <w:tab w:val="left" w:pos="604"/>
          <w:tab w:val="left" w:pos="816"/>
          <w:tab w:val="left" w:pos="1440"/>
        </w:tabs>
        <w:suppressAutoHyphens/>
        <w:jc w:val="both"/>
        <w:rPr>
          <w:rFonts w:ascii="Arial" w:hAnsi="Arial" w:cs="Arial"/>
          <w:sz w:val="20"/>
        </w:rPr>
      </w:pPr>
    </w:p>
    <w:p w:rsidR="00C748FF" w:rsidRPr="00A12F15" w:rsidRDefault="00C748FF">
      <w:pPr>
        <w:tabs>
          <w:tab w:val="left" w:pos="-720"/>
          <w:tab w:val="left" w:pos="0"/>
          <w:tab w:val="left" w:pos="259"/>
          <w:tab w:val="left" w:pos="604"/>
          <w:tab w:val="left" w:pos="816"/>
          <w:tab w:val="left" w:pos="1440"/>
        </w:tabs>
        <w:suppressAutoHyphens/>
        <w:jc w:val="both"/>
        <w:rPr>
          <w:rFonts w:ascii="Arial" w:hAnsi="Arial" w:cs="Arial"/>
          <w:sz w:val="20"/>
        </w:rPr>
      </w:pPr>
    </w:p>
    <w:p w:rsidR="00C748FF" w:rsidRPr="00A12F15" w:rsidRDefault="00C748FF">
      <w:pPr>
        <w:tabs>
          <w:tab w:val="left" w:pos="-720"/>
          <w:tab w:val="left" w:pos="0"/>
          <w:tab w:val="left" w:pos="259"/>
          <w:tab w:val="left" w:pos="604"/>
          <w:tab w:val="left" w:pos="816"/>
          <w:tab w:val="left" w:pos="1440"/>
        </w:tabs>
        <w:suppressAutoHyphens/>
        <w:jc w:val="both"/>
        <w:rPr>
          <w:rFonts w:ascii="Arial" w:hAnsi="Arial" w:cs="Arial"/>
          <w:sz w:val="20"/>
        </w:rPr>
      </w:pPr>
    </w:p>
    <w:p w:rsidR="00C748FF" w:rsidRPr="00A12F15" w:rsidRDefault="00C748FF">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pacing w:val="-2"/>
          <w:sz w:val="20"/>
        </w:rPr>
        <w:t>GENERAL INFORMATION CONCERNING THE TYPE (continued)</w:t>
      </w:r>
    </w:p>
    <w:p w:rsidR="00C748FF" w:rsidRPr="00A12F15" w:rsidRDefault="00C748FF">
      <w:pPr>
        <w:tabs>
          <w:tab w:val="left" w:pos="-720"/>
          <w:tab w:val="left" w:pos="0"/>
          <w:tab w:val="left" w:pos="259"/>
          <w:tab w:val="left" w:pos="604"/>
          <w:tab w:val="left" w:pos="816"/>
          <w:tab w:val="left" w:pos="1440"/>
        </w:tabs>
        <w:suppressAutoHyphens/>
        <w:jc w:val="both"/>
        <w:rPr>
          <w:rFonts w:ascii="Arial" w:hAnsi="Arial" w:cs="Arial"/>
          <w:sz w:val="20"/>
        </w:rPr>
      </w:pPr>
    </w:p>
    <w:tbl>
      <w:tblPr>
        <w:tblW w:w="48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Change w:id="65" w:author="morayoa" w:date="2013-06-11T10:14:00Z">
          <w:tblPr>
            <w:tblW w:w="48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PrChange>
      </w:tblPr>
      <w:tblGrid>
        <w:gridCol w:w="1810"/>
        <w:gridCol w:w="143"/>
        <w:gridCol w:w="1704"/>
        <w:gridCol w:w="286"/>
        <w:gridCol w:w="2302"/>
        <w:gridCol w:w="1237"/>
        <w:gridCol w:w="1414"/>
        <w:tblGridChange w:id="66">
          <w:tblGrid>
            <w:gridCol w:w="1810"/>
            <w:gridCol w:w="1845"/>
            <w:gridCol w:w="2"/>
            <w:gridCol w:w="284"/>
            <w:gridCol w:w="2"/>
            <w:gridCol w:w="2300"/>
            <w:gridCol w:w="2"/>
            <w:gridCol w:w="1237"/>
            <w:gridCol w:w="1414"/>
          </w:tblGrid>
        </w:tblGridChange>
      </w:tblGrid>
      <w:tr w:rsidR="00A02263" w:rsidRPr="00A12F15" w:rsidTr="00995D5F">
        <w:tc>
          <w:tcPr>
            <w:tcW w:w="1097" w:type="pct"/>
            <w:gridSpan w:val="2"/>
            <w:tcPrChange w:id="67" w:author="morayoa" w:date="2013-06-11T10:14:00Z">
              <w:tcPr>
                <w:tcW w:w="1017" w:type="pct"/>
              </w:tcPr>
            </w:tcPrChange>
          </w:tcPr>
          <w:p w:rsidR="00C748FF" w:rsidRPr="00A12F15" w:rsidRDefault="00520A49" w:rsidP="00C748FF">
            <w:pPr>
              <w:tabs>
                <w:tab w:val="left" w:pos="-1440"/>
                <w:tab w:val="left" w:pos="-720"/>
                <w:tab w:val="left" w:pos="0"/>
                <w:tab w:val="left" w:pos="576"/>
                <w:tab w:val="left" w:pos="720"/>
              </w:tabs>
              <w:suppressAutoHyphens/>
              <w:spacing w:line="360" w:lineRule="auto"/>
              <w:ind w:right="-720"/>
              <w:rPr>
                <w:rFonts w:ascii="Arial" w:hAnsi="Arial" w:cs="Arial"/>
                <w:snapToGrid w:val="0"/>
                <w:sz w:val="20"/>
              </w:rPr>
            </w:pPr>
            <w:r w:rsidRPr="00A12F15">
              <w:rPr>
                <w:rFonts w:ascii="Arial" w:hAnsi="Arial" w:cs="Arial"/>
                <w:snapToGrid w:val="0"/>
                <w:sz w:val="20"/>
              </w:rPr>
              <w:t xml:space="preserve">Instrument </w:t>
            </w:r>
          </w:p>
          <w:p w:rsidR="00520A49" w:rsidRPr="00A12F15" w:rsidRDefault="00520A49" w:rsidP="00C748FF">
            <w:pPr>
              <w:tabs>
                <w:tab w:val="left" w:pos="-1440"/>
                <w:tab w:val="left" w:pos="-720"/>
                <w:tab w:val="left" w:pos="0"/>
                <w:tab w:val="left" w:pos="576"/>
                <w:tab w:val="left" w:pos="720"/>
              </w:tabs>
              <w:suppressAutoHyphens/>
              <w:spacing w:line="360" w:lineRule="auto"/>
              <w:ind w:right="-720"/>
              <w:rPr>
                <w:rFonts w:ascii="Arial" w:hAnsi="Arial" w:cs="Arial"/>
                <w:spacing w:val="-2"/>
                <w:sz w:val="20"/>
              </w:rPr>
            </w:pPr>
            <w:r w:rsidRPr="00A12F15">
              <w:rPr>
                <w:rFonts w:ascii="Arial" w:hAnsi="Arial" w:cs="Arial"/>
                <w:snapToGrid w:val="0"/>
                <w:sz w:val="20"/>
              </w:rPr>
              <w:t>submitted:</w:t>
            </w:r>
          </w:p>
        </w:tc>
        <w:tc>
          <w:tcPr>
            <w:tcW w:w="958" w:type="pct"/>
            <w:tcBorders>
              <w:right w:val="single" w:sz="4" w:space="0" w:color="auto"/>
            </w:tcBorders>
            <w:tcPrChange w:id="68" w:author="morayoa" w:date="2013-06-11T10:14:00Z">
              <w:tcPr>
                <w:tcW w:w="1037" w:type="pct"/>
                <w:tcBorders>
                  <w:right w:val="single" w:sz="4" w:space="0" w:color="auto"/>
                </w:tcBorders>
              </w:tcPr>
            </w:tcPrChange>
          </w:tcPr>
          <w:p w:rsidR="00520A49" w:rsidRPr="00A12F15" w:rsidRDefault="00520A49" w:rsidP="00C748FF">
            <w:pPr>
              <w:tabs>
                <w:tab w:val="left" w:pos="-1440"/>
                <w:tab w:val="left" w:pos="-720"/>
                <w:tab w:val="left" w:pos="0"/>
                <w:tab w:val="left" w:pos="576"/>
                <w:tab w:val="left" w:pos="720"/>
              </w:tabs>
              <w:suppressAutoHyphens/>
              <w:spacing w:line="360" w:lineRule="auto"/>
              <w:ind w:right="-720"/>
              <w:rPr>
                <w:rFonts w:ascii="Arial" w:hAnsi="Arial" w:cs="Arial"/>
                <w:spacing w:val="-2"/>
                <w:sz w:val="20"/>
              </w:rPr>
            </w:pPr>
            <w:r w:rsidRPr="00A12F15">
              <w:rPr>
                <w:rFonts w:ascii="Arial" w:hAnsi="Arial" w:cs="Arial"/>
                <w:snapToGrid w:val="0"/>
                <w:sz w:val="20"/>
              </w:rPr>
              <w:t>…...………………….....</w:t>
            </w:r>
          </w:p>
        </w:tc>
        <w:tc>
          <w:tcPr>
            <w:tcW w:w="161" w:type="pct"/>
            <w:tcBorders>
              <w:top w:val="nil"/>
              <w:left w:val="single" w:sz="4" w:space="0" w:color="auto"/>
              <w:bottom w:val="nil"/>
              <w:right w:val="single" w:sz="4" w:space="0" w:color="auto"/>
            </w:tcBorders>
            <w:tcPrChange w:id="69" w:author="morayoa" w:date="2013-06-11T10:14:00Z">
              <w:tcPr>
                <w:tcW w:w="161" w:type="pct"/>
                <w:gridSpan w:val="2"/>
                <w:tcBorders>
                  <w:top w:val="nil"/>
                  <w:left w:val="single" w:sz="4" w:space="0" w:color="auto"/>
                  <w:bottom w:val="nil"/>
                  <w:right w:val="single" w:sz="4" w:space="0" w:color="auto"/>
                </w:tcBorders>
              </w:tcPr>
            </w:tcPrChange>
          </w:tcPr>
          <w:p w:rsidR="00520A49" w:rsidRPr="00A12F15" w:rsidRDefault="00520A49" w:rsidP="000822C9">
            <w:pPr>
              <w:tabs>
                <w:tab w:val="left" w:pos="-1440"/>
                <w:tab w:val="left" w:pos="-720"/>
                <w:tab w:val="left" w:pos="0"/>
                <w:tab w:val="left" w:pos="576"/>
                <w:tab w:val="left" w:pos="720"/>
              </w:tabs>
              <w:suppressAutoHyphens/>
              <w:spacing w:line="360" w:lineRule="auto"/>
              <w:ind w:right="-720"/>
              <w:jc w:val="both"/>
              <w:rPr>
                <w:rFonts w:ascii="Arial" w:hAnsi="Arial" w:cs="Arial"/>
                <w:snapToGrid w:val="0"/>
                <w:sz w:val="20"/>
              </w:rPr>
            </w:pPr>
          </w:p>
        </w:tc>
        <w:tc>
          <w:tcPr>
            <w:tcW w:w="1294" w:type="pct"/>
            <w:tcBorders>
              <w:left w:val="single" w:sz="4" w:space="0" w:color="auto"/>
            </w:tcBorders>
            <w:tcPrChange w:id="70" w:author="morayoa" w:date="2013-06-11T10:14:00Z">
              <w:tcPr>
                <w:tcW w:w="1294" w:type="pct"/>
                <w:gridSpan w:val="2"/>
                <w:tcBorders>
                  <w:left w:val="single" w:sz="4" w:space="0" w:color="auto"/>
                </w:tcBorders>
              </w:tcPr>
            </w:tcPrChange>
          </w:tcPr>
          <w:p w:rsidR="00520A49" w:rsidRPr="00A12F15" w:rsidRDefault="00520A49" w:rsidP="00C748FF">
            <w:pPr>
              <w:tabs>
                <w:tab w:val="left" w:pos="-1440"/>
                <w:tab w:val="left" w:pos="-720"/>
                <w:tab w:val="left" w:pos="0"/>
                <w:tab w:val="left" w:pos="576"/>
                <w:tab w:val="left" w:pos="720"/>
              </w:tabs>
              <w:suppressAutoHyphens/>
              <w:spacing w:line="360" w:lineRule="auto"/>
              <w:ind w:right="-720"/>
              <w:rPr>
                <w:rFonts w:ascii="Arial" w:hAnsi="Arial" w:cs="Arial"/>
                <w:spacing w:val="-2"/>
                <w:sz w:val="20"/>
              </w:rPr>
            </w:pPr>
            <w:r w:rsidRPr="00A12F15">
              <w:rPr>
                <w:rFonts w:ascii="Arial" w:hAnsi="Arial" w:cs="Arial"/>
                <w:snapToGrid w:val="0"/>
                <w:sz w:val="20"/>
              </w:rPr>
              <w:t>Load sensor:</w:t>
            </w:r>
          </w:p>
        </w:tc>
        <w:tc>
          <w:tcPr>
            <w:tcW w:w="1491" w:type="pct"/>
            <w:gridSpan w:val="2"/>
            <w:vAlign w:val="bottom"/>
            <w:tcPrChange w:id="71" w:author="morayoa" w:date="2013-06-11T10:14:00Z">
              <w:tcPr>
                <w:tcW w:w="1491" w:type="pct"/>
                <w:gridSpan w:val="3"/>
                <w:vAlign w:val="bottom"/>
              </w:tcPr>
            </w:tcPrChange>
          </w:tcPr>
          <w:p w:rsidR="00520A49" w:rsidRPr="00A12F15" w:rsidRDefault="00520A49" w:rsidP="00C748FF">
            <w:pPr>
              <w:tabs>
                <w:tab w:val="left" w:pos="-1440"/>
                <w:tab w:val="left" w:pos="-720"/>
                <w:tab w:val="left" w:pos="0"/>
                <w:tab w:val="left" w:pos="576"/>
                <w:tab w:val="left" w:pos="720"/>
              </w:tabs>
              <w:suppressAutoHyphens/>
              <w:spacing w:line="360" w:lineRule="auto"/>
              <w:ind w:right="-720"/>
              <w:rPr>
                <w:rFonts w:ascii="Arial" w:hAnsi="Arial" w:cs="Arial"/>
                <w:spacing w:val="-2"/>
                <w:sz w:val="20"/>
              </w:rPr>
            </w:pPr>
            <w:r w:rsidRPr="00A12F15">
              <w:rPr>
                <w:rFonts w:ascii="Arial" w:hAnsi="Arial" w:cs="Arial"/>
                <w:snapToGrid w:val="0"/>
                <w:sz w:val="20"/>
              </w:rPr>
              <w:t>…...………………....</w:t>
            </w:r>
          </w:p>
        </w:tc>
      </w:tr>
      <w:tr w:rsidR="00A02263" w:rsidRPr="00A12F15" w:rsidTr="00995D5F">
        <w:tc>
          <w:tcPr>
            <w:tcW w:w="1097" w:type="pct"/>
            <w:gridSpan w:val="2"/>
            <w:tcPrChange w:id="72" w:author="morayoa" w:date="2013-06-11T10:14:00Z">
              <w:tcPr>
                <w:tcW w:w="1017" w:type="pct"/>
              </w:tcPr>
            </w:tcPrChange>
          </w:tcPr>
          <w:p w:rsidR="00520A49" w:rsidRPr="00A12F15" w:rsidRDefault="00520A49" w:rsidP="00C748FF">
            <w:pPr>
              <w:tabs>
                <w:tab w:val="left" w:pos="-1440"/>
                <w:tab w:val="left" w:pos="-720"/>
                <w:tab w:val="left" w:pos="0"/>
                <w:tab w:val="left" w:pos="576"/>
                <w:tab w:val="left" w:pos="720"/>
              </w:tabs>
              <w:suppressAutoHyphens/>
              <w:spacing w:line="360" w:lineRule="auto"/>
              <w:ind w:right="-720"/>
              <w:rPr>
                <w:rFonts w:ascii="Arial" w:hAnsi="Arial" w:cs="Arial"/>
                <w:spacing w:val="-2"/>
                <w:sz w:val="20"/>
              </w:rPr>
            </w:pPr>
            <w:r w:rsidRPr="00A12F15">
              <w:rPr>
                <w:rFonts w:ascii="Arial" w:hAnsi="Arial" w:cs="Arial"/>
                <w:snapToGrid w:val="0"/>
                <w:sz w:val="20"/>
              </w:rPr>
              <w:t xml:space="preserve">Identification </w:t>
            </w:r>
            <w:del w:id="73" w:author="morayoa" w:date="2013-06-11T10:13:00Z">
              <w:r w:rsidRPr="00A12F15" w:rsidDel="00995D5F">
                <w:rPr>
                  <w:rFonts w:ascii="Arial" w:hAnsi="Arial" w:cs="Arial"/>
                  <w:snapToGrid w:val="0"/>
                  <w:sz w:val="20"/>
                </w:rPr>
                <w:delText>N°</w:delText>
              </w:r>
            </w:del>
            <w:ins w:id="74" w:author="morayoa" w:date="2013-06-11T10:13:00Z">
              <w:r w:rsidR="00995D5F">
                <w:rPr>
                  <w:rFonts w:ascii="Arial" w:hAnsi="Arial" w:cs="Arial"/>
                  <w:snapToGrid w:val="0"/>
                  <w:sz w:val="20"/>
                </w:rPr>
                <w:t>No.</w:t>
              </w:r>
            </w:ins>
            <w:r w:rsidRPr="00A12F15">
              <w:rPr>
                <w:rFonts w:ascii="Arial" w:hAnsi="Arial" w:cs="Arial"/>
                <w:snapToGrid w:val="0"/>
                <w:sz w:val="20"/>
              </w:rPr>
              <w:t>:</w:t>
            </w:r>
          </w:p>
        </w:tc>
        <w:tc>
          <w:tcPr>
            <w:tcW w:w="958" w:type="pct"/>
            <w:tcBorders>
              <w:right w:val="single" w:sz="4" w:space="0" w:color="auto"/>
            </w:tcBorders>
            <w:tcPrChange w:id="75" w:author="morayoa" w:date="2013-06-11T10:14:00Z">
              <w:tcPr>
                <w:tcW w:w="1037" w:type="pct"/>
                <w:tcBorders>
                  <w:right w:val="single" w:sz="4" w:space="0" w:color="auto"/>
                </w:tcBorders>
              </w:tcPr>
            </w:tcPrChange>
          </w:tcPr>
          <w:p w:rsidR="00520A49" w:rsidRPr="00A12F15" w:rsidRDefault="00520A49" w:rsidP="00C748FF">
            <w:pPr>
              <w:tabs>
                <w:tab w:val="left" w:pos="-1440"/>
                <w:tab w:val="left" w:pos="-720"/>
                <w:tab w:val="left" w:pos="0"/>
                <w:tab w:val="left" w:pos="576"/>
                <w:tab w:val="left" w:pos="720"/>
              </w:tabs>
              <w:suppressAutoHyphens/>
              <w:spacing w:line="360" w:lineRule="auto"/>
              <w:ind w:right="-720"/>
              <w:rPr>
                <w:rFonts w:ascii="Arial" w:hAnsi="Arial" w:cs="Arial"/>
                <w:spacing w:val="-2"/>
                <w:sz w:val="20"/>
              </w:rPr>
            </w:pPr>
            <w:r w:rsidRPr="00A12F15">
              <w:rPr>
                <w:rFonts w:ascii="Arial" w:hAnsi="Arial" w:cs="Arial"/>
                <w:snapToGrid w:val="0"/>
                <w:sz w:val="20"/>
              </w:rPr>
              <w:t>…...………………….</w:t>
            </w:r>
          </w:p>
        </w:tc>
        <w:tc>
          <w:tcPr>
            <w:tcW w:w="161" w:type="pct"/>
            <w:tcBorders>
              <w:top w:val="nil"/>
              <w:left w:val="single" w:sz="4" w:space="0" w:color="auto"/>
              <w:bottom w:val="nil"/>
              <w:right w:val="single" w:sz="4" w:space="0" w:color="auto"/>
            </w:tcBorders>
            <w:tcPrChange w:id="76" w:author="morayoa" w:date="2013-06-11T10:14:00Z">
              <w:tcPr>
                <w:tcW w:w="161" w:type="pct"/>
                <w:gridSpan w:val="2"/>
                <w:tcBorders>
                  <w:top w:val="nil"/>
                  <w:left w:val="single" w:sz="4" w:space="0" w:color="auto"/>
                  <w:bottom w:val="nil"/>
                  <w:right w:val="single" w:sz="4" w:space="0" w:color="auto"/>
                </w:tcBorders>
              </w:tcPr>
            </w:tcPrChange>
          </w:tcPr>
          <w:p w:rsidR="00520A49" w:rsidRPr="00A12F15" w:rsidRDefault="00520A49" w:rsidP="000822C9">
            <w:pPr>
              <w:tabs>
                <w:tab w:val="left" w:pos="-1440"/>
                <w:tab w:val="left" w:pos="-720"/>
                <w:tab w:val="left" w:pos="0"/>
                <w:tab w:val="left" w:pos="576"/>
                <w:tab w:val="left" w:pos="720"/>
              </w:tabs>
              <w:suppressAutoHyphens/>
              <w:spacing w:line="360" w:lineRule="auto"/>
              <w:ind w:right="-720"/>
              <w:jc w:val="both"/>
              <w:rPr>
                <w:rFonts w:ascii="Arial" w:hAnsi="Arial" w:cs="Arial"/>
                <w:spacing w:val="-2"/>
                <w:sz w:val="20"/>
              </w:rPr>
            </w:pPr>
          </w:p>
        </w:tc>
        <w:tc>
          <w:tcPr>
            <w:tcW w:w="1294" w:type="pct"/>
            <w:tcBorders>
              <w:left w:val="single" w:sz="4" w:space="0" w:color="auto"/>
            </w:tcBorders>
            <w:tcPrChange w:id="77" w:author="morayoa" w:date="2013-06-11T10:14:00Z">
              <w:tcPr>
                <w:tcW w:w="1294" w:type="pct"/>
                <w:gridSpan w:val="2"/>
                <w:tcBorders>
                  <w:left w:val="single" w:sz="4" w:space="0" w:color="auto"/>
                </w:tcBorders>
              </w:tcPr>
            </w:tcPrChange>
          </w:tcPr>
          <w:p w:rsidR="00520A49" w:rsidRPr="00A12F15" w:rsidRDefault="00520A49" w:rsidP="00C748FF">
            <w:pPr>
              <w:tabs>
                <w:tab w:val="left" w:pos="-1440"/>
                <w:tab w:val="left" w:pos="-720"/>
                <w:tab w:val="left" w:pos="0"/>
                <w:tab w:val="left" w:pos="576"/>
                <w:tab w:val="left" w:pos="720"/>
              </w:tabs>
              <w:suppressAutoHyphens/>
              <w:spacing w:line="360" w:lineRule="auto"/>
              <w:ind w:right="-720"/>
              <w:rPr>
                <w:rFonts w:ascii="Arial" w:hAnsi="Arial" w:cs="Arial"/>
                <w:spacing w:val="-2"/>
                <w:sz w:val="20"/>
              </w:rPr>
            </w:pPr>
            <w:r w:rsidRPr="00A12F15">
              <w:rPr>
                <w:rFonts w:ascii="Arial" w:hAnsi="Arial" w:cs="Arial"/>
                <w:spacing w:val="-2"/>
                <w:sz w:val="20"/>
              </w:rPr>
              <w:t>Manufacturer:</w:t>
            </w:r>
          </w:p>
        </w:tc>
        <w:tc>
          <w:tcPr>
            <w:tcW w:w="1491" w:type="pct"/>
            <w:gridSpan w:val="2"/>
            <w:vAlign w:val="bottom"/>
            <w:tcPrChange w:id="78" w:author="morayoa" w:date="2013-06-11T10:14:00Z">
              <w:tcPr>
                <w:tcW w:w="1491" w:type="pct"/>
                <w:gridSpan w:val="3"/>
                <w:vAlign w:val="bottom"/>
              </w:tcPr>
            </w:tcPrChange>
          </w:tcPr>
          <w:p w:rsidR="00520A49" w:rsidRPr="00A12F15" w:rsidRDefault="00520A49" w:rsidP="00C748FF">
            <w:pPr>
              <w:tabs>
                <w:tab w:val="left" w:pos="-1440"/>
                <w:tab w:val="left" w:pos="-720"/>
                <w:tab w:val="left" w:pos="0"/>
                <w:tab w:val="left" w:pos="576"/>
                <w:tab w:val="left" w:pos="720"/>
              </w:tabs>
              <w:suppressAutoHyphens/>
              <w:spacing w:line="360" w:lineRule="auto"/>
              <w:ind w:right="-720"/>
              <w:rPr>
                <w:rFonts w:ascii="Arial" w:hAnsi="Arial" w:cs="Arial"/>
                <w:spacing w:val="-2"/>
                <w:sz w:val="20"/>
              </w:rPr>
            </w:pPr>
            <w:r w:rsidRPr="00A12F15">
              <w:rPr>
                <w:rFonts w:ascii="Arial" w:hAnsi="Arial" w:cs="Arial"/>
                <w:snapToGrid w:val="0"/>
                <w:sz w:val="20"/>
              </w:rPr>
              <w:t>…...………………....</w:t>
            </w:r>
          </w:p>
        </w:tc>
      </w:tr>
      <w:tr w:rsidR="00A02263" w:rsidRPr="00A12F15" w:rsidTr="00C748FF">
        <w:tc>
          <w:tcPr>
            <w:tcW w:w="2054" w:type="pct"/>
            <w:gridSpan w:val="3"/>
            <w:vMerge w:val="restart"/>
            <w:tcBorders>
              <w:right w:val="single" w:sz="4" w:space="0" w:color="auto"/>
            </w:tcBorders>
          </w:tcPr>
          <w:p w:rsidR="00E91015" w:rsidRPr="00A12F15" w:rsidRDefault="00E91015" w:rsidP="00C748FF">
            <w:pPr>
              <w:tabs>
                <w:tab w:val="left" w:pos="-1440"/>
                <w:tab w:val="left" w:pos="-720"/>
                <w:tab w:val="left" w:pos="0"/>
                <w:tab w:val="left" w:pos="576"/>
                <w:tab w:val="left" w:pos="720"/>
              </w:tabs>
              <w:suppressAutoHyphens/>
              <w:spacing w:line="360" w:lineRule="auto"/>
              <w:ind w:right="-720"/>
              <w:rPr>
                <w:rFonts w:ascii="Arial" w:hAnsi="Arial" w:cs="Arial"/>
                <w:spacing w:val="-2"/>
                <w:sz w:val="20"/>
              </w:rPr>
            </w:pPr>
            <w:r w:rsidRPr="00A12F15">
              <w:rPr>
                <w:rFonts w:ascii="Arial" w:hAnsi="Arial" w:cs="Arial"/>
                <w:snapToGrid w:val="0"/>
                <w:sz w:val="20"/>
              </w:rPr>
              <w:t>Software version: …...……………………….......</w:t>
            </w:r>
          </w:p>
          <w:p w:rsidR="00E91015" w:rsidRPr="00A12F15" w:rsidRDefault="00E91015" w:rsidP="00C748FF">
            <w:pPr>
              <w:tabs>
                <w:tab w:val="left" w:pos="-1440"/>
                <w:tab w:val="left" w:pos="-720"/>
                <w:tab w:val="left" w:pos="0"/>
                <w:tab w:val="left" w:pos="576"/>
                <w:tab w:val="left" w:pos="720"/>
              </w:tabs>
              <w:suppressAutoHyphens/>
              <w:spacing w:line="360" w:lineRule="auto"/>
              <w:ind w:right="-720"/>
              <w:rPr>
                <w:rFonts w:ascii="Arial" w:hAnsi="Arial" w:cs="Arial"/>
                <w:spacing w:val="-2"/>
                <w:sz w:val="20"/>
              </w:rPr>
            </w:pPr>
            <w:r w:rsidRPr="00A12F15">
              <w:rPr>
                <w:rFonts w:ascii="Arial" w:hAnsi="Arial" w:cs="Arial"/>
                <w:snapToGrid w:val="0"/>
                <w:sz w:val="20"/>
              </w:rPr>
              <w:t>…...……………………….......</w:t>
            </w:r>
            <w:r w:rsidR="00A02263" w:rsidRPr="00A12F15">
              <w:rPr>
                <w:rFonts w:ascii="Arial" w:hAnsi="Arial" w:cs="Arial"/>
                <w:snapToGrid w:val="0"/>
                <w:sz w:val="20"/>
              </w:rPr>
              <w:t>…..</w:t>
            </w:r>
            <w:r w:rsidRPr="00A12F15">
              <w:rPr>
                <w:rFonts w:ascii="Arial" w:hAnsi="Arial" w:cs="Arial"/>
                <w:snapToGrid w:val="0"/>
                <w:sz w:val="20"/>
              </w:rPr>
              <w:t>….....</w:t>
            </w:r>
          </w:p>
        </w:tc>
        <w:tc>
          <w:tcPr>
            <w:tcW w:w="161" w:type="pct"/>
            <w:tcBorders>
              <w:top w:val="nil"/>
              <w:left w:val="single" w:sz="4" w:space="0" w:color="auto"/>
              <w:bottom w:val="nil"/>
              <w:right w:val="single" w:sz="4" w:space="0" w:color="auto"/>
            </w:tcBorders>
          </w:tcPr>
          <w:p w:rsidR="00E91015" w:rsidRPr="00A12F15" w:rsidRDefault="00E91015" w:rsidP="000822C9">
            <w:pPr>
              <w:tabs>
                <w:tab w:val="left" w:pos="-1440"/>
                <w:tab w:val="left" w:pos="-720"/>
                <w:tab w:val="left" w:pos="0"/>
                <w:tab w:val="left" w:pos="576"/>
                <w:tab w:val="left" w:pos="720"/>
              </w:tabs>
              <w:suppressAutoHyphens/>
              <w:spacing w:line="360" w:lineRule="auto"/>
              <w:ind w:right="-720"/>
              <w:jc w:val="both"/>
              <w:rPr>
                <w:rFonts w:ascii="Arial" w:hAnsi="Arial" w:cs="Arial"/>
                <w:spacing w:val="-2"/>
                <w:sz w:val="20"/>
              </w:rPr>
            </w:pPr>
          </w:p>
        </w:tc>
        <w:tc>
          <w:tcPr>
            <w:tcW w:w="1294" w:type="pct"/>
            <w:tcBorders>
              <w:left w:val="single" w:sz="4" w:space="0" w:color="auto"/>
            </w:tcBorders>
          </w:tcPr>
          <w:p w:rsidR="00E91015" w:rsidRPr="00A12F15" w:rsidRDefault="00E91015" w:rsidP="00C748FF">
            <w:pPr>
              <w:tabs>
                <w:tab w:val="left" w:pos="-1440"/>
                <w:tab w:val="left" w:pos="-720"/>
                <w:tab w:val="left" w:pos="0"/>
                <w:tab w:val="left" w:pos="576"/>
                <w:tab w:val="left" w:pos="720"/>
              </w:tabs>
              <w:suppressAutoHyphens/>
              <w:spacing w:line="360" w:lineRule="auto"/>
              <w:ind w:right="-720"/>
              <w:rPr>
                <w:rFonts w:ascii="Arial" w:hAnsi="Arial" w:cs="Arial"/>
                <w:spacing w:val="-2"/>
                <w:sz w:val="20"/>
              </w:rPr>
            </w:pPr>
            <w:r w:rsidRPr="00A12F15">
              <w:rPr>
                <w:rFonts w:ascii="Arial" w:hAnsi="Arial" w:cs="Arial"/>
                <w:spacing w:val="-2"/>
                <w:sz w:val="20"/>
              </w:rPr>
              <w:t>Type:</w:t>
            </w:r>
          </w:p>
        </w:tc>
        <w:tc>
          <w:tcPr>
            <w:tcW w:w="1491" w:type="pct"/>
            <w:gridSpan w:val="2"/>
            <w:vAlign w:val="bottom"/>
          </w:tcPr>
          <w:p w:rsidR="00E91015" w:rsidRPr="00A12F15" w:rsidRDefault="00E91015" w:rsidP="00C748FF">
            <w:pPr>
              <w:tabs>
                <w:tab w:val="left" w:pos="-1440"/>
                <w:tab w:val="left" w:pos="-720"/>
                <w:tab w:val="left" w:pos="0"/>
                <w:tab w:val="left" w:pos="576"/>
                <w:tab w:val="left" w:pos="720"/>
              </w:tabs>
              <w:suppressAutoHyphens/>
              <w:spacing w:line="360" w:lineRule="auto"/>
              <w:ind w:right="-720"/>
              <w:rPr>
                <w:rFonts w:ascii="Arial" w:hAnsi="Arial" w:cs="Arial"/>
                <w:spacing w:val="-2"/>
                <w:sz w:val="20"/>
              </w:rPr>
            </w:pPr>
            <w:r w:rsidRPr="00A12F15">
              <w:rPr>
                <w:rFonts w:ascii="Arial" w:hAnsi="Arial" w:cs="Arial"/>
                <w:snapToGrid w:val="0"/>
                <w:sz w:val="20"/>
              </w:rPr>
              <w:t>…...………………...</w:t>
            </w:r>
          </w:p>
        </w:tc>
      </w:tr>
      <w:tr w:rsidR="00A02263" w:rsidRPr="00A12F15" w:rsidTr="00C748FF">
        <w:tc>
          <w:tcPr>
            <w:tcW w:w="2054" w:type="pct"/>
            <w:gridSpan w:val="3"/>
            <w:vMerge/>
            <w:tcBorders>
              <w:right w:val="single" w:sz="4" w:space="0" w:color="auto"/>
            </w:tcBorders>
          </w:tcPr>
          <w:p w:rsidR="00995720" w:rsidRPr="00A12F15" w:rsidRDefault="00995720">
            <w:pPr>
              <w:tabs>
                <w:tab w:val="left" w:pos="-1440"/>
                <w:tab w:val="left" w:pos="-720"/>
                <w:tab w:val="left" w:pos="0"/>
                <w:tab w:val="left" w:pos="576"/>
                <w:tab w:val="left" w:pos="720"/>
              </w:tabs>
              <w:suppressAutoHyphens/>
              <w:spacing w:line="360" w:lineRule="auto"/>
              <w:ind w:right="-720"/>
              <w:rPr>
                <w:rFonts w:ascii="Arial" w:hAnsi="Arial" w:cs="Arial"/>
                <w:spacing w:val="-2"/>
                <w:sz w:val="20"/>
              </w:rPr>
            </w:pPr>
          </w:p>
        </w:tc>
        <w:tc>
          <w:tcPr>
            <w:tcW w:w="161" w:type="pct"/>
            <w:tcBorders>
              <w:top w:val="nil"/>
              <w:left w:val="single" w:sz="4" w:space="0" w:color="auto"/>
              <w:bottom w:val="nil"/>
              <w:right w:val="single" w:sz="4" w:space="0" w:color="auto"/>
            </w:tcBorders>
          </w:tcPr>
          <w:p w:rsidR="00E91015" w:rsidRPr="00A12F15" w:rsidRDefault="00E91015" w:rsidP="000822C9">
            <w:pPr>
              <w:tabs>
                <w:tab w:val="left" w:pos="-1440"/>
                <w:tab w:val="left" w:pos="-720"/>
                <w:tab w:val="left" w:pos="0"/>
                <w:tab w:val="left" w:pos="576"/>
                <w:tab w:val="left" w:pos="720"/>
              </w:tabs>
              <w:suppressAutoHyphens/>
              <w:spacing w:line="360" w:lineRule="auto"/>
              <w:ind w:right="-720"/>
              <w:jc w:val="both"/>
              <w:rPr>
                <w:rFonts w:ascii="Arial" w:hAnsi="Arial" w:cs="Arial"/>
                <w:spacing w:val="-2"/>
                <w:sz w:val="20"/>
              </w:rPr>
            </w:pPr>
          </w:p>
        </w:tc>
        <w:tc>
          <w:tcPr>
            <w:tcW w:w="1294" w:type="pct"/>
            <w:tcBorders>
              <w:left w:val="single" w:sz="4" w:space="0" w:color="auto"/>
            </w:tcBorders>
          </w:tcPr>
          <w:p w:rsidR="00E91015" w:rsidRPr="00A12F15" w:rsidRDefault="00E91015" w:rsidP="00C748FF">
            <w:pPr>
              <w:tabs>
                <w:tab w:val="left" w:pos="-1440"/>
                <w:tab w:val="left" w:pos="-720"/>
                <w:tab w:val="left" w:pos="0"/>
                <w:tab w:val="left" w:pos="576"/>
                <w:tab w:val="left" w:pos="720"/>
              </w:tabs>
              <w:suppressAutoHyphens/>
              <w:spacing w:line="360" w:lineRule="auto"/>
              <w:ind w:right="-720"/>
              <w:rPr>
                <w:rFonts w:ascii="Arial" w:hAnsi="Arial" w:cs="Arial"/>
                <w:spacing w:val="-2"/>
                <w:sz w:val="20"/>
              </w:rPr>
            </w:pPr>
            <w:r w:rsidRPr="00A12F15">
              <w:rPr>
                <w:rFonts w:ascii="Arial" w:hAnsi="Arial" w:cs="Arial"/>
                <w:spacing w:val="-2"/>
                <w:sz w:val="20"/>
              </w:rPr>
              <w:t>Capacity:</w:t>
            </w:r>
          </w:p>
        </w:tc>
        <w:tc>
          <w:tcPr>
            <w:tcW w:w="1491" w:type="pct"/>
            <w:gridSpan w:val="2"/>
            <w:vAlign w:val="bottom"/>
          </w:tcPr>
          <w:p w:rsidR="00E91015" w:rsidRPr="00A12F15" w:rsidRDefault="00E91015" w:rsidP="00C748FF">
            <w:pPr>
              <w:tabs>
                <w:tab w:val="left" w:pos="-1440"/>
                <w:tab w:val="left" w:pos="-720"/>
                <w:tab w:val="left" w:pos="0"/>
                <w:tab w:val="left" w:pos="576"/>
                <w:tab w:val="left" w:pos="720"/>
              </w:tabs>
              <w:suppressAutoHyphens/>
              <w:spacing w:line="360" w:lineRule="auto"/>
              <w:ind w:right="-720"/>
              <w:rPr>
                <w:rFonts w:ascii="Arial" w:hAnsi="Arial" w:cs="Arial"/>
                <w:spacing w:val="-2"/>
                <w:sz w:val="20"/>
              </w:rPr>
            </w:pPr>
            <w:r w:rsidRPr="00A12F15">
              <w:rPr>
                <w:rFonts w:ascii="Arial" w:hAnsi="Arial" w:cs="Arial"/>
                <w:snapToGrid w:val="0"/>
                <w:sz w:val="20"/>
              </w:rPr>
              <w:t>…...……………...</w:t>
            </w:r>
          </w:p>
        </w:tc>
      </w:tr>
      <w:tr w:rsidR="00A02263" w:rsidRPr="00A12F15" w:rsidTr="00C748FF">
        <w:trPr>
          <w:trHeight w:val="130"/>
        </w:trPr>
        <w:tc>
          <w:tcPr>
            <w:tcW w:w="2054" w:type="pct"/>
            <w:gridSpan w:val="3"/>
            <w:vMerge w:val="restart"/>
            <w:tcBorders>
              <w:right w:val="single" w:sz="4" w:space="0" w:color="auto"/>
            </w:tcBorders>
          </w:tcPr>
          <w:p w:rsidR="00E91015" w:rsidRPr="00A12F15" w:rsidRDefault="00E91015" w:rsidP="00C748FF">
            <w:pPr>
              <w:tabs>
                <w:tab w:val="left" w:pos="-1440"/>
                <w:tab w:val="left" w:pos="-720"/>
                <w:tab w:val="left" w:pos="0"/>
                <w:tab w:val="left" w:pos="576"/>
                <w:tab w:val="left" w:pos="720"/>
              </w:tabs>
              <w:suppressAutoHyphens/>
              <w:spacing w:line="360" w:lineRule="auto"/>
              <w:ind w:right="-720"/>
              <w:rPr>
                <w:rFonts w:ascii="Arial" w:hAnsi="Arial" w:cs="Arial"/>
                <w:snapToGrid w:val="0"/>
                <w:sz w:val="20"/>
              </w:rPr>
            </w:pPr>
            <w:r w:rsidRPr="00A12F15">
              <w:rPr>
                <w:rFonts w:ascii="Arial" w:hAnsi="Arial" w:cs="Arial"/>
                <w:snapToGrid w:val="0"/>
                <w:sz w:val="20"/>
              </w:rPr>
              <w:t>Connected equipment: …...…………………......</w:t>
            </w:r>
          </w:p>
          <w:p w:rsidR="00E91015" w:rsidRPr="00A12F15" w:rsidRDefault="00A02263" w:rsidP="00C748FF">
            <w:pPr>
              <w:tabs>
                <w:tab w:val="left" w:pos="-1440"/>
                <w:tab w:val="left" w:pos="-720"/>
                <w:tab w:val="left" w:pos="0"/>
                <w:tab w:val="left" w:pos="576"/>
                <w:tab w:val="left" w:pos="720"/>
              </w:tabs>
              <w:suppressAutoHyphens/>
              <w:spacing w:line="360" w:lineRule="auto"/>
              <w:ind w:right="-720"/>
              <w:rPr>
                <w:rFonts w:ascii="Arial" w:hAnsi="Arial" w:cs="Arial"/>
                <w:spacing w:val="-2"/>
                <w:sz w:val="20"/>
              </w:rPr>
            </w:pPr>
            <w:r w:rsidRPr="00A12F15">
              <w:rPr>
                <w:rFonts w:ascii="Arial" w:hAnsi="Arial" w:cs="Arial"/>
                <w:snapToGrid w:val="0"/>
                <w:sz w:val="20"/>
              </w:rPr>
              <w:t>…...………………………......…...</w:t>
            </w:r>
            <w:r w:rsidR="00E91015" w:rsidRPr="00A12F15">
              <w:rPr>
                <w:rFonts w:ascii="Arial" w:hAnsi="Arial" w:cs="Arial"/>
                <w:snapToGrid w:val="0"/>
                <w:sz w:val="20"/>
              </w:rPr>
              <w:t>………...</w:t>
            </w:r>
          </w:p>
        </w:tc>
        <w:tc>
          <w:tcPr>
            <w:tcW w:w="161" w:type="pct"/>
            <w:tcBorders>
              <w:top w:val="nil"/>
              <w:left w:val="single" w:sz="4" w:space="0" w:color="auto"/>
              <w:bottom w:val="nil"/>
              <w:right w:val="single" w:sz="4" w:space="0" w:color="auto"/>
            </w:tcBorders>
          </w:tcPr>
          <w:p w:rsidR="00E91015" w:rsidRPr="00A12F15" w:rsidRDefault="00E91015" w:rsidP="000822C9">
            <w:pPr>
              <w:tabs>
                <w:tab w:val="left" w:pos="-1440"/>
                <w:tab w:val="left" w:pos="-720"/>
                <w:tab w:val="left" w:pos="0"/>
                <w:tab w:val="left" w:pos="576"/>
                <w:tab w:val="left" w:pos="720"/>
              </w:tabs>
              <w:suppressAutoHyphens/>
              <w:spacing w:line="360" w:lineRule="auto"/>
              <w:ind w:right="-720"/>
              <w:jc w:val="both"/>
              <w:rPr>
                <w:rFonts w:ascii="Arial" w:hAnsi="Arial" w:cs="Arial"/>
                <w:spacing w:val="-2"/>
                <w:sz w:val="20"/>
              </w:rPr>
            </w:pPr>
          </w:p>
        </w:tc>
        <w:tc>
          <w:tcPr>
            <w:tcW w:w="1294" w:type="pct"/>
            <w:tcBorders>
              <w:left w:val="single" w:sz="4" w:space="0" w:color="auto"/>
            </w:tcBorders>
          </w:tcPr>
          <w:p w:rsidR="00E91015" w:rsidRPr="00A12F15" w:rsidRDefault="00E91015" w:rsidP="00C748FF">
            <w:pPr>
              <w:tabs>
                <w:tab w:val="left" w:pos="-1440"/>
                <w:tab w:val="left" w:pos="-720"/>
                <w:tab w:val="left" w:pos="0"/>
                <w:tab w:val="left" w:pos="576"/>
                <w:tab w:val="left" w:pos="720"/>
              </w:tabs>
              <w:suppressAutoHyphens/>
              <w:spacing w:line="360" w:lineRule="auto"/>
              <w:ind w:right="-720"/>
              <w:rPr>
                <w:rFonts w:ascii="Arial" w:hAnsi="Arial" w:cs="Arial"/>
                <w:spacing w:val="-2"/>
                <w:sz w:val="20"/>
              </w:rPr>
            </w:pPr>
            <w:r w:rsidRPr="00A12F15">
              <w:rPr>
                <w:rFonts w:ascii="Arial" w:hAnsi="Arial" w:cs="Arial"/>
                <w:spacing w:val="-2"/>
                <w:sz w:val="20"/>
              </w:rPr>
              <w:t>Number:</w:t>
            </w:r>
          </w:p>
        </w:tc>
        <w:tc>
          <w:tcPr>
            <w:tcW w:w="1491" w:type="pct"/>
            <w:gridSpan w:val="2"/>
          </w:tcPr>
          <w:p w:rsidR="00E91015" w:rsidRPr="00A12F15" w:rsidRDefault="00E91015" w:rsidP="00C748FF">
            <w:pPr>
              <w:tabs>
                <w:tab w:val="left" w:pos="-1440"/>
                <w:tab w:val="left" w:pos="-720"/>
                <w:tab w:val="left" w:pos="0"/>
                <w:tab w:val="left" w:pos="576"/>
                <w:tab w:val="left" w:pos="720"/>
              </w:tabs>
              <w:suppressAutoHyphens/>
              <w:spacing w:line="360" w:lineRule="auto"/>
              <w:ind w:right="-720"/>
              <w:rPr>
                <w:rFonts w:ascii="Arial" w:hAnsi="Arial" w:cs="Arial"/>
                <w:spacing w:val="-2"/>
                <w:sz w:val="20"/>
              </w:rPr>
            </w:pPr>
            <w:r w:rsidRPr="00A12F15">
              <w:rPr>
                <w:rFonts w:ascii="Arial" w:hAnsi="Arial" w:cs="Arial"/>
                <w:snapToGrid w:val="0"/>
                <w:sz w:val="20"/>
              </w:rPr>
              <w:t>…...………………...</w:t>
            </w:r>
          </w:p>
        </w:tc>
      </w:tr>
      <w:tr w:rsidR="00A02263" w:rsidRPr="00A12F15" w:rsidTr="00C748FF">
        <w:tc>
          <w:tcPr>
            <w:tcW w:w="2054" w:type="pct"/>
            <w:gridSpan w:val="3"/>
            <w:vMerge/>
            <w:tcBorders>
              <w:right w:val="single" w:sz="4" w:space="0" w:color="auto"/>
            </w:tcBorders>
          </w:tcPr>
          <w:p w:rsidR="00995720" w:rsidRPr="00A12F15" w:rsidRDefault="00995720">
            <w:pPr>
              <w:tabs>
                <w:tab w:val="left" w:pos="-1440"/>
                <w:tab w:val="left" w:pos="-720"/>
                <w:tab w:val="left" w:pos="0"/>
                <w:tab w:val="left" w:pos="576"/>
                <w:tab w:val="left" w:pos="720"/>
              </w:tabs>
              <w:suppressAutoHyphens/>
              <w:spacing w:line="360" w:lineRule="auto"/>
              <w:ind w:right="-720"/>
              <w:rPr>
                <w:rFonts w:ascii="Arial" w:hAnsi="Arial" w:cs="Arial"/>
                <w:spacing w:val="-2"/>
                <w:sz w:val="20"/>
              </w:rPr>
            </w:pPr>
          </w:p>
        </w:tc>
        <w:tc>
          <w:tcPr>
            <w:tcW w:w="161" w:type="pct"/>
            <w:tcBorders>
              <w:top w:val="nil"/>
              <w:left w:val="single" w:sz="4" w:space="0" w:color="auto"/>
              <w:bottom w:val="nil"/>
              <w:right w:val="single" w:sz="4" w:space="0" w:color="auto"/>
            </w:tcBorders>
          </w:tcPr>
          <w:p w:rsidR="00E91015" w:rsidRPr="00A12F15" w:rsidRDefault="00E91015" w:rsidP="000822C9">
            <w:pPr>
              <w:tabs>
                <w:tab w:val="left" w:pos="-1440"/>
                <w:tab w:val="left" w:pos="-720"/>
                <w:tab w:val="left" w:pos="0"/>
                <w:tab w:val="left" w:pos="576"/>
                <w:tab w:val="left" w:pos="720"/>
              </w:tabs>
              <w:suppressAutoHyphens/>
              <w:spacing w:line="360" w:lineRule="auto"/>
              <w:ind w:right="-720"/>
              <w:jc w:val="both"/>
              <w:rPr>
                <w:rFonts w:ascii="Arial" w:hAnsi="Arial" w:cs="Arial"/>
                <w:spacing w:val="-2"/>
                <w:sz w:val="20"/>
              </w:rPr>
            </w:pPr>
          </w:p>
        </w:tc>
        <w:tc>
          <w:tcPr>
            <w:tcW w:w="1294" w:type="pct"/>
            <w:tcBorders>
              <w:left w:val="single" w:sz="4" w:space="0" w:color="auto"/>
              <w:bottom w:val="single" w:sz="4" w:space="0" w:color="auto"/>
            </w:tcBorders>
          </w:tcPr>
          <w:p w:rsidR="00E91015" w:rsidRPr="00A12F15" w:rsidRDefault="00E91015" w:rsidP="00C748FF">
            <w:pPr>
              <w:tabs>
                <w:tab w:val="left" w:pos="-1440"/>
                <w:tab w:val="left" w:pos="-720"/>
                <w:tab w:val="left" w:pos="0"/>
                <w:tab w:val="left" w:pos="576"/>
                <w:tab w:val="left" w:pos="720"/>
              </w:tabs>
              <w:suppressAutoHyphens/>
              <w:spacing w:line="360" w:lineRule="auto"/>
              <w:ind w:right="-720"/>
              <w:rPr>
                <w:rFonts w:ascii="Arial" w:hAnsi="Arial" w:cs="Arial"/>
                <w:spacing w:val="-2"/>
                <w:sz w:val="20"/>
              </w:rPr>
            </w:pPr>
            <w:r w:rsidRPr="00A12F15">
              <w:rPr>
                <w:rFonts w:ascii="Arial" w:hAnsi="Arial" w:cs="Arial"/>
                <w:spacing w:val="-2"/>
                <w:sz w:val="20"/>
              </w:rPr>
              <w:t>Classification symbol:</w:t>
            </w:r>
          </w:p>
        </w:tc>
        <w:tc>
          <w:tcPr>
            <w:tcW w:w="1491" w:type="pct"/>
            <w:gridSpan w:val="2"/>
            <w:tcBorders>
              <w:bottom w:val="single" w:sz="4" w:space="0" w:color="auto"/>
            </w:tcBorders>
            <w:vAlign w:val="bottom"/>
          </w:tcPr>
          <w:p w:rsidR="00E91015" w:rsidRPr="00A12F15" w:rsidRDefault="00E91015" w:rsidP="00C748FF">
            <w:pPr>
              <w:tabs>
                <w:tab w:val="left" w:pos="-1440"/>
                <w:tab w:val="left" w:pos="-720"/>
                <w:tab w:val="left" w:pos="0"/>
                <w:tab w:val="left" w:pos="576"/>
                <w:tab w:val="left" w:pos="720"/>
              </w:tabs>
              <w:suppressAutoHyphens/>
              <w:spacing w:line="360" w:lineRule="auto"/>
              <w:ind w:right="-720"/>
              <w:rPr>
                <w:rFonts w:ascii="Arial" w:hAnsi="Arial" w:cs="Arial"/>
                <w:spacing w:val="-2"/>
                <w:sz w:val="20"/>
              </w:rPr>
            </w:pPr>
            <w:r w:rsidRPr="00A12F15">
              <w:rPr>
                <w:rFonts w:ascii="Arial" w:hAnsi="Arial" w:cs="Arial"/>
                <w:snapToGrid w:val="0"/>
                <w:sz w:val="20"/>
              </w:rPr>
              <w:t>…...………………...</w:t>
            </w:r>
          </w:p>
        </w:tc>
      </w:tr>
      <w:tr w:rsidR="00845916" w:rsidRPr="00A12F15" w:rsidTr="00C748FF">
        <w:trPr>
          <w:cantSplit/>
        </w:trPr>
        <w:tc>
          <w:tcPr>
            <w:tcW w:w="2054" w:type="pct"/>
            <w:gridSpan w:val="3"/>
            <w:vMerge w:val="restart"/>
            <w:tcBorders>
              <w:right w:val="single" w:sz="4" w:space="0" w:color="auto"/>
            </w:tcBorders>
          </w:tcPr>
          <w:p w:rsidR="00845916" w:rsidRPr="00A12F15" w:rsidRDefault="00845916" w:rsidP="00C748FF">
            <w:pPr>
              <w:tabs>
                <w:tab w:val="left" w:pos="-1440"/>
                <w:tab w:val="left" w:pos="-720"/>
                <w:tab w:val="left" w:pos="0"/>
                <w:tab w:val="left" w:pos="576"/>
                <w:tab w:val="left" w:pos="720"/>
              </w:tabs>
              <w:suppressAutoHyphens/>
              <w:spacing w:line="360" w:lineRule="auto"/>
              <w:ind w:right="-720"/>
              <w:rPr>
                <w:rFonts w:ascii="Arial" w:hAnsi="Arial" w:cs="Arial"/>
                <w:snapToGrid w:val="0"/>
                <w:sz w:val="20"/>
              </w:rPr>
            </w:pPr>
            <w:r w:rsidRPr="00A12F15">
              <w:rPr>
                <w:rFonts w:ascii="Arial" w:hAnsi="Arial" w:cs="Arial"/>
                <w:snapToGrid w:val="0"/>
                <w:sz w:val="20"/>
              </w:rPr>
              <w:t>Interfaces (number, nature): …...………………………......</w:t>
            </w:r>
          </w:p>
          <w:p w:rsidR="00845916" w:rsidRPr="00A12F15" w:rsidRDefault="00845916" w:rsidP="00C748FF">
            <w:pPr>
              <w:tabs>
                <w:tab w:val="left" w:pos="-1440"/>
                <w:tab w:val="left" w:pos="-720"/>
                <w:tab w:val="left" w:pos="0"/>
                <w:tab w:val="left" w:pos="576"/>
                <w:tab w:val="left" w:pos="720"/>
              </w:tabs>
              <w:suppressAutoHyphens/>
              <w:spacing w:line="360" w:lineRule="auto"/>
              <w:ind w:right="-720"/>
              <w:rPr>
                <w:rFonts w:ascii="Arial" w:hAnsi="Arial" w:cs="Arial"/>
                <w:spacing w:val="-2"/>
                <w:sz w:val="20"/>
              </w:rPr>
            </w:pPr>
            <w:r w:rsidRPr="00A12F15">
              <w:rPr>
                <w:rFonts w:ascii="Arial" w:hAnsi="Arial" w:cs="Arial"/>
                <w:snapToGrid w:val="0"/>
                <w:sz w:val="20"/>
              </w:rPr>
              <w:t>…...………………………......…...…......</w:t>
            </w:r>
          </w:p>
        </w:tc>
        <w:tc>
          <w:tcPr>
            <w:tcW w:w="161" w:type="pct"/>
            <w:vMerge w:val="restart"/>
            <w:tcBorders>
              <w:top w:val="nil"/>
              <w:left w:val="single" w:sz="4" w:space="0" w:color="auto"/>
              <w:bottom w:val="nil"/>
              <w:right w:val="single" w:sz="4" w:space="0" w:color="auto"/>
            </w:tcBorders>
          </w:tcPr>
          <w:p w:rsidR="00845916" w:rsidRPr="00A12F15" w:rsidRDefault="00845916" w:rsidP="000822C9">
            <w:pPr>
              <w:tabs>
                <w:tab w:val="left" w:pos="-1440"/>
                <w:tab w:val="left" w:pos="-720"/>
                <w:tab w:val="left" w:pos="0"/>
                <w:tab w:val="left" w:pos="576"/>
                <w:tab w:val="left" w:pos="720"/>
              </w:tabs>
              <w:suppressAutoHyphens/>
              <w:spacing w:line="360" w:lineRule="auto"/>
              <w:ind w:right="-720"/>
              <w:jc w:val="both"/>
              <w:rPr>
                <w:rFonts w:ascii="Arial" w:hAnsi="Arial" w:cs="Arial"/>
                <w:spacing w:val="-2"/>
                <w:sz w:val="20"/>
              </w:rPr>
            </w:pPr>
          </w:p>
        </w:tc>
        <w:tc>
          <w:tcPr>
            <w:tcW w:w="1294" w:type="pct"/>
            <w:vMerge w:val="restart"/>
            <w:tcBorders>
              <w:left w:val="single" w:sz="4" w:space="0" w:color="auto"/>
            </w:tcBorders>
            <w:vAlign w:val="center"/>
          </w:tcPr>
          <w:p w:rsidR="00845916" w:rsidRPr="00A12F15" w:rsidRDefault="00845916" w:rsidP="00C748FF">
            <w:pPr>
              <w:tabs>
                <w:tab w:val="left" w:pos="-1440"/>
                <w:tab w:val="left" w:pos="-720"/>
                <w:tab w:val="left" w:pos="0"/>
                <w:tab w:val="left" w:pos="576"/>
                <w:tab w:val="left" w:pos="720"/>
              </w:tabs>
              <w:suppressAutoHyphens/>
              <w:rPr>
                <w:rFonts w:ascii="Arial" w:hAnsi="Arial" w:cs="Arial"/>
                <w:sz w:val="20"/>
              </w:rPr>
            </w:pPr>
            <w:r w:rsidRPr="00A12F15">
              <w:rPr>
                <w:rFonts w:ascii="Arial" w:hAnsi="Arial" w:cs="Arial"/>
                <w:sz w:val="20"/>
              </w:rPr>
              <w:t>OIML R 60 Certificate of conformity. Please tick and if "Yes" supply Certificate number.</w:t>
            </w:r>
          </w:p>
        </w:tc>
        <w:tc>
          <w:tcPr>
            <w:tcW w:w="695" w:type="pct"/>
            <w:tcBorders>
              <w:bottom w:val="single" w:sz="4" w:space="0" w:color="auto"/>
            </w:tcBorders>
          </w:tcPr>
          <w:p w:rsidR="00845916" w:rsidRPr="00A12F15" w:rsidRDefault="00845916" w:rsidP="00C748FF">
            <w:pPr>
              <w:tabs>
                <w:tab w:val="left" w:pos="-1440"/>
                <w:tab w:val="left" w:pos="-720"/>
                <w:tab w:val="left" w:pos="0"/>
                <w:tab w:val="left" w:pos="576"/>
                <w:tab w:val="left" w:pos="720"/>
              </w:tabs>
              <w:suppressAutoHyphens/>
              <w:spacing w:line="360" w:lineRule="auto"/>
              <w:ind w:right="-720"/>
              <w:jc w:val="center"/>
              <w:rPr>
                <w:rFonts w:ascii="Arial" w:hAnsi="Arial" w:cs="Arial"/>
                <w:spacing w:val="-2"/>
                <w:sz w:val="20"/>
              </w:rPr>
            </w:pPr>
            <w:r w:rsidRPr="00A12F15">
              <w:rPr>
                <w:rFonts w:ascii="Arial" w:hAnsi="Arial" w:cs="Arial"/>
                <w:spacing w:val="-2"/>
                <w:sz w:val="20"/>
              </w:rPr>
              <w:t>Yes</w:t>
            </w:r>
          </w:p>
        </w:tc>
        <w:tc>
          <w:tcPr>
            <w:tcW w:w="796" w:type="pct"/>
          </w:tcPr>
          <w:p w:rsidR="00845916" w:rsidRPr="00A12F15" w:rsidRDefault="00845916" w:rsidP="00C748FF">
            <w:pPr>
              <w:tabs>
                <w:tab w:val="left" w:pos="-1440"/>
                <w:tab w:val="left" w:pos="-720"/>
                <w:tab w:val="left" w:pos="0"/>
                <w:tab w:val="left" w:pos="576"/>
                <w:tab w:val="left" w:pos="720"/>
              </w:tabs>
              <w:suppressAutoHyphens/>
              <w:spacing w:line="360" w:lineRule="auto"/>
              <w:ind w:right="-720"/>
              <w:jc w:val="center"/>
              <w:rPr>
                <w:rFonts w:ascii="Arial" w:hAnsi="Arial" w:cs="Arial"/>
                <w:sz w:val="20"/>
              </w:rPr>
            </w:pPr>
            <w:r w:rsidRPr="00A12F15">
              <w:rPr>
                <w:rFonts w:ascii="Arial" w:hAnsi="Arial" w:cs="Arial"/>
                <w:sz w:val="20"/>
              </w:rPr>
              <w:t>No</w:t>
            </w:r>
          </w:p>
        </w:tc>
      </w:tr>
      <w:tr w:rsidR="00845916" w:rsidRPr="00A12F15" w:rsidTr="00C748FF">
        <w:trPr>
          <w:trHeight w:val="470"/>
        </w:trPr>
        <w:tc>
          <w:tcPr>
            <w:tcW w:w="2054" w:type="pct"/>
            <w:gridSpan w:val="3"/>
            <w:vMerge/>
            <w:tcBorders>
              <w:right w:val="single" w:sz="4" w:space="0" w:color="auto"/>
            </w:tcBorders>
          </w:tcPr>
          <w:p w:rsidR="00845916" w:rsidRPr="00A12F15" w:rsidRDefault="00845916">
            <w:pPr>
              <w:tabs>
                <w:tab w:val="left" w:pos="-1440"/>
                <w:tab w:val="left" w:pos="-720"/>
                <w:tab w:val="left" w:pos="0"/>
                <w:tab w:val="left" w:pos="576"/>
                <w:tab w:val="left" w:pos="720"/>
              </w:tabs>
              <w:suppressAutoHyphens/>
              <w:spacing w:line="360" w:lineRule="auto"/>
              <w:ind w:right="-720"/>
              <w:rPr>
                <w:rFonts w:ascii="Arial" w:hAnsi="Arial" w:cs="Arial"/>
                <w:spacing w:val="-2"/>
                <w:sz w:val="20"/>
              </w:rPr>
            </w:pPr>
          </w:p>
        </w:tc>
        <w:tc>
          <w:tcPr>
            <w:tcW w:w="161" w:type="pct"/>
            <w:vMerge/>
            <w:tcBorders>
              <w:top w:val="nil"/>
              <w:left w:val="single" w:sz="4" w:space="0" w:color="auto"/>
              <w:bottom w:val="nil"/>
              <w:right w:val="single" w:sz="4" w:space="0" w:color="auto"/>
            </w:tcBorders>
          </w:tcPr>
          <w:p w:rsidR="00845916" w:rsidRPr="00A12F15" w:rsidRDefault="00845916" w:rsidP="000822C9">
            <w:pPr>
              <w:tabs>
                <w:tab w:val="left" w:pos="-1440"/>
                <w:tab w:val="left" w:pos="-720"/>
                <w:tab w:val="left" w:pos="0"/>
                <w:tab w:val="left" w:pos="576"/>
                <w:tab w:val="left" w:pos="720"/>
              </w:tabs>
              <w:suppressAutoHyphens/>
              <w:spacing w:line="360" w:lineRule="auto"/>
              <w:ind w:right="-720"/>
              <w:jc w:val="both"/>
              <w:rPr>
                <w:rFonts w:ascii="Arial" w:hAnsi="Arial" w:cs="Arial"/>
                <w:spacing w:val="-2"/>
                <w:sz w:val="20"/>
              </w:rPr>
            </w:pPr>
          </w:p>
        </w:tc>
        <w:tc>
          <w:tcPr>
            <w:tcW w:w="1294" w:type="pct"/>
            <w:vMerge/>
            <w:tcBorders>
              <w:left w:val="single" w:sz="4" w:space="0" w:color="auto"/>
              <w:bottom w:val="single" w:sz="4" w:space="0" w:color="auto"/>
            </w:tcBorders>
            <w:vAlign w:val="center"/>
          </w:tcPr>
          <w:p w:rsidR="00845916" w:rsidRPr="00A12F15" w:rsidRDefault="00845916" w:rsidP="00C748FF">
            <w:pPr>
              <w:tabs>
                <w:tab w:val="left" w:pos="-1440"/>
                <w:tab w:val="left" w:pos="-720"/>
                <w:tab w:val="left" w:pos="0"/>
                <w:tab w:val="left" w:pos="576"/>
                <w:tab w:val="left" w:pos="720"/>
              </w:tabs>
              <w:suppressAutoHyphens/>
              <w:rPr>
                <w:rFonts w:ascii="Arial" w:hAnsi="Arial" w:cs="Arial"/>
                <w:sz w:val="20"/>
              </w:rPr>
            </w:pPr>
          </w:p>
        </w:tc>
        <w:tc>
          <w:tcPr>
            <w:tcW w:w="695" w:type="pct"/>
            <w:tcBorders>
              <w:bottom w:val="single" w:sz="4" w:space="0" w:color="auto"/>
            </w:tcBorders>
            <w:vAlign w:val="center"/>
          </w:tcPr>
          <w:p w:rsidR="00845916" w:rsidRPr="00A12F15" w:rsidRDefault="00845916" w:rsidP="00C748FF">
            <w:pPr>
              <w:tabs>
                <w:tab w:val="left" w:pos="-1440"/>
                <w:tab w:val="left" w:pos="-720"/>
                <w:tab w:val="left" w:pos="0"/>
                <w:tab w:val="left" w:pos="576"/>
                <w:tab w:val="left" w:pos="720"/>
              </w:tabs>
              <w:suppressAutoHyphens/>
              <w:spacing w:line="360" w:lineRule="auto"/>
              <w:ind w:right="-720"/>
              <w:rPr>
                <w:rFonts w:ascii="Arial" w:hAnsi="Arial" w:cs="Arial"/>
                <w:spacing w:val="-2"/>
                <w:sz w:val="20"/>
              </w:rPr>
            </w:pPr>
          </w:p>
        </w:tc>
        <w:tc>
          <w:tcPr>
            <w:tcW w:w="796" w:type="pct"/>
            <w:tcBorders>
              <w:bottom w:val="single" w:sz="4" w:space="0" w:color="auto"/>
            </w:tcBorders>
            <w:vAlign w:val="center"/>
          </w:tcPr>
          <w:p w:rsidR="00845916" w:rsidRPr="00A12F15" w:rsidRDefault="00845916" w:rsidP="00C748FF">
            <w:pPr>
              <w:tabs>
                <w:tab w:val="left" w:pos="-1440"/>
                <w:tab w:val="left" w:pos="-720"/>
                <w:tab w:val="left" w:pos="0"/>
                <w:tab w:val="left" w:pos="576"/>
                <w:tab w:val="left" w:pos="720"/>
              </w:tabs>
              <w:suppressAutoHyphens/>
              <w:spacing w:line="360" w:lineRule="auto"/>
              <w:ind w:right="-720"/>
              <w:rPr>
                <w:rFonts w:ascii="Arial" w:hAnsi="Arial" w:cs="Arial"/>
                <w:sz w:val="20"/>
              </w:rPr>
            </w:pPr>
          </w:p>
        </w:tc>
      </w:tr>
      <w:tr w:rsidR="00A02263" w:rsidRPr="00A12F15" w:rsidTr="00C748FF">
        <w:trPr>
          <w:trHeight w:val="352"/>
        </w:trPr>
        <w:tc>
          <w:tcPr>
            <w:tcW w:w="1017" w:type="pct"/>
            <w:tcBorders>
              <w:right w:val="single" w:sz="4" w:space="0" w:color="auto"/>
            </w:tcBorders>
          </w:tcPr>
          <w:p w:rsidR="00AD3C91" w:rsidRPr="00A12F15" w:rsidRDefault="00AD3C91" w:rsidP="00C748FF">
            <w:pPr>
              <w:tabs>
                <w:tab w:val="left" w:pos="-1440"/>
                <w:tab w:val="left" w:pos="-720"/>
                <w:tab w:val="left" w:pos="0"/>
                <w:tab w:val="left" w:pos="576"/>
                <w:tab w:val="left" w:pos="720"/>
              </w:tabs>
              <w:suppressAutoHyphens/>
              <w:spacing w:line="360" w:lineRule="auto"/>
              <w:ind w:right="-720"/>
              <w:rPr>
                <w:rFonts w:ascii="Arial" w:hAnsi="Arial" w:cs="Arial"/>
                <w:spacing w:val="-2"/>
                <w:sz w:val="20"/>
              </w:rPr>
            </w:pPr>
            <w:r w:rsidRPr="00A12F15">
              <w:rPr>
                <w:rFonts w:ascii="Arial" w:hAnsi="Arial" w:cs="Arial"/>
                <w:snapToGrid w:val="0"/>
                <w:sz w:val="20"/>
              </w:rPr>
              <w:t>Evaluation period:</w:t>
            </w:r>
          </w:p>
        </w:tc>
        <w:tc>
          <w:tcPr>
            <w:tcW w:w="1037" w:type="pct"/>
            <w:gridSpan w:val="2"/>
            <w:tcBorders>
              <w:right w:val="single" w:sz="4" w:space="0" w:color="auto"/>
            </w:tcBorders>
          </w:tcPr>
          <w:p w:rsidR="00AD3C91" w:rsidRPr="00A12F15" w:rsidRDefault="00A02263" w:rsidP="00C748FF">
            <w:pPr>
              <w:tabs>
                <w:tab w:val="left" w:pos="-1440"/>
                <w:tab w:val="left" w:pos="-720"/>
                <w:tab w:val="left" w:pos="0"/>
                <w:tab w:val="left" w:pos="576"/>
                <w:tab w:val="left" w:pos="720"/>
              </w:tabs>
              <w:suppressAutoHyphens/>
              <w:spacing w:line="360" w:lineRule="auto"/>
              <w:ind w:right="-720"/>
              <w:rPr>
                <w:rFonts w:ascii="Arial" w:hAnsi="Arial" w:cs="Arial"/>
                <w:spacing w:val="-2"/>
                <w:sz w:val="20"/>
              </w:rPr>
            </w:pPr>
            <w:r w:rsidRPr="00A12F15">
              <w:rPr>
                <w:rFonts w:ascii="Arial" w:hAnsi="Arial" w:cs="Arial"/>
                <w:snapToGrid w:val="0"/>
                <w:sz w:val="20"/>
              </w:rPr>
              <w:t>…...…………</w:t>
            </w:r>
            <w:r w:rsidR="00AD3C91" w:rsidRPr="00A12F15">
              <w:rPr>
                <w:rFonts w:ascii="Arial" w:hAnsi="Arial" w:cs="Arial"/>
                <w:snapToGrid w:val="0"/>
                <w:sz w:val="20"/>
              </w:rPr>
              <w:t>.....</w:t>
            </w:r>
          </w:p>
        </w:tc>
        <w:tc>
          <w:tcPr>
            <w:tcW w:w="161" w:type="pct"/>
            <w:tcBorders>
              <w:top w:val="nil"/>
              <w:left w:val="single" w:sz="4" w:space="0" w:color="auto"/>
              <w:bottom w:val="nil"/>
              <w:right w:val="single" w:sz="4" w:space="0" w:color="auto"/>
            </w:tcBorders>
          </w:tcPr>
          <w:p w:rsidR="00AD3C91" w:rsidRPr="00A12F15" w:rsidRDefault="00AD3C91" w:rsidP="000822C9">
            <w:pPr>
              <w:tabs>
                <w:tab w:val="left" w:pos="-1440"/>
                <w:tab w:val="left" w:pos="-720"/>
                <w:tab w:val="left" w:pos="0"/>
                <w:tab w:val="left" w:pos="576"/>
                <w:tab w:val="left" w:pos="720"/>
              </w:tabs>
              <w:suppressAutoHyphens/>
              <w:spacing w:line="360" w:lineRule="auto"/>
              <w:ind w:right="-720"/>
              <w:jc w:val="both"/>
              <w:rPr>
                <w:rFonts w:ascii="Arial" w:hAnsi="Arial" w:cs="Arial"/>
                <w:spacing w:val="-2"/>
                <w:sz w:val="20"/>
              </w:rPr>
            </w:pPr>
          </w:p>
        </w:tc>
        <w:tc>
          <w:tcPr>
            <w:tcW w:w="1294" w:type="pct"/>
            <w:tcBorders>
              <w:left w:val="single" w:sz="4" w:space="0" w:color="auto"/>
              <w:bottom w:val="nil"/>
            </w:tcBorders>
            <w:vAlign w:val="center"/>
          </w:tcPr>
          <w:p w:rsidR="00AD3C91" w:rsidRPr="00A12F15" w:rsidRDefault="00AD3C91" w:rsidP="00C748FF">
            <w:pPr>
              <w:tabs>
                <w:tab w:val="left" w:pos="-1440"/>
                <w:tab w:val="left" w:pos="-720"/>
                <w:tab w:val="left" w:pos="0"/>
                <w:tab w:val="left" w:pos="576"/>
                <w:tab w:val="left" w:pos="720"/>
              </w:tabs>
              <w:suppressAutoHyphens/>
              <w:spacing w:line="360" w:lineRule="auto"/>
              <w:ind w:right="-720"/>
              <w:rPr>
                <w:rFonts w:ascii="Arial" w:hAnsi="Arial" w:cs="Arial"/>
                <w:spacing w:val="-2"/>
                <w:sz w:val="20"/>
              </w:rPr>
            </w:pPr>
            <w:r w:rsidRPr="00A12F15">
              <w:rPr>
                <w:rFonts w:ascii="Arial" w:hAnsi="Arial" w:cs="Arial"/>
                <w:sz w:val="20"/>
              </w:rPr>
              <w:t>Certificate number</w:t>
            </w:r>
          </w:p>
        </w:tc>
        <w:tc>
          <w:tcPr>
            <w:tcW w:w="1491" w:type="pct"/>
            <w:gridSpan w:val="2"/>
            <w:tcBorders>
              <w:bottom w:val="nil"/>
            </w:tcBorders>
            <w:vAlign w:val="bottom"/>
          </w:tcPr>
          <w:p w:rsidR="00AD3C91" w:rsidRPr="00A12F15" w:rsidRDefault="00AD3C91" w:rsidP="00C748FF">
            <w:pPr>
              <w:tabs>
                <w:tab w:val="left" w:pos="-1440"/>
                <w:tab w:val="left" w:pos="-720"/>
                <w:tab w:val="left" w:pos="0"/>
                <w:tab w:val="left" w:pos="576"/>
                <w:tab w:val="left" w:pos="720"/>
              </w:tabs>
              <w:suppressAutoHyphens/>
              <w:spacing w:line="360" w:lineRule="auto"/>
              <w:ind w:right="-720"/>
              <w:rPr>
                <w:rFonts w:ascii="Arial" w:hAnsi="Arial" w:cs="Arial"/>
                <w:spacing w:val="-2"/>
                <w:sz w:val="20"/>
              </w:rPr>
            </w:pPr>
            <w:r w:rsidRPr="00A12F15">
              <w:rPr>
                <w:rFonts w:ascii="Arial" w:hAnsi="Arial" w:cs="Arial"/>
                <w:spacing w:val="-2"/>
                <w:sz w:val="20"/>
              </w:rPr>
              <w:t>…………………</w:t>
            </w:r>
          </w:p>
        </w:tc>
      </w:tr>
      <w:tr w:rsidR="00A02263" w:rsidRPr="00A12F15" w:rsidTr="00C748FF">
        <w:tc>
          <w:tcPr>
            <w:tcW w:w="1017" w:type="pct"/>
          </w:tcPr>
          <w:p w:rsidR="00AD3C91" w:rsidRPr="00A12F15" w:rsidRDefault="00AD3C91" w:rsidP="00C748FF">
            <w:pPr>
              <w:tabs>
                <w:tab w:val="left" w:pos="-1440"/>
                <w:tab w:val="left" w:pos="-720"/>
                <w:tab w:val="left" w:pos="0"/>
                <w:tab w:val="left" w:pos="576"/>
                <w:tab w:val="left" w:pos="720"/>
              </w:tabs>
              <w:suppressAutoHyphens/>
              <w:spacing w:line="360" w:lineRule="auto"/>
              <w:ind w:right="-720"/>
              <w:rPr>
                <w:rFonts w:ascii="Arial" w:hAnsi="Arial" w:cs="Arial"/>
                <w:spacing w:val="-2"/>
                <w:sz w:val="20"/>
              </w:rPr>
            </w:pPr>
            <w:r w:rsidRPr="00A12F15">
              <w:rPr>
                <w:rFonts w:ascii="Arial" w:hAnsi="Arial" w:cs="Arial"/>
                <w:snapToGrid w:val="0"/>
                <w:sz w:val="20"/>
              </w:rPr>
              <w:t>Date of report:</w:t>
            </w:r>
          </w:p>
        </w:tc>
        <w:tc>
          <w:tcPr>
            <w:tcW w:w="1037" w:type="pct"/>
            <w:gridSpan w:val="2"/>
            <w:tcBorders>
              <w:right w:val="single" w:sz="4" w:space="0" w:color="auto"/>
            </w:tcBorders>
          </w:tcPr>
          <w:p w:rsidR="00AD3C91" w:rsidRPr="00A12F15" w:rsidRDefault="00A02263" w:rsidP="00C748FF">
            <w:pPr>
              <w:tabs>
                <w:tab w:val="left" w:pos="-1440"/>
                <w:tab w:val="left" w:pos="-720"/>
                <w:tab w:val="left" w:pos="0"/>
                <w:tab w:val="left" w:pos="576"/>
                <w:tab w:val="left" w:pos="720"/>
              </w:tabs>
              <w:suppressAutoHyphens/>
              <w:spacing w:line="360" w:lineRule="auto"/>
              <w:ind w:right="-720"/>
              <w:rPr>
                <w:rFonts w:ascii="Arial" w:hAnsi="Arial" w:cs="Arial"/>
                <w:spacing w:val="-2"/>
                <w:sz w:val="20"/>
              </w:rPr>
            </w:pPr>
            <w:r w:rsidRPr="00A12F15">
              <w:rPr>
                <w:rFonts w:ascii="Arial" w:hAnsi="Arial" w:cs="Arial"/>
                <w:snapToGrid w:val="0"/>
                <w:sz w:val="20"/>
              </w:rPr>
              <w:t>…...…………</w:t>
            </w:r>
            <w:r w:rsidR="00AD3C91" w:rsidRPr="00A12F15">
              <w:rPr>
                <w:rFonts w:ascii="Arial" w:hAnsi="Arial" w:cs="Arial"/>
                <w:snapToGrid w:val="0"/>
                <w:sz w:val="20"/>
              </w:rPr>
              <w:t>.....</w:t>
            </w:r>
          </w:p>
        </w:tc>
        <w:tc>
          <w:tcPr>
            <w:tcW w:w="161" w:type="pct"/>
            <w:tcBorders>
              <w:top w:val="nil"/>
              <w:left w:val="single" w:sz="4" w:space="0" w:color="auto"/>
              <w:bottom w:val="nil"/>
              <w:right w:val="single" w:sz="4" w:space="0" w:color="auto"/>
            </w:tcBorders>
          </w:tcPr>
          <w:p w:rsidR="00AD3C91" w:rsidRPr="00A12F15" w:rsidRDefault="00AD3C91" w:rsidP="000822C9">
            <w:pPr>
              <w:tabs>
                <w:tab w:val="left" w:pos="-1440"/>
                <w:tab w:val="left" w:pos="-720"/>
                <w:tab w:val="left" w:pos="0"/>
                <w:tab w:val="left" w:pos="576"/>
                <w:tab w:val="left" w:pos="720"/>
              </w:tabs>
              <w:suppressAutoHyphens/>
              <w:spacing w:line="360" w:lineRule="auto"/>
              <w:ind w:right="-720"/>
              <w:jc w:val="both"/>
              <w:rPr>
                <w:rFonts w:ascii="Arial" w:hAnsi="Arial" w:cs="Arial"/>
                <w:spacing w:val="-2"/>
                <w:sz w:val="20"/>
              </w:rPr>
            </w:pPr>
          </w:p>
        </w:tc>
        <w:tc>
          <w:tcPr>
            <w:tcW w:w="1294" w:type="pct"/>
            <w:tcBorders>
              <w:top w:val="nil"/>
              <w:left w:val="single" w:sz="4" w:space="0" w:color="auto"/>
              <w:bottom w:val="nil"/>
            </w:tcBorders>
          </w:tcPr>
          <w:p w:rsidR="00AD3C91" w:rsidRPr="00A12F15" w:rsidRDefault="00AD3C91" w:rsidP="00C748FF">
            <w:pPr>
              <w:tabs>
                <w:tab w:val="left" w:pos="-1440"/>
                <w:tab w:val="left" w:pos="-720"/>
                <w:tab w:val="left" w:pos="0"/>
                <w:tab w:val="left" w:pos="576"/>
                <w:tab w:val="left" w:pos="720"/>
              </w:tabs>
              <w:suppressAutoHyphens/>
              <w:spacing w:line="360" w:lineRule="auto"/>
              <w:ind w:right="-720"/>
              <w:rPr>
                <w:rFonts w:ascii="Arial" w:hAnsi="Arial" w:cs="Arial"/>
                <w:spacing w:val="-2"/>
                <w:sz w:val="20"/>
              </w:rPr>
            </w:pPr>
          </w:p>
        </w:tc>
        <w:tc>
          <w:tcPr>
            <w:tcW w:w="1491" w:type="pct"/>
            <w:gridSpan w:val="2"/>
            <w:tcBorders>
              <w:top w:val="nil"/>
              <w:bottom w:val="nil"/>
            </w:tcBorders>
            <w:vAlign w:val="bottom"/>
          </w:tcPr>
          <w:p w:rsidR="00AD3C91" w:rsidRPr="00A12F15" w:rsidRDefault="00AD3C91" w:rsidP="00C748FF">
            <w:pPr>
              <w:tabs>
                <w:tab w:val="left" w:pos="-1440"/>
                <w:tab w:val="left" w:pos="-720"/>
                <w:tab w:val="left" w:pos="0"/>
                <w:tab w:val="left" w:pos="576"/>
                <w:tab w:val="left" w:pos="720"/>
              </w:tabs>
              <w:suppressAutoHyphens/>
              <w:spacing w:line="360" w:lineRule="auto"/>
              <w:ind w:right="-720"/>
              <w:rPr>
                <w:rFonts w:ascii="Arial" w:hAnsi="Arial" w:cs="Arial"/>
                <w:spacing w:val="-2"/>
                <w:sz w:val="20"/>
              </w:rPr>
            </w:pPr>
            <w:r w:rsidRPr="00A12F15">
              <w:rPr>
                <w:rFonts w:ascii="Arial" w:hAnsi="Arial" w:cs="Arial"/>
                <w:snapToGrid w:val="0"/>
                <w:sz w:val="20"/>
              </w:rPr>
              <w:t>…...……………..</w:t>
            </w:r>
          </w:p>
        </w:tc>
      </w:tr>
      <w:tr w:rsidR="00A02263" w:rsidRPr="00A12F15" w:rsidTr="00C748FF">
        <w:tc>
          <w:tcPr>
            <w:tcW w:w="1017" w:type="pct"/>
          </w:tcPr>
          <w:p w:rsidR="00AD3C91" w:rsidRPr="00A12F15" w:rsidRDefault="00AD3C91" w:rsidP="00C748FF">
            <w:pPr>
              <w:tabs>
                <w:tab w:val="left" w:pos="-1440"/>
                <w:tab w:val="left" w:pos="-720"/>
                <w:tab w:val="left" w:pos="0"/>
                <w:tab w:val="left" w:pos="576"/>
                <w:tab w:val="left" w:pos="720"/>
              </w:tabs>
              <w:suppressAutoHyphens/>
              <w:spacing w:line="360" w:lineRule="auto"/>
              <w:ind w:right="-720"/>
              <w:rPr>
                <w:rFonts w:ascii="Arial" w:hAnsi="Arial" w:cs="Arial"/>
                <w:spacing w:val="-2"/>
                <w:sz w:val="20"/>
              </w:rPr>
            </w:pPr>
            <w:r w:rsidRPr="00A12F15">
              <w:rPr>
                <w:rFonts w:ascii="Arial" w:hAnsi="Arial" w:cs="Arial"/>
                <w:spacing w:val="-2"/>
                <w:sz w:val="20"/>
              </w:rPr>
              <w:t>Observer:</w:t>
            </w:r>
          </w:p>
        </w:tc>
        <w:tc>
          <w:tcPr>
            <w:tcW w:w="1037" w:type="pct"/>
            <w:gridSpan w:val="2"/>
            <w:tcBorders>
              <w:right w:val="single" w:sz="4" w:space="0" w:color="auto"/>
            </w:tcBorders>
          </w:tcPr>
          <w:p w:rsidR="00AD3C91" w:rsidRPr="00A12F15" w:rsidRDefault="00AD3C91" w:rsidP="00C748FF">
            <w:pPr>
              <w:tabs>
                <w:tab w:val="left" w:pos="-1440"/>
                <w:tab w:val="left" w:pos="-720"/>
                <w:tab w:val="left" w:pos="0"/>
                <w:tab w:val="left" w:pos="576"/>
                <w:tab w:val="left" w:pos="720"/>
              </w:tabs>
              <w:suppressAutoHyphens/>
              <w:spacing w:line="360" w:lineRule="auto"/>
              <w:ind w:right="-720"/>
              <w:rPr>
                <w:rFonts w:ascii="Arial" w:hAnsi="Arial" w:cs="Arial"/>
                <w:spacing w:val="-2"/>
                <w:sz w:val="20"/>
              </w:rPr>
            </w:pPr>
            <w:r w:rsidRPr="00A12F15">
              <w:rPr>
                <w:rFonts w:ascii="Arial" w:hAnsi="Arial" w:cs="Arial"/>
                <w:snapToGrid w:val="0"/>
                <w:sz w:val="20"/>
              </w:rPr>
              <w:t>…...……………….......</w:t>
            </w:r>
          </w:p>
        </w:tc>
        <w:tc>
          <w:tcPr>
            <w:tcW w:w="161" w:type="pct"/>
            <w:tcBorders>
              <w:top w:val="nil"/>
              <w:left w:val="single" w:sz="4" w:space="0" w:color="auto"/>
              <w:bottom w:val="nil"/>
              <w:right w:val="single" w:sz="4" w:space="0" w:color="auto"/>
            </w:tcBorders>
          </w:tcPr>
          <w:p w:rsidR="00AD3C91" w:rsidRPr="00A12F15" w:rsidRDefault="00AD3C91" w:rsidP="000822C9">
            <w:pPr>
              <w:tabs>
                <w:tab w:val="left" w:pos="-1440"/>
                <w:tab w:val="left" w:pos="-720"/>
                <w:tab w:val="left" w:pos="0"/>
                <w:tab w:val="left" w:pos="576"/>
                <w:tab w:val="left" w:pos="720"/>
              </w:tabs>
              <w:suppressAutoHyphens/>
              <w:spacing w:line="360" w:lineRule="auto"/>
              <w:ind w:right="-720"/>
              <w:jc w:val="both"/>
              <w:rPr>
                <w:rFonts w:ascii="Arial" w:hAnsi="Arial" w:cs="Arial"/>
                <w:spacing w:val="-2"/>
                <w:sz w:val="20"/>
              </w:rPr>
            </w:pPr>
          </w:p>
        </w:tc>
        <w:tc>
          <w:tcPr>
            <w:tcW w:w="1294" w:type="pct"/>
            <w:tcBorders>
              <w:top w:val="nil"/>
              <w:left w:val="single" w:sz="4" w:space="0" w:color="auto"/>
              <w:bottom w:val="single" w:sz="4" w:space="0" w:color="auto"/>
            </w:tcBorders>
          </w:tcPr>
          <w:p w:rsidR="00AD3C91" w:rsidRPr="00A12F15" w:rsidRDefault="00AD3C91" w:rsidP="00C748FF">
            <w:pPr>
              <w:tabs>
                <w:tab w:val="left" w:pos="-1440"/>
                <w:tab w:val="left" w:pos="-720"/>
                <w:tab w:val="left" w:pos="0"/>
                <w:tab w:val="left" w:pos="576"/>
                <w:tab w:val="left" w:pos="720"/>
              </w:tabs>
              <w:suppressAutoHyphens/>
              <w:spacing w:line="360" w:lineRule="auto"/>
              <w:ind w:right="-720"/>
              <w:rPr>
                <w:rFonts w:ascii="Arial" w:hAnsi="Arial" w:cs="Arial"/>
                <w:spacing w:val="-2"/>
                <w:sz w:val="20"/>
              </w:rPr>
            </w:pPr>
          </w:p>
        </w:tc>
        <w:tc>
          <w:tcPr>
            <w:tcW w:w="1491" w:type="pct"/>
            <w:gridSpan w:val="2"/>
            <w:tcBorders>
              <w:top w:val="nil"/>
              <w:bottom w:val="single" w:sz="4" w:space="0" w:color="auto"/>
            </w:tcBorders>
            <w:vAlign w:val="bottom"/>
          </w:tcPr>
          <w:p w:rsidR="00AD3C91" w:rsidRPr="00A12F15" w:rsidRDefault="00AD3C91" w:rsidP="00C748FF">
            <w:pPr>
              <w:tabs>
                <w:tab w:val="left" w:pos="-1440"/>
                <w:tab w:val="left" w:pos="-720"/>
                <w:tab w:val="left" w:pos="0"/>
                <w:tab w:val="left" w:pos="576"/>
                <w:tab w:val="left" w:pos="720"/>
              </w:tabs>
              <w:suppressAutoHyphens/>
              <w:spacing w:line="360" w:lineRule="auto"/>
              <w:ind w:right="-720"/>
              <w:rPr>
                <w:rFonts w:ascii="Arial" w:hAnsi="Arial" w:cs="Arial"/>
                <w:spacing w:val="-2"/>
                <w:sz w:val="20"/>
              </w:rPr>
            </w:pPr>
          </w:p>
        </w:tc>
      </w:tr>
    </w:tbl>
    <w:p w:rsidR="00AD3C91" w:rsidRPr="00A12F15" w:rsidDel="00AD3C91" w:rsidRDefault="001E2D97" w:rsidP="00AD3C91">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br w:type="page"/>
      </w:r>
      <w:r w:rsidR="00AD3C91" w:rsidRPr="00A12F15" w:rsidDel="00AD3C91">
        <w:rPr>
          <w:rFonts w:ascii="Arial" w:hAnsi="Arial" w:cs="Arial"/>
          <w:sz w:val="20"/>
        </w:rPr>
        <w:lastRenderedPageBreak/>
        <w:t xml:space="preserve"> </w:t>
      </w:r>
    </w:p>
    <w:p w:rsidR="00AD3C91" w:rsidRPr="00A12F15" w:rsidRDefault="00AD3C91" w:rsidP="00AD3C91">
      <w:pPr>
        <w:tabs>
          <w:tab w:val="left" w:pos="-720"/>
          <w:tab w:val="left" w:pos="0"/>
          <w:tab w:val="left" w:pos="259"/>
          <w:tab w:val="left" w:pos="604"/>
          <w:tab w:val="left" w:pos="816"/>
          <w:tab w:val="left" w:pos="1440"/>
        </w:tabs>
        <w:suppressAutoHyphens/>
        <w:jc w:val="both"/>
        <w:rPr>
          <w:rFonts w:ascii="Arial" w:hAnsi="Arial" w:cs="Arial"/>
          <w:sz w:val="20"/>
        </w:rPr>
      </w:pPr>
    </w:p>
    <w:p w:rsidR="00AD3C91" w:rsidRPr="00A12F15" w:rsidRDefault="00AD3C91" w:rsidP="00AD3C91">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874961" w:rsidP="00AD3C91">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GENERAL INFORMATION CONCERNING THE TYPE (CONTINUED)</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 xml:space="preserve">Use this space to indicate additional </w:t>
      </w:r>
      <w:del w:id="79" w:author="morayoa" w:date="2013-06-06T09:05:00Z">
        <w:r w:rsidRPr="00A12F15" w:rsidDel="00DC255E">
          <w:rPr>
            <w:rFonts w:ascii="Arial" w:hAnsi="Arial" w:cs="Arial"/>
            <w:sz w:val="20"/>
          </w:rPr>
          <w:delText>remarks</w:delText>
        </w:r>
      </w:del>
      <w:ins w:id="80" w:author="morayoa" w:date="2013-06-06T09:05:00Z">
        <w:r w:rsidR="00DC255E">
          <w:rPr>
            <w:rFonts w:ascii="Arial" w:hAnsi="Arial" w:cs="Arial"/>
            <w:sz w:val="20"/>
          </w:rPr>
          <w:t>observations</w:t>
        </w:r>
      </w:ins>
      <w:r w:rsidRPr="00A12F15">
        <w:rPr>
          <w:rFonts w:ascii="Arial" w:hAnsi="Arial" w:cs="Arial"/>
          <w:sz w:val="20"/>
        </w:rPr>
        <w:t xml:space="preserve"> and/or information: connecting equipment, interfaces and load cells, choice of the manufacturer regarding protection against disturbances, etc.</w:t>
      </w:r>
    </w:p>
    <w:p w:rsidR="00FE1EEB" w:rsidRPr="00A12F15" w:rsidDel="00FE1EEB" w:rsidRDefault="001E2D97" w:rsidP="00FE1EEB">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br w:type="page"/>
      </w:r>
    </w:p>
    <w:p w:rsidR="00E7071C" w:rsidRPr="00A12F15" w:rsidDel="00E7071C" w:rsidRDefault="00E7071C" w:rsidP="00E7071C">
      <w:pPr>
        <w:tabs>
          <w:tab w:val="left" w:pos="-720"/>
          <w:tab w:val="left" w:pos="0"/>
          <w:tab w:val="left" w:pos="259"/>
          <w:tab w:val="left" w:pos="604"/>
          <w:tab w:val="left" w:pos="816"/>
          <w:tab w:val="left" w:pos="1440"/>
        </w:tabs>
        <w:suppressAutoHyphens/>
        <w:jc w:val="both"/>
        <w:rPr>
          <w:rFonts w:ascii="Arial" w:hAnsi="Arial" w:cs="Arial"/>
          <w:sz w:val="20"/>
        </w:rPr>
      </w:pPr>
    </w:p>
    <w:p w:rsidR="00874961" w:rsidRPr="00A12F15" w:rsidRDefault="00874961" w:rsidP="00874961">
      <w:pPr>
        <w:tabs>
          <w:tab w:val="left" w:pos="-1440"/>
          <w:tab w:val="left" w:pos="-720"/>
          <w:tab w:val="left" w:pos="0"/>
          <w:tab w:val="left" w:pos="576"/>
          <w:tab w:val="left" w:pos="720"/>
        </w:tabs>
        <w:suppressAutoHyphens/>
        <w:jc w:val="both"/>
        <w:rPr>
          <w:rFonts w:ascii="Arial" w:hAnsi="Arial" w:cs="Arial"/>
          <w:b/>
          <w:spacing w:val="-2"/>
          <w:sz w:val="20"/>
        </w:rPr>
      </w:pPr>
    </w:p>
    <w:p w:rsidR="00874961" w:rsidRPr="00A12F15" w:rsidRDefault="00874961" w:rsidP="00874961">
      <w:pPr>
        <w:tabs>
          <w:tab w:val="left" w:pos="-1440"/>
          <w:tab w:val="left" w:pos="-720"/>
          <w:tab w:val="left" w:pos="0"/>
          <w:tab w:val="left" w:pos="576"/>
          <w:tab w:val="left" w:pos="720"/>
        </w:tabs>
        <w:suppressAutoHyphens/>
        <w:jc w:val="both"/>
        <w:rPr>
          <w:rFonts w:ascii="Arial" w:hAnsi="Arial" w:cs="Arial"/>
          <w:spacing w:val="-2"/>
          <w:sz w:val="20"/>
        </w:rPr>
      </w:pPr>
      <w:r w:rsidRPr="00A12F15">
        <w:rPr>
          <w:rFonts w:ascii="Arial" w:hAnsi="Arial" w:cs="Arial"/>
          <w:b/>
          <w:spacing w:val="-2"/>
          <w:sz w:val="20"/>
        </w:rPr>
        <w:t>INFORMATION CONCERNING THE TEST EQUIPMENT USED FOR TYPE EVALUATION</w:t>
      </w:r>
    </w:p>
    <w:p w:rsidR="00874961" w:rsidRPr="00A12F15" w:rsidRDefault="00874961" w:rsidP="00874961">
      <w:pPr>
        <w:tabs>
          <w:tab w:val="left" w:pos="-1440"/>
          <w:tab w:val="left" w:pos="-720"/>
          <w:tab w:val="left" w:pos="0"/>
          <w:tab w:val="left" w:pos="576"/>
          <w:tab w:val="left" w:pos="720"/>
        </w:tabs>
        <w:suppressAutoHyphens/>
        <w:jc w:val="both"/>
        <w:rPr>
          <w:rFonts w:ascii="Arial" w:hAnsi="Arial" w:cs="Arial"/>
          <w:spacing w:val="-2"/>
          <w:sz w:val="20"/>
        </w:rPr>
      </w:pPr>
    </w:p>
    <w:p w:rsidR="00874961" w:rsidRPr="00A12F15" w:rsidRDefault="00874961" w:rsidP="00874961">
      <w:pPr>
        <w:tabs>
          <w:tab w:val="left" w:pos="-1440"/>
          <w:tab w:val="left" w:pos="-720"/>
          <w:tab w:val="left" w:pos="0"/>
          <w:tab w:val="left" w:pos="576"/>
          <w:tab w:val="left" w:pos="720"/>
        </w:tabs>
        <w:suppressAutoHyphens/>
        <w:jc w:val="both"/>
        <w:rPr>
          <w:rFonts w:ascii="Arial" w:hAnsi="Arial" w:cs="Arial"/>
          <w:b/>
          <w:spacing w:val="-2"/>
          <w:sz w:val="20"/>
        </w:rPr>
      </w:pPr>
      <w:r w:rsidRPr="00A12F15">
        <w:rPr>
          <w:rFonts w:ascii="Arial" w:hAnsi="Arial" w:cs="Arial"/>
          <w:b/>
          <w:spacing w:val="-2"/>
          <w:sz w:val="20"/>
        </w:rPr>
        <w:t>TEST EQUIPMENT</w:t>
      </w:r>
    </w:p>
    <w:p w:rsidR="00A87F12" w:rsidRPr="00A12F15" w:rsidRDefault="00A87F12" w:rsidP="00874961">
      <w:pPr>
        <w:tabs>
          <w:tab w:val="left" w:pos="-1440"/>
          <w:tab w:val="left" w:pos="-720"/>
          <w:tab w:val="left" w:pos="0"/>
          <w:tab w:val="left" w:pos="576"/>
          <w:tab w:val="left" w:pos="720"/>
        </w:tabs>
        <w:suppressAutoHyphens/>
        <w:jc w:val="both"/>
        <w:rPr>
          <w:rFonts w:ascii="Arial" w:hAnsi="Arial" w:cs="Arial"/>
          <w:spacing w:val="-2"/>
          <w:sz w:val="20"/>
        </w:rPr>
      </w:pPr>
    </w:p>
    <w:tbl>
      <w:tblPr>
        <w:tblW w:w="9180" w:type="dxa"/>
        <w:tblLayout w:type="fixed"/>
        <w:tblLook w:val="01E0"/>
      </w:tblPr>
      <w:tblGrid>
        <w:gridCol w:w="4219"/>
        <w:gridCol w:w="4961"/>
      </w:tblGrid>
      <w:tr w:rsidR="00A87F12" w:rsidRPr="00A12F15" w:rsidTr="00A87F12">
        <w:tc>
          <w:tcPr>
            <w:tcW w:w="4219" w:type="dxa"/>
            <w:vAlign w:val="bottom"/>
          </w:tcPr>
          <w:p w:rsidR="00A87F12" w:rsidRPr="00A12F15" w:rsidRDefault="00A87F12" w:rsidP="00A87F12">
            <w:pPr>
              <w:tabs>
                <w:tab w:val="left" w:pos="-1440"/>
                <w:tab w:val="left" w:pos="-720"/>
                <w:tab w:val="left" w:pos="0"/>
                <w:tab w:val="left" w:pos="576"/>
                <w:tab w:val="left" w:pos="720"/>
              </w:tabs>
              <w:suppressAutoHyphens/>
              <w:spacing w:line="360" w:lineRule="auto"/>
              <w:rPr>
                <w:rFonts w:ascii="Arial" w:hAnsi="Arial" w:cs="Arial"/>
                <w:spacing w:val="-2"/>
                <w:sz w:val="20"/>
              </w:rPr>
            </w:pPr>
            <w:r w:rsidRPr="00A12F15">
              <w:rPr>
                <w:rFonts w:ascii="Arial" w:hAnsi="Arial" w:cs="Arial"/>
                <w:spacing w:val="-2"/>
                <w:sz w:val="20"/>
              </w:rPr>
              <w:t>Application No</w:t>
            </w:r>
            <w:ins w:id="81" w:author="morayoa" w:date="2013-06-11T10:14:00Z">
              <w:r w:rsidR="00995D5F">
                <w:rPr>
                  <w:rFonts w:ascii="Arial" w:hAnsi="Arial" w:cs="Arial"/>
                  <w:spacing w:val="-2"/>
                  <w:sz w:val="20"/>
                </w:rPr>
                <w:t>.</w:t>
              </w:r>
            </w:ins>
            <w:proofErr w:type="gramStart"/>
            <w:r w:rsidRPr="00A12F15">
              <w:rPr>
                <w:rFonts w:ascii="Arial" w:hAnsi="Arial" w:cs="Arial"/>
                <w:spacing w:val="-2"/>
                <w:sz w:val="20"/>
              </w:rPr>
              <w:t>:</w:t>
            </w:r>
            <w:r w:rsidRPr="00A12F15">
              <w:rPr>
                <w:rFonts w:ascii="Arial" w:hAnsi="Arial" w:cs="Arial"/>
                <w:spacing w:val="-2"/>
                <w:sz w:val="20"/>
              </w:rPr>
              <w:tab/>
            </w:r>
            <w:r w:rsidRPr="00A12F15">
              <w:rPr>
                <w:rFonts w:ascii="Arial" w:hAnsi="Arial" w:cs="Arial"/>
                <w:snapToGrid w:val="0"/>
                <w:sz w:val="20"/>
              </w:rPr>
              <w:t>…...………………………..</w:t>
            </w:r>
            <w:proofErr w:type="gramEnd"/>
          </w:p>
        </w:tc>
        <w:tc>
          <w:tcPr>
            <w:tcW w:w="4961" w:type="dxa"/>
            <w:vAlign w:val="bottom"/>
          </w:tcPr>
          <w:p w:rsidR="00A87F12" w:rsidRPr="00A12F15" w:rsidRDefault="00A87F12" w:rsidP="00A87F12">
            <w:pPr>
              <w:tabs>
                <w:tab w:val="left" w:pos="-1440"/>
                <w:tab w:val="left" w:pos="-720"/>
                <w:tab w:val="left" w:pos="0"/>
                <w:tab w:val="left" w:pos="576"/>
                <w:tab w:val="left" w:pos="720"/>
              </w:tabs>
              <w:suppressAutoHyphens/>
              <w:spacing w:line="360" w:lineRule="auto"/>
              <w:rPr>
                <w:rFonts w:ascii="Arial" w:hAnsi="Arial" w:cs="Arial"/>
                <w:spacing w:val="-2"/>
                <w:sz w:val="20"/>
              </w:rPr>
            </w:pPr>
            <w:r w:rsidRPr="00A12F15">
              <w:rPr>
                <w:rFonts w:ascii="Arial" w:hAnsi="Arial" w:cs="Arial"/>
                <w:spacing w:val="-2"/>
                <w:sz w:val="20"/>
              </w:rPr>
              <w:t>Type designation</w:t>
            </w:r>
            <w:proofErr w:type="gramStart"/>
            <w:r w:rsidRPr="00A12F15">
              <w:rPr>
                <w:rFonts w:ascii="Arial" w:hAnsi="Arial" w:cs="Arial"/>
                <w:spacing w:val="-2"/>
                <w:sz w:val="20"/>
              </w:rPr>
              <w:t>:</w:t>
            </w:r>
            <w:r w:rsidRPr="00A12F15">
              <w:rPr>
                <w:rFonts w:ascii="Arial" w:hAnsi="Arial" w:cs="Arial"/>
                <w:spacing w:val="-2"/>
                <w:sz w:val="20"/>
              </w:rPr>
              <w:tab/>
            </w:r>
            <w:r w:rsidRPr="00A12F15">
              <w:rPr>
                <w:rFonts w:ascii="Arial" w:hAnsi="Arial" w:cs="Arial"/>
                <w:snapToGrid w:val="0"/>
                <w:sz w:val="20"/>
              </w:rPr>
              <w:t>…...………………………..</w:t>
            </w:r>
            <w:proofErr w:type="gramEnd"/>
          </w:p>
        </w:tc>
      </w:tr>
      <w:tr w:rsidR="00A87F12" w:rsidRPr="00A12F15" w:rsidTr="00A87F12">
        <w:tc>
          <w:tcPr>
            <w:tcW w:w="4219" w:type="dxa"/>
            <w:vAlign w:val="bottom"/>
          </w:tcPr>
          <w:p w:rsidR="00A87F12" w:rsidRPr="00A12F15" w:rsidRDefault="00A87F12" w:rsidP="00A87F12">
            <w:pPr>
              <w:tabs>
                <w:tab w:val="left" w:pos="-1440"/>
                <w:tab w:val="left" w:pos="-720"/>
                <w:tab w:val="left" w:pos="0"/>
                <w:tab w:val="left" w:pos="576"/>
                <w:tab w:val="left" w:pos="720"/>
              </w:tabs>
              <w:suppressAutoHyphens/>
              <w:spacing w:line="360" w:lineRule="auto"/>
              <w:rPr>
                <w:rFonts w:ascii="Arial" w:hAnsi="Arial" w:cs="Arial"/>
                <w:spacing w:val="-2"/>
                <w:sz w:val="20"/>
              </w:rPr>
            </w:pPr>
            <w:r w:rsidRPr="00A12F15">
              <w:rPr>
                <w:rFonts w:ascii="Arial" w:hAnsi="Arial" w:cs="Arial"/>
                <w:spacing w:val="-2"/>
                <w:sz w:val="20"/>
              </w:rPr>
              <w:t xml:space="preserve">Report date: </w:t>
            </w:r>
            <w:r w:rsidRPr="00A12F15">
              <w:rPr>
                <w:rFonts w:ascii="Arial" w:hAnsi="Arial" w:cs="Arial"/>
                <w:snapToGrid w:val="0"/>
                <w:sz w:val="20"/>
              </w:rPr>
              <w:t>…...………………………</w:t>
            </w:r>
          </w:p>
        </w:tc>
        <w:tc>
          <w:tcPr>
            <w:tcW w:w="4961" w:type="dxa"/>
            <w:vAlign w:val="bottom"/>
          </w:tcPr>
          <w:p w:rsidR="00A87F12" w:rsidRPr="00A12F15" w:rsidRDefault="00A87F12" w:rsidP="00A87F12">
            <w:pPr>
              <w:tabs>
                <w:tab w:val="left" w:pos="-1440"/>
                <w:tab w:val="left" w:pos="-720"/>
                <w:tab w:val="left" w:pos="0"/>
                <w:tab w:val="left" w:pos="576"/>
                <w:tab w:val="left" w:pos="720"/>
              </w:tabs>
              <w:suppressAutoHyphens/>
              <w:spacing w:line="360" w:lineRule="auto"/>
              <w:rPr>
                <w:rFonts w:ascii="Arial" w:hAnsi="Arial" w:cs="Arial"/>
                <w:spacing w:val="-2"/>
                <w:sz w:val="20"/>
              </w:rPr>
            </w:pPr>
            <w:r w:rsidRPr="00A12F15">
              <w:rPr>
                <w:rFonts w:ascii="Arial" w:hAnsi="Arial" w:cs="Arial"/>
                <w:spacing w:val="-2"/>
                <w:sz w:val="20"/>
              </w:rPr>
              <w:t xml:space="preserve">Manufacturer: </w:t>
            </w:r>
            <w:r w:rsidRPr="00A12F15">
              <w:rPr>
                <w:rFonts w:ascii="Arial" w:hAnsi="Arial" w:cs="Arial"/>
                <w:snapToGrid w:val="0"/>
                <w:sz w:val="20"/>
              </w:rPr>
              <w:t>…...………………</w:t>
            </w:r>
          </w:p>
        </w:tc>
      </w:tr>
    </w:tbl>
    <w:p w:rsidR="00874961" w:rsidRPr="00A12F15" w:rsidRDefault="00874961" w:rsidP="00874961">
      <w:pPr>
        <w:rPr>
          <w:rFonts w:ascii="Arial" w:hAnsi="Arial" w:cs="Arial"/>
          <w:sz w:val="20"/>
        </w:rPr>
      </w:pPr>
    </w:p>
    <w:p w:rsidR="00874961" w:rsidRPr="00A12F15" w:rsidRDefault="00874961" w:rsidP="00874961">
      <w:pPr>
        <w:tabs>
          <w:tab w:val="left" w:pos="-1440"/>
          <w:tab w:val="left" w:pos="-720"/>
          <w:tab w:val="left" w:pos="0"/>
          <w:tab w:val="left" w:pos="576"/>
          <w:tab w:val="left" w:pos="720"/>
        </w:tabs>
        <w:suppressAutoHyphens/>
        <w:jc w:val="both"/>
        <w:rPr>
          <w:rFonts w:ascii="Arial" w:hAnsi="Arial" w:cs="Arial"/>
          <w:spacing w:val="-2"/>
          <w:sz w:val="20"/>
        </w:rPr>
      </w:pPr>
    </w:p>
    <w:p w:rsidR="00874961" w:rsidRPr="00A12F15" w:rsidRDefault="00874961" w:rsidP="00874961">
      <w:pPr>
        <w:tabs>
          <w:tab w:val="left" w:pos="-1440"/>
          <w:tab w:val="left" w:pos="-720"/>
          <w:tab w:val="left" w:pos="0"/>
          <w:tab w:val="left" w:pos="576"/>
          <w:tab w:val="left" w:pos="720"/>
        </w:tabs>
        <w:suppressAutoHyphens/>
        <w:jc w:val="both"/>
        <w:rPr>
          <w:rFonts w:ascii="Arial" w:hAnsi="Arial" w:cs="Arial"/>
          <w:spacing w:val="-2"/>
          <w:sz w:val="20"/>
        </w:rPr>
      </w:pPr>
    </w:p>
    <w:p w:rsidR="00874961" w:rsidRPr="00A12F15" w:rsidRDefault="00874961" w:rsidP="00874961">
      <w:pPr>
        <w:tabs>
          <w:tab w:val="left" w:pos="-1440"/>
          <w:tab w:val="left" w:pos="-720"/>
          <w:tab w:val="left" w:pos="0"/>
          <w:tab w:val="left" w:pos="576"/>
          <w:tab w:val="left" w:pos="720"/>
        </w:tabs>
        <w:suppressAutoHyphens/>
        <w:jc w:val="both"/>
        <w:rPr>
          <w:rFonts w:ascii="Arial" w:hAnsi="Arial" w:cs="Arial"/>
          <w:spacing w:val="-2"/>
          <w:sz w:val="20"/>
        </w:rPr>
      </w:pPr>
      <w:r w:rsidRPr="00A12F15">
        <w:rPr>
          <w:rFonts w:ascii="Arial" w:hAnsi="Arial" w:cs="Arial"/>
          <w:spacing w:val="-2"/>
          <w:sz w:val="20"/>
        </w:rPr>
        <w:t xml:space="preserve">List all test equipment used in this report (including descriptions of the </w:t>
      </w:r>
      <w:ins w:id="82" w:author="morayoa" w:date="2013-06-06T09:21:00Z">
        <w:r w:rsidR="00DC33D5" w:rsidRPr="00DC33D5">
          <w:rPr>
            <w:rFonts w:ascii="Arial" w:hAnsi="Arial" w:cs="Arial"/>
            <w:sz w:val="20"/>
            <w:lang w:val="en-US"/>
          </w:rPr>
          <w:t>equipment</w:t>
        </w:r>
      </w:ins>
      <w:del w:id="83" w:author="morayoa" w:date="2013-06-06T09:21:00Z">
        <w:r w:rsidRPr="00DC33D5" w:rsidDel="00DC33D5">
          <w:rPr>
            <w:rFonts w:ascii="Arial" w:hAnsi="Arial" w:cs="Arial"/>
            <w:spacing w:val="-2"/>
            <w:sz w:val="20"/>
          </w:rPr>
          <w:delText>reference</w:delText>
        </w:r>
        <w:r w:rsidRPr="00A12F15" w:rsidDel="00DC33D5">
          <w:rPr>
            <w:rFonts w:ascii="Arial" w:hAnsi="Arial" w:cs="Arial"/>
            <w:spacing w:val="-2"/>
            <w:sz w:val="20"/>
          </w:rPr>
          <w:delText xml:space="preserve"> vehicles</w:delText>
        </w:r>
      </w:del>
      <w:r w:rsidRPr="00A12F15">
        <w:rPr>
          <w:rFonts w:ascii="Arial" w:hAnsi="Arial" w:cs="Arial"/>
          <w:spacing w:val="-2"/>
          <w:sz w:val="20"/>
        </w:rPr>
        <w:t xml:space="preserve"> used for testing)</w:t>
      </w:r>
    </w:p>
    <w:p w:rsidR="00874961" w:rsidRPr="00A12F15" w:rsidRDefault="00874961" w:rsidP="00874961">
      <w:pPr>
        <w:tabs>
          <w:tab w:val="left" w:pos="-1440"/>
          <w:tab w:val="left" w:pos="-720"/>
          <w:tab w:val="left" w:pos="0"/>
          <w:tab w:val="left" w:pos="576"/>
          <w:tab w:val="left" w:pos="720"/>
        </w:tabs>
        <w:suppressAutoHyphens/>
        <w:jc w:val="both"/>
        <w:rPr>
          <w:rFonts w:ascii="Arial" w:hAnsi="Arial" w:cs="Arial"/>
          <w:spacing w:val="-2"/>
          <w:sz w:val="20"/>
        </w:rPr>
      </w:pPr>
    </w:p>
    <w:tbl>
      <w:tblPr>
        <w:tblW w:w="0" w:type="auto"/>
        <w:tblLayout w:type="fixed"/>
        <w:tblLook w:val="0000"/>
      </w:tblPr>
      <w:tblGrid>
        <w:gridCol w:w="1848"/>
        <w:gridCol w:w="1848"/>
        <w:gridCol w:w="1848"/>
        <w:gridCol w:w="1848"/>
        <w:gridCol w:w="1848"/>
      </w:tblGrid>
      <w:tr w:rsidR="00874961" w:rsidRPr="00A12F15" w:rsidTr="00874961">
        <w:tc>
          <w:tcPr>
            <w:tcW w:w="1848" w:type="dxa"/>
          </w:tcPr>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r w:rsidRPr="00A12F15">
              <w:rPr>
                <w:rFonts w:ascii="Arial" w:hAnsi="Arial" w:cs="Arial"/>
                <w:spacing w:val="-2"/>
                <w:sz w:val="20"/>
              </w:rPr>
              <w:t>Equipment name</w:t>
            </w:r>
          </w:p>
        </w:tc>
        <w:tc>
          <w:tcPr>
            <w:tcW w:w="1848" w:type="dxa"/>
          </w:tcPr>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r w:rsidRPr="00A12F15">
              <w:rPr>
                <w:rFonts w:ascii="Arial" w:hAnsi="Arial" w:cs="Arial"/>
                <w:spacing w:val="-2"/>
                <w:sz w:val="20"/>
              </w:rPr>
              <w:t>Manufacturer</w:t>
            </w:r>
          </w:p>
        </w:tc>
        <w:tc>
          <w:tcPr>
            <w:tcW w:w="1848" w:type="dxa"/>
          </w:tcPr>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r w:rsidRPr="00A12F15">
              <w:rPr>
                <w:rFonts w:ascii="Arial" w:hAnsi="Arial" w:cs="Arial"/>
                <w:spacing w:val="-2"/>
                <w:sz w:val="20"/>
              </w:rPr>
              <w:t>Type No</w:t>
            </w:r>
            <w:ins w:id="84" w:author="morayoa" w:date="2013-06-11T10:15:00Z">
              <w:r w:rsidR="00995D5F">
                <w:rPr>
                  <w:rFonts w:ascii="Arial" w:hAnsi="Arial" w:cs="Arial"/>
                  <w:spacing w:val="-2"/>
                  <w:sz w:val="20"/>
                </w:rPr>
                <w:t>.</w:t>
              </w:r>
            </w:ins>
          </w:p>
        </w:tc>
        <w:tc>
          <w:tcPr>
            <w:tcW w:w="1848" w:type="dxa"/>
          </w:tcPr>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r w:rsidRPr="00A12F15">
              <w:rPr>
                <w:rFonts w:ascii="Arial" w:hAnsi="Arial" w:cs="Arial"/>
                <w:spacing w:val="-2"/>
                <w:sz w:val="20"/>
              </w:rPr>
              <w:t>Serial No</w:t>
            </w:r>
            <w:ins w:id="85" w:author="morayoa" w:date="2013-06-11T10:15:00Z">
              <w:r w:rsidR="00995D5F">
                <w:rPr>
                  <w:rFonts w:ascii="Arial" w:hAnsi="Arial" w:cs="Arial"/>
                  <w:spacing w:val="-2"/>
                  <w:sz w:val="20"/>
                </w:rPr>
                <w:t>.</w:t>
              </w:r>
            </w:ins>
          </w:p>
        </w:tc>
        <w:tc>
          <w:tcPr>
            <w:tcW w:w="1848" w:type="dxa"/>
          </w:tcPr>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r w:rsidRPr="00A12F15">
              <w:rPr>
                <w:rFonts w:ascii="Arial" w:hAnsi="Arial" w:cs="Arial"/>
                <w:spacing w:val="-2"/>
                <w:sz w:val="20"/>
              </w:rPr>
              <w:t>Used for</w:t>
            </w:r>
          </w:p>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r w:rsidRPr="00A12F15">
              <w:rPr>
                <w:rFonts w:ascii="Arial" w:hAnsi="Arial" w:cs="Arial"/>
                <w:spacing w:val="-2"/>
                <w:sz w:val="20"/>
              </w:rPr>
              <w:t>(test references)</w:t>
            </w:r>
          </w:p>
        </w:tc>
      </w:tr>
      <w:tr w:rsidR="00874961" w:rsidRPr="00A12F15" w:rsidTr="00874961">
        <w:tc>
          <w:tcPr>
            <w:tcW w:w="1848" w:type="dxa"/>
          </w:tcPr>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p>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r w:rsidRPr="00A12F15">
              <w:rPr>
                <w:rFonts w:ascii="Arial" w:hAnsi="Arial" w:cs="Arial"/>
                <w:spacing w:val="-2"/>
                <w:sz w:val="20"/>
              </w:rPr>
              <w:t>............................</w:t>
            </w:r>
          </w:p>
        </w:tc>
        <w:tc>
          <w:tcPr>
            <w:tcW w:w="1848" w:type="dxa"/>
          </w:tcPr>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p>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r w:rsidRPr="00A12F15">
              <w:rPr>
                <w:rFonts w:ascii="Arial" w:hAnsi="Arial" w:cs="Arial"/>
                <w:spacing w:val="-2"/>
                <w:sz w:val="20"/>
              </w:rPr>
              <w:t>............................</w:t>
            </w:r>
          </w:p>
        </w:tc>
        <w:tc>
          <w:tcPr>
            <w:tcW w:w="1848" w:type="dxa"/>
          </w:tcPr>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p>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r w:rsidRPr="00A12F15">
              <w:rPr>
                <w:rFonts w:ascii="Arial" w:hAnsi="Arial" w:cs="Arial"/>
                <w:spacing w:val="-2"/>
                <w:sz w:val="20"/>
              </w:rPr>
              <w:t>............................</w:t>
            </w:r>
          </w:p>
        </w:tc>
        <w:tc>
          <w:tcPr>
            <w:tcW w:w="1848" w:type="dxa"/>
          </w:tcPr>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p>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r w:rsidRPr="00A12F15">
              <w:rPr>
                <w:rFonts w:ascii="Arial" w:hAnsi="Arial" w:cs="Arial"/>
                <w:spacing w:val="-2"/>
                <w:sz w:val="20"/>
              </w:rPr>
              <w:t>............................</w:t>
            </w:r>
          </w:p>
        </w:tc>
        <w:tc>
          <w:tcPr>
            <w:tcW w:w="1848" w:type="dxa"/>
          </w:tcPr>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p>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r w:rsidRPr="00A12F15">
              <w:rPr>
                <w:rFonts w:ascii="Arial" w:hAnsi="Arial" w:cs="Arial"/>
                <w:spacing w:val="-2"/>
                <w:sz w:val="20"/>
              </w:rPr>
              <w:t>............................</w:t>
            </w:r>
          </w:p>
        </w:tc>
      </w:tr>
      <w:tr w:rsidR="00874961" w:rsidRPr="00A12F15" w:rsidTr="00874961">
        <w:tc>
          <w:tcPr>
            <w:tcW w:w="1848" w:type="dxa"/>
          </w:tcPr>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p>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r w:rsidRPr="00A12F15">
              <w:rPr>
                <w:rFonts w:ascii="Arial" w:hAnsi="Arial" w:cs="Arial"/>
                <w:spacing w:val="-2"/>
                <w:sz w:val="20"/>
              </w:rPr>
              <w:t>............................</w:t>
            </w:r>
          </w:p>
        </w:tc>
        <w:tc>
          <w:tcPr>
            <w:tcW w:w="1848" w:type="dxa"/>
          </w:tcPr>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p>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r w:rsidRPr="00A12F15">
              <w:rPr>
                <w:rFonts w:ascii="Arial" w:hAnsi="Arial" w:cs="Arial"/>
                <w:spacing w:val="-2"/>
                <w:sz w:val="20"/>
              </w:rPr>
              <w:t>............................</w:t>
            </w:r>
          </w:p>
        </w:tc>
        <w:tc>
          <w:tcPr>
            <w:tcW w:w="1848" w:type="dxa"/>
          </w:tcPr>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p>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r w:rsidRPr="00A12F15">
              <w:rPr>
                <w:rFonts w:ascii="Arial" w:hAnsi="Arial" w:cs="Arial"/>
                <w:spacing w:val="-2"/>
                <w:sz w:val="20"/>
              </w:rPr>
              <w:t>............................</w:t>
            </w:r>
          </w:p>
        </w:tc>
        <w:tc>
          <w:tcPr>
            <w:tcW w:w="1848" w:type="dxa"/>
          </w:tcPr>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p>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r w:rsidRPr="00A12F15">
              <w:rPr>
                <w:rFonts w:ascii="Arial" w:hAnsi="Arial" w:cs="Arial"/>
                <w:spacing w:val="-2"/>
                <w:sz w:val="20"/>
              </w:rPr>
              <w:t>............................</w:t>
            </w:r>
          </w:p>
        </w:tc>
        <w:tc>
          <w:tcPr>
            <w:tcW w:w="1848" w:type="dxa"/>
          </w:tcPr>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p>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r w:rsidRPr="00A12F15">
              <w:rPr>
                <w:rFonts w:ascii="Arial" w:hAnsi="Arial" w:cs="Arial"/>
                <w:spacing w:val="-2"/>
                <w:sz w:val="20"/>
              </w:rPr>
              <w:t>............................</w:t>
            </w:r>
          </w:p>
        </w:tc>
      </w:tr>
      <w:tr w:rsidR="00874961" w:rsidRPr="00A12F15" w:rsidTr="00874961">
        <w:tc>
          <w:tcPr>
            <w:tcW w:w="1848" w:type="dxa"/>
          </w:tcPr>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p>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r w:rsidRPr="00A12F15">
              <w:rPr>
                <w:rFonts w:ascii="Arial" w:hAnsi="Arial" w:cs="Arial"/>
                <w:spacing w:val="-2"/>
                <w:sz w:val="20"/>
              </w:rPr>
              <w:t>............................</w:t>
            </w:r>
          </w:p>
        </w:tc>
        <w:tc>
          <w:tcPr>
            <w:tcW w:w="1848" w:type="dxa"/>
          </w:tcPr>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p>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r w:rsidRPr="00A12F15">
              <w:rPr>
                <w:rFonts w:ascii="Arial" w:hAnsi="Arial" w:cs="Arial"/>
                <w:spacing w:val="-2"/>
                <w:sz w:val="20"/>
              </w:rPr>
              <w:t>............................</w:t>
            </w:r>
          </w:p>
        </w:tc>
        <w:tc>
          <w:tcPr>
            <w:tcW w:w="1848" w:type="dxa"/>
          </w:tcPr>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p>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r w:rsidRPr="00A12F15">
              <w:rPr>
                <w:rFonts w:ascii="Arial" w:hAnsi="Arial" w:cs="Arial"/>
                <w:spacing w:val="-2"/>
                <w:sz w:val="20"/>
              </w:rPr>
              <w:t>............................</w:t>
            </w:r>
          </w:p>
        </w:tc>
        <w:tc>
          <w:tcPr>
            <w:tcW w:w="1848" w:type="dxa"/>
          </w:tcPr>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p>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r w:rsidRPr="00A12F15">
              <w:rPr>
                <w:rFonts w:ascii="Arial" w:hAnsi="Arial" w:cs="Arial"/>
                <w:spacing w:val="-2"/>
                <w:sz w:val="20"/>
              </w:rPr>
              <w:t>............................</w:t>
            </w:r>
          </w:p>
        </w:tc>
        <w:tc>
          <w:tcPr>
            <w:tcW w:w="1848" w:type="dxa"/>
          </w:tcPr>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p>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r w:rsidRPr="00A12F15">
              <w:rPr>
                <w:rFonts w:ascii="Arial" w:hAnsi="Arial" w:cs="Arial"/>
                <w:spacing w:val="-2"/>
                <w:sz w:val="20"/>
              </w:rPr>
              <w:t>............................</w:t>
            </w:r>
          </w:p>
        </w:tc>
      </w:tr>
      <w:tr w:rsidR="00874961" w:rsidRPr="00A12F15" w:rsidTr="00874961">
        <w:tc>
          <w:tcPr>
            <w:tcW w:w="1848" w:type="dxa"/>
          </w:tcPr>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p>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r w:rsidRPr="00A12F15">
              <w:rPr>
                <w:rFonts w:ascii="Arial" w:hAnsi="Arial" w:cs="Arial"/>
                <w:spacing w:val="-2"/>
                <w:sz w:val="20"/>
              </w:rPr>
              <w:t>............................</w:t>
            </w:r>
          </w:p>
        </w:tc>
        <w:tc>
          <w:tcPr>
            <w:tcW w:w="1848" w:type="dxa"/>
          </w:tcPr>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p>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r w:rsidRPr="00A12F15">
              <w:rPr>
                <w:rFonts w:ascii="Arial" w:hAnsi="Arial" w:cs="Arial"/>
                <w:spacing w:val="-2"/>
                <w:sz w:val="20"/>
              </w:rPr>
              <w:t>............................</w:t>
            </w:r>
          </w:p>
        </w:tc>
        <w:tc>
          <w:tcPr>
            <w:tcW w:w="1848" w:type="dxa"/>
          </w:tcPr>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p>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r w:rsidRPr="00A12F15">
              <w:rPr>
                <w:rFonts w:ascii="Arial" w:hAnsi="Arial" w:cs="Arial"/>
                <w:spacing w:val="-2"/>
                <w:sz w:val="20"/>
              </w:rPr>
              <w:t>............................</w:t>
            </w:r>
          </w:p>
        </w:tc>
        <w:tc>
          <w:tcPr>
            <w:tcW w:w="1848" w:type="dxa"/>
          </w:tcPr>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p>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r w:rsidRPr="00A12F15">
              <w:rPr>
                <w:rFonts w:ascii="Arial" w:hAnsi="Arial" w:cs="Arial"/>
                <w:spacing w:val="-2"/>
                <w:sz w:val="20"/>
              </w:rPr>
              <w:t>............................</w:t>
            </w:r>
          </w:p>
        </w:tc>
        <w:tc>
          <w:tcPr>
            <w:tcW w:w="1848" w:type="dxa"/>
          </w:tcPr>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p>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r w:rsidRPr="00A12F15">
              <w:rPr>
                <w:rFonts w:ascii="Arial" w:hAnsi="Arial" w:cs="Arial"/>
                <w:spacing w:val="-2"/>
                <w:sz w:val="20"/>
              </w:rPr>
              <w:t>............................</w:t>
            </w:r>
          </w:p>
        </w:tc>
      </w:tr>
      <w:tr w:rsidR="00874961" w:rsidRPr="00A12F15" w:rsidTr="00874961">
        <w:tc>
          <w:tcPr>
            <w:tcW w:w="1848" w:type="dxa"/>
          </w:tcPr>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p>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r w:rsidRPr="00A12F15">
              <w:rPr>
                <w:rFonts w:ascii="Arial" w:hAnsi="Arial" w:cs="Arial"/>
                <w:spacing w:val="-2"/>
                <w:sz w:val="20"/>
              </w:rPr>
              <w:t>............................</w:t>
            </w:r>
          </w:p>
        </w:tc>
        <w:tc>
          <w:tcPr>
            <w:tcW w:w="1848" w:type="dxa"/>
          </w:tcPr>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p>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r w:rsidRPr="00A12F15">
              <w:rPr>
                <w:rFonts w:ascii="Arial" w:hAnsi="Arial" w:cs="Arial"/>
                <w:spacing w:val="-2"/>
                <w:sz w:val="20"/>
              </w:rPr>
              <w:t>............................</w:t>
            </w:r>
          </w:p>
        </w:tc>
        <w:tc>
          <w:tcPr>
            <w:tcW w:w="1848" w:type="dxa"/>
          </w:tcPr>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p>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r w:rsidRPr="00A12F15">
              <w:rPr>
                <w:rFonts w:ascii="Arial" w:hAnsi="Arial" w:cs="Arial"/>
                <w:spacing w:val="-2"/>
                <w:sz w:val="20"/>
              </w:rPr>
              <w:t>............................</w:t>
            </w:r>
          </w:p>
        </w:tc>
        <w:tc>
          <w:tcPr>
            <w:tcW w:w="1848" w:type="dxa"/>
          </w:tcPr>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p>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r w:rsidRPr="00A12F15">
              <w:rPr>
                <w:rFonts w:ascii="Arial" w:hAnsi="Arial" w:cs="Arial"/>
                <w:spacing w:val="-2"/>
                <w:sz w:val="20"/>
              </w:rPr>
              <w:t>............................</w:t>
            </w:r>
          </w:p>
        </w:tc>
        <w:tc>
          <w:tcPr>
            <w:tcW w:w="1848" w:type="dxa"/>
          </w:tcPr>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p>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r w:rsidRPr="00A12F15">
              <w:rPr>
                <w:rFonts w:ascii="Arial" w:hAnsi="Arial" w:cs="Arial"/>
                <w:spacing w:val="-2"/>
                <w:sz w:val="20"/>
              </w:rPr>
              <w:t>............................</w:t>
            </w:r>
          </w:p>
        </w:tc>
      </w:tr>
      <w:tr w:rsidR="00874961" w:rsidRPr="00A12F15" w:rsidTr="00874961">
        <w:tc>
          <w:tcPr>
            <w:tcW w:w="1848" w:type="dxa"/>
          </w:tcPr>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p>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r w:rsidRPr="00A12F15">
              <w:rPr>
                <w:rFonts w:ascii="Arial" w:hAnsi="Arial" w:cs="Arial"/>
                <w:spacing w:val="-2"/>
                <w:sz w:val="20"/>
              </w:rPr>
              <w:t>............................</w:t>
            </w:r>
          </w:p>
        </w:tc>
        <w:tc>
          <w:tcPr>
            <w:tcW w:w="1848" w:type="dxa"/>
          </w:tcPr>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p>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r w:rsidRPr="00A12F15">
              <w:rPr>
                <w:rFonts w:ascii="Arial" w:hAnsi="Arial" w:cs="Arial"/>
                <w:spacing w:val="-2"/>
                <w:sz w:val="20"/>
              </w:rPr>
              <w:t>............................</w:t>
            </w:r>
          </w:p>
        </w:tc>
        <w:tc>
          <w:tcPr>
            <w:tcW w:w="1848" w:type="dxa"/>
          </w:tcPr>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p>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r w:rsidRPr="00A12F15">
              <w:rPr>
                <w:rFonts w:ascii="Arial" w:hAnsi="Arial" w:cs="Arial"/>
                <w:spacing w:val="-2"/>
                <w:sz w:val="20"/>
              </w:rPr>
              <w:t>............................</w:t>
            </w:r>
          </w:p>
        </w:tc>
        <w:tc>
          <w:tcPr>
            <w:tcW w:w="1848" w:type="dxa"/>
          </w:tcPr>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p>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r w:rsidRPr="00A12F15">
              <w:rPr>
                <w:rFonts w:ascii="Arial" w:hAnsi="Arial" w:cs="Arial"/>
                <w:spacing w:val="-2"/>
                <w:sz w:val="20"/>
              </w:rPr>
              <w:t>............................</w:t>
            </w:r>
          </w:p>
        </w:tc>
        <w:tc>
          <w:tcPr>
            <w:tcW w:w="1848" w:type="dxa"/>
          </w:tcPr>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p>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r w:rsidRPr="00A12F15">
              <w:rPr>
                <w:rFonts w:ascii="Arial" w:hAnsi="Arial" w:cs="Arial"/>
                <w:spacing w:val="-2"/>
                <w:sz w:val="20"/>
              </w:rPr>
              <w:t>............................</w:t>
            </w:r>
          </w:p>
        </w:tc>
      </w:tr>
      <w:tr w:rsidR="00874961" w:rsidRPr="00A12F15" w:rsidTr="00874961">
        <w:tc>
          <w:tcPr>
            <w:tcW w:w="1848" w:type="dxa"/>
          </w:tcPr>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p>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r w:rsidRPr="00A12F15">
              <w:rPr>
                <w:rFonts w:ascii="Arial" w:hAnsi="Arial" w:cs="Arial"/>
                <w:spacing w:val="-2"/>
                <w:sz w:val="20"/>
              </w:rPr>
              <w:t>............................</w:t>
            </w:r>
          </w:p>
        </w:tc>
        <w:tc>
          <w:tcPr>
            <w:tcW w:w="1848" w:type="dxa"/>
          </w:tcPr>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p>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r w:rsidRPr="00A12F15">
              <w:rPr>
                <w:rFonts w:ascii="Arial" w:hAnsi="Arial" w:cs="Arial"/>
                <w:spacing w:val="-2"/>
                <w:sz w:val="20"/>
              </w:rPr>
              <w:t>............................</w:t>
            </w:r>
          </w:p>
        </w:tc>
        <w:tc>
          <w:tcPr>
            <w:tcW w:w="1848" w:type="dxa"/>
          </w:tcPr>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p>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r w:rsidRPr="00A12F15">
              <w:rPr>
                <w:rFonts w:ascii="Arial" w:hAnsi="Arial" w:cs="Arial"/>
                <w:spacing w:val="-2"/>
                <w:sz w:val="20"/>
              </w:rPr>
              <w:t>............................</w:t>
            </w:r>
          </w:p>
        </w:tc>
        <w:tc>
          <w:tcPr>
            <w:tcW w:w="1848" w:type="dxa"/>
          </w:tcPr>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p>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r w:rsidRPr="00A12F15">
              <w:rPr>
                <w:rFonts w:ascii="Arial" w:hAnsi="Arial" w:cs="Arial"/>
                <w:spacing w:val="-2"/>
                <w:sz w:val="20"/>
              </w:rPr>
              <w:t>............................</w:t>
            </w:r>
          </w:p>
        </w:tc>
        <w:tc>
          <w:tcPr>
            <w:tcW w:w="1848" w:type="dxa"/>
          </w:tcPr>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p>
          <w:p w:rsidR="00874961" w:rsidRPr="00A12F15" w:rsidRDefault="00874961" w:rsidP="00874961">
            <w:pPr>
              <w:tabs>
                <w:tab w:val="left" w:pos="-1440"/>
                <w:tab w:val="left" w:pos="-720"/>
                <w:tab w:val="left" w:pos="0"/>
                <w:tab w:val="left" w:pos="576"/>
                <w:tab w:val="left" w:pos="720"/>
              </w:tabs>
              <w:suppressAutoHyphens/>
              <w:jc w:val="center"/>
              <w:rPr>
                <w:rFonts w:ascii="Arial" w:hAnsi="Arial" w:cs="Arial"/>
                <w:spacing w:val="-2"/>
                <w:sz w:val="20"/>
              </w:rPr>
            </w:pPr>
            <w:r w:rsidRPr="00A12F15">
              <w:rPr>
                <w:rFonts w:ascii="Arial" w:hAnsi="Arial" w:cs="Arial"/>
                <w:spacing w:val="-2"/>
                <w:sz w:val="20"/>
              </w:rPr>
              <w:t>............................</w:t>
            </w:r>
          </w:p>
        </w:tc>
      </w:tr>
    </w:tbl>
    <w:p w:rsidR="00874961" w:rsidRPr="00A12F15" w:rsidRDefault="00874961" w:rsidP="00874961">
      <w:pPr>
        <w:tabs>
          <w:tab w:val="left" w:pos="-1440"/>
          <w:tab w:val="left" w:pos="-720"/>
          <w:tab w:val="left" w:pos="0"/>
          <w:tab w:val="left" w:pos="576"/>
          <w:tab w:val="left" w:pos="720"/>
        </w:tabs>
        <w:suppressAutoHyphens/>
        <w:jc w:val="both"/>
        <w:rPr>
          <w:rFonts w:ascii="Arial" w:hAnsi="Arial" w:cs="Arial"/>
          <w:b/>
          <w:spacing w:val="-2"/>
          <w:sz w:val="20"/>
        </w:rPr>
      </w:pPr>
      <w:r w:rsidRPr="00A12F15">
        <w:rPr>
          <w:rFonts w:ascii="Arial" w:hAnsi="Arial" w:cs="Arial"/>
          <w:spacing w:val="-2"/>
          <w:sz w:val="20"/>
        </w:rPr>
        <w:br w:type="page"/>
      </w:r>
    </w:p>
    <w:p w:rsidR="00874961" w:rsidRPr="00A12F15" w:rsidRDefault="00874961" w:rsidP="00874961">
      <w:pPr>
        <w:tabs>
          <w:tab w:val="left" w:pos="-1440"/>
          <w:tab w:val="left" w:pos="-720"/>
          <w:tab w:val="left" w:pos="0"/>
          <w:tab w:val="left" w:pos="576"/>
          <w:tab w:val="left" w:pos="720"/>
        </w:tabs>
        <w:suppressAutoHyphens/>
        <w:jc w:val="both"/>
        <w:rPr>
          <w:rFonts w:ascii="Arial" w:hAnsi="Arial" w:cs="Arial"/>
          <w:spacing w:val="-2"/>
          <w:sz w:val="20"/>
        </w:rPr>
      </w:pPr>
      <w:r w:rsidRPr="00A12F15">
        <w:rPr>
          <w:rFonts w:ascii="Arial" w:hAnsi="Arial" w:cs="Arial"/>
          <w:b/>
          <w:spacing w:val="-2"/>
          <w:sz w:val="20"/>
        </w:rPr>
        <w:t>CONFIGURATION FOR TEST</w:t>
      </w:r>
    </w:p>
    <w:p w:rsidR="00874961" w:rsidRPr="00A12F15" w:rsidRDefault="00874961" w:rsidP="00874961">
      <w:pPr>
        <w:tabs>
          <w:tab w:val="left" w:pos="-1440"/>
          <w:tab w:val="left" w:pos="-720"/>
          <w:tab w:val="left" w:pos="0"/>
          <w:tab w:val="left" w:pos="576"/>
          <w:tab w:val="left" w:pos="720"/>
        </w:tabs>
        <w:suppressAutoHyphens/>
        <w:jc w:val="both"/>
        <w:rPr>
          <w:rFonts w:ascii="Arial" w:hAnsi="Arial" w:cs="Arial"/>
          <w:spacing w:val="-2"/>
          <w:sz w:val="20"/>
        </w:rPr>
      </w:pPr>
    </w:p>
    <w:tbl>
      <w:tblPr>
        <w:tblW w:w="9180" w:type="dxa"/>
        <w:tblLayout w:type="fixed"/>
        <w:tblLook w:val="01E0"/>
      </w:tblPr>
      <w:tblGrid>
        <w:gridCol w:w="4219"/>
        <w:gridCol w:w="4961"/>
      </w:tblGrid>
      <w:tr w:rsidR="00A87F12" w:rsidRPr="00A12F15" w:rsidTr="00A87F12">
        <w:tc>
          <w:tcPr>
            <w:tcW w:w="4219" w:type="dxa"/>
            <w:vAlign w:val="bottom"/>
          </w:tcPr>
          <w:p w:rsidR="00A87F12" w:rsidRPr="00A12F15" w:rsidRDefault="00A87F12" w:rsidP="00A87F12">
            <w:pPr>
              <w:tabs>
                <w:tab w:val="left" w:pos="-1440"/>
                <w:tab w:val="left" w:pos="-720"/>
                <w:tab w:val="left" w:pos="0"/>
                <w:tab w:val="left" w:pos="576"/>
                <w:tab w:val="left" w:pos="720"/>
              </w:tabs>
              <w:suppressAutoHyphens/>
              <w:spacing w:line="360" w:lineRule="auto"/>
              <w:rPr>
                <w:rFonts w:ascii="Arial" w:hAnsi="Arial" w:cs="Arial"/>
                <w:spacing w:val="-2"/>
                <w:sz w:val="20"/>
              </w:rPr>
            </w:pPr>
            <w:r w:rsidRPr="00A12F15">
              <w:rPr>
                <w:rFonts w:ascii="Arial" w:hAnsi="Arial" w:cs="Arial"/>
                <w:spacing w:val="-2"/>
                <w:sz w:val="20"/>
              </w:rPr>
              <w:t>Application No</w:t>
            </w:r>
            <w:ins w:id="86" w:author="morayoa" w:date="2013-06-11T10:15:00Z">
              <w:r w:rsidR="00995D5F">
                <w:rPr>
                  <w:rFonts w:ascii="Arial" w:hAnsi="Arial" w:cs="Arial"/>
                  <w:spacing w:val="-2"/>
                  <w:sz w:val="20"/>
                </w:rPr>
                <w:t>.</w:t>
              </w:r>
            </w:ins>
            <w:proofErr w:type="gramStart"/>
            <w:r w:rsidRPr="00A12F15">
              <w:rPr>
                <w:rFonts w:ascii="Arial" w:hAnsi="Arial" w:cs="Arial"/>
                <w:spacing w:val="-2"/>
                <w:sz w:val="20"/>
              </w:rPr>
              <w:t>:</w:t>
            </w:r>
            <w:r w:rsidRPr="00A12F15">
              <w:rPr>
                <w:rFonts w:ascii="Arial" w:hAnsi="Arial" w:cs="Arial"/>
                <w:spacing w:val="-2"/>
                <w:sz w:val="20"/>
              </w:rPr>
              <w:tab/>
            </w:r>
            <w:r w:rsidRPr="00A12F15">
              <w:rPr>
                <w:rFonts w:ascii="Arial" w:hAnsi="Arial" w:cs="Arial"/>
                <w:snapToGrid w:val="0"/>
                <w:sz w:val="20"/>
              </w:rPr>
              <w:t>…...………………………..</w:t>
            </w:r>
            <w:proofErr w:type="gramEnd"/>
          </w:p>
        </w:tc>
        <w:tc>
          <w:tcPr>
            <w:tcW w:w="4961" w:type="dxa"/>
            <w:vAlign w:val="bottom"/>
          </w:tcPr>
          <w:p w:rsidR="00A87F12" w:rsidRPr="00A12F15" w:rsidRDefault="00A87F12" w:rsidP="00A87F12">
            <w:pPr>
              <w:tabs>
                <w:tab w:val="left" w:pos="-1440"/>
                <w:tab w:val="left" w:pos="-720"/>
                <w:tab w:val="left" w:pos="0"/>
                <w:tab w:val="left" w:pos="576"/>
                <w:tab w:val="left" w:pos="720"/>
              </w:tabs>
              <w:suppressAutoHyphens/>
              <w:spacing w:line="360" w:lineRule="auto"/>
              <w:rPr>
                <w:rFonts w:ascii="Arial" w:hAnsi="Arial" w:cs="Arial"/>
                <w:spacing w:val="-2"/>
                <w:sz w:val="20"/>
              </w:rPr>
            </w:pPr>
            <w:r w:rsidRPr="00A12F15">
              <w:rPr>
                <w:rFonts w:ascii="Arial" w:hAnsi="Arial" w:cs="Arial"/>
                <w:spacing w:val="-2"/>
                <w:sz w:val="20"/>
              </w:rPr>
              <w:t>Type designation</w:t>
            </w:r>
            <w:proofErr w:type="gramStart"/>
            <w:r w:rsidRPr="00A12F15">
              <w:rPr>
                <w:rFonts w:ascii="Arial" w:hAnsi="Arial" w:cs="Arial"/>
                <w:spacing w:val="-2"/>
                <w:sz w:val="20"/>
              </w:rPr>
              <w:t>:</w:t>
            </w:r>
            <w:r w:rsidRPr="00A12F15">
              <w:rPr>
                <w:rFonts w:ascii="Arial" w:hAnsi="Arial" w:cs="Arial"/>
                <w:spacing w:val="-2"/>
                <w:sz w:val="20"/>
              </w:rPr>
              <w:tab/>
            </w:r>
            <w:r w:rsidRPr="00A12F15">
              <w:rPr>
                <w:rFonts w:ascii="Arial" w:hAnsi="Arial" w:cs="Arial"/>
                <w:snapToGrid w:val="0"/>
                <w:sz w:val="20"/>
              </w:rPr>
              <w:t>…...………………………..</w:t>
            </w:r>
            <w:proofErr w:type="gramEnd"/>
          </w:p>
        </w:tc>
      </w:tr>
      <w:tr w:rsidR="00A87F12" w:rsidRPr="00A12F15" w:rsidTr="00A87F12">
        <w:tc>
          <w:tcPr>
            <w:tcW w:w="4219" w:type="dxa"/>
            <w:vAlign w:val="bottom"/>
          </w:tcPr>
          <w:p w:rsidR="00A87F12" w:rsidRPr="00A12F15" w:rsidRDefault="00A87F12" w:rsidP="00A87F12">
            <w:pPr>
              <w:tabs>
                <w:tab w:val="left" w:pos="-1440"/>
                <w:tab w:val="left" w:pos="-720"/>
                <w:tab w:val="left" w:pos="0"/>
                <w:tab w:val="left" w:pos="576"/>
                <w:tab w:val="left" w:pos="720"/>
              </w:tabs>
              <w:suppressAutoHyphens/>
              <w:spacing w:line="360" w:lineRule="auto"/>
              <w:rPr>
                <w:rFonts w:ascii="Arial" w:hAnsi="Arial" w:cs="Arial"/>
                <w:spacing w:val="-2"/>
                <w:sz w:val="20"/>
              </w:rPr>
            </w:pPr>
            <w:r w:rsidRPr="00A12F15">
              <w:rPr>
                <w:rFonts w:ascii="Arial" w:hAnsi="Arial" w:cs="Arial"/>
                <w:spacing w:val="-2"/>
                <w:sz w:val="20"/>
              </w:rPr>
              <w:t xml:space="preserve">Report date: </w:t>
            </w:r>
            <w:r w:rsidRPr="00A12F15">
              <w:rPr>
                <w:rFonts w:ascii="Arial" w:hAnsi="Arial" w:cs="Arial"/>
                <w:snapToGrid w:val="0"/>
                <w:sz w:val="20"/>
              </w:rPr>
              <w:t>…...………………………</w:t>
            </w:r>
          </w:p>
        </w:tc>
        <w:tc>
          <w:tcPr>
            <w:tcW w:w="4961" w:type="dxa"/>
            <w:vAlign w:val="bottom"/>
          </w:tcPr>
          <w:p w:rsidR="00A87F12" w:rsidRPr="00A12F15" w:rsidRDefault="00A87F12" w:rsidP="00A87F12">
            <w:pPr>
              <w:tabs>
                <w:tab w:val="left" w:pos="-1440"/>
                <w:tab w:val="left" w:pos="-720"/>
                <w:tab w:val="left" w:pos="0"/>
                <w:tab w:val="left" w:pos="576"/>
                <w:tab w:val="left" w:pos="720"/>
              </w:tabs>
              <w:suppressAutoHyphens/>
              <w:spacing w:line="360" w:lineRule="auto"/>
              <w:rPr>
                <w:rFonts w:ascii="Arial" w:hAnsi="Arial" w:cs="Arial"/>
                <w:spacing w:val="-2"/>
                <w:sz w:val="20"/>
              </w:rPr>
            </w:pPr>
            <w:r w:rsidRPr="00A12F15">
              <w:rPr>
                <w:rFonts w:ascii="Arial" w:hAnsi="Arial" w:cs="Arial"/>
                <w:spacing w:val="-2"/>
                <w:sz w:val="20"/>
              </w:rPr>
              <w:t xml:space="preserve">Manufacturer: </w:t>
            </w:r>
            <w:r w:rsidRPr="00A12F15">
              <w:rPr>
                <w:rFonts w:ascii="Arial" w:hAnsi="Arial" w:cs="Arial"/>
                <w:snapToGrid w:val="0"/>
                <w:sz w:val="20"/>
              </w:rPr>
              <w:t>…...………………</w:t>
            </w:r>
          </w:p>
        </w:tc>
      </w:tr>
    </w:tbl>
    <w:p w:rsidR="00874961" w:rsidRPr="00A12F15" w:rsidRDefault="00874961" w:rsidP="00874961">
      <w:pPr>
        <w:tabs>
          <w:tab w:val="left" w:pos="-1440"/>
          <w:tab w:val="left" w:pos="-720"/>
          <w:tab w:val="left" w:pos="0"/>
          <w:tab w:val="left" w:pos="576"/>
          <w:tab w:val="left" w:pos="720"/>
        </w:tabs>
        <w:suppressAutoHyphens/>
        <w:jc w:val="both"/>
        <w:rPr>
          <w:rFonts w:ascii="Arial" w:hAnsi="Arial" w:cs="Arial"/>
          <w:spacing w:val="-2"/>
          <w:sz w:val="20"/>
        </w:rPr>
      </w:pPr>
    </w:p>
    <w:p w:rsidR="00874961" w:rsidRPr="00A12F15" w:rsidRDefault="00874961" w:rsidP="00874961">
      <w:pPr>
        <w:suppressAutoHyphens/>
        <w:ind w:right="26"/>
        <w:rPr>
          <w:rFonts w:ascii="Arial" w:hAnsi="Arial" w:cs="Arial"/>
          <w:spacing w:val="-2"/>
          <w:sz w:val="20"/>
        </w:rPr>
      </w:pPr>
    </w:p>
    <w:p w:rsidR="00874961" w:rsidRPr="00A12F15" w:rsidRDefault="00874961" w:rsidP="00874961">
      <w:pPr>
        <w:suppressAutoHyphens/>
        <w:ind w:right="26"/>
        <w:rPr>
          <w:rFonts w:ascii="Arial" w:hAnsi="Arial" w:cs="Arial"/>
          <w:spacing w:val="-2"/>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42"/>
      </w:tblGrid>
      <w:tr w:rsidR="00874961" w:rsidRPr="00A12F15" w:rsidTr="00874961">
        <w:tc>
          <w:tcPr>
            <w:tcW w:w="9242" w:type="dxa"/>
          </w:tcPr>
          <w:p w:rsidR="00874961" w:rsidRPr="00A12F15" w:rsidRDefault="00874961" w:rsidP="00874961">
            <w:pPr>
              <w:suppressAutoHyphens/>
              <w:ind w:right="26"/>
              <w:rPr>
                <w:rFonts w:ascii="Arial" w:hAnsi="Arial" w:cs="Arial"/>
                <w:spacing w:val="-2"/>
                <w:sz w:val="20"/>
              </w:rPr>
            </w:pPr>
          </w:p>
          <w:p w:rsidR="00874961" w:rsidRPr="00A12F15" w:rsidRDefault="00874961" w:rsidP="00874961">
            <w:pPr>
              <w:tabs>
                <w:tab w:val="left" w:pos="-1440"/>
                <w:tab w:val="left" w:pos="-720"/>
                <w:tab w:val="left" w:pos="0"/>
                <w:tab w:val="left" w:pos="576"/>
                <w:tab w:val="left" w:pos="720"/>
              </w:tabs>
              <w:suppressAutoHyphens/>
              <w:jc w:val="both"/>
              <w:rPr>
                <w:rFonts w:ascii="Arial" w:hAnsi="Arial" w:cs="Arial"/>
                <w:spacing w:val="-2"/>
                <w:sz w:val="20"/>
              </w:rPr>
            </w:pPr>
            <w:r w:rsidRPr="00A12F15">
              <w:rPr>
                <w:rFonts w:ascii="Arial" w:hAnsi="Arial" w:cs="Arial"/>
                <w:spacing w:val="-2"/>
                <w:sz w:val="20"/>
              </w:rPr>
              <w:t>Use this space for additional information relating to equipment configuration, interfaces, data rates, load cells EMC protection options etc, for the instrument and / or simulator.</w:t>
            </w:r>
          </w:p>
          <w:p w:rsidR="00874961" w:rsidRPr="00A12F15" w:rsidRDefault="00874961" w:rsidP="00874961">
            <w:pPr>
              <w:suppressAutoHyphens/>
              <w:ind w:right="26"/>
              <w:rPr>
                <w:rFonts w:ascii="Arial" w:hAnsi="Arial" w:cs="Arial"/>
                <w:spacing w:val="-2"/>
                <w:sz w:val="20"/>
              </w:rPr>
            </w:pPr>
          </w:p>
          <w:p w:rsidR="00874961" w:rsidRPr="00A12F15" w:rsidRDefault="00874961" w:rsidP="00874961">
            <w:pPr>
              <w:suppressAutoHyphens/>
              <w:ind w:right="26"/>
              <w:rPr>
                <w:rFonts w:ascii="Arial" w:hAnsi="Arial" w:cs="Arial"/>
                <w:spacing w:val="-2"/>
                <w:sz w:val="20"/>
              </w:rPr>
            </w:pPr>
          </w:p>
          <w:p w:rsidR="00874961" w:rsidRPr="00A12F15" w:rsidRDefault="00874961" w:rsidP="00874961">
            <w:pPr>
              <w:suppressAutoHyphens/>
              <w:ind w:right="26"/>
              <w:rPr>
                <w:rFonts w:ascii="Arial" w:hAnsi="Arial" w:cs="Arial"/>
                <w:spacing w:val="-2"/>
                <w:sz w:val="20"/>
              </w:rPr>
            </w:pPr>
          </w:p>
          <w:p w:rsidR="00874961" w:rsidRPr="00A12F15" w:rsidRDefault="00874961" w:rsidP="00874961">
            <w:pPr>
              <w:suppressAutoHyphens/>
              <w:ind w:right="26"/>
              <w:rPr>
                <w:rFonts w:ascii="Arial" w:hAnsi="Arial" w:cs="Arial"/>
                <w:spacing w:val="-2"/>
                <w:sz w:val="20"/>
              </w:rPr>
            </w:pPr>
          </w:p>
          <w:p w:rsidR="00874961" w:rsidRPr="00A12F15" w:rsidRDefault="00874961" w:rsidP="00874961">
            <w:pPr>
              <w:suppressAutoHyphens/>
              <w:ind w:right="26"/>
              <w:rPr>
                <w:rFonts w:ascii="Arial" w:hAnsi="Arial" w:cs="Arial"/>
                <w:spacing w:val="-2"/>
                <w:sz w:val="20"/>
              </w:rPr>
            </w:pPr>
          </w:p>
          <w:p w:rsidR="00874961" w:rsidRPr="00A12F15" w:rsidRDefault="00874961" w:rsidP="00874961">
            <w:pPr>
              <w:suppressAutoHyphens/>
              <w:ind w:right="26"/>
              <w:rPr>
                <w:rFonts w:ascii="Arial" w:hAnsi="Arial" w:cs="Arial"/>
                <w:spacing w:val="-2"/>
                <w:sz w:val="20"/>
              </w:rPr>
            </w:pPr>
          </w:p>
          <w:p w:rsidR="00874961" w:rsidRPr="00A12F15" w:rsidRDefault="00874961" w:rsidP="00874961">
            <w:pPr>
              <w:suppressAutoHyphens/>
              <w:ind w:right="26"/>
              <w:rPr>
                <w:rFonts w:ascii="Arial" w:hAnsi="Arial" w:cs="Arial"/>
                <w:spacing w:val="-2"/>
                <w:sz w:val="20"/>
              </w:rPr>
            </w:pPr>
          </w:p>
          <w:p w:rsidR="00874961" w:rsidRPr="00A12F15" w:rsidRDefault="00874961" w:rsidP="00874961">
            <w:pPr>
              <w:suppressAutoHyphens/>
              <w:ind w:right="26"/>
              <w:rPr>
                <w:rFonts w:ascii="Arial" w:hAnsi="Arial" w:cs="Arial"/>
                <w:spacing w:val="-2"/>
                <w:sz w:val="20"/>
              </w:rPr>
            </w:pPr>
          </w:p>
          <w:p w:rsidR="00874961" w:rsidRPr="00A12F15" w:rsidRDefault="00874961" w:rsidP="00874961">
            <w:pPr>
              <w:suppressAutoHyphens/>
              <w:ind w:right="26"/>
              <w:rPr>
                <w:rFonts w:ascii="Arial" w:hAnsi="Arial" w:cs="Arial"/>
                <w:spacing w:val="-2"/>
                <w:sz w:val="20"/>
              </w:rPr>
            </w:pPr>
          </w:p>
          <w:p w:rsidR="00874961" w:rsidRPr="00A12F15" w:rsidRDefault="00874961" w:rsidP="00874961">
            <w:pPr>
              <w:suppressAutoHyphens/>
              <w:ind w:right="26"/>
              <w:rPr>
                <w:rFonts w:ascii="Arial" w:hAnsi="Arial" w:cs="Arial"/>
                <w:spacing w:val="-2"/>
                <w:sz w:val="20"/>
              </w:rPr>
            </w:pPr>
          </w:p>
          <w:p w:rsidR="00874961" w:rsidRPr="00A12F15" w:rsidRDefault="00874961" w:rsidP="00874961">
            <w:pPr>
              <w:suppressAutoHyphens/>
              <w:ind w:right="26"/>
              <w:rPr>
                <w:rFonts w:ascii="Arial" w:hAnsi="Arial" w:cs="Arial"/>
                <w:spacing w:val="-2"/>
                <w:sz w:val="20"/>
              </w:rPr>
            </w:pPr>
          </w:p>
          <w:p w:rsidR="00874961" w:rsidRPr="00A12F15" w:rsidRDefault="00874961" w:rsidP="00874961">
            <w:pPr>
              <w:suppressAutoHyphens/>
              <w:ind w:right="26"/>
              <w:rPr>
                <w:rFonts w:ascii="Arial" w:hAnsi="Arial" w:cs="Arial"/>
                <w:spacing w:val="-2"/>
                <w:sz w:val="20"/>
              </w:rPr>
            </w:pPr>
          </w:p>
          <w:p w:rsidR="00874961" w:rsidRPr="00A12F15" w:rsidRDefault="00874961" w:rsidP="00874961">
            <w:pPr>
              <w:suppressAutoHyphens/>
              <w:ind w:right="26"/>
              <w:rPr>
                <w:rFonts w:ascii="Arial" w:hAnsi="Arial" w:cs="Arial"/>
                <w:spacing w:val="-2"/>
                <w:sz w:val="20"/>
              </w:rPr>
            </w:pPr>
          </w:p>
          <w:p w:rsidR="00874961" w:rsidRPr="00A12F15" w:rsidRDefault="00874961" w:rsidP="00874961">
            <w:pPr>
              <w:suppressAutoHyphens/>
              <w:ind w:right="26"/>
              <w:rPr>
                <w:rFonts w:ascii="Arial" w:hAnsi="Arial" w:cs="Arial"/>
                <w:spacing w:val="-2"/>
                <w:sz w:val="20"/>
              </w:rPr>
            </w:pPr>
          </w:p>
          <w:p w:rsidR="00874961" w:rsidRPr="00A12F15" w:rsidRDefault="00874961" w:rsidP="00874961">
            <w:pPr>
              <w:suppressAutoHyphens/>
              <w:ind w:right="26"/>
              <w:rPr>
                <w:rFonts w:ascii="Arial" w:hAnsi="Arial" w:cs="Arial"/>
                <w:spacing w:val="-2"/>
                <w:sz w:val="20"/>
              </w:rPr>
            </w:pPr>
          </w:p>
          <w:p w:rsidR="00874961" w:rsidRPr="00A12F15" w:rsidRDefault="00874961" w:rsidP="00874961">
            <w:pPr>
              <w:suppressAutoHyphens/>
              <w:ind w:right="26"/>
              <w:rPr>
                <w:rFonts w:ascii="Arial" w:hAnsi="Arial" w:cs="Arial"/>
                <w:spacing w:val="-2"/>
                <w:sz w:val="20"/>
              </w:rPr>
            </w:pPr>
          </w:p>
          <w:p w:rsidR="00874961" w:rsidRPr="00A12F15" w:rsidRDefault="00874961" w:rsidP="00874961">
            <w:pPr>
              <w:suppressAutoHyphens/>
              <w:ind w:right="26"/>
              <w:rPr>
                <w:rFonts w:ascii="Arial" w:hAnsi="Arial" w:cs="Arial"/>
                <w:spacing w:val="-2"/>
                <w:sz w:val="20"/>
              </w:rPr>
            </w:pPr>
          </w:p>
          <w:p w:rsidR="00874961" w:rsidRPr="00A12F15" w:rsidRDefault="00874961" w:rsidP="00874961">
            <w:pPr>
              <w:suppressAutoHyphens/>
              <w:ind w:right="26"/>
              <w:rPr>
                <w:rFonts w:ascii="Arial" w:hAnsi="Arial" w:cs="Arial"/>
                <w:spacing w:val="-2"/>
                <w:sz w:val="20"/>
              </w:rPr>
            </w:pPr>
          </w:p>
          <w:p w:rsidR="00874961" w:rsidRPr="00A12F15" w:rsidRDefault="00874961" w:rsidP="00874961">
            <w:pPr>
              <w:suppressAutoHyphens/>
              <w:ind w:right="26"/>
              <w:rPr>
                <w:rFonts w:ascii="Arial" w:hAnsi="Arial" w:cs="Arial"/>
                <w:spacing w:val="-2"/>
                <w:sz w:val="20"/>
              </w:rPr>
            </w:pPr>
          </w:p>
          <w:p w:rsidR="00874961" w:rsidRPr="00A12F15" w:rsidRDefault="00874961" w:rsidP="00874961">
            <w:pPr>
              <w:suppressAutoHyphens/>
              <w:ind w:right="26"/>
              <w:rPr>
                <w:rFonts w:ascii="Arial" w:hAnsi="Arial" w:cs="Arial"/>
                <w:spacing w:val="-2"/>
                <w:sz w:val="20"/>
              </w:rPr>
            </w:pPr>
          </w:p>
          <w:p w:rsidR="00874961" w:rsidRPr="00A12F15" w:rsidRDefault="00874961" w:rsidP="00874961">
            <w:pPr>
              <w:suppressAutoHyphens/>
              <w:ind w:right="26"/>
              <w:rPr>
                <w:rFonts w:ascii="Arial" w:hAnsi="Arial" w:cs="Arial"/>
                <w:spacing w:val="-2"/>
                <w:sz w:val="20"/>
              </w:rPr>
            </w:pPr>
          </w:p>
          <w:p w:rsidR="00874961" w:rsidRPr="00A12F15" w:rsidRDefault="00874961" w:rsidP="00874961">
            <w:pPr>
              <w:suppressAutoHyphens/>
              <w:ind w:right="26"/>
              <w:rPr>
                <w:rFonts w:ascii="Arial" w:hAnsi="Arial" w:cs="Arial"/>
                <w:spacing w:val="-2"/>
                <w:sz w:val="20"/>
              </w:rPr>
            </w:pPr>
          </w:p>
          <w:p w:rsidR="00874961" w:rsidRPr="00A12F15" w:rsidRDefault="00874961" w:rsidP="00874961">
            <w:pPr>
              <w:suppressAutoHyphens/>
              <w:ind w:right="26"/>
              <w:rPr>
                <w:rFonts w:ascii="Arial" w:hAnsi="Arial" w:cs="Arial"/>
                <w:spacing w:val="-2"/>
                <w:sz w:val="20"/>
              </w:rPr>
            </w:pPr>
          </w:p>
          <w:p w:rsidR="00874961" w:rsidRPr="00A12F15" w:rsidRDefault="00874961" w:rsidP="00874961">
            <w:pPr>
              <w:suppressAutoHyphens/>
              <w:ind w:right="26"/>
              <w:rPr>
                <w:rFonts w:ascii="Arial" w:hAnsi="Arial" w:cs="Arial"/>
                <w:spacing w:val="-2"/>
                <w:sz w:val="20"/>
              </w:rPr>
            </w:pPr>
          </w:p>
          <w:p w:rsidR="00874961" w:rsidRPr="00A12F15" w:rsidRDefault="00874961" w:rsidP="00874961">
            <w:pPr>
              <w:suppressAutoHyphens/>
              <w:ind w:right="26"/>
              <w:rPr>
                <w:rFonts w:ascii="Arial" w:hAnsi="Arial" w:cs="Arial"/>
                <w:spacing w:val="-2"/>
                <w:sz w:val="20"/>
              </w:rPr>
            </w:pPr>
          </w:p>
          <w:p w:rsidR="00874961" w:rsidRPr="00A12F15" w:rsidRDefault="00874961" w:rsidP="00874961">
            <w:pPr>
              <w:suppressAutoHyphens/>
              <w:ind w:right="26"/>
              <w:rPr>
                <w:rFonts w:ascii="Arial" w:hAnsi="Arial" w:cs="Arial"/>
                <w:spacing w:val="-2"/>
                <w:sz w:val="20"/>
              </w:rPr>
            </w:pPr>
          </w:p>
          <w:p w:rsidR="00874961" w:rsidRPr="00A12F15" w:rsidRDefault="00874961" w:rsidP="00874961">
            <w:pPr>
              <w:suppressAutoHyphens/>
              <w:ind w:right="26"/>
              <w:rPr>
                <w:rFonts w:ascii="Arial" w:hAnsi="Arial" w:cs="Arial"/>
                <w:spacing w:val="-2"/>
                <w:sz w:val="20"/>
              </w:rPr>
            </w:pPr>
          </w:p>
          <w:p w:rsidR="00874961" w:rsidRPr="00A12F15" w:rsidRDefault="00874961" w:rsidP="00874961">
            <w:pPr>
              <w:suppressAutoHyphens/>
              <w:ind w:right="26"/>
              <w:rPr>
                <w:rFonts w:ascii="Arial" w:hAnsi="Arial" w:cs="Arial"/>
                <w:spacing w:val="-2"/>
                <w:sz w:val="20"/>
              </w:rPr>
            </w:pPr>
          </w:p>
          <w:p w:rsidR="00874961" w:rsidRPr="00A12F15" w:rsidRDefault="00874961" w:rsidP="00874961">
            <w:pPr>
              <w:suppressAutoHyphens/>
              <w:ind w:right="26"/>
              <w:rPr>
                <w:rFonts w:ascii="Arial" w:hAnsi="Arial" w:cs="Arial"/>
                <w:spacing w:val="-2"/>
                <w:sz w:val="20"/>
              </w:rPr>
            </w:pPr>
          </w:p>
          <w:p w:rsidR="00874961" w:rsidRPr="00A12F15" w:rsidRDefault="00874961" w:rsidP="00874961">
            <w:pPr>
              <w:suppressAutoHyphens/>
              <w:ind w:right="26"/>
              <w:rPr>
                <w:rFonts w:ascii="Arial" w:hAnsi="Arial" w:cs="Arial"/>
                <w:spacing w:val="-2"/>
                <w:sz w:val="20"/>
              </w:rPr>
            </w:pPr>
          </w:p>
          <w:p w:rsidR="00874961" w:rsidRPr="00A12F15" w:rsidRDefault="00874961" w:rsidP="00874961">
            <w:pPr>
              <w:suppressAutoHyphens/>
              <w:ind w:right="26"/>
              <w:rPr>
                <w:rFonts w:ascii="Arial" w:hAnsi="Arial" w:cs="Arial"/>
                <w:spacing w:val="-2"/>
                <w:sz w:val="20"/>
              </w:rPr>
            </w:pPr>
          </w:p>
          <w:p w:rsidR="00874961" w:rsidRPr="00A12F15" w:rsidRDefault="00874961" w:rsidP="00874961">
            <w:pPr>
              <w:suppressAutoHyphens/>
              <w:ind w:right="26"/>
              <w:rPr>
                <w:rFonts w:ascii="Arial" w:hAnsi="Arial" w:cs="Arial"/>
                <w:spacing w:val="-2"/>
                <w:sz w:val="20"/>
              </w:rPr>
            </w:pPr>
          </w:p>
          <w:p w:rsidR="00874961" w:rsidRPr="00A12F15" w:rsidRDefault="00874961" w:rsidP="00874961">
            <w:pPr>
              <w:suppressAutoHyphens/>
              <w:ind w:right="26"/>
              <w:rPr>
                <w:rFonts w:ascii="Arial" w:hAnsi="Arial" w:cs="Arial"/>
                <w:spacing w:val="-2"/>
                <w:sz w:val="20"/>
              </w:rPr>
            </w:pPr>
          </w:p>
          <w:p w:rsidR="00874961" w:rsidRPr="00A12F15" w:rsidRDefault="00874961" w:rsidP="00874961">
            <w:pPr>
              <w:suppressAutoHyphens/>
              <w:ind w:right="26"/>
              <w:rPr>
                <w:rFonts w:ascii="Arial" w:hAnsi="Arial" w:cs="Arial"/>
                <w:spacing w:val="-2"/>
                <w:sz w:val="20"/>
              </w:rPr>
            </w:pPr>
          </w:p>
          <w:p w:rsidR="00874961" w:rsidRPr="00A12F15" w:rsidRDefault="00874961" w:rsidP="00874961">
            <w:pPr>
              <w:suppressAutoHyphens/>
              <w:ind w:right="26"/>
              <w:rPr>
                <w:rFonts w:ascii="Arial" w:hAnsi="Arial" w:cs="Arial"/>
                <w:spacing w:val="-2"/>
                <w:sz w:val="20"/>
              </w:rPr>
            </w:pPr>
          </w:p>
          <w:p w:rsidR="00874961" w:rsidRPr="00A12F15" w:rsidRDefault="00874961" w:rsidP="00874961">
            <w:pPr>
              <w:suppressAutoHyphens/>
              <w:ind w:right="26"/>
              <w:rPr>
                <w:rFonts w:ascii="Arial" w:hAnsi="Arial" w:cs="Arial"/>
                <w:spacing w:val="-2"/>
                <w:sz w:val="20"/>
              </w:rPr>
            </w:pPr>
          </w:p>
          <w:p w:rsidR="00874961" w:rsidRPr="00A12F15" w:rsidRDefault="00874961" w:rsidP="00874961">
            <w:pPr>
              <w:suppressAutoHyphens/>
              <w:ind w:right="26"/>
              <w:rPr>
                <w:rFonts w:ascii="Arial" w:hAnsi="Arial" w:cs="Arial"/>
                <w:spacing w:val="-2"/>
                <w:sz w:val="20"/>
              </w:rPr>
            </w:pPr>
          </w:p>
          <w:p w:rsidR="00874961" w:rsidRPr="00A12F15" w:rsidRDefault="00874961" w:rsidP="00874961">
            <w:pPr>
              <w:suppressAutoHyphens/>
              <w:ind w:right="26"/>
              <w:rPr>
                <w:rFonts w:ascii="Arial" w:hAnsi="Arial" w:cs="Arial"/>
                <w:spacing w:val="-2"/>
                <w:sz w:val="20"/>
              </w:rPr>
            </w:pPr>
          </w:p>
          <w:p w:rsidR="00874961" w:rsidRPr="00A12F15" w:rsidRDefault="00874961" w:rsidP="00874961">
            <w:pPr>
              <w:suppressAutoHyphens/>
              <w:ind w:right="26"/>
              <w:rPr>
                <w:rFonts w:ascii="Arial" w:hAnsi="Arial" w:cs="Arial"/>
                <w:spacing w:val="-2"/>
                <w:sz w:val="20"/>
              </w:rPr>
            </w:pPr>
          </w:p>
          <w:p w:rsidR="00874961" w:rsidRPr="00A12F15" w:rsidRDefault="00874961" w:rsidP="00874961">
            <w:pPr>
              <w:suppressAutoHyphens/>
              <w:ind w:right="26"/>
              <w:rPr>
                <w:rFonts w:ascii="Arial" w:hAnsi="Arial" w:cs="Arial"/>
                <w:spacing w:val="-2"/>
                <w:sz w:val="20"/>
              </w:rPr>
            </w:pPr>
          </w:p>
          <w:p w:rsidR="00874961" w:rsidRPr="00A12F15" w:rsidRDefault="00874961" w:rsidP="00874961">
            <w:pPr>
              <w:suppressAutoHyphens/>
              <w:ind w:right="26"/>
              <w:rPr>
                <w:rFonts w:ascii="Arial" w:hAnsi="Arial" w:cs="Arial"/>
                <w:spacing w:val="-2"/>
                <w:sz w:val="20"/>
              </w:rPr>
            </w:pPr>
          </w:p>
          <w:p w:rsidR="00874961" w:rsidRPr="00A12F15" w:rsidRDefault="00874961" w:rsidP="00874961">
            <w:pPr>
              <w:suppressAutoHyphens/>
              <w:ind w:right="26"/>
              <w:rPr>
                <w:rFonts w:ascii="Arial" w:hAnsi="Arial" w:cs="Arial"/>
                <w:spacing w:val="-2"/>
                <w:sz w:val="20"/>
              </w:rPr>
            </w:pPr>
          </w:p>
          <w:p w:rsidR="00874961" w:rsidRPr="00A12F15" w:rsidRDefault="00874961" w:rsidP="00874961">
            <w:pPr>
              <w:suppressAutoHyphens/>
              <w:ind w:right="26"/>
              <w:rPr>
                <w:rFonts w:ascii="Arial" w:hAnsi="Arial" w:cs="Arial"/>
                <w:spacing w:val="-2"/>
                <w:sz w:val="20"/>
              </w:rPr>
            </w:pPr>
          </w:p>
          <w:p w:rsidR="00874961" w:rsidRPr="00A12F15" w:rsidRDefault="00874961" w:rsidP="00874961">
            <w:pPr>
              <w:suppressAutoHyphens/>
              <w:ind w:right="26"/>
              <w:rPr>
                <w:rFonts w:ascii="Arial" w:hAnsi="Arial" w:cs="Arial"/>
                <w:spacing w:val="-2"/>
                <w:sz w:val="20"/>
              </w:rPr>
            </w:pPr>
          </w:p>
          <w:p w:rsidR="00874961" w:rsidRPr="00A12F15" w:rsidRDefault="00874961" w:rsidP="00874961">
            <w:pPr>
              <w:suppressAutoHyphens/>
              <w:ind w:right="26"/>
              <w:rPr>
                <w:rFonts w:ascii="Arial" w:hAnsi="Arial" w:cs="Arial"/>
                <w:spacing w:val="-2"/>
                <w:sz w:val="20"/>
              </w:rPr>
            </w:pPr>
          </w:p>
        </w:tc>
      </w:tr>
    </w:tbl>
    <w:p w:rsidR="00D95622" w:rsidRPr="00A12F15" w:rsidRDefault="00D95622" w:rsidP="002144C6">
      <w:pPr>
        <w:suppressAutoHyphens/>
        <w:ind w:right="26"/>
        <w:rPr>
          <w:rFonts w:ascii="Arial" w:hAnsi="Arial" w:cs="Arial"/>
          <w:sz w:val="20"/>
        </w:rPr>
      </w:pPr>
    </w:p>
    <w:p w:rsidR="00D95622" w:rsidRPr="00A12F15" w:rsidRDefault="00D95622" w:rsidP="002144C6">
      <w:pPr>
        <w:suppressAutoHyphens/>
        <w:ind w:right="26"/>
        <w:rPr>
          <w:rFonts w:ascii="Arial" w:hAnsi="Arial" w:cs="Arial"/>
          <w:sz w:val="20"/>
        </w:rPr>
      </w:pPr>
    </w:p>
    <w:p w:rsidR="00D95622" w:rsidRPr="00A12F15" w:rsidRDefault="00D95622" w:rsidP="002144C6">
      <w:pPr>
        <w:suppressAutoHyphens/>
        <w:ind w:right="26"/>
        <w:rPr>
          <w:rFonts w:ascii="Arial" w:hAnsi="Arial" w:cs="Arial"/>
          <w:sz w:val="20"/>
        </w:rPr>
      </w:pPr>
    </w:p>
    <w:p w:rsidR="00D95622" w:rsidRPr="00A12F15" w:rsidRDefault="00AD15AD" w:rsidP="00D95622">
      <w:pPr>
        <w:tabs>
          <w:tab w:val="left" w:pos="-720"/>
          <w:tab w:val="left" w:pos="0"/>
          <w:tab w:val="left" w:pos="259"/>
          <w:tab w:val="left" w:pos="604"/>
          <w:tab w:val="left" w:pos="816"/>
          <w:tab w:val="left" w:pos="1440"/>
        </w:tabs>
        <w:suppressAutoHyphens/>
        <w:jc w:val="both"/>
        <w:rPr>
          <w:rFonts w:ascii="Arial" w:hAnsi="Arial" w:cs="Arial"/>
          <w:sz w:val="22"/>
          <w:szCs w:val="22"/>
        </w:rPr>
      </w:pPr>
      <w:r w:rsidRPr="00A12F15">
        <w:rPr>
          <w:rFonts w:ascii="Arial" w:hAnsi="Arial" w:cs="Arial"/>
          <w:sz w:val="22"/>
          <w:szCs w:val="22"/>
        </w:rPr>
        <w:t>Summary of the checklist</w:t>
      </w:r>
    </w:p>
    <w:p w:rsidR="00D95622" w:rsidRPr="00A12F15" w:rsidRDefault="00D95622" w:rsidP="00D95622">
      <w:pPr>
        <w:tabs>
          <w:tab w:val="left" w:pos="-720"/>
          <w:tab w:val="left" w:pos="0"/>
          <w:tab w:val="left" w:pos="259"/>
          <w:tab w:val="left" w:pos="604"/>
          <w:tab w:val="left" w:pos="816"/>
          <w:tab w:val="left" w:pos="1440"/>
        </w:tabs>
        <w:suppressAutoHyphens/>
        <w:jc w:val="both"/>
        <w:rPr>
          <w:rFonts w:ascii="Arial" w:hAnsi="Arial" w:cs="Arial"/>
          <w:sz w:val="20"/>
        </w:rPr>
      </w:pPr>
    </w:p>
    <w:p w:rsidR="00D95622" w:rsidRPr="00A12F15" w:rsidRDefault="00D95622" w:rsidP="00D95622">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 xml:space="preserve">For each test, the "Summary of the checklist" </w:t>
      </w:r>
      <w:r w:rsidR="00AD15AD" w:rsidRPr="00A12F15">
        <w:rPr>
          <w:rFonts w:ascii="Arial" w:hAnsi="Arial" w:cs="Arial"/>
          <w:sz w:val="20"/>
        </w:rPr>
        <w:t xml:space="preserve">below </w:t>
      </w:r>
      <w:r w:rsidRPr="00A12F15">
        <w:rPr>
          <w:rFonts w:ascii="Arial" w:hAnsi="Arial" w:cs="Arial"/>
          <w:sz w:val="20"/>
        </w:rPr>
        <w:t xml:space="preserve">and the "Checklist" </w:t>
      </w:r>
      <w:r w:rsidR="00AD15AD" w:rsidRPr="00A12F15">
        <w:rPr>
          <w:rFonts w:ascii="Arial" w:hAnsi="Arial" w:cs="Arial"/>
          <w:sz w:val="20"/>
        </w:rPr>
        <w:t xml:space="preserve">in section 3 </w:t>
      </w:r>
      <w:r w:rsidRPr="00A12F15">
        <w:rPr>
          <w:rFonts w:ascii="Arial" w:hAnsi="Arial" w:cs="Arial"/>
          <w:sz w:val="20"/>
        </w:rPr>
        <w:t>shall be completed according to this example:</w:t>
      </w:r>
    </w:p>
    <w:p w:rsidR="00D95622" w:rsidRPr="00A12F15" w:rsidRDefault="00D95622" w:rsidP="00D95622">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 xml:space="preserve">      </w:t>
      </w:r>
    </w:p>
    <w:tbl>
      <w:tblPr>
        <w:tblW w:w="0" w:type="auto"/>
        <w:tblInd w:w="100" w:type="dxa"/>
        <w:tblLayout w:type="fixed"/>
        <w:tblCellMar>
          <w:left w:w="100" w:type="dxa"/>
          <w:right w:w="100" w:type="dxa"/>
        </w:tblCellMar>
        <w:tblLook w:val="0000"/>
      </w:tblPr>
      <w:tblGrid>
        <w:gridCol w:w="4705"/>
        <w:gridCol w:w="1107"/>
        <w:gridCol w:w="1134"/>
      </w:tblGrid>
      <w:tr w:rsidR="00D95622" w:rsidRPr="00A12F15" w:rsidTr="00C96D52">
        <w:tc>
          <w:tcPr>
            <w:tcW w:w="4705" w:type="dxa"/>
          </w:tcPr>
          <w:p w:rsidR="00D95622" w:rsidRPr="00A12F15" w:rsidRDefault="00FC47BA" w:rsidP="00C96D52">
            <w:pPr>
              <w:tabs>
                <w:tab w:val="left" w:pos="-720"/>
                <w:tab w:val="left" w:pos="0"/>
                <w:tab w:val="left" w:pos="259"/>
                <w:tab w:val="left" w:pos="604"/>
                <w:tab w:val="left" w:pos="816"/>
                <w:tab w:val="left" w:pos="1440"/>
              </w:tabs>
              <w:suppressAutoHyphens/>
              <w:spacing w:before="46" w:after="106"/>
              <w:rPr>
                <w:rFonts w:ascii="Arial" w:hAnsi="Arial" w:cs="Arial"/>
                <w:sz w:val="20"/>
              </w:rPr>
            </w:pPr>
            <w:r w:rsidRPr="00A12F15">
              <w:rPr>
                <w:rFonts w:ascii="Arial" w:hAnsi="Arial" w:cs="Arial"/>
                <w:sz w:val="20"/>
              </w:rPr>
              <w:fldChar w:fldCharType="begin"/>
            </w:r>
            <w:r w:rsidR="00D95622" w:rsidRPr="00A12F15">
              <w:rPr>
                <w:rFonts w:ascii="Arial" w:hAnsi="Arial" w:cs="Arial"/>
                <w:sz w:val="20"/>
              </w:rPr>
              <w:instrText xml:space="preserve">PRIVATE </w:instrText>
            </w:r>
            <w:r w:rsidRPr="00A12F15">
              <w:rPr>
                <w:rFonts w:ascii="Arial" w:hAnsi="Arial" w:cs="Arial"/>
                <w:sz w:val="20"/>
              </w:rPr>
              <w:fldChar w:fldCharType="end"/>
            </w:r>
          </w:p>
        </w:tc>
        <w:tc>
          <w:tcPr>
            <w:tcW w:w="1107" w:type="dxa"/>
            <w:tcBorders>
              <w:top w:val="single" w:sz="7" w:space="0" w:color="auto"/>
              <w:left w:val="single" w:sz="7" w:space="0" w:color="auto"/>
            </w:tcBorders>
          </w:tcPr>
          <w:p w:rsidR="00D95622" w:rsidRPr="00A12F15" w:rsidRDefault="00D95622" w:rsidP="00C96D52">
            <w:pPr>
              <w:tabs>
                <w:tab w:val="left" w:pos="-720"/>
                <w:tab w:val="left" w:pos="0"/>
                <w:tab w:val="left" w:pos="259"/>
                <w:tab w:val="left" w:pos="604"/>
                <w:tab w:val="left" w:pos="816"/>
                <w:tab w:val="left" w:pos="1440"/>
              </w:tabs>
              <w:suppressAutoHyphens/>
              <w:spacing w:before="46" w:after="106"/>
              <w:jc w:val="center"/>
              <w:rPr>
                <w:rFonts w:ascii="Arial" w:hAnsi="Arial" w:cs="Arial"/>
                <w:sz w:val="20"/>
              </w:rPr>
            </w:pPr>
            <w:r w:rsidRPr="00A12F15">
              <w:rPr>
                <w:rFonts w:ascii="Arial" w:hAnsi="Arial" w:cs="Arial"/>
                <w:sz w:val="20"/>
              </w:rPr>
              <w:t>Passed</w:t>
            </w:r>
          </w:p>
        </w:tc>
        <w:tc>
          <w:tcPr>
            <w:tcW w:w="1134" w:type="dxa"/>
            <w:tcBorders>
              <w:top w:val="single" w:sz="7" w:space="0" w:color="auto"/>
              <w:left w:val="single" w:sz="7" w:space="0" w:color="auto"/>
              <w:right w:val="single" w:sz="7" w:space="0" w:color="auto"/>
            </w:tcBorders>
          </w:tcPr>
          <w:p w:rsidR="00D95622" w:rsidRPr="00A12F15" w:rsidRDefault="00D95622" w:rsidP="00C96D52">
            <w:pPr>
              <w:tabs>
                <w:tab w:val="left" w:pos="-720"/>
                <w:tab w:val="left" w:pos="0"/>
                <w:tab w:val="left" w:pos="259"/>
                <w:tab w:val="left" w:pos="604"/>
                <w:tab w:val="left" w:pos="816"/>
                <w:tab w:val="left" w:pos="1440"/>
              </w:tabs>
              <w:suppressAutoHyphens/>
              <w:spacing w:before="46" w:after="106"/>
              <w:jc w:val="center"/>
              <w:rPr>
                <w:rFonts w:ascii="Arial" w:hAnsi="Arial" w:cs="Arial"/>
                <w:sz w:val="20"/>
              </w:rPr>
            </w:pPr>
            <w:r w:rsidRPr="00A12F15">
              <w:rPr>
                <w:rFonts w:ascii="Arial" w:hAnsi="Arial" w:cs="Arial"/>
                <w:sz w:val="20"/>
              </w:rPr>
              <w:t>Failed</w:t>
            </w:r>
          </w:p>
        </w:tc>
      </w:tr>
      <w:tr w:rsidR="00D95622" w:rsidRPr="00A12F15" w:rsidTr="00C96D52">
        <w:tc>
          <w:tcPr>
            <w:tcW w:w="4705" w:type="dxa"/>
          </w:tcPr>
          <w:p w:rsidR="00D95622" w:rsidRPr="00A12F15" w:rsidRDefault="00D95622" w:rsidP="00C96D52">
            <w:pPr>
              <w:tabs>
                <w:tab w:val="left" w:pos="-720"/>
                <w:tab w:val="left" w:pos="0"/>
                <w:tab w:val="left" w:pos="259"/>
                <w:tab w:val="left" w:pos="604"/>
                <w:tab w:val="left" w:pos="816"/>
                <w:tab w:val="left" w:pos="1440"/>
              </w:tabs>
              <w:suppressAutoHyphens/>
              <w:spacing w:before="46" w:after="106"/>
              <w:rPr>
                <w:rFonts w:ascii="Arial" w:hAnsi="Arial" w:cs="Arial"/>
                <w:sz w:val="20"/>
              </w:rPr>
            </w:pPr>
            <w:r w:rsidRPr="00A12F15">
              <w:rPr>
                <w:rFonts w:ascii="Arial" w:hAnsi="Arial" w:cs="Arial"/>
                <w:sz w:val="20"/>
              </w:rPr>
              <w:t>when the instrument has passed the test:</w:t>
            </w:r>
          </w:p>
        </w:tc>
        <w:tc>
          <w:tcPr>
            <w:tcW w:w="1107" w:type="dxa"/>
            <w:tcBorders>
              <w:top w:val="single" w:sz="7" w:space="0" w:color="auto"/>
              <w:left w:val="single" w:sz="7" w:space="0" w:color="auto"/>
            </w:tcBorders>
          </w:tcPr>
          <w:p w:rsidR="00D95622" w:rsidRPr="00A12F15" w:rsidRDefault="00D95622" w:rsidP="00C96D52">
            <w:pPr>
              <w:tabs>
                <w:tab w:val="left" w:pos="-720"/>
                <w:tab w:val="left" w:pos="0"/>
                <w:tab w:val="left" w:pos="259"/>
                <w:tab w:val="left" w:pos="604"/>
                <w:tab w:val="left" w:pos="816"/>
                <w:tab w:val="left" w:pos="1440"/>
              </w:tabs>
              <w:suppressAutoHyphens/>
              <w:spacing w:before="46" w:after="106"/>
              <w:jc w:val="center"/>
              <w:rPr>
                <w:rFonts w:ascii="Arial" w:hAnsi="Arial" w:cs="Arial"/>
                <w:sz w:val="20"/>
              </w:rPr>
            </w:pPr>
            <w:r w:rsidRPr="00A12F15">
              <w:rPr>
                <w:rFonts w:ascii="Arial" w:hAnsi="Arial" w:cs="Arial"/>
                <w:sz w:val="20"/>
              </w:rPr>
              <w:t>X</w:t>
            </w:r>
          </w:p>
        </w:tc>
        <w:tc>
          <w:tcPr>
            <w:tcW w:w="1134" w:type="dxa"/>
            <w:tcBorders>
              <w:top w:val="single" w:sz="7" w:space="0" w:color="auto"/>
              <w:left w:val="single" w:sz="7" w:space="0" w:color="auto"/>
              <w:right w:val="single" w:sz="7" w:space="0" w:color="auto"/>
            </w:tcBorders>
          </w:tcPr>
          <w:p w:rsidR="00D95622" w:rsidRPr="00A12F15" w:rsidRDefault="00D95622" w:rsidP="00C96D52">
            <w:pPr>
              <w:tabs>
                <w:tab w:val="left" w:pos="-720"/>
                <w:tab w:val="left" w:pos="0"/>
                <w:tab w:val="left" w:pos="259"/>
                <w:tab w:val="left" w:pos="604"/>
                <w:tab w:val="left" w:pos="816"/>
                <w:tab w:val="left" w:pos="1440"/>
              </w:tabs>
              <w:suppressAutoHyphens/>
              <w:spacing w:before="46" w:after="106"/>
              <w:jc w:val="center"/>
              <w:rPr>
                <w:rFonts w:ascii="Arial" w:hAnsi="Arial" w:cs="Arial"/>
                <w:sz w:val="20"/>
              </w:rPr>
            </w:pPr>
          </w:p>
        </w:tc>
      </w:tr>
      <w:tr w:rsidR="00D95622" w:rsidRPr="00A12F15" w:rsidTr="00C96D52">
        <w:tc>
          <w:tcPr>
            <w:tcW w:w="4705" w:type="dxa"/>
          </w:tcPr>
          <w:p w:rsidR="00D95622" w:rsidRPr="00A12F15" w:rsidRDefault="00D95622" w:rsidP="00C96D52">
            <w:pPr>
              <w:tabs>
                <w:tab w:val="left" w:pos="-720"/>
                <w:tab w:val="left" w:pos="0"/>
                <w:tab w:val="left" w:pos="259"/>
                <w:tab w:val="left" w:pos="604"/>
                <w:tab w:val="left" w:pos="816"/>
                <w:tab w:val="left" w:pos="1440"/>
              </w:tabs>
              <w:suppressAutoHyphens/>
              <w:spacing w:before="46" w:after="106"/>
              <w:rPr>
                <w:rFonts w:ascii="Arial" w:hAnsi="Arial" w:cs="Arial"/>
                <w:sz w:val="20"/>
              </w:rPr>
            </w:pPr>
            <w:r w:rsidRPr="00A12F15">
              <w:rPr>
                <w:rFonts w:ascii="Arial" w:hAnsi="Arial" w:cs="Arial"/>
                <w:sz w:val="20"/>
              </w:rPr>
              <w:t>when the instrument has failed the test:</w:t>
            </w:r>
          </w:p>
        </w:tc>
        <w:tc>
          <w:tcPr>
            <w:tcW w:w="1107" w:type="dxa"/>
            <w:tcBorders>
              <w:top w:val="single" w:sz="7" w:space="0" w:color="auto"/>
              <w:left w:val="single" w:sz="7" w:space="0" w:color="auto"/>
            </w:tcBorders>
          </w:tcPr>
          <w:p w:rsidR="00D95622" w:rsidRPr="00A12F15" w:rsidRDefault="00D95622" w:rsidP="00C96D52">
            <w:pPr>
              <w:tabs>
                <w:tab w:val="left" w:pos="-720"/>
                <w:tab w:val="left" w:pos="0"/>
                <w:tab w:val="left" w:pos="259"/>
                <w:tab w:val="left" w:pos="604"/>
                <w:tab w:val="left" w:pos="816"/>
                <w:tab w:val="left" w:pos="1440"/>
              </w:tabs>
              <w:suppressAutoHyphens/>
              <w:spacing w:before="46" w:after="106"/>
              <w:jc w:val="center"/>
              <w:rPr>
                <w:rFonts w:ascii="Arial" w:hAnsi="Arial" w:cs="Arial"/>
                <w:sz w:val="20"/>
              </w:rPr>
            </w:pPr>
          </w:p>
        </w:tc>
        <w:tc>
          <w:tcPr>
            <w:tcW w:w="1134" w:type="dxa"/>
            <w:tcBorders>
              <w:top w:val="single" w:sz="7" w:space="0" w:color="auto"/>
              <w:left w:val="single" w:sz="7" w:space="0" w:color="auto"/>
              <w:right w:val="single" w:sz="7" w:space="0" w:color="auto"/>
            </w:tcBorders>
          </w:tcPr>
          <w:p w:rsidR="00D95622" w:rsidRPr="00A12F15" w:rsidRDefault="00D95622" w:rsidP="00C96D52">
            <w:pPr>
              <w:tabs>
                <w:tab w:val="left" w:pos="-720"/>
                <w:tab w:val="left" w:pos="0"/>
                <w:tab w:val="left" w:pos="259"/>
                <w:tab w:val="left" w:pos="604"/>
                <w:tab w:val="left" w:pos="816"/>
                <w:tab w:val="left" w:pos="1440"/>
              </w:tabs>
              <w:suppressAutoHyphens/>
              <w:spacing w:before="46" w:after="106"/>
              <w:jc w:val="center"/>
              <w:rPr>
                <w:rFonts w:ascii="Arial" w:hAnsi="Arial" w:cs="Arial"/>
                <w:sz w:val="20"/>
              </w:rPr>
            </w:pPr>
            <w:r w:rsidRPr="00A12F15">
              <w:rPr>
                <w:rFonts w:ascii="Arial" w:hAnsi="Arial" w:cs="Arial"/>
                <w:sz w:val="20"/>
              </w:rPr>
              <w:t>X</w:t>
            </w:r>
          </w:p>
        </w:tc>
      </w:tr>
      <w:tr w:rsidR="00D95622" w:rsidRPr="00A12F15" w:rsidTr="00C96D52">
        <w:tc>
          <w:tcPr>
            <w:tcW w:w="4705" w:type="dxa"/>
          </w:tcPr>
          <w:p w:rsidR="00D95622" w:rsidRPr="00A12F15" w:rsidRDefault="00D95622" w:rsidP="00C96D52">
            <w:pPr>
              <w:tabs>
                <w:tab w:val="left" w:pos="-720"/>
                <w:tab w:val="left" w:pos="0"/>
                <w:tab w:val="left" w:pos="259"/>
                <w:tab w:val="left" w:pos="604"/>
                <w:tab w:val="left" w:pos="816"/>
                <w:tab w:val="left" w:pos="1440"/>
              </w:tabs>
              <w:suppressAutoHyphens/>
              <w:spacing w:before="46" w:after="106"/>
              <w:rPr>
                <w:rFonts w:ascii="Arial" w:hAnsi="Arial" w:cs="Arial"/>
                <w:sz w:val="20"/>
              </w:rPr>
            </w:pPr>
            <w:r w:rsidRPr="00A12F15">
              <w:rPr>
                <w:rFonts w:ascii="Arial" w:hAnsi="Arial" w:cs="Arial"/>
                <w:sz w:val="20"/>
              </w:rPr>
              <w:t>when the test is not applicable:</w:t>
            </w:r>
          </w:p>
        </w:tc>
        <w:tc>
          <w:tcPr>
            <w:tcW w:w="1107" w:type="dxa"/>
            <w:tcBorders>
              <w:top w:val="single" w:sz="7" w:space="0" w:color="auto"/>
              <w:left w:val="single" w:sz="7" w:space="0" w:color="auto"/>
              <w:bottom w:val="single" w:sz="7" w:space="0" w:color="auto"/>
            </w:tcBorders>
          </w:tcPr>
          <w:p w:rsidR="00D95622" w:rsidRPr="00A12F15" w:rsidRDefault="00D95622" w:rsidP="00C96D52">
            <w:pPr>
              <w:tabs>
                <w:tab w:val="left" w:pos="-720"/>
                <w:tab w:val="left" w:pos="0"/>
                <w:tab w:val="left" w:pos="259"/>
                <w:tab w:val="left" w:pos="604"/>
                <w:tab w:val="left" w:pos="816"/>
                <w:tab w:val="left" w:pos="1440"/>
              </w:tabs>
              <w:suppressAutoHyphens/>
              <w:spacing w:before="46" w:after="106"/>
              <w:jc w:val="center"/>
              <w:rPr>
                <w:rFonts w:ascii="Arial" w:hAnsi="Arial" w:cs="Arial"/>
                <w:sz w:val="20"/>
              </w:rPr>
            </w:pPr>
            <w:r w:rsidRPr="00A12F15">
              <w:rPr>
                <w:rFonts w:ascii="Arial" w:hAnsi="Arial" w:cs="Arial"/>
                <w:sz w:val="20"/>
              </w:rPr>
              <w:t>/</w:t>
            </w:r>
          </w:p>
        </w:tc>
        <w:tc>
          <w:tcPr>
            <w:tcW w:w="1134" w:type="dxa"/>
            <w:tcBorders>
              <w:top w:val="single" w:sz="7" w:space="0" w:color="auto"/>
              <w:left w:val="single" w:sz="7" w:space="0" w:color="auto"/>
              <w:bottom w:val="single" w:sz="7" w:space="0" w:color="auto"/>
              <w:right w:val="single" w:sz="7" w:space="0" w:color="auto"/>
            </w:tcBorders>
          </w:tcPr>
          <w:p w:rsidR="00D95622" w:rsidRPr="00A12F15" w:rsidRDefault="00D95622" w:rsidP="00C96D52">
            <w:pPr>
              <w:tabs>
                <w:tab w:val="left" w:pos="-720"/>
                <w:tab w:val="left" w:pos="0"/>
                <w:tab w:val="left" w:pos="259"/>
                <w:tab w:val="left" w:pos="604"/>
                <w:tab w:val="left" w:pos="816"/>
                <w:tab w:val="left" w:pos="1440"/>
              </w:tabs>
              <w:suppressAutoHyphens/>
              <w:spacing w:before="46" w:after="106"/>
              <w:jc w:val="center"/>
              <w:rPr>
                <w:rFonts w:ascii="Arial" w:hAnsi="Arial" w:cs="Arial"/>
                <w:sz w:val="20"/>
              </w:rPr>
            </w:pPr>
            <w:r w:rsidRPr="00A12F15">
              <w:rPr>
                <w:rFonts w:ascii="Arial" w:hAnsi="Arial" w:cs="Arial"/>
                <w:sz w:val="20"/>
              </w:rPr>
              <w:t>/</w:t>
            </w:r>
          </w:p>
        </w:tc>
      </w:tr>
    </w:tbl>
    <w:p w:rsidR="00D95622" w:rsidRPr="00A12F15" w:rsidRDefault="00D95622" w:rsidP="00D95622">
      <w:pPr>
        <w:tabs>
          <w:tab w:val="left" w:pos="-720"/>
          <w:tab w:val="left" w:pos="0"/>
          <w:tab w:val="left" w:pos="259"/>
          <w:tab w:val="left" w:pos="604"/>
          <w:tab w:val="left" w:pos="816"/>
          <w:tab w:val="left" w:pos="1440"/>
        </w:tabs>
        <w:suppressAutoHyphens/>
        <w:jc w:val="both"/>
        <w:rPr>
          <w:rFonts w:ascii="Arial" w:hAnsi="Arial" w:cs="Arial"/>
          <w:sz w:val="20"/>
        </w:rPr>
      </w:pPr>
    </w:p>
    <w:p w:rsidR="00D95622" w:rsidRPr="00A12F15" w:rsidRDefault="00D95622" w:rsidP="00D95622">
      <w:pPr>
        <w:tabs>
          <w:tab w:val="left" w:pos="-720"/>
          <w:tab w:val="left" w:pos="0"/>
          <w:tab w:val="left" w:pos="259"/>
          <w:tab w:val="left" w:pos="604"/>
          <w:tab w:val="left" w:pos="816"/>
          <w:tab w:val="left" w:pos="1440"/>
        </w:tabs>
        <w:suppressAutoHyphens/>
        <w:jc w:val="both"/>
        <w:rPr>
          <w:rFonts w:ascii="Arial" w:hAnsi="Arial" w:cs="Arial"/>
          <w:sz w:val="20"/>
        </w:rPr>
      </w:pPr>
    </w:p>
    <w:p w:rsidR="00D95622" w:rsidRPr="00A12F15" w:rsidRDefault="00D95622" w:rsidP="00D95622">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Summary of the checklist:</w:t>
      </w:r>
    </w:p>
    <w:p w:rsidR="00D95622" w:rsidRPr="00A12F15" w:rsidRDefault="00D95622" w:rsidP="00D95622">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112" w:type="dxa"/>
        <w:tblLayout w:type="fixed"/>
        <w:tblCellMar>
          <w:left w:w="112" w:type="dxa"/>
          <w:right w:w="112" w:type="dxa"/>
        </w:tblCellMar>
        <w:tblLook w:val="0000"/>
      </w:tblPr>
      <w:tblGrid>
        <w:gridCol w:w="3119"/>
        <w:gridCol w:w="1559"/>
        <w:gridCol w:w="1559"/>
        <w:gridCol w:w="2694"/>
      </w:tblGrid>
      <w:tr w:rsidR="00D95622" w:rsidRPr="00A12F15" w:rsidTr="00ED5C77">
        <w:tc>
          <w:tcPr>
            <w:tcW w:w="3119" w:type="dxa"/>
            <w:tcBorders>
              <w:top w:val="double" w:sz="7" w:space="0" w:color="auto"/>
              <w:left w:val="double" w:sz="7" w:space="0" w:color="auto"/>
            </w:tcBorders>
          </w:tcPr>
          <w:p w:rsidR="00D95622" w:rsidRPr="00A12F15" w:rsidRDefault="00FC47BA" w:rsidP="00C96D52">
            <w:pPr>
              <w:tabs>
                <w:tab w:val="center" w:pos="1629"/>
              </w:tabs>
              <w:suppressAutoHyphens/>
              <w:spacing w:after="56"/>
              <w:rPr>
                <w:rFonts w:ascii="Arial" w:hAnsi="Arial" w:cs="Arial"/>
                <w:sz w:val="20"/>
              </w:rPr>
            </w:pPr>
            <w:r w:rsidRPr="00A12F15">
              <w:rPr>
                <w:rFonts w:ascii="Arial" w:hAnsi="Arial" w:cs="Arial"/>
                <w:sz w:val="20"/>
              </w:rPr>
              <w:fldChar w:fldCharType="begin"/>
            </w:r>
            <w:r w:rsidR="00D95622" w:rsidRPr="00A12F15">
              <w:rPr>
                <w:rFonts w:ascii="Arial" w:hAnsi="Arial" w:cs="Arial"/>
                <w:sz w:val="20"/>
              </w:rPr>
              <w:instrText xml:space="preserve">PRIVATE </w:instrText>
            </w:r>
            <w:r w:rsidRPr="00A12F15">
              <w:rPr>
                <w:rFonts w:ascii="Arial" w:hAnsi="Arial" w:cs="Arial"/>
                <w:sz w:val="20"/>
              </w:rPr>
              <w:fldChar w:fldCharType="end"/>
            </w:r>
            <w:r w:rsidR="00D95622" w:rsidRPr="00A12F15">
              <w:rPr>
                <w:rFonts w:ascii="Arial" w:hAnsi="Arial" w:cs="Arial"/>
                <w:sz w:val="20"/>
              </w:rPr>
              <w:tab/>
              <w:t>Requirement</w:t>
            </w:r>
          </w:p>
        </w:tc>
        <w:tc>
          <w:tcPr>
            <w:tcW w:w="1559" w:type="dxa"/>
            <w:tcBorders>
              <w:top w:val="double" w:sz="7" w:space="0" w:color="auto"/>
              <w:left w:val="single" w:sz="7" w:space="0" w:color="auto"/>
            </w:tcBorders>
          </w:tcPr>
          <w:p w:rsidR="00D95622" w:rsidRPr="00A12F15" w:rsidRDefault="00D95622" w:rsidP="00C96D52">
            <w:pPr>
              <w:tabs>
                <w:tab w:val="center" w:pos="680"/>
              </w:tabs>
              <w:suppressAutoHyphens/>
              <w:spacing w:after="56"/>
              <w:rPr>
                <w:rFonts w:ascii="Arial" w:hAnsi="Arial" w:cs="Arial"/>
                <w:sz w:val="20"/>
              </w:rPr>
            </w:pPr>
            <w:r w:rsidRPr="00A12F15">
              <w:rPr>
                <w:rFonts w:ascii="Arial" w:hAnsi="Arial" w:cs="Arial"/>
                <w:sz w:val="20"/>
              </w:rPr>
              <w:tab/>
              <w:t>Passed</w:t>
            </w:r>
          </w:p>
        </w:tc>
        <w:tc>
          <w:tcPr>
            <w:tcW w:w="1559" w:type="dxa"/>
            <w:tcBorders>
              <w:top w:val="double" w:sz="7" w:space="0" w:color="auto"/>
              <w:left w:val="single" w:sz="7" w:space="0" w:color="auto"/>
            </w:tcBorders>
          </w:tcPr>
          <w:p w:rsidR="00D95622" w:rsidRPr="00A12F15" w:rsidRDefault="00D95622" w:rsidP="00C96D52">
            <w:pPr>
              <w:tabs>
                <w:tab w:val="center" w:pos="691"/>
              </w:tabs>
              <w:suppressAutoHyphens/>
              <w:spacing w:after="56"/>
              <w:rPr>
                <w:rFonts w:ascii="Arial" w:hAnsi="Arial" w:cs="Arial"/>
                <w:sz w:val="20"/>
              </w:rPr>
            </w:pPr>
            <w:r w:rsidRPr="00A12F15">
              <w:rPr>
                <w:rFonts w:ascii="Arial" w:hAnsi="Arial" w:cs="Arial"/>
                <w:sz w:val="20"/>
              </w:rPr>
              <w:tab/>
              <w:t>Failed</w:t>
            </w:r>
          </w:p>
        </w:tc>
        <w:tc>
          <w:tcPr>
            <w:tcW w:w="2694" w:type="dxa"/>
            <w:tcBorders>
              <w:top w:val="double" w:sz="7" w:space="0" w:color="auto"/>
              <w:left w:val="single" w:sz="7" w:space="0" w:color="auto"/>
              <w:right w:val="double" w:sz="7" w:space="0" w:color="auto"/>
            </w:tcBorders>
          </w:tcPr>
          <w:p w:rsidR="00D95622" w:rsidRPr="00A12F15" w:rsidRDefault="00D95622" w:rsidP="00C96D52">
            <w:pPr>
              <w:tabs>
                <w:tab w:val="center" w:pos="1400"/>
              </w:tabs>
              <w:suppressAutoHyphens/>
              <w:spacing w:after="56"/>
              <w:rPr>
                <w:rFonts w:ascii="Arial" w:hAnsi="Arial" w:cs="Arial"/>
                <w:sz w:val="20"/>
              </w:rPr>
            </w:pPr>
            <w:r w:rsidRPr="00A12F15">
              <w:rPr>
                <w:rFonts w:ascii="Arial" w:hAnsi="Arial" w:cs="Arial"/>
                <w:sz w:val="20"/>
              </w:rPr>
              <w:tab/>
            </w:r>
            <w:del w:id="87" w:author="morayoa" w:date="2013-06-06T09:04:00Z">
              <w:r w:rsidRPr="00A12F15" w:rsidDel="00DC255E">
                <w:rPr>
                  <w:rFonts w:ascii="Arial" w:hAnsi="Arial" w:cs="Arial"/>
                  <w:sz w:val="20"/>
                </w:rPr>
                <w:delText>Remarks</w:delText>
              </w:r>
            </w:del>
            <w:ins w:id="88" w:author="morayoa" w:date="2013-06-06T09:04:00Z">
              <w:r w:rsidR="00DC255E">
                <w:rPr>
                  <w:rFonts w:ascii="Arial" w:hAnsi="Arial" w:cs="Arial"/>
                  <w:sz w:val="20"/>
                </w:rPr>
                <w:t>Observations</w:t>
              </w:r>
            </w:ins>
          </w:p>
        </w:tc>
      </w:tr>
      <w:tr w:rsidR="00D95622" w:rsidRPr="00A12F15" w:rsidTr="00ED5C77">
        <w:tc>
          <w:tcPr>
            <w:tcW w:w="3119" w:type="dxa"/>
            <w:tcBorders>
              <w:top w:val="single" w:sz="7" w:space="0" w:color="auto"/>
              <w:left w:val="double" w:sz="7" w:space="0" w:color="auto"/>
            </w:tcBorders>
          </w:tcPr>
          <w:p w:rsidR="00D95622" w:rsidRPr="00A12F15" w:rsidRDefault="00D95622" w:rsidP="00C96D52">
            <w:pPr>
              <w:tabs>
                <w:tab w:val="left" w:pos="-720"/>
                <w:tab w:val="left" w:pos="0"/>
                <w:tab w:val="left" w:pos="259"/>
                <w:tab w:val="left" w:pos="604"/>
                <w:tab w:val="left" w:pos="816"/>
                <w:tab w:val="left" w:pos="1440"/>
              </w:tabs>
              <w:suppressAutoHyphens/>
              <w:rPr>
                <w:rFonts w:ascii="Arial" w:hAnsi="Arial" w:cs="Arial"/>
                <w:sz w:val="20"/>
              </w:rPr>
            </w:pPr>
            <w:r w:rsidRPr="00A12F15">
              <w:rPr>
                <w:rFonts w:ascii="Arial" w:hAnsi="Arial" w:cs="Arial"/>
                <w:sz w:val="20"/>
              </w:rPr>
              <w:t>Metrological requirements</w:t>
            </w:r>
          </w:p>
          <w:p w:rsidR="00D95622" w:rsidRPr="00A12F15" w:rsidRDefault="00D95622" w:rsidP="00C96D52">
            <w:pPr>
              <w:tabs>
                <w:tab w:val="left" w:pos="-720"/>
                <w:tab w:val="left" w:pos="0"/>
                <w:tab w:val="left" w:pos="259"/>
                <w:tab w:val="left" w:pos="604"/>
                <w:tab w:val="left" w:pos="816"/>
                <w:tab w:val="left" w:pos="1440"/>
              </w:tabs>
              <w:suppressAutoHyphens/>
              <w:rPr>
                <w:rFonts w:ascii="Arial" w:hAnsi="Arial" w:cs="Arial"/>
                <w:sz w:val="20"/>
              </w:rPr>
            </w:pPr>
          </w:p>
          <w:p w:rsidR="00D95622" w:rsidRPr="00A12F15" w:rsidRDefault="00D95622" w:rsidP="00C96D52">
            <w:pPr>
              <w:tabs>
                <w:tab w:val="center" w:pos="1629"/>
              </w:tabs>
              <w:suppressAutoHyphens/>
              <w:rPr>
                <w:rFonts w:ascii="Arial" w:hAnsi="Arial" w:cs="Arial"/>
                <w:sz w:val="20"/>
              </w:rPr>
            </w:pPr>
            <w:r w:rsidRPr="00A12F15">
              <w:rPr>
                <w:rFonts w:ascii="Arial" w:hAnsi="Arial" w:cs="Arial"/>
                <w:sz w:val="20"/>
              </w:rPr>
              <w:tab/>
              <w:t>R 50-1 clause 2</w:t>
            </w:r>
          </w:p>
          <w:p w:rsidR="00D95622" w:rsidRPr="00A12F15" w:rsidRDefault="00D95622" w:rsidP="00C96D52">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Borders>
              <w:top w:val="single" w:sz="7" w:space="0" w:color="auto"/>
              <w:left w:val="single" w:sz="7" w:space="0" w:color="auto"/>
            </w:tcBorders>
          </w:tcPr>
          <w:p w:rsidR="00D95622" w:rsidRPr="00A12F15" w:rsidRDefault="00D95622" w:rsidP="00C96D52">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Borders>
              <w:top w:val="single" w:sz="7" w:space="0" w:color="auto"/>
              <w:left w:val="single" w:sz="7" w:space="0" w:color="auto"/>
            </w:tcBorders>
          </w:tcPr>
          <w:p w:rsidR="00D95622" w:rsidRPr="00A12F15" w:rsidRDefault="00D95622" w:rsidP="00C96D52">
            <w:pPr>
              <w:tabs>
                <w:tab w:val="left" w:pos="-720"/>
                <w:tab w:val="left" w:pos="0"/>
                <w:tab w:val="left" w:pos="259"/>
                <w:tab w:val="left" w:pos="604"/>
                <w:tab w:val="left" w:pos="816"/>
                <w:tab w:val="left" w:pos="1440"/>
              </w:tabs>
              <w:suppressAutoHyphens/>
              <w:spacing w:after="56"/>
              <w:rPr>
                <w:rFonts w:ascii="Arial" w:hAnsi="Arial" w:cs="Arial"/>
                <w:sz w:val="20"/>
              </w:rPr>
            </w:pPr>
          </w:p>
        </w:tc>
        <w:tc>
          <w:tcPr>
            <w:tcW w:w="2694" w:type="dxa"/>
            <w:tcBorders>
              <w:top w:val="single" w:sz="7" w:space="0" w:color="auto"/>
              <w:left w:val="single" w:sz="7" w:space="0" w:color="auto"/>
              <w:right w:val="double" w:sz="7" w:space="0" w:color="auto"/>
            </w:tcBorders>
          </w:tcPr>
          <w:p w:rsidR="00D95622" w:rsidRPr="00A12F15" w:rsidRDefault="00D95622" w:rsidP="00C96D52">
            <w:pPr>
              <w:tabs>
                <w:tab w:val="left" w:pos="-720"/>
                <w:tab w:val="left" w:pos="0"/>
                <w:tab w:val="left" w:pos="259"/>
                <w:tab w:val="left" w:pos="604"/>
                <w:tab w:val="left" w:pos="816"/>
                <w:tab w:val="left" w:pos="1440"/>
              </w:tabs>
              <w:suppressAutoHyphens/>
              <w:spacing w:after="56"/>
              <w:rPr>
                <w:rFonts w:ascii="Arial" w:hAnsi="Arial" w:cs="Arial"/>
                <w:sz w:val="20"/>
              </w:rPr>
            </w:pPr>
          </w:p>
        </w:tc>
      </w:tr>
      <w:tr w:rsidR="00D95622" w:rsidRPr="00A12F15" w:rsidTr="00ED5C77">
        <w:tc>
          <w:tcPr>
            <w:tcW w:w="3119" w:type="dxa"/>
            <w:tcBorders>
              <w:top w:val="single" w:sz="7" w:space="0" w:color="auto"/>
              <w:left w:val="double" w:sz="7" w:space="0" w:color="auto"/>
            </w:tcBorders>
          </w:tcPr>
          <w:p w:rsidR="00D95622" w:rsidRPr="00A12F15" w:rsidRDefault="00D95622" w:rsidP="00C96D52">
            <w:pPr>
              <w:tabs>
                <w:tab w:val="left" w:pos="-720"/>
                <w:tab w:val="left" w:pos="0"/>
                <w:tab w:val="left" w:pos="259"/>
                <w:tab w:val="left" w:pos="604"/>
                <w:tab w:val="left" w:pos="816"/>
                <w:tab w:val="left" w:pos="1440"/>
              </w:tabs>
              <w:suppressAutoHyphens/>
              <w:rPr>
                <w:rFonts w:ascii="Arial" w:hAnsi="Arial" w:cs="Arial"/>
                <w:sz w:val="20"/>
              </w:rPr>
            </w:pPr>
            <w:r w:rsidRPr="00A12F15">
              <w:rPr>
                <w:rFonts w:ascii="Arial" w:hAnsi="Arial" w:cs="Arial"/>
                <w:sz w:val="20"/>
              </w:rPr>
              <w:t>Technical requirements</w:t>
            </w:r>
          </w:p>
          <w:p w:rsidR="00D95622" w:rsidRPr="00A12F15" w:rsidRDefault="00D95622" w:rsidP="00C96D52">
            <w:pPr>
              <w:tabs>
                <w:tab w:val="left" w:pos="-720"/>
                <w:tab w:val="left" w:pos="0"/>
                <w:tab w:val="left" w:pos="259"/>
                <w:tab w:val="left" w:pos="604"/>
                <w:tab w:val="left" w:pos="816"/>
                <w:tab w:val="left" w:pos="1440"/>
              </w:tabs>
              <w:suppressAutoHyphens/>
              <w:rPr>
                <w:rFonts w:ascii="Arial" w:hAnsi="Arial" w:cs="Arial"/>
                <w:sz w:val="20"/>
              </w:rPr>
            </w:pPr>
          </w:p>
          <w:p w:rsidR="00D95622" w:rsidRPr="00A12F15" w:rsidRDefault="00D95622" w:rsidP="00C96D52">
            <w:pPr>
              <w:tabs>
                <w:tab w:val="center" w:pos="1629"/>
              </w:tabs>
              <w:suppressAutoHyphens/>
              <w:rPr>
                <w:rFonts w:ascii="Arial" w:hAnsi="Arial" w:cs="Arial"/>
                <w:sz w:val="20"/>
              </w:rPr>
            </w:pPr>
            <w:r w:rsidRPr="00A12F15">
              <w:rPr>
                <w:rFonts w:ascii="Arial" w:hAnsi="Arial" w:cs="Arial"/>
                <w:sz w:val="20"/>
              </w:rPr>
              <w:tab/>
              <w:t>R 50-1 clause 3</w:t>
            </w:r>
          </w:p>
          <w:p w:rsidR="00D95622" w:rsidRPr="00A12F15" w:rsidRDefault="00D95622" w:rsidP="00C96D52">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Borders>
              <w:top w:val="single" w:sz="7" w:space="0" w:color="auto"/>
              <w:left w:val="single" w:sz="7" w:space="0" w:color="auto"/>
            </w:tcBorders>
          </w:tcPr>
          <w:p w:rsidR="00D95622" w:rsidRPr="00A12F15" w:rsidRDefault="00D95622" w:rsidP="00C96D52">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Borders>
              <w:top w:val="single" w:sz="7" w:space="0" w:color="auto"/>
              <w:left w:val="single" w:sz="7" w:space="0" w:color="auto"/>
            </w:tcBorders>
          </w:tcPr>
          <w:p w:rsidR="00D95622" w:rsidRPr="00A12F15" w:rsidRDefault="00D95622" w:rsidP="00C96D52">
            <w:pPr>
              <w:tabs>
                <w:tab w:val="left" w:pos="-720"/>
                <w:tab w:val="left" w:pos="0"/>
                <w:tab w:val="left" w:pos="259"/>
                <w:tab w:val="left" w:pos="604"/>
                <w:tab w:val="left" w:pos="816"/>
                <w:tab w:val="left" w:pos="1440"/>
              </w:tabs>
              <w:suppressAutoHyphens/>
              <w:spacing w:after="56"/>
              <w:rPr>
                <w:rFonts w:ascii="Arial" w:hAnsi="Arial" w:cs="Arial"/>
                <w:sz w:val="20"/>
              </w:rPr>
            </w:pPr>
          </w:p>
        </w:tc>
        <w:tc>
          <w:tcPr>
            <w:tcW w:w="2694" w:type="dxa"/>
            <w:tcBorders>
              <w:top w:val="single" w:sz="7" w:space="0" w:color="auto"/>
              <w:left w:val="single" w:sz="7" w:space="0" w:color="auto"/>
              <w:right w:val="double" w:sz="7" w:space="0" w:color="auto"/>
            </w:tcBorders>
          </w:tcPr>
          <w:p w:rsidR="00D95622" w:rsidRPr="00A12F15" w:rsidRDefault="00D95622" w:rsidP="00C96D52">
            <w:pPr>
              <w:tabs>
                <w:tab w:val="left" w:pos="-720"/>
                <w:tab w:val="left" w:pos="0"/>
                <w:tab w:val="left" w:pos="259"/>
                <w:tab w:val="left" w:pos="604"/>
                <w:tab w:val="left" w:pos="816"/>
                <w:tab w:val="left" w:pos="1440"/>
              </w:tabs>
              <w:suppressAutoHyphens/>
              <w:spacing w:after="56"/>
              <w:rPr>
                <w:rFonts w:ascii="Arial" w:hAnsi="Arial" w:cs="Arial"/>
                <w:sz w:val="20"/>
              </w:rPr>
            </w:pPr>
          </w:p>
        </w:tc>
      </w:tr>
      <w:tr w:rsidR="00D95622" w:rsidRPr="00A12F15" w:rsidTr="00ED5C77">
        <w:tc>
          <w:tcPr>
            <w:tcW w:w="3119" w:type="dxa"/>
            <w:tcBorders>
              <w:top w:val="single" w:sz="7" w:space="0" w:color="auto"/>
              <w:left w:val="double" w:sz="7" w:space="0" w:color="auto"/>
            </w:tcBorders>
          </w:tcPr>
          <w:p w:rsidR="00D95622" w:rsidRPr="00A12F15" w:rsidRDefault="007E0B7E" w:rsidP="00C96D52">
            <w:pPr>
              <w:tabs>
                <w:tab w:val="left" w:pos="-720"/>
                <w:tab w:val="left" w:pos="0"/>
                <w:tab w:val="left" w:pos="259"/>
                <w:tab w:val="left" w:pos="604"/>
                <w:tab w:val="left" w:pos="816"/>
                <w:tab w:val="left" w:pos="1440"/>
              </w:tabs>
              <w:suppressAutoHyphens/>
              <w:rPr>
                <w:rFonts w:ascii="Arial" w:hAnsi="Arial" w:cs="Arial"/>
                <w:sz w:val="20"/>
              </w:rPr>
            </w:pPr>
            <w:r w:rsidRPr="00A12F15">
              <w:rPr>
                <w:rFonts w:ascii="Arial" w:hAnsi="Arial" w:cs="Arial"/>
                <w:sz w:val="20"/>
              </w:rPr>
              <w:t>Additional r</w:t>
            </w:r>
            <w:r w:rsidR="00D95622" w:rsidRPr="00A12F15">
              <w:rPr>
                <w:rFonts w:ascii="Arial" w:hAnsi="Arial" w:cs="Arial"/>
                <w:sz w:val="20"/>
              </w:rPr>
              <w:t xml:space="preserve">equirements for belt </w:t>
            </w:r>
            <w:proofErr w:type="spellStart"/>
            <w:r w:rsidR="00D95622" w:rsidRPr="00A12F15">
              <w:rPr>
                <w:rFonts w:ascii="Arial" w:hAnsi="Arial" w:cs="Arial"/>
                <w:sz w:val="20"/>
              </w:rPr>
              <w:t>weighers</w:t>
            </w:r>
            <w:proofErr w:type="spellEnd"/>
            <w:r w:rsidR="007D477B" w:rsidRPr="00A12F15">
              <w:rPr>
                <w:rFonts w:ascii="Arial" w:hAnsi="Arial" w:cs="Arial"/>
                <w:sz w:val="20"/>
              </w:rPr>
              <w:t xml:space="preserve"> </w:t>
            </w:r>
          </w:p>
          <w:p w:rsidR="00D95622" w:rsidRPr="00A12F15" w:rsidRDefault="00D95622" w:rsidP="00C96D52">
            <w:pPr>
              <w:tabs>
                <w:tab w:val="center" w:pos="1629"/>
              </w:tabs>
              <w:suppressAutoHyphens/>
              <w:rPr>
                <w:rFonts w:ascii="Arial" w:hAnsi="Arial" w:cs="Arial"/>
                <w:sz w:val="20"/>
              </w:rPr>
            </w:pPr>
            <w:r w:rsidRPr="00A12F15">
              <w:rPr>
                <w:rFonts w:ascii="Arial" w:hAnsi="Arial" w:cs="Arial"/>
                <w:sz w:val="20"/>
              </w:rPr>
              <w:tab/>
              <w:t>R 50-1 clause 4</w:t>
            </w:r>
          </w:p>
          <w:p w:rsidR="00D95622" w:rsidRPr="00A12F15" w:rsidRDefault="00D95622" w:rsidP="00C96D52">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Borders>
              <w:top w:val="single" w:sz="7" w:space="0" w:color="auto"/>
              <w:left w:val="single" w:sz="7" w:space="0" w:color="auto"/>
            </w:tcBorders>
          </w:tcPr>
          <w:p w:rsidR="00D95622" w:rsidRPr="00A12F15" w:rsidRDefault="00D95622" w:rsidP="00C96D52">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Borders>
              <w:top w:val="single" w:sz="7" w:space="0" w:color="auto"/>
              <w:left w:val="single" w:sz="7" w:space="0" w:color="auto"/>
            </w:tcBorders>
          </w:tcPr>
          <w:p w:rsidR="00D95622" w:rsidRPr="00A12F15" w:rsidRDefault="00D95622" w:rsidP="00C96D52">
            <w:pPr>
              <w:tabs>
                <w:tab w:val="left" w:pos="-720"/>
                <w:tab w:val="left" w:pos="0"/>
                <w:tab w:val="left" w:pos="259"/>
                <w:tab w:val="left" w:pos="604"/>
                <w:tab w:val="left" w:pos="816"/>
                <w:tab w:val="left" w:pos="1440"/>
              </w:tabs>
              <w:suppressAutoHyphens/>
              <w:spacing w:after="56"/>
              <w:rPr>
                <w:rFonts w:ascii="Arial" w:hAnsi="Arial" w:cs="Arial"/>
                <w:sz w:val="20"/>
              </w:rPr>
            </w:pPr>
          </w:p>
        </w:tc>
        <w:tc>
          <w:tcPr>
            <w:tcW w:w="2694" w:type="dxa"/>
            <w:tcBorders>
              <w:top w:val="single" w:sz="7" w:space="0" w:color="auto"/>
              <w:left w:val="single" w:sz="7" w:space="0" w:color="auto"/>
              <w:right w:val="double" w:sz="7" w:space="0" w:color="auto"/>
            </w:tcBorders>
          </w:tcPr>
          <w:p w:rsidR="00D95622" w:rsidRPr="00A12F15" w:rsidRDefault="00D95622" w:rsidP="00C96D52">
            <w:pPr>
              <w:tabs>
                <w:tab w:val="left" w:pos="-720"/>
                <w:tab w:val="left" w:pos="0"/>
                <w:tab w:val="left" w:pos="259"/>
                <w:tab w:val="left" w:pos="604"/>
                <w:tab w:val="left" w:pos="816"/>
                <w:tab w:val="left" w:pos="1440"/>
              </w:tabs>
              <w:suppressAutoHyphens/>
              <w:spacing w:after="56"/>
              <w:rPr>
                <w:rFonts w:ascii="Arial" w:hAnsi="Arial" w:cs="Arial"/>
                <w:sz w:val="20"/>
              </w:rPr>
            </w:pPr>
          </w:p>
        </w:tc>
      </w:tr>
      <w:tr w:rsidR="00D95622" w:rsidRPr="00A12F15" w:rsidTr="00ED5C77">
        <w:tc>
          <w:tcPr>
            <w:tcW w:w="3119" w:type="dxa"/>
            <w:tcBorders>
              <w:top w:val="single" w:sz="7" w:space="0" w:color="auto"/>
              <w:left w:val="double" w:sz="7" w:space="0" w:color="auto"/>
            </w:tcBorders>
          </w:tcPr>
          <w:p w:rsidR="00D95622" w:rsidRPr="00A12F15" w:rsidRDefault="00D95622" w:rsidP="00C96D52">
            <w:pPr>
              <w:tabs>
                <w:tab w:val="left" w:pos="-720"/>
                <w:tab w:val="left" w:pos="0"/>
                <w:tab w:val="left" w:pos="259"/>
                <w:tab w:val="left" w:pos="604"/>
                <w:tab w:val="left" w:pos="816"/>
                <w:tab w:val="left" w:pos="1440"/>
              </w:tabs>
              <w:suppressAutoHyphens/>
              <w:rPr>
                <w:rFonts w:ascii="Arial" w:hAnsi="Arial" w:cs="Arial"/>
                <w:sz w:val="20"/>
              </w:rPr>
            </w:pPr>
            <w:r w:rsidRPr="00A12F15">
              <w:rPr>
                <w:rFonts w:ascii="Arial" w:hAnsi="Arial" w:cs="Arial"/>
                <w:sz w:val="20"/>
              </w:rPr>
              <w:t>Metrological controls</w:t>
            </w:r>
          </w:p>
          <w:p w:rsidR="00D95622" w:rsidRPr="00A12F15" w:rsidRDefault="00D95622" w:rsidP="00C96D52">
            <w:pPr>
              <w:tabs>
                <w:tab w:val="left" w:pos="-720"/>
                <w:tab w:val="left" w:pos="0"/>
                <w:tab w:val="left" w:pos="259"/>
                <w:tab w:val="left" w:pos="604"/>
                <w:tab w:val="left" w:pos="816"/>
                <w:tab w:val="left" w:pos="1440"/>
              </w:tabs>
              <w:suppressAutoHyphens/>
              <w:rPr>
                <w:rFonts w:ascii="Arial" w:hAnsi="Arial" w:cs="Arial"/>
                <w:sz w:val="20"/>
              </w:rPr>
            </w:pPr>
          </w:p>
          <w:p w:rsidR="00D95622" w:rsidRPr="00A12F15" w:rsidRDefault="00D95622" w:rsidP="00C96D52">
            <w:pPr>
              <w:tabs>
                <w:tab w:val="center" w:pos="1629"/>
              </w:tabs>
              <w:suppressAutoHyphens/>
              <w:rPr>
                <w:rFonts w:ascii="Arial" w:hAnsi="Arial" w:cs="Arial"/>
                <w:sz w:val="20"/>
              </w:rPr>
            </w:pPr>
            <w:r w:rsidRPr="00A12F15">
              <w:rPr>
                <w:rFonts w:ascii="Arial" w:hAnsi="Arial" w:cs="Arial"/>
                <w:sz w:val="20"/>
              </w:rPr>
              <w:tab/>
              <w:t>R 50-</w:t>
            </w:r>
            <w:r w:rsidR="006407A1" w:rsidRPr="00A12F15">
              <w:rPr>
                <w:rFonts w:ascii="Arial" w:hAnsi="Arial" w:cs="Arial"/>
                <w:sz w:val="20"/>
              </w:rPr>
              <w:t>2</w:t>
            </w:r>
            <w:r w:rsidRPr="00A12F15">
              <w:rPr>
                <w:rFonts w:ascii="Arial" w:hAnsi="Arial" w:cs="Arial"/>
                <w:sz w:val="20"/>
              </w:rPr>
              <w:t xml:space="preserve"> clause 5</w:t>
            </w:r>
          </w:p>
          <w:p w:rsidR="00D95622" w:rsidRPr="00A12F15" w:rsidRDefault="00D95622" w:rsidP="00C96D52">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Borders>
              <w:top w:val="single" w:sz="7" w:space="0" w:color="auto"/>
              <w:left w:val="single" w:sz="7" w:space="0" w:color="auto"/>
            </w:tcBorders>
          </w:tcPr>
          <w:p w:rsidR="00D95622" w:rsidRPr="00A12F15" w:rsidRDefault="00D95622" w:rsidP="00C96D52">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Borders>
              <w:top w:val="single" w:sz="7" w:space="0" w:color="auto"/>
              <w:left w:val="single" w:sz="7" w:space="0" w:color="auto"/>
            </w:tcBorders>
          </w:tcPr>
          <w:p w:rsidR="00D95622" w:rsidRPr="00A12F15" w:rsidRDefault="00D95622" w:rsidP="00C96D52">
            <w:pPr>
              <w:tabs>
                <w:tab w:val="left" w:pos="-720"/>
                <w:tab w:val="left" w:pos="0"/>
                <w:tab w:val="left" w:pos="259"/>
                <w:tab w:val="left" w:pos="604"/>
                <w:tab w:val="left" w:pos="816"/>
                <w:tab w:val="left" w:pos="1440"/>
              </w:tabs>
              <w:suppressAutoHyphens/>
              <w:spacing w:after="56"/>
              <w:rPr>
                <w:rFonts w:ascii="Arial" w:hAnsi="Arial" w:cs="Arial"/>
                <w:sz w:val="20"/>
              </w:rPr>
            </w:pPr>
          </w:p>
        </w:tc>
        <w:tc>
          <w:tcPr>
            <w:tcW w:w="2694" w:type="dxa"/>
            <w:tcBorders>
              <w:top w:val="single" w:sz="7" w:space="0" w:color="auto"/>
              <w:left w:val="single" w:sz="7" w:space="0" w:color="auto"/>
              <w:right w:val="double" w:sz="7" w:space="0" w:color="auto"/>
            </w:tcBorders>
          </w:tcPr>
          <w:p w:rsidR="00D95622" w:rsidRPr="00A12F15" w:rsidRDefault="00D95622" w:rsidP="00C96D52">
            <w:pPr>
              <w:tabs>
                <w:tab w:val="left" w:pos="-720"/>
                <w:tab w:val="left" w:pos="0"/>
                <w:tab w:val="left" w:pos="259"/>
                <w:tab w:val="left" w:pos="604"/>
                <w:tab w:val="left" w:pos="816"/>
                <w:tab w:val="left" w:pos="1440"/>
              </w:tabs>
              <w:suppressAutoHyphens/>
              <w:spacing w:after="56"/>
              <w:rPr>
                <w:rFonts w:ascii="Arial" w:hAnsi="Arial" w:cs="Arial"/>
                <w:sz w:val="20"/>
              </w:rPr>
            </w:pPr>
          </w:p>
        </w:tc>
      </w:tr>
      <w:tr w:rsidR="00D95622" w:rsidRPr="00A12F15" w:rsidTr="00ED5C77">
        <w:tc>
          <w:tcPr>
            <w:tcW w:w="3119" w:type="dxa"/>
            <w:tcBorders>
              <w:top w:val="single" w:sz="7" w:space="0" w:color="auto"/>
              <w:left w:val="double" w:sz="7" w:space="0" w:color="auto"/>
            </w:tcBorders>
          </w:tcPr>
          <w:p w:rsidR="00D95622" w:rsidRPr="00A44887" w:rsidDel="00A44887" w:rsidRDefault="00A44887" w:rsidP="00C96D52">
            <w:pPr>
              <w:tabs>
                <w:tab w:val="left" w:pos="-720"/>
                <w:tab w:val="left" w:pos="0"/>
                <w:tab w:val="left" w:pos="259"/>
                <w:tab w:val="left" w:pos="604"/>
                <w:tab w:val="left" w:pos="816"/>
                <w:tab w:val="left" w:pos="1440"/>
              </w:tabs>
              <w:suppressAutoHyphens/>
              <w:rPr>
                <w:del w:id="89" w:author="morayoa" w:date="2013-06-06T09:24:00Z"/>
                <w:rFonts w:ascii="Arial" w:hAnsi="Arial" w:cs="Arial"/>
                <w:sz w:val="20"/>
              </w:rPr>
            </w:pPr>
            <w:ins w:id="90" w:author="morayoa" w:date="2013-06-06T09:24:00Z">
              <w:r w:rsidRPr="00A44887">
                <w:rPr>
                  <w:rFonts w:ascii="Arial" w:hAnsi="Arial" w:cs="Arial"/>
                  <w:sz w:val="20"/>
                </w:rPr>
                <w:t>Performance tests</w:t>
              </w:r>
              <w:r w:rsidRPr="00A44887" w:rsidDel="00A44887">
                <w:rPr>
                  <w:rFonts w:ascii="Arial" w:hAnsi="Arial" w:cs="Arial"/>
                  <w:sz w:val="20"/>
                </w:rPr>
                <w:t xml:space="preserve"> </w:t>
              </w:r>
            </w:ins>
            <w:del w:id="91" w:author="morayoa" w:date="2013-06-06T09:24:00Z">
              <w:r w:rsidR="00D95622" w:rsidRPr="00A44887" w:rsidDel="00A44887">
                <w:rPr>
                  <w:rFonts w:ascii="Arial" w:hAnsi="Arial" w:cs="Arial"/>
                  <w:sz w:val="20"/>
                </w:rPr>
                <w:delText>Test report</w:delText>
              </w:r>
            </w:del>
          </w:p>
          <w:p w:rsidR="00D95622" w:rsidRPr="00A12F15" w:rsidRDefault="00D95622" w:rsidP="00C96D52">
            <w:pPr>
              <w:tabs>
                <w:tab w:val="left" w:pos="-720"/>
                <w:tab w:val="left" w:pos="0"/>
                <w:tab w:val="left" w:pos="259"/>
                <w:tab w:val="left" w:pos="604"/>
                <w:tab w:val="left" w:pos="816"/>
                <w:tab w:val="left" w:pos="1440"/>
              </w:tabs>
              <w:suppressAutoHyphens/>
              <w:rPr>
                <w:rFonts w:ascii="Arial" w:hAnsi="Arial" w:cs="Arial"/>
                <w:sz w:val="20"/>
              </w:rPr>
            </w:pPr>
          </w:p>
          <w:p w:rsidR="00D95622" w:rsidRPr="00A12F15" w:rsidRDefault="00D95622" w:rsidP="00C96D52">
            <w:pPr>
              <w:tabs>
                <w:tab w:val="left" w:pos="-720"/>
                <w:tab w:val="left" w:pos="0"/>
                <w:tab w:val="left" w:pos="259"/>
                <w:tab w:val="left" w:pos="604"/>
                <w:tab w:val="left" w:pos="816"/>
                <w:tab w:val="left" w:pos="1440"/>
              </w:tabs>
              <w:suppressAutoHyphens/>
              <w:rPr>
                <w:rFonts w:ascii="Arial" w:hAnsi="Arial" w:cs="Arial"/>
                <w:sz w:val="20"/>
              </w:rPr>
            </w:pPr>
          </w:p>
          <w:p w:rsidR="00D95622" w:rsidRPr="00A12F15" w:rsidRDefault="00D95622" w:rsidP="00C96D52">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Borders>
              <w:top w:val="single" w:sz="7" w:space="0" w:color="auto"/>
              <w:left w:val="single" w:sz="7" w:space="0" w:color="auto"/>
            </w:tcBorders>
          </w:tcPr>
          <w:p w:rsidR="00D95622" w:rsidRPr="00A12F15" w:rsidRDefault="00D95622" w:rsidP="00C96D52">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Borders>
              <w:top w:val="single" w:sz="7" w:space="0" w:color="auto"/>
              <w:left w:val="single" w:sz="7" w:space="0" w:color="auto"/>
            </w:tcBorders>
          </w:tcPr>
          <w:p w:rsidR="00D95622" w:rsidRPr="00A12F15" w:rsidRDefault="00D95622" w:rsidP="00C96D52">
            <w:pPr>
              <w:tabs>
                <w:tab w:val="left" w:pos="-720"/>
                <w:tab w:val="left" w:pos="0"/>
                <w:tab w:val="left" w:pos="259"/>
                <w:tab w:val="left" w:pos="604"/>
                <w:tab w:val="left" w:pos="816"/>
                <w:tab w:val="left" w:pos="1440"/>
              </w:tabs>
              <w:suppressAutoHyphens/>
              <w:spacing w:after="56"/>
              <w:rPr>
                <w:rFonts w:ascii="Arial" w:hAnsi="Arial" w:cs="Arial"/>
                <w:sz w:val="20"/>
              </w:rPr>
            </w:pPr>
          </w:p>
        </w:tc>
        <w:tc>
          <w:tcPr>
            <w:tcW w:w="2694" w:type="dxa"/>
            <w:tcBorders>
              <w:top w:val="single" w:sz="7" w:space="0" w:color="auto"/>
              <w:left w:val="single" w:sz="7" w:space="0" w:color="auto"/>
              <w:right w:val="double" w:sz="7" w:space="0" w:color="auto"/>
            </w:tcBorders>
          </w:tcPr>
          <w:p w:rsidR="00D95622" w:rsidRPr="00A12F15" w:rsidRDefault="00D95622" w:rsidP="00C96D52">
            <w:pPr>
              <w:tabs>
                <w:tab w:val="left" w:pos="-720"/>
                <w:tab w:val="left" w:pos="0"/>
                <w:tab w:val="left" w:pos="259"/>
                <w:tab w:val="left" w:pos="604"/>
                <w:tab w:val="left" w:pos="816"/>
                <w:tab w:val="left" w:pos="1440"/>
              </w:tabs>
              <w:suppressAutoHyphens/>
              <w:spacing w:after="56"/>
              <w:rPr>
                <w:rFonts w:ascii="Arial" w:hAnsi="Arial" w:cs="Arial"/>
                <w:sz w:val="20"/>
              </w:rPr>
            </w:pPr>
          </w:p>
        </w:tc>
      </w:tr>
      <w:tr w:rsidR="00D95622" w:rsidRPr="00A12F15" w:rsidTr="00ED5C77">
        <w:tc>
          <w:tcPr>
            <w:tcW w:w="3119" w:type="dxa"/>
            <w:tcBorders>
              <w:top w:val="single" w:sz="7" w:space="0" w:color="auto"/>
              <w:left w:val="double" w:sz="7" w:space="0" w:color="auto"/>
              <w:bottom w:val="double" w:sz="7" w:space="0" w:color="auto"/>
            </w:tcBorders>
          </w:tcPr>
          <w:p w:rsidR="00D95622" w:rsidRPr="00A12F15" w:rsidRDefault="00D95622" w:rsidP="00C96D52">
            <w:pPr>
              <w:tabs>
                <w:tab w:val="left" w:pos="-720"/>
                <w:tab w:val="left" w:pos="0"/>
                <w:tab w:val="left" w:pos="259"/>
                <w:tab w:val="left" w:pos="604"/>
                <w:tab w:val="left" w:pos="816"/>
                <w:tab w:val="left" w:pos="1440"/>
              </w:tabs>
              <w:suppressAutoHyphens/>
              <w:rPr>
                <w:rFonts w:ascii="Arial" w:hAnsi="Arial" w:cs="Arial"/>
                <w:sz w:val="20"/>
              </w:rPr>
            </w:pPr>
            <w:r w:rsidRPr="00A12F15">
              <w:rPr>
                <w:rFonts w:ascii="Arial" w:hAnsi="Arial" w:cs="Arial"/>
                <w:sz w:val="20"/>
              </w:rPr>
              <w:t>Overall result</w:t>
            </w:r>
          </w:p>
          <w:p w:rsidR="00D95622" w:rsidRPr="00A12F15" w:rsidRDefault="00D95622" w:rsidP="00C96D52">
            <w:pPr>
              <w:tabs>
                <w:tab w:val="left" w:pos="-720"/>
                <w:tab w:val="left" w:pos="0"/>
                <w:tab w:val="left" w:pos="259"/>
                <w:tab w:val="left" w:pos="604"/>
                <w:tab w:val="left" w:pos="816"/>
                <w:tab w:val="left" w:pos="1440"/>
              </w:tabs>
              <w:suppressAutoHyphens/>
              <w:rPr>
                <w:rFonts w:ascii="Arial" w:hAnsi="Arial" w:cs="Arial"/>
                <w:sz w:val="20"/>
              </w:rPr>
            </w:pPr>
          </w:p>
          <w:p w:rsidR="00D95622" w:rsidRPr="00A12F15" w:rsidRDefault="00D95622" w:rsidP="00C96D52">
            <w:pPr>
              <w:tabs>
                <w:tab w:val="left" w:pos="-720"/>
                <w:tab w:val="left" w:pos="0"/>
                <w:tab w:val="left" w:pos="259"/>
                <w:tab w:val="left" w:pos="604"/>
                <w:tab w:val="left" w:pos="816"/>
                <w:tab w:val="left" w:pos="1440"/>
              </w:tabs>
              <w:suppressAutoHyphens/>
              <w:rPr>
                <w:rFonts w:ascii="Arial" w:hAnsi="Arial" w:cs="Arial"/>
                <w:sz w:val="20"/>
              </w:rPr>
            </w:pPr>
          </w:p>
          <w:p w:rsidR="00D95622" w:rsidRPr="00A12F15" w:rsidRDefault="00D95622" w:rsidP="00C96D52">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Borders>
              <w:top w:val="single" w:sz="7" w:space="0" w:color="auto"/>
              <w:left w:val="single" w:sz="7" w:space="0" w:color="auto"/>
              <w:bottom w:val="double" w:sz="7" w:space="0" w:color="auto"/>
            </w:tcBorders>
          </w:tcPr>
          <w:p w:rsidR="00D95622" w:rsidRPr="00A12F15" w:rsidRDefault="00D95622" w:rsidP="00C96D52">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Borders>
              <w:top w:val="single" w:sz="7" w:space="0" w:color="auto"/>
              <w:left w:val="single" w:sz="7" w:space="0" w:color="auto"/>
              <w:bottom w:val="double" w:sz="7" w:space="0" w:color="auto"/>
            </w:tcBorders>
          </w:tcPr>
          <w:p w:rsidR="00D95622" w:rsidRPr="00A12F15" w:rsidRDefault="00D95622" w:rsidP="00C96D52">
            <w:pPr>
              <w:tabs>
                <w:tab w:val="left" w:pos="-720"/>
                <w:tab w:val="left" w:pos="0"/>
                <w:tab w:val="left" w:pos="259"/>
                <w:tab w:val="left" w:pos="604"/>
                <w:tab w:val="left" w:pos="816"/>
                <w:tab w:val="left" w:pos="1440"/>
              </w:tabs>
              <w:suppressAutoHyphens/>
              <w:spacing w:after="56"/>
              <w:rPr>
                <w:rFonts w:ascii="Arial" w:hAnsi="Arial" w:cs="Arial"/>
                <w:sz w:val="20"/>
              </w:rPr>
            </w:pPr>
          </w:p>
        </w:tc>
        <w:tc>
          <w:tcPr>
            <w:tcW w:w="2694" w:type="dxa"/>
            <w:tcBorders>
              <w:top w:val="single" w:sz="7" w:space="0" w:color="auto"/>
              <w:left w:val="single" w:sz="7" w:space="0" w:color="auto"/>
              <w:bottom w:val="double" w:sz="7" w:space="0" w:color="auto"/>
              <w:right w:val="double" w:sz="7" w:space="0" w:color="auto"/>
            </w:tcBorders>
          </w:tcPr>
          <w:p w:rsidR="00D95622" w:rsidRPr="00A12F15" w:rsidRDefault="00D95622" w:rsidP="00C96D52">
            <w:pPr>
              <w:tabs>
                <w:tab w:val="left" w:pos="-720"/>
                <w:tab w:val="left" w:pos="0"/>
                <w:tab w:val="left" w:pos="259"/>
                <w:tab w:val="left" w:pos="604"/>
                <w:tab w:val="left" w:pos="816"/>
                <w:tab w:val="left" w:pos="1440"/>
              </w:tabs>
              <w:suppressAutoHyphens/>
              <w:spacing w:after="56"/>
              <w:rPr>
                <w:rFonts w:ascii="Arial" w:hAnsi="Arial" w:cs="Arial"/>
                <w:sz w:val="20"/>
              </w:rPr>
            </w:pPr>
          </w:p>
        </w:tc>
      </w:tr>
    </w:tbl>
    <w:p w:rsidR="00A44887" w:rsidRPr="00A12F15" w:rsidRDefault="00D95622" w:rsidP="00A44887">
      <w:pPr>
        <w:tabs>
          <w:tab w:val="left" w:pos="-720"/>
          <w:tab w:val="left" w:pos="0"/>
          <w:tab w:val="left" w:pos="259"/>
          <w:tab w:val="left" w:pos="604"/>
          <w:tab w:val="left" w:pos="816"/>
          <w:tab w:val="left" w:pos="1440"/>
        </w:tabs>
        <w:suppressAutoHyphens/>
        <w:jc w:val="both"/>
        <w:rPr>
          <w:rFonts w:ascii="Arial" w:hAnsi="Arial" w:cs="Arial"/>
          <w:spacing w:val="-2"/>
          <w:sz w:val="20"/>
        </w:rPr>
      </w:pPr>
      <w:r w:rsidRPr="00A12F15">
        <w:rPr>
          <w:rFonts w:ascii="Arial" w:hAnsi="Arial" w:cs="Arial"/>
          <w:sz w:val="20"/>
        </w:rPr>
        <w:br w:type="page"/>
      </w:r>
    </w:p>
    <w:tbl>
      <w:tblPr>
        <w:tblStyle w:val="TableGrid"/>
        <w:tblW w:w="0" w:type="auto"/>
        <w:tblLook w:val="04A0"/>
      </w:tblPr>
      <w:tblGrid>
        <w:gridCol w:w="9242"/>
      </w:tblGrid>
      <w:tr w:rsidR="00A44887" w:rsidTr="00A44887">
        <w:trPr>
          <w:ins w:id="92" w:author="morayoa" w:date="2013-06-06T09:29:00Z"/>
        </w:trPr>
        <w:tc>
          <w:tcPr>
            <w:tcW w:w="9242" w:type="dxa"/>
          </w:tcPr>
          <w:p w:rsidR="00A44887" w:rsidRPr="00A44887" w:rsidRDefault="00A44887" w:rsidP="00A44887">
            <w:pPr>
              <w:tabs>
                <w:tab w:val="left" w:pos="-720"/>
                <w:tab w:val="left" w:pos="0"/>
                <w:tab w:val="left" w:pos="259"/>
                <w:tab w:val="left" w:pos="604"/>
                <w:tab w:val="left" w:pos="816"/>
                <w:tab w:val="left" w:pos="1440"/>
              </w:tabs>
              <w:suppressAutoHyphens/>
              <w:jc w:val="both"/>
              <w:rPr>
                <w:ins w:id="93" w:author="morayoa" w:date="2013-06-06T09:29:00Z"/>
                <w:rFonts w:ascii="Arial" w:hAnsi="Arial" w:cs="Arial"/>
                <w:sz w:val="20"/>
              </w:rPr>
            </w:pPr>
            <w:ins w:id="94" w:author="morayoa" w:date="2013-06-06T09:29:00Z">
              <w:r w:rsidRPr="00A44887">
                <w:rPr>
                  <w:rFonts w:ascii="Arial" w:hAnsi="Arial" w:cs="Arial"/>
                  <w:sz w:val="20"/>
                </w:rPr>
                <w:t>Summary of the checklist (</w:t>
              </w:r>
            </w:ins>
            <w:ins w:id="95" w:author="morayoa" w:date="2013-06-06T09:44:00Z">
              <w:r w:rsidR="00AF4C7F">
                <w:rPr>
                  <w:rFonts w:ascii="Arial" w:hAnsi="Arial" w:cs="Arial"/>
                  <w:sz w:val="20"/>
                </w:rPr>
                <w:t>Observations</w:t>
              </w:r>
            </w:ins>
            <w:ins w:id="96" w:author="morayoa" w:date="2013-06-06T09:29:00Z">
              <w:r w:rsidRPr="00A44887">
                <w:rPr>
                  <w:rFonts w:ascii="Arial" w:hAnsi="Arial" w:cs="Arial"/>
                  <w:sz w:val="20"/>
                </w:rPr>
                <w:t>)</w:t>
              </w:r>
            </w:ins>
          </w:p>
          <w:p w:rsidR="00A44887" w:rsidRPr="00A44887" w:rsidRDefault="00A44887" w:rsidP="00A44887">
            <w:pPr>
              <w:tabs>
                <w:tab w:val="left" w:pos="-720"/>
                <w:tab w:val="left" w:pos="0"/>
                <w:tab w:val="left" w:pos="259"/>
                <w:tab w:val="left" w:pos="604"/>
                <w:tab w:val="left" w:pos="816"/>
                <w:tab w:val="left" w:pos="1440"/>
              </w:tabs>
              <w:suppressAutoHyphens/>
              <w:jc w:val="both"/>
              <w:rPr>
                <w:ins w:id="97" w:author="morayoa" w:date="2013-06-06T09:29:00Z"/>
                <w:rFonts w:ascii="Arial" w:hAnsi="Arial" w:cs="Arial"/>
                <w:sz w:val="20"/>
              </w:rPr>
            </w:pPr>
          </w:p>
          <w:p w:rsidR="00A44887" w:rsidRPr="00A44887" w:rsidRDefault="00A44887" w:rsidP="00A44887">
            <w:pPr>
              <w:tabs>
                <w:tab w:val="left" w:pos="-720"/>
                <w:tab w:val="left" w:pos="0"/>
                <w:tab w:val="left" w:pos="259"/>
                <w:tab w:val="left" w:pos="604"/>
                <w:tab w:val="left" w:pos="816"/>
                <w:tab w:val="left" w:pos="1440"/>
              </w:tabs>
              <w:suppressAutoHyphens/>
              <w:jc w:val="both"/>
              <w:rPr>
                <w:ins w:id="98" w:author="morayoa" w:date="2013-06-06T09:29:00Z"/>
                <w:rFonts w:ascii="Arial" w:hAnsi="Arial" w:cs="Arial"/>
                <w:sz w:val="20"/>
              </w:rPr>
            </w:pPr>
            <w:ins w:id="99" w:author="morayoa" w:date="2013-06-06T09:29:00Z">
              <w:r w:rsidRPr="00A44887">
                <w:rPr>
                  <w:rFonts w:ascii="Arial" w:hAnsi="Arial" w:cs="Arial"/>
                  <w:sz w:val="20"/>
                </w:rPr>
                <w:t>Use this page to detail observations from the summary of the checklist</w:t>
              </w:r>
            </w:ins>
          </w:p>
          <w:p w:rsidR="00A44887" w:rsidRDefault="00A44887" w:rsidP="00A44887">
            <w:pPr>
              <w:suppressAutoHyphens/>
              <w:ind w:right="26"/>
              <w:jc w:val="both"/>
              <w:rPr>
                <w:ins w:id="100" w:author="morayoa" w:date="2013-06-06T09:29:00Z"/>
                <w:rFonts w:ascii="Arial" w:hAnsi="Arial" w:cs="Arial"/>
                <w:spacing w:val="-2"/>
                <w:sz w:val="20"/>
              </w:rPr>
            </w:pPr>
          </w:p>
          <w:p w:rsidR="00A44887" w:rsidRDefault="00A44887" w:rsidP="00A44887">
            <w:pPr>
              <w:suppressAutoHyphens/>
              <w:ind w:right="26"/>
              <w:jc w:val="both"/>
              <w:rPr>
                <w:ins w:id="101" w:author="morayoa" w:date="2013-06-06T09:29:00Z"/>
                <w:rFonts w:ascii="Arial" w:hAnsi="Arial" w:cs="Arial"/>
                <w:spacing w:val="-2"/>
                <w:sz w:val="20"/>
              </w:rPr>
            </w:pPr>
          </w:p>
          <w:p w:rsidR="00A44887" w:rsidRDefault="00A44887" w:rsidP="00A44887">
            <w:pPr>
              <w:suppressAutoHyphens/>
              <w:ind w:right="26"/>
              <w:jc w:val="both"/>
              <w:rPr>
                <w:ins w:id="102" w:author="morayoa" w:date="2013-06-06T09:29:00Z"/>
                <w:rFonts w:ascii="Arial" w:hAnsi="Arial" w:cs="Arial"/>
                <w:spacing w:val="-2"/>
                <w:sz w:val="20"/>
              </w:rPr>
            </w:pPr>
          </w:p>
          <w:p w:rsidR="00A44887" w:rsidRDefault="00A44887" w:rsidP="00A44887">
            <w:pPr>
              <w:suppressAutoHyphens/>
              <w:ind w:right="26"/>
              <w:jc w:val="both"/>
              <w:rPr>
                <w:ins w:id="103" w:author="morayoa" w:date="2013-06-06T09:29:00Z"/>
                <w:rFonts w:ascii="Arial" w:hAnsi="Arial" w:cs="Arial"/>
                <w:spacing w:val="-2"/>
                <w:sz w:val="20"/>
              </w:rPr>
            </w:pPr>
          </w:p>
          <w:p w:rsidR="00A44887" w:rsidRDefault="00A44887" w:rsidP="00A44887">
            <w:pPr>
              <w:suppressAutoHyphens/>
              <w:ind w:right="26"/>
              <w:jc w:val="both"/>
              <w:rPr>
                <w:ins w:id="104" w:author="morayoa" w:date="2013-06-06T09:29:00Z"/>
                <w:rFonts w:ascii="Arial" w:hAnsi="Arial" w:cs="Arial"/>
                <w:spacing w:val="-2"/>
                <w:sz w:val="20"/>
              </w:rPr>
            </w:pPr>
          </w:p>
          <w:p w:rsidR="00A44887" w:rsidRDefault="00A44887" w:rsidP="00A44887">
            <w:pPr>
              <w:suppressAutoHyphens/>
              <w:ind w:right="26"/>
              <w:jc w:val="both"/>
              <w:rPr>
                <w:ins w:id="105" w:author="morayoa" w:date="2013-06-06T09:29:00Z"/>
                <w:rFonts w:ascii="Arial" w:hAnsi="Arial" w:cs="Arial"/>
                <w:spacing w:val="-2"/>
                <w:sz w:val="20"/>
              </w:rPr>
            </w:pPr>
          </w:p>
          <w:p w:rsidR="00A44887" w:rsidRDefault="00A44887" w:rsidP="00A44887">
            <w:pPr>
              <w:suppressAutoHyphens/>
              <w:ind w:right="26"/>
              <w:jc w:val="both"/>
              <w:rPr>
                <w:ins w:id="106" w:author="morayoa" w:date="2013-06-06T09:29:00Z"/>
                <w:rFonts w:ascii="Arial" w:hAnsi="Arial" w:cs="Arial"/>
                <w:spacing w:val="-2"/>
                <w:sz w:val="20"/>
              </w:rPr>
            </w:pPr>
          </w:p>
          <w:p w:rsidR="00A44887" w:rsidRDefault="00A44887" w:rsidP="00A44887">
            <w:pPr>
              <w:suppressAutoHyphens/>
              <w:ind w:right="26"/>
              <w:jc w:val="both"/>
              <w:rPr>
                <w:ins w:id="107" w:author="morayoa" w:date="2013-06-06T09:29:00Z"/>
                <w:rFonts w:ascii="Arial" w:hAnsi="Arial" w:cs="Arial"/>
                <w:spacing w:val="-2"/>
                <w:sz w:val="20"/>
              </w:rPr>
            </w:pPr>
          </w:p>
          <w:p w:rsidR="00A44887" w:rsidRDefault="00A44887" w:rsidP="00A44887">
            <w:pPr>
              <w:suppressAutoHyphens/>
              <w:ind w:right="26"/>
              <w:jc w:val="both"/>
              <w:rPr>
                <w:ins w:id="108" w:author="morayoa" w:date="2013-06-06T09:29:00Z"/>
                <w:rFonts w:ascii="Arial" w:hAnsi="Arial" w:cs="Arial"/>
                <w:spacing w:val="-2"/>
                <w:sz w:val="20"/>
              </w:rPr>
            </w:pPr>
          </w:p>
          <w:p w:rsidR="00A44887" w:rsidRDefault="00A44887" w:rsidP="00A44887">
            <w:pPr>
              <w:suppressAutoHyphens/>
              <w:ind w:right="26"/>
              <w:jc w:val="both"/>
              <w:rPr>
                <w:ins w:id="109" w:author="morayoa" w:date="2013-06-06T09:29:00Z"/>
                <w:rFonts w:ascii="Arial" w:hAnsi="Arial" w:cs="Arial"/>
                <w:spacing w:val="-2"/>
                <w:sz w:val="20"/>
              </w:rPr>
            </w:pPr>
          </w:p>
          <w:p w:rsidR="00A44887" w:rsidRDefault="00A44887" w:rsidP="00A44887">
            <w:pPr>
              <w:suppressAutoHyphens/>
              <w:ind w:right="26"/>
              <w:jc w:val="both"/>
              <w:rPr>
                <w:ins w:id="110" w:author="morayoa" w:date="2013-06-06T09:29:00Z"/>
                <w:rFonts w:ascii="Arial" w:hAnsi="Arial" w:cs="Arial"/>
                <w:spacing w:val="-2"/>
                <w:sz w:val="20"/>
              </w:rPr>
            </w:pPr>
          </w:p>
          <w:p w:rsidR="00A44887" w:rsidRDefault="00A44887" w:rsidP="00A44887">
            <w:pPr>
              <w:suppressAutoHyphens/>
              <w:ind w:right="26"/>
              <w:jc w:val="both"/>
              <w:rPr>
                <w:ins w:id="111" w:author="morayoa" w:date="2013-06-06T09:29:00Z"/>
                <w:rFonts w:ascii="Arial" w:hAnsi="Arial" w:cs="Arial"/>
                <w:spacing w:val="-2"/>
                <w:sz w:val="20"/>
              </w:rPr>
            </w:pPr>
          </w:p>
          <w:p w:rsidR="00A44887" w:rsidRDefault="00A44887" w:rsidP="00A44887">
            <w:pPr>
              <w:suppressAutoHyphens/>
              <w:ind w:right="26"/>
              <w:jc w:val="both"/>
              <w:rPr>
                <w:ins w:id="112" w:author="morayoa" w:date="2013-06-06T09:29:00Z"/>
                <w:rFonts w:ascii="Arial" w:hAnsi="Arial" w:cs="Arial"/>
                <w:spacing w:val="-2"/>
                <w:sz w:val="20"/>
              </w:rPr>
            </w:pPr>
          </w:p>
          <w:p w:rsidR="00A44887" w:rsidRDefault="00A44887" w:rsidP="00A44887">
            <w:pPr>
              <w:suppressAutoHyphens/>
              <w:ind w:right="26"/>
              <w:jc w:val="both"/>
              <w:rPr>
                <w:ins w:id="113" w:author="morayoa" w:date="2013-06-06T09:29:00Z"/>
                <w:rFonts w:ascii="Arial" w:hAnsi="Arial" w:cs="Arial"/>
                <w:spacing w:val="-2"/>
                <w:sz w:val="20"/>
              </w:rPr>
            </w:pPr>
          </w:p>
          <w:p w:rsidR="00A44887" w:rsidRDefault="00A44887" w:rsidP="00A44887">
            <w:pPr>
              <w:suppressAutoHyphens/>
              <w:ind w:right="26"/>
              <w:jc w:val="both"/>
              <w:rPr>
                <w:ins w:id="114" w:author="morayoa" w:date="2013-06-06T09:29:00Z"/>
                <w:rFonts w:ascii="Arial" w:hAnsi="Arial" w:cs="Arial"/>
                <w:spacing w:val="-2"/>
                <w:sz w:val="20"/>
              </w:rPr>
            </w:pPr>
          </w:p>
          <w:p w:rsidR="00A44887" w:rsidRDefault="00A44887" w:rsidP="00A44887">
            <w:pPr>
              <w:suppressAutoHyphens/>
              <w:ind w:right="26"/>
              <w:jc w:val="both"/>
              <w:rPr>
                <w:ins w:id="115" w:author="morayoa" w:date="2013-06-06T09:29:00Z"/>
                <w:rFonts w:ascii="Arial" w:hAnsi="Arial" w:cs="Arial"/>
                <w:spacing w:val="-2"/>
                <w:sz w:val="20"/>
              </w:rPr>
            </w:pPr>
          </w:p>
          <w:p w:rsidR="00A44887" w:rsidRDefault="00A44887" w:rsidP="00A44887">
            <w:pPr>
              <w:suppressAutoHyphens/>
              <w:ind w:right="26"/>
              <w:jc w:val="both"/>
              <w:rPr>
                <w:ins w:id="116" w:author="morayoa" w:date="2013-06-06T09:29:00Z"/>
                <w:rFonts w:ascii="Arial" w:hAnsi="Arial" w:cs="Arial"/>
                <w:spacing w:val="-2"/>
                <w:sz w:val="20"/>
              </w:rPr>
            </w:pPr>
          </w:p>
          <w:p w:rsidR="00A44887" w:rsidRDefault="00A44887" w:rsidP="00A44887">
            <w:pPr>
              <w:suppressAutoHyphens/>
              <w:ind w:right="26"/>
              <w:jc w:val="both"/>
              <w:rPr>
                <w:ins w:id="117" w:author="morayoa" w:date="2013-06-06T09:29:00Z"/>
                <w:rFonts w:ascii="Arial" w:hAnsi="Arial" w:cs="Arial"/>
                <w:spacing w:val="-2"/>
                <w:sz w:val="20"/>
              </w:rPr>
            </w:pPr>
          </w:p>
          <w:p w:rsidR="00A44887" w:rsidRDefault="00A44887" w:rsidP="00A44887">
            <w:pPr>
              <w:suppressAutoHyphens/>
              <w:ind w:right="26"/>
              <w:jc w:val="both"/>
              <w:rPr>
                <w:ins w:id="118" w:author="morayoa" w:date="2013-06-06T09:29:00Z"/>
                <w:rFonts w:ascii="Arial" w:hAnsi="Arial" w:cs="Arial"/>
                <w:spacing w:val="-2"/>
                <w:sz w:val="20"/>
              </w:rPr>
            </w:pPr>
          </w:p>
          <w:p w:rsidR="00A44887" w:rsidRDefault="00A44887" w:rsidP="00A44887">
            <w:pPr>
              <w:suppressAutoHyphens/>
              <w:ind w:right="26"/>
              <w:jc w:val="both"/>
              <w:rPr>
                <w:ins w:id="119" w:author="morayoa" w:date="2013-06-06T09:29:00Z"/>
                <w:rFonts w:ascii="Arial" w:hAnsi="Arial" w:cs="Arial"/>
                <w:spacing w:val="-2"/>
                <w:sz w:val="20"/>
              </w:rPr>
            </w:pPr>
          </w:p>
          <w:p w:rsidR="00A44887" w:rsidRDefault="00A44887" w:rsidP="00A44887">
            <w:pPr>
              <w:suppressAutoHyphens/>
              <w:ind w:right="26"/>
              <w:jc w:val="both"/>
              <w:rPr>
                <w:ins w:id="120" w:author="morayoa" w:date="2013-06-06T09:29:00Z"/>
                <w:rFonts w:ascii="Arial" w:hAnsi="Arial" w:cs="Arial"/>
                <w:spacing w:val="-2"/>
                <w:sz w:val="20"/>
              </w:rPr>
            </w:pPr>
          </w:p>
          <w:p w:rsidR="00A44887" w:rsidRDefault="00A44887" w:rsidP="00A44887">
            <w:pPr>
              <w:suppressAutoHyphens/>
              <w:ind w:right="26"/>
              <w:jc w:val="both"/>
              <w:rPr>
                <w:ins w:id="121" w:author="morayoa" w:date="2013-06-06T09:29:00Z"/>
                <w:rFonts w:ascii="Arial" w:hAnsi="Arial" w:cs="Arial"/>
                <w:spacing w:val="-2"/>
                <w:sz w:val="20"/>
              </w:rPr>
            </w:pPr>
          </w:p>
          <w:p w:rsidR="00A44887" w:rsidRDefault="00A44887" w:rsidP="00A44887">
            <w:pPr>
              <w:suppressAutoHyphens/>
              <w:ind w:right="26"/>
              <w:jc w:val="both"/>
              <w:rPr>
                <w:ins w:id="122" w:author="morayoa" w:date="2013-06-06T09:29:00Z"/>
                <w:rFonts w:ascii="Arial" w:hAnsi="Arial" w:cs="Arial"/>
                <w:spacing w:val="-2"/>
                <w:sz w:val="20"/>
              </w:rPr>
            </w:pPr>
          </w:p>
          <w:p w:rsidR="00A44887" w:rsidRDefault="00A44887" w:rsidP="00A44887">
            <w:pPr>
              <w:suppressAutoHyphens/>
              <w:ind w:right="26"/>
              <w:jc w:val="both"/>
              <w:rPr>
                <w:ins w:id="123" w:author="morayoa" w:date="2013-06-06T09:29:00Z"/>
                <w:rFonts w:ascii="Arial" w:hAnsi="Arial" w:cs="Arial"/>
                <w:spacing w:val="-2"/>
                <w:sz w:val="20"/>
              </w:rPr>
            </w:pPr>
          </w:p>
          <w:p w:rsidR="00A44887" w:rsidRDefault="00A44887" w:rsidP="00A44887">
            <w:pPr>
              <w:suppressAutoHyphens/>
              <w:ind w:right="26"/>
              <w:jc w:val="both"/>
              <w:rPr>
                <w:ins w:id="124" w:author="morayoa" w:date="2013-06-06T09:29:00Z"/>
                <w:rFonts w:ascii="Arial" w:hAnsi="Arial" w:cs="Arial"/>
                <w:spacing w:val="-2"/>
                <w:sz w:val="20"/>
              </w:rPr>
            </w:pPr>
          </w:p>
          <w:p w:rsidR="00A44887" w:rsidRDefault="00A44887" w:rsidP="00A44887">
            <w:pPr>
              <w:suppressAutoHyphens/>
              <w:ind w:right="26"/>
              <w:jc w:val="both"/>
              <w:rPr>
                <w:ins w:id="125" w:author="morayoa" w:date="2013-06-06T09:29:00Z"/>
                <w:rFonts w:ascii="Arial" w:hAnsi="Arial" w:cs="Arial"/>
                <w:spacing w:val="-2"/>
                <w:sz w:val="20"/>
              </w:rPr>
            </w:pPr>
          </w:p>
          <w:p w:rsidR="00A44887" w:rsidRDefault="00A44887" w:rsidP="00A44887">
            <w:pPr>
              <w:suppressAutoHyphens/>
              <w:ind w:right="26"/>
              <w:jc w:val="both"/>
              <w:rPr>
                <w:ins w:id="126" w:author="morayoa" w:date="2013-06-06T09:29:00Z"/>
                <w:rFonts w:ascii="Arial" w:hAnsi="Arial" w:cs="Arial"/>
                <w:spacing w:val="-2"/>
                <w:sz w:val="20"/>
              </w:rPr>
            </w:pPr>
          </w:p>
          <w:p w:rsidR="00A44887" w:rsidRDefault="00A44887" w:rsidP="00A44887">
            <w:pPr>
              <w:suppressAutoHyphens/>
              <w:ind w:right="26"/>
              <w:jc w:val="both"/>
              <w:rPr>
                <w:ins w:id="127" w:author="morayoa" w:date="2013-06-06T09:29:00Z"/>
                <w:rFonts w:ascii="Arial" w:hAnsi="Arial" w:cs="Arial"/>
                <w:spacing w:val="-2"/>
                <w:sz w:val="20"/>
              </w:rPr>
            </w:pPr>
          </w:p>
          <w:p w:rsidR="00A44887" w:rsidRDefault="00A44887" w:rsidP="00A44887">
            <w:pPr>
              <w:suppressAutoHyphens/>
              <w:ind w:right="26"/>
              <w:jc w:val="both"/>
              <w:rPr>
                <w:ins w:id="128" w:author="morayoa" w:date="2013-06-06T09:29:00Z"/>
                <w:rFonts w:ascii="Arial" w:hAnsi="Arial" w:cs="Arial"/>
                <w:spacing w:val="-2"/>
                <w:sz w:val="20"/>
              </w:rPr>
            </w:pPr>
          </w:p>
          <w:p w:rsidR="00A44887" w:rsidRDefault="00A44887" w:rsidP="00A44887">
            <w:pPr>
              <w:suppressAutoHyphens/>
              <w:ind w:right="26"/>
              <w:jc w:val="both"/>
              <w:rPr>
                <w:ins w:id="129" w:author="morayoa" w:date="2013-06-06T09:29:00Z"/>
                <w:rFonts w:ascii="Arial" w:hAnsi="Arial" w:cs="Arial"/>
                <w:spacing w:val="-2"/>
                <w:sz w:val="20"/>
              </w:rPr>
            </w:pPr>
          </w:p>
          <w:p w:rsidR="00A44887" w:rsidRDefault="00A44887" w:rsidP="00A44887">
            <w:pPr>
              <w:suppressAutoHyphens/>
              <w:ind w:right="26"/>
              <w:jc w:val="both"/>
              <w:rPr>
                <w:ins w:id="130" w:author="morayoa" w:date="2013-06-06T09:29:00Z"/>
                <w:rFonts w:ascii="Arial" w:hAnsi="Arial" w:cs="Arial"/>
                <w:spacing w:val="-2"/>
                <w:sz w:val="20"/>
              </w:rPr>
            </w:pPr>
          </w:p>
          <w:p w:rsidR="00A44887" w:rsidRDefault="00A44887" w:rsidP="00A44887">
            <w:pPr>
              <w:suppressAutoHyphens/>
              <w:ind w:right="26"/>
              <w:jc w:val="both"/>
              <w:rPr>
                <w:ins w:id="131" w:author="morayoa" w:date="2013-06-06T09:29:00Z"/>
                <w:rFonts w:ascii="Arial" w:hAnsi="Arial" w:cs="Arial"/>
                <w:spacing w:val="-2"/>
                <w:sz w:val="20"/>
              </w:rPr>
            </w:pPr>
          </w:p>
          <w:p w:rsidR="00A44887" w:rsidRDefault="00A44887" w:rsidP="00A44887">
            <w:pPr>
              <w:suppressAutoHyphens/>
              <w:ind w:right="26"/>
              <w:jc w:val="both"/>
              <w:rPr>
                <w:ins w:id="132" w:author="morayoa" w:date="2013-06-06T09:29:00Z"/>
                <w:rFonts w:ascii="Arial" w:hAnsi="Arial" w:cs="Arial"/>
                <w:spacing w:val="-2"/>
                <w:sz w:val="20"/>
              </w:rPr>
            </w:pPr>
          </w:p>
          <w:p w:rsidR="00A44887" w:rsidRDefault="00A44887" w:rsidP="00A44887">
            <w:pPr>
              <w:suppressAutoHyphens/>
              <w:ind w:right="26"/>
              <w:jc w:val="both"/>
              <w:rPr>
                <w:ins w:id="133" w:author="morayoa" w:date="2013-06-06T09:29:00Z"/>
                <w:rFonts w:ascii="Arial" w:hAnsi="Arial" w:cs="Arial"/>
                <w:spacing w:val="-2"/>
                <w:sz w:val="20"/>
              </w:rPr>
            </w:pPr>
          </w:p>
          <w:p w:rsidR="00A44887" w:rsidRDefault="00A44887" w:rsidP="00A44887">
            <w:pPr>
              <w:suppressAutoHyphens/>
              <w:ind w:right="26"/>
              <w:jc w:val="both"/>
              <w:rPr>
                <w:ins w:id="134" w:author="morayoa" w:date="2013-06-06T09:29:00Z"/>
                <w:rFonts w:ascii="Arial" w:hAnsi="Arial" w:cs="Arial"/>
                <w:spacing w:val="-2"/>
                <w:sz w:val="20"/>
              </w:rPr>
            </w:pPr>
          </w:p>
          <w:p w:rsidR="00A44887" w:rsidRDefault="00A44887" w:rsidP="00A44887">
            <w:pPr>
              <w:suppressAutoHyphens/>
              <w:ind w:right="26"/>
              <w:jc w:val="both"/>
              <w:rPr>
                <w:ins w:id="135" w:author="morayoa" w:date="2013-06-06T09:29:00Z"/>
                <w:rFonts w:ascii="Arial" w:hAnsi="Arial" w:cs="Arial"/>
                <w:spacing w:val="-2"/>
                <w:sz w:val="20"/>
              </w:rPr>
            </w:pPr>
          </w:p>
          <w:p w:rsidR="00A44887" w:rsidRDefault="00A44887" w:rsidP="00A44887">
            <w:pPr>
              <w:suppressAutoHyphens/>
              <w:ind w:right="26"/>
              <w:jc w:val="both"/>
              <w:rPr>
                <w:ins w:id="136" w:author="morayoa" w:date="2013-06-06T09:29:00Z"/>
                <w:rFonts w:ascii="Arial" w:hAnsi="Arial" w:cs="Arial"/>
                <w:spacing w:val="-2"/>
                <w:sz w:val="20"/>
              </w:rPr>
            </w:pPr>
          </w:p>
          <w:p w:rsidR="00A44887" w:rsidRDefault="00A44887" w:rsidP="00A44887">
            <w:pPr>
              <w:suppressAutoHyphens/>
              <w:ind w:right="26"/>
              <w:jc w:val="both"/>
              <w:rPr>
                <w:ins w:id="137" w:author="morayoa" w:date="2013-06-06T09:29:00Z"/>
                <w:rFonts w:ascii="Arial" w:hAnsi="Arial" w:cs="Arial"/>
                <w:spacing w:val="-2"/>
                <w:sz w:val="20"/>
              </w:rPr>
            </w:pPr>
          </w:p>
          <w:p w:rsidR="00A44887" w:rsidRDefault="00A44887" w:rsidP="00A44887">
            <w:pPr>
              <w:suppressAutoHyphens/>
              <w:ind w:right="26"/>
              <w:jc w:val="both"/>
              <w:rPr>
                <w:ins w:id="138" w:author="morayoa" w:date="2013-06-06T09:29:00Z"/>
                <w:rFonts w:ascii="Arial" w:hAnsi="Arial" w:cs="Arial"/>
                <w:spacing w:val="-2"/>
                <w:sz w:val="20"/>
              </w:rPr>
            </w:pPr>
          </w:p>
          <w:p w:rsidR="00A44887" w:rsidRDefault="00A44887" w:rsidP="00A44887">
            <w:pPr>
              <w:suppressAutoHyphens/>
              <w:ind w:right="26"/>
              <w:jc w:val="both"/>
              <w:rPr>
                <w:ins w:id="139" w:author="morayoa" w:date="2013-06-06T09:29:00Z"/>
                <w:rFonts w:ascii="Arial" w:hAnsi="Arial" w:cs="Arial"/>
                <w:spacing w:val="-2"/>
                <w:sz w:val="20"/>
              </w:rPr>
            </w:pPr>
          </w:p>
          <w:p w:rsidR="00A44887" w:rsidRDefault="00A44887" w:rsidP="00A44887">
            <w:pPr>
              <w:suppressAutoHyphens/>
              <w:ind w:right="26"/>
              <w:jc w:val="both"/>
              <w:rPr>
                <w:ins w:id="140" w:author="morayoa" w:date="2013-06-06T09:29:00Z"/>
                <w:rFonts w:ascii="Arial" w:hAnsi="Arial" w:cs="Arial"/>
                <w:spacing w:val="-2"/>
                <w:sz w:val="20"/>
              </w:rPr>
            </w:pPr>
          </w:p>
          <w:p w:rsidR="00A44887" w:rsidRDefault="00A44887" w:rsidP="00A44887">
            <w:pPr>
              <w:suppressAutoHyphens/>
              <w:ind w:right="26"/>
              <w:jc w:val="both"/>
              <w:rPr>
                <w:ins w:id="141" w:author="morayoa" w:date="2013-06-06T09:29:00Z"/>
                <w:rFonts w:ascii="Arial" w:hAnsi="Arial" w:cs="Arial"/>
                <w:spacing w:val="-2"/>
                <w:sz w:val="20"/>
              </w:rPr>
            </w:pPr>
          </w:p>
          <w:p w:rsidR="00A44887" w:rsidRDefault="00A44887" w:rsidP="00A44887">
            <w:pPr>
              <w:suppressAutoHyphens/>
              <w:ind w:right="26"/>
              <w:jc w:val="both"/>
              <w:rPr>
                <w:ins w:id="142" w:author="morayoa" w:date="2013-06-06T09:29:00Z"/>
                <w:rFonts w:ascii="Arial" w:hAnsi="Arial" w:cs="Arial"/>
                <w:spacing w:val="-2"/>
                <w:sz w:val="20"/>
              </w:rPr>
            </w:pPr>
          </w:p>
          <w:p w:rsidR="00A44887" w:rsidRDefault="00A44887" w:rsidP="00A44887">
            <w:pPr>
              <w:suppressAutoHyphens/>
              <w:ind w:right="26"/>
              <w:jc w:val="both"/>
              <w:rPr>
                <w:ins w:id="143" w:author="morayoa" w:date="2013-06-06T09:29:00Z"/>
                <w:rFonts w:ascii="Arial" w:hAnsi="Arial" w:cs="Arial"/>
                <w:spacing w:val="-2"/>
                <w:sz w:val="20"/>
              </w:rPr>
            </w:pPr>
          </w:p>
          <w:p w:rsidR="00A44887" w:rsidRDefault="00A44887" w:rsidP="00A44887">
            <w:pPr>
              <w:suppressAutoHyphens/>
              <w:ind w:right="26"/>
              <w:jc w:val="both"/>
              <w:rPr>
                <w:ins w:id="144" w:author="morayoa" w:date="2013-06-06T09:29:00Z"/>
                <w:rFonts w:ascii="Arial" w:hAnsi="Arial" w:cs="Arial"/>
                <w:spacing w:val="-2"/>
                <w:sz w:val="20"/>
              </w:rPr>
            </w:pPr>
          </w:p>
        </w:tc>
      </w:tr>
    </w:tbl>
    <w:p w:rsidR="00A44887" w:rsidRPr="00A12F15" w:rsidRDefault="00A44887" w:rsidP="00A44887">
      <w:pPr>
        <w:suppressAutoHyphens/>
        <w:ind w:right="26"/>
        <w:jc w:val="both"/>
        <w:rPr>
          <w:rFonts w:ascii="Arial" w:hAnsi="Arial" w:cs="Arial"/>
          <w:spacing w:val="-2"/>
          <w:sz w:val="20"/>
        </w:rPr>
      </w:pPr>
    </w:p>
    <w:p w:rsidR="00A44887" w:rsidRPr="00A12F15" w:rsidRDefault="00A44887" w:rsidP="00A44887">
      <w:pPr>
        <w:suppressAutoHyphens/>
        <w:ind w:right="26"/>
        <w:jc w:val="both"/>
        <w:rPr>
          <w:rFonts w:ascii="Arial" w:hAnsi="Arial" w:cs="Arial"/>
          <w:spacing w:val="-2"/>
          <w:sz w:val="20"/>
        </w:rPr>
      </w:pPr>
    </w:p>
    <w:p w:rsidR="00A44887" w:rsidRPr="00A12F15" w:rsidRDefault="00A44887" w:rsidP="00A44887">
      <w:pPr>
        <w:suppressAutoHyphens/>
        <w:ind w:right="26"/>
        <w:jc w:val="both"/>
        <w:rPr>
          <w:rFonts w:ascii="Arial" w:hAnsi="Arial" w:cs="Arial"/>
          <w:spacing w:val="-2"/>
          <w:sz w:val="20"/>
        </w:rPr>
      </w:pPr>
    </w:p>
    <w:p w:rsidR="00A44887" w:rsidRPr="00A12F15" w:rsidRDefault="00A44887" w:rsidP="00A44887">
      <w:pPr>
        <w:suppressAutoHyphens/>
        <w:ind w:right="26"/>
        <w:jc w:val="both"/>
        <w:rPr>
          <w:rFonts w:ascii="Arial" w:hAnsi="Arial" w:cs="Arial"/>
          <w:spacing w:val="-2"/>
          <w:sz w:val="20"/>
        </w:rPr>
      </w:pPr>
    </w:p>
    <w:p w:rsidR="00A44887" w:rsidRPr="00A12F15" w:rsidRDefault="00A44887" w:rsidP="00A44887">
      <w:pPr>
        <w:suppressAutoHyphens/>
        <w:ind w:right="26"/>
        <w:jc w:val="both"/>
        <w:rPr>
          <w:rFonts w:ascii="Arial" w:hAnsi="Arial" w:cs="Arial"/>
          <w:spacing w:val="-2"/>
          <w:sz w:val="20"/>
        </w:rPr>
      </w:pPr>
    </w:p>
    <w:p w:rsidR="00A44887" w:rsidRPr="00A12F15" w:rsidRDefault="00A44887" w:rsidP="00A44887">
      <w:pPr>
        <w:suppressAutoHyphens/>
        <w:ind w:right="26"/>
        <w:jc w:val="both"/>
        <w:rPr>
          <w:rFonts w:ascii="Arial" w:hAnsi="Arial" w:cs="Arial"/>
          <w:spacing w:val="-2"/>
          <w:sz w:val="20"/>
        </w:rPr>
      </w:pPr>
    </w:p>
    <w:p w:rsidR="00A44887" w:rsidRPr="00A12F15" w:rsidRDefault="00A44887" w:rsidP="00A44887">
      <w:pPr>
        <w:suppressAutoHyphens/>
        <w:ind w:right="26"/>
        <w:jc w:val="both"/>
        <w:rPr>
          <w:rFonts w:ascii="Arial" w:hAnsi="Arial" w:cs="Arial"/>
          <w:spacing w:val="-2"/>
          <w:sz w:val="20"/>
        </w:rPr>
      </w:pPr>
    </w:p>
    <w:p w:rsidR="00A44887" w:rsidRPr="00A12F15" w:rsidRDefault="00A44887" w:rsidP="00A44887">
      <w:pPr>
        <w:suppressAutoHyphens/>
        <w:ind w:right="26"/>
        <w:jc w:val="both"/>
        <w:rPr>
          <w:rFonts w:ascii="Arial" w:hAnsi="Arial" w:cs="Arial"/>
          <w:spacing w:val="-2"/>
          <w:sz w:val="20"/>
        </w:rPr>
      </w:pPr>
    </w:p>
    <w:p w:rsidR="00A44887" w:rsidRPr="00A12F15" w:rsidRDefault="00A44887" w:rsidP="00A44887">
      <w:pPr>
        <w:suppressAutoHyphens/>
        <w:ind w:right="26"/>
        <w:jc w:val="both"/>
        <w:rPr>
          <w:rFonts w:ascii="Arial" w:hAnsi="Arial" w:cs="Arial"/>
          <w:spacing w:val="-2"/>
          <w:sz w:val="20"/>
        </w:rPr>
      </w:pPr>
    </w:p>
    <w:p w:rsidR="00A44887" w:rsidRPr="00A12F15" w:rsidRDefault="00A44887" w:rsidP="00A44887">
      <w:pPr>
        <w:suppressAutoHyphens/>
        <w:ind w:right="26"/>
        <w:jc w:val="both"/>
        <w:rPr>
          <w:rFonts w:ascii="Arial" w:hAnsi="Arial" w:cs="Arial"/>
          <w:spacing w:val="-2"/>
          <w:sz w:val="20"/>
        </w:rPr>
      </w:pPr>
    </w:p>
    <w:p w:rsidR="00D95622" w:rsidRPr="00A12F15" w:rsidRDefault="00D95622" w:rsidP="002144C6">
      <w:pPr>
        <w:suppressAutoHyphens/>
        <w:ind w:right="26"/>
        <w:rPr>
          <w:rFonts w:ascii="Arial" w:hAnsi="Arial" w:cs="Arial"/>
          <w:sz w:val="20"/>
        </w:rPr>
      </w:pPr>
    </w:p>
    <w:p w:rsidR="002144C6" w:rsidRPr="00A12F15" w:rsidRDefault="002144C6" w:rsidP="002144C6">
      <w:pPr>
        <w:suppressAutoHyphens/>
        <w:ind w:right="26"/>
        <w:rPr>
          <w:rFonts w:ascii="Arial" w:hAnsi="Arial" w:cs="Arial"/>
          <w:spacing w:val="-2"/>
          <w:sz w:val="20"/>
        </w:rPr>
      </w:pPr>
      <w:r w:rsidRPr="00A12F15">
        <w:rPr>
          <w:rFonts w:ascii="Arial" w:hAnsi="Arial" w:cs="Arial"/>
          <w:b/>
          <w:spacing w:val="-2"/>
          <w:sz w:val="20"/>
        </w:rPr>
        <w:t>SUMMARY OF TYPE EVALUATION</w:t>
      </w:r>
      <w:ins w:id="145" w:author="morayoa" w:date="2013-06-06T09:32:00Z">
        <w:r w:rsidR="00771296">
          <w:rPr>
            <w:rFonts w:ascii="Arial" w:hAnsi="Arial" w:cs="Arial"/>
            <w:b/>
            <w:spacing w:val="-2"/>
            <w:sz w:val="20"/>
          </w:rPr>
          <w:t xml:space="preserve"> TESTS</w:t>
        </w:r>
      </w:ins>
    </w:p>
    <w:p w:rsidR="002144C6" w:rsidRPr="00A12F15" w:rsidRDefault="002144C6" w:rsidP="002144C6">
      <w:pPr>
        <w:tabs>
          <w:tab w:val="left" w:pos="-1440"/>
          <w:tab w:val="left" w:pos="-720"/>
          <w:tab w:val="left" w:pos="0"/>
          <w:tab w:val="left" w:pos="576"/>
          <w:tab w:val="left" w:pos="720"/>
        </w:tabs>
        <w:suppressAutoHyphens/>
        <w:ind w:right="-720"/>
        <w:jc w:val="both"/>
        <w:rPr>
          <w:rFonts w:ascii="Arial" w:hAnsi="Arial" w:cs="Arial"/>
          <w:sz w:val="20"/>
        </w:rPr>
      </w:pPr>
    </w:p>
    <w:tbl>
      <w:tblPr>
        <w:tblW w:w="9180" w:type="dxa"/>
        <w:tblLayout w:type="fixed"/>
        <w:tblLook w:val="01E0"/>
      </w:tblPr>
      <w:tblGrid>
        <w:gridCol w:w="848"/>
        <w:gridCol w:w="3371"/>
        <w:gridCol w:w="743"/>
        <w:gridCol w:w="992"/>
        <w:gridCol w:w="850"/>
        <w:gridCol w:w="851"/>
        <w:gridCol w:w="1525"/>
      </w:tblGrid>
      <w:tr w:rsidR="00A87F12" w:rsidRPr="00A12F15" w:rsidTr="00322946">
        <w:tc>
          <w:tcPr>
            <w:tcW w:w="4219" w:type="dxa"/>
            <w:gridSpan w:val="2"/>
            <w:vAlign w:val="bottom"/>
          </w:tcPr>
          <w:p w:rsidR="00A87F12" w:rsidRPr="00A12F15" w:rsidRDefault="00A87F12" w:rsidP="00A87F12">
            <w:pPr>
              <w:tabs>
                <w:tab w:val="left" w:pos="-1440"/>
                <w:tab w:val="left" w:pos="-720"/>
                <w:tab w:val="left" w:pos="0"/>
                <w:tab w:val="left" w:pos="576"/>
                <w:tab w:val="left" w:pos="720"/>
              </w:tabs>
              <w:suppressAutoHyphens/>
              <w:spacing w:line="360" w:lineRule="auto"/>
              <w:rPr>
                <w:rFonts w:ascii="Arial" w:hAnsi="Arial" w:cs="Arial"/>
                <w:spacing w:val="-2"/>
                <w:sz w:val="20"/>
              </w:rPr>
            </w:pPr>
            <w:r w:rsidRPr="00A12F15">
              <w:rPr>
                <w:rFonts w:ascii="Arial" w:hAnsi="Arial" w:cs="Arial"/>
                <w:spacing w:val="-2"/>
                <w:sz w:val="20"/>
              </w:rPr>
              <w:t>Application No</w:t>
            </w:r>
            <w:ins w:id="146" w:author="morayoa" w:date="2013-06-11T10:15:00Z">
              <w:r w:rsidR="00995D5F">
                <w:rPr>
                  <w:rFonts w:ascii="Arial" w:hAnsi="Arial" w:cs="Arial"/>
                  <w:spacing w:val="-2"/>
                  <w:sz w:val="20"/>
                </w:rPr>
                <w:t>.</w:t>
              </w:r>
            </w:ins>
            <w:proofErr w:type="gramStart"/>
            <w:r w:rsidRPr="00A12F15">
              <w:rPr>
                <w:rFonts w:ascii="Arial" w:hAnsi="Arial" w:cs="Arial"/>
                <w:spacing w:val="-2"/>
                <w:sz w:val="20"/>
              </w:rPr>
              <w:t>:</w:t>
            </w:r>
            <w:r w:rsidRPr="00A12F15">
              <w:rPr>
                <w:rFonts w:ascii="Arial" w:hAnsi="Arial" w:cs="Arial"/>
                <w:spacing w:val="-2"/>
                <w:sz w:val="20"/>
              </w:rPr>
              <w:tab/>
            </w:r>
            <w:r w:rsidRPr="00A12F15">
              <w:rPr>
                <w:rFonts w:ascii="Arial" w:hAnsi="Arial" w:cs="Arial"/>
                <w:snapToGrid w:val="0"/>
                <w:sz w:val="20"/>
              </w:rPr>
              <w:t>…...………………………..</w:t>
            </w:r>
            <w:proofErr w:type="gramEnd"/>
          </w:p>
        </w:tc>
        <w:tc>
          <w:tcPr>
            <w:tcW w:w="4961" w:type="dxa"/>
            <w:gridSpan w:val="5"/>
            <w:tcBorders>
              <w:left w:val="nil"/>
            </w:tcBorders>
            <w:vAlign w:val="bottom"/>
          </w:tcPr>
          <w:p w:rsidR="00A87F12" w:rsidRPr="00A12F15" w:rsidRDefault="00A87F12" w:rsidP="00A87F12">
            <w:pPr>
              <w:tabs>
                <w:tab w:val="left" w:pos="-1440"/>
                <w:tab w:val="left" w:pos="-720"/>
                <w:tab w:val="left" w:pos="0"/>
                <w:tab w:val="left" w:pos="576"/>
                <w:tab w:val="left" w:pos="720"/>
              </w:tabs>
              <w:suppressAutoHyphens/>
              <w:spacing w:line="360" w:lineRule="auto"/>
              <w:rPr>
                <w:rFonts w:ascii="Arial" w:hAnsi="Arial" w:cs="Arial"/>
                <w:spacing w:val="-2"/>
                <w:sz w:val="20"/>
              </w:rPr>
            </w:pPr>
            <w:r w:rsidRPr="00A12F15">
              <w:rPr>
                <w:rFonts w:ascii="Arial" w:hAnsi="Arial" w:cs="Arial"/>
                <w:spacing w:val="-2"/>
                <w:sz w:val="20"/>
              </w:rPr>
              <w:t>Type designation</w:t>
            </w:r>
            <w:proofErr w:type="gramStart"/>
            <w:r w:rsidRPr="00A12F15">
              <w:rPr>
                <w:rFonts w:ascii="Arial" w:hAnsi="Arial" w:cs="Arial"/>
                <w:spacing w:val="-2"/>
                <w:sz w:val="20"/>
              </w:rPr>
              <w:t>:</w:t>
            </w:r>
            <w:r w:rsidRPr="00A12F15">
              <w:rPr>
                <w:rFonts w:ascii="Arial" w:hAnsi="Arial" w:cs="Arial"/>
                <w:spacing w:val="-2"/>
                <w:sz w:val="20"/>
              </w:rPr>
              <w:tab/>
            </w:r>
            <w:r w:rsidRPr="00A12F15">
              <w:rPr>
                <w:rFonts w:ascii="Arial" w:hAnsi="Arial" w:cs="Arial"/>
                <w:snapToGrid w:val="0"/>
                <w:sz w:val="20"/>
              </w:rPr>
              <w:t>…...………………………..</w:t>
            </w:r>
            <w:proofErr w:type="gramEnd"/>
          </w:p>
        </w:tc>
      </w:tr>
      <w:tr w:rsidR="00A87F12" w:rsidRPr="00A12F15" w:rsidTr="00322946">
        <w:tc>
          <w:tcPr>
            <w:tcW w:w="4219" w:type="dxa"/>
            <w:gridSpan w:val="2"/>
            <w:tcBorders>
              <w:bottom w:val="double" w:sz="6" w:space="0" w:color="auto"/>
            </w:tcBorders>
            <w:vAlign w:val="bottom"/>
          </w:tcPr>
          <w:p w:rsidR="00A87F12" w:rsidRPr="00A12F15" w:rsidRDefault="00A87F12" w:rsidP="00A87F12">
            <w:pPr>
              <w:tabs>
                <w:tab w:val="left" w:pos="-1440"/>
                <w:tab w:val="left" w:pos="-720"/>
                <w:tab w:val="left" w:pos="0"/>
                <w:tab w:val="left" w:pos="576"/>
                <w:tab w:val="left" w:pos="720"/>
              </w:tabs>
              <w:suppressAutoHyphens/>
              <w:spacing w:line="360" w:lineRule="auto"/>
              <w:rPr>
                <w:rFonts w:ascii="Arial" w:hAnsi="Arial" w:cs="Arial"/>
                <w:spacing w:val="-2"/>
                <w:sz w:val="20"/>
              </w:rPr>
            </w:pPr>
            <w:r w:rsidRPr="00A12F15">
              <w:rPr>
                <w:rFonts w:ascii="Arial" w:hAnsi="Arial" w:cs="Arial"/>
                <w:spacing w:val="-2"/>
                <w:sz w:val="20"/>
              </w:rPr>
              <w:t xml:space="preserve">Report date: </w:t>
            </w:r>
            <w:r w:rsidRPr="00A12F15">
              <w:rPr>
                <w:rFonts w:ascii="Arial" w:hAnsi="Arial" w:cs="Arial"/>
                <w:snapToGrid w:val="0"/>
                <w:sz w:val="20"/>
              </w:rPr>
              <w:t>…...………………………</w:t>
            </w:r>
          </w:p>
        </w:tc>
        <w:tc>
          <w:tcPr>
            <w:tcW w:w="4961" w:type="dxa"/>
            <w:gridSpan w:val="5"/>
            <w:tcBorders>
              <w:bottom w:val="double" w:sz="6" w:space="0" w:color="auto"/>
            </w:tcBorders>
            <w:vAlign w:val="bottom"/>
          </w:tcPr>
          <w:p w:rsidR="00A87F12" w:rsidRPr="00A12F15" w:rsidRDefault="00A87F12" w:rsidP="00A87F12">
            <w:pPr>
              <w:tabs>
                <w:tab w:val="left" w:pos="-1440"/>
                <w:tab w:val="left" w:pos="-720"/>
                <w:tab w:val="left" w:pos="0"/>
                <w:tab w:val="left" w:pos="576"/>
                <w:tab w:val="left" w:pos="720"/>
              </w:tabs>
              <w:suppressAutoHyphens/>
              <w:spacing w:line="360" w:lineRule="auto"/>
              <w:rPr>
                <w:rFonts w:ascii="Arial" w:hAnsi="Arial" w:cs="Arial"/>
                <w:spacing w:val="-2"/>
                <w:sz w:val="20"/>
              </w:rPr>
            </w:pPr>
            <w:r w:rsidRPr="00A12F15">
              <w:rPr>
                <w:rFonts w:ascii="Arial" w:hAnsi="Arial" w:cs="Arial"/>
                <w:spacing w:val="-2"/>
                <w:sz w:val="20"/>
              </w:rPr>
              <w:t xml:space="preserve">Manufacturer: </w:t>
            </w:r>
            <w:r w:rsidRPr="00A12F15">
              <w:rPr>
                <w:rFonts w:ascii="Arial" w:hAnsi="Arial" w:cs="Arial"/>
                <w:snapToGrid w:val="0"/>
                <w:sz w:val="20"/>
              </w:rPr>
              <w:t>…...………………</w:t>
            </w:r>
          </w:p>
        </w:tc>
      </w:tr>
      <w:tr w:rsidR="001E2D97" w:rsidRPr="00A12F15" w:rsidTr="00322946">
        <w:tblPrEx>
          <w:tblCellMar>
            <w:left w:w="56" w:type="dxa"/>
            <w:right w:w="56" w:type="dxa"/>
          </w:tblCellMar>
          <w:tblLook w:val="0000"/>
        </w:tblPrEx>
        <w:tc>
          <w:tcPr>
            <w:tcW w:w="848" w:type="dxa"/>
            <w:tcBorders>
              <w:top w:val="double" w:sz="6" w:space="0" w:color="auto"/>
              <w:left w:val="double" w:sz="6" w:space="0" w:color="auto"/>
              <w:bottom w:val="single" w:sz="8" w:space="0" w:color="auto"/>
              <w:right w:val="single" w:sz="8" w:space="0" w:color="auto"/>
            </w:tcBorders>
          </w:tcPr>
          <w:p w:rsidR="001E2D97" w:rsidRPr="00A12F15" w:rsidRDefault="00FC47BA" w:rsidP="006407A1">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r w:rsidRPr="00A12F15">
              <w:rPr>
                <w:rFonts w:ascii="Arial" w:hAnsi="Arial" w:cs="Arial"/>
                <w:sz w:val="20"/>
              </w:rPr>
              <w:fldChar w:fldCharType="begin"/>
            </w:r>
            <w:r w:rsidR="001E2D97" w:rsidRPr="00A12F15">
              <w:rPr>
                <w:rFonts w:ascii="Arial" w:hAnsi="Arial" w:cs="Arial"/>
                <w:sz w:val="20"/>
              </w:rPr>
              <w:instrText xml:space="preserve">PRIVATE </w:instrText>
            </w:r>
            <w:r w:rsidRPr="00A12F15">
              <w:rPr>
                <w:rFonts w:ascii="Arial" w:hAnsi="Arial" w:cs="Arial"/>
                <w:sz w:val="20"/>
              </w:rPr>
              <w:fldChar w:fldCharType="end"/>
            </w:r>
            <w:r w:rsidR="001E2D97" w:rsidRPr="00A12F15">
              <w:rPr>
                <w:rFonts w:ascii="Arial" w:hAnsi="Arial" w:cs="Arial"/>
                <w:sz w:val="20"/>
              </w:rPr>
              <w:t>R 50-</w:t>
            </w:r>
            <w:r w:rsidR="006407A1" w:rsidRPr="00A12F15">
              <w:rPr>
                <w:rFonts w:ascii="Arial" w:hAnsi="Arial" w:cs="Arial"/>
                <w:sz w:val="20"/>
              </w:rPr>
              <w:t>3</w:t>
            </w:r>
          </w:p>
        </w:tc>
        <w:tc>
          <w:tcPr>
            <w:tcW w:w="4114" w:type="dxa"/>
            <w:gridSpan w:val="2"/>
            <w:tcBorders>
              <w:top w:val="double" w:sz="6" w:space="0" w:color="auto"/>
              <w:left w:val="single" w:sz="8"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r w:rsidRPr="00A12F15">
              <w:rPr>
                <w:rFonts w:ascii="Arial" w:hAnsi="Arial" w:cs="Arial"/>
                <w:sz w:val="20"/>
              </w:rPr>
              <w:t>Tests</w:t>
            </w:r>
          </w:p>
        </w:tc>
        <w:tc>
          <w:tcPr>
            <w:tcW w:w="992" w:type="dxa"/>
            <w:tcBorders>
              <w:top w:val="double" w:sz="6" w:space="0" w:color="auto"/>
              <w:left w:val="single" w:sz="8"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line="201" w:lineRule="exact"/>
              <w:jc w:val="center"/>
              <w:rPr>
                <w:rFonts w:ascii="Arial" w:hAnsi="Arial" w:cs="Arial"/>
                <w:sz w:val="20"/>
              </w:rPr>
            </w:pPr>
            <w:r w:rsidRPr="00A12F15">
              <w:rPr>
                <w:rFonts w:ascii="Arial" w:hAnsi="Arial" w:cs="Arial"/>
                <w:sz w:val="20"/>
              </w:rPr>
              <w:t>Report</w:t>
            </w:r>
          </w:p>
          <w:p w:rsidR="001E2D97" w:rsidRPr="00A12F15" w:rsidRDefault="001E2D97">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r w:rsidRPr="00A12F15">
              <w:rPr>
                <w:rFonts w:ascii="Arial" w:hAnsi="Arial" w:cs="Arial"/>
                <w:sz w:val="20"/>
              </w:rPr>
              <w:t>page</w:t>
            </w:r>
          </w:p>
        </w:tc>
        <w:tc>
          <w:tcPr>
            <w:tcW w:w="850" w:type="dxa"/>
            <w:tcBorders>
              <w:top w:val="double" w:sz="6" w:space="0" w:color="auto"/>
              <w:left w:val="single" w:sz="8"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r w:rsidRPr="00A12F15">
              <w:rPr>
                <w:rFonts w:ascii="Arial" w:hAnsi="Arial" w:cs="Arial"/>
                <w:sz w:val="20"/>
              </w:rPr>
              <w:t>Passed</w:t>
            </w:r>
          </w:p>
        </w:tc>
        <w:tc>
          <w:tcPr>
            <w:tcW w:w="851" w:type="dxa"/>
            <w:tcBorders>
              <w:top w:val="double" w:sz="6" w:space="0" w:color="auto"/>
              <w:left w:val="single" w:sz="8"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r w:rsidRPr="00A12F15">
              <w:rPr>
                <w:rFonts w:ascii="Arial" w:hAnsi="Arial" w:cs="Arial"/>
                <w:sz w:val="20"/>
              </w:rPr>
              <w:t>Failed</w:t>
            </w:r>
          </w:p>
        </w:tc>
        <w:tc>
          <w:tcPr>
            <w:tcW w:w="1525" w:type="dxa"/>
            <w:tcBorders>
              <w:top w:val="double" w:sz="6" w:space="0" w:color="auto"/>
              <w:left w:val="single" w:sz="8" w:space="0" w:color="auto"/>
              <w:bottom w:val="single" w:sz="8"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del w:id="147" w:author="morayoa" w:date="2013-06-06T09:04:00Z">
              <w:r w:rsidRPr="00A12F15" w:rsidDel="00DC255E">
                <w:rPr>
                  <w:rFonts w:ascii="Arial" w:hAnsi="Arial" w:cs="Arial"/>
                  <w:sz w:val="20"/>
                </w:rPr>
                <w:delText>Remarks</w:delText>
              </w:r>
            </w:del>
            <w:ins w:id="148" w:author="morayoa" w:date="2013-06-06T09:04:00Z">
              <w:r w:rsidR="00DC255E">
                <w:rPr>
                  <w:rFonts w:ascii="Arial" w:hAnsi="Arial" w:cs="Arial"/>
                  <w:sz w:val="20"/>
                </w:rPr>
                <w:t>Observations</w:t>
              </w:r>
            </w:ins>
          </w:p>
        </w:tc>
      </w:tr>
      <w:tr w:rsidR="001E2D97" w:rsidRPr="00A12F15" w:rsidTr="00322946">
        <w:tblPrEx>
          <w:tblCellMar>
            <w:left w:w="56" w:type="dxa"/>
            <w:right w:w="56" w:type="dxa"/>
          </w:tblCellMar>
          <w:tblLook w:val="0000"/>
        </w:tblPrEx>
        <w:tc>
          <w:tcPr>
            <w:tcW w:w="848" w:type="dxa"/>
            <w:tcBorders>
              <w:top w:val="single" w:sz="8" w:space="0" w:color="auto"/>
              <w:left w:val="double" w:sz="6"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rPr>
                <w:rFonts w:ascii="Arial" w:hAnsi="Arial" w:cs="Arial"/>
                <w:b/>
                <w:sz w:val="20"/>
              </w:rPr>
            </w:pPr>
            <w:r w:rsidRPr="00A12F15">
              <w:rPr>
                <w:rFonts w:ascii="Arial" w:hAnsi="Arial" w:cs="Arial"/>
                <w:b/>
                <w:sz w:val="20"/>
              </w:rPr>
              <w:t>1</w:t>
            </w:r>
          </w:p>
        </w:tc>
        <w:tc>
          <w:tcPr>
            <w:tcW w:w="4114" w:type="dxa"/>
            <w:gridSpan w:val="2"/>
            <w:tcBorders>
              <w:top w:val="single" w:sz="8" w:space="0" w:color="auto"/>
              <w:left w:val="single" w:sz="8"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rPr>
                <w:rFonts w:ascii="Arial" w:hAnsi="Arial" w:cs="Arial"/>
                <w:b/>
                <w:sz w:val="20"/>
              </w:rPr>
            </w:pPr>
            <w:r w:rsidRPr="00A12F15">
              <w:rPr>
                <w:rFonts w:ascii="Arial" w:hAnsi="Arial" w:cs="Arial"/>
                <w:b/>
                <w:sz w:val="20"/>
              </w:rPr>
              <w:t>Simulation tests - simulator data</w:t>
            </w:r>
          </w:p>
        </w:tc>
        <w:tc>
          <w:tcPr>
            <w:tcW w:w="992" w:type="dxa"/>
            <w:tcBorders>
              <w:top w:val="single" w:sz="8" w:space="0" w:color="auto"/>
              <w:left w:val="single" w:sz="8"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0" w:type="dxa"/>
            <w:tcBorders>
              <w:top w:val="single" w:sz="8" w:space="0" w:color="auto"/>
              <w:left w:val="single" w:sz="8"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1" w:type="dxa"/>
            <w:tcBorders>
              <w:top w:val="single" w:sz="8" w:space="0" w:color="auto"/>
              <w:left w:val="single" w:sz="8"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1525" w:type="dxa"/>
            <w:tcBorders>
              <w:top w:val="single" w:sz="8" w:space="0" w:color="auto"/>
              <w:left w:val="single" w:sz="8" w:space="0" w:color="auto"/>
              <w:bottom w:val="single" w:sz="8"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p>
        </w:tc>
      </w:tr>
      <w:tr w:rsidR="001E2D97" w:rsidRPr="00A12F15" w:rsidTr="00322946">
        <w:tblPrEx>
          <w:tblCellMar>
            <w:left w:w="56" w:type="dxa"/>
            <w:right w:w="56" w:type="dxa"/>
          </w:tblCellMar>
          <w:tblLook w:val="0000"/>
        </w:tblPrEx>
        <w:tc>
          <w:tcPr>
            <w:tcW w:w="848" w:type="dxa"/>
            <w:tcBorders>
              <w:top w:val="single" w:sz="8" w:space="0" w:color="auto"/>
              <w:left w:val="double" w:sz="6"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rPr>
                <w:rFonts w:ascii="Arial" w:hAnsi="Arial" w:cs="Arial"/>
                <w:b/>
                <w:sz w:val="20"/>
              </w:rPr>
            </w:pPr>
            <w:r w:rsidRPr="00A12F15">
              <w:rPr>
                <w:rFonts w:ascii="Arial" w:hAnsi="Arial" w:cs="Arial"/>
                <w:b/>
                <w:sz w:val="20"/>
              </w:rPr>
              <w:t>1.1</w:t>
            </w:r>
          </w:p>
        </w:tc>
        <w:tc>
          <w:tcPr>
            <w:tcW w:w="4114" w:type="dxa"/>
            <w:gridSpan w:val="2"/>
            <w:tcBorders>
              <w:top w:val="single" w:sz="8" w:space="0" w:color="auto"/>
              <w:left w:val="single" w:sz="8"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rPr>
                <w:rFonts w:ascii="Arial" w:hAnsi="Arial" w:cs="Arial"/>
                <w:b/>
                <w:sz w:val="20"/>
              </w:rPr>
            </w:pPr>
            <w:r w:rsidRPr="00A12F15">
              <w:rPr>
                <w:rFonts w:ascii="Arial" w:hAnsi="Arial" w:cs="Arial"/>
                <w:b/>
                <w:sz w:val="20"/>
              </w:rPr>
              <w:t>Warm-up time</w:t>
            </w:r>
          </w:p>
        </w:tc>
        <w:tc>
          <w:tcPr>
            <w:tcW w:w="992" w:type="dxa"/>
            <w:tcBorders>
              <w:top w:val="single" w:sz="8" w:space="0" w:color="auto"/>
              <w:left w:val="single" w:sz="8"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0" w:type="dxa"/>
            <w:tcBorders>
              <w:top w:val="single" w:sz="8" w:space="0" w:color="auto"/>
              <w:left w:val="single" w:sz="8"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1" w:type="dxa"/>
            <w:tcBorders>
              <w:top w:val="single" w:sz="8" w:space="0" w:color="auto"/>
              <w:left w:val="single" w:sz="8"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1525" w:type="dxa"/>
            <w:tcBorders>
              <w:top w:val="single" w:sz="8" w:space="0" w:color="auto"/>
              <w:left w:val="single" w:sz="8" w:space="0" w:color="auto"/>
              <w:bottom w:val="single" w:sz="8"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p>
        </w:tc>
      </w:tr>
      <w:tr w:rsidR="001E2D97" w:rsidRPr="00A12F15" w:rsidTr="00322946">
        <w:tblPrEx>
          <w:tblCellMar>
            <w:left w:w="56" w:type="dxa"/>
            <w:right w:w="56" w:type="dxa"/>
          </w:tblCellMar>
          <w:tblLook w:val="0000"/>
        </w:tblPrEx>
        <w:tc>
          <w:tcPr>
            <w:tcW w:w="848" w:type="dxa"/>
            <w:tcBorders>
              <w:top w:val="single" w:sz="8" w:space="0" w:color="auto"/>
              <w:left w:val="double" w:sz="6"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rPr>
                <w:rFonts w:ascii="Arial" w:hAnsi="Arial" w:cs="Arial"/>
                <w:b/>
                <w:sz w:val="20"/>
              </w:rPr>
            </w:pPr>
            <w:r w:rsidRPr="00A12F15">
              <w:rPr>
                <w:rFonts w:ascii="Arial" w:hAnsi="Arial" w:cs="Arial"/>
                <w:b/>
                <w:sz w:val="20"/>
              </w:rPr>
              <w:t>1.2</w:t>
            </w:r>
          </w:p>
        </w:tc>
        <w:tc>
          <w:tcPr>
            <w:tcW w:w="4114" w:type="dxa"/>
            <w:gridSpan w:val="2"/>
            <w:tcBorders>
              <w:top w:val="single" w:sz="8" w:space="0" w:color="auto"/>
              <w:left w:val="single" w:sz="8"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rPr>
                <w:rFonts w:ascii="Arial" w:hAnsi="Arial" w:cs="Arial"/>
                <w:b/>
                <w:sz w:val="20"/>
              </w:rPr>
            </w:pPr>
            <w:r w:rsidRPr="00A12F15">
              <w:rPr>
                <w:rFonts w:ascii="Arial" w:hAnsi="Arial" w:cs="Arial"/>
                <w:b/>
                <w:sz w:val="20"/>
              </w:rPr>
              <w:t>Variation of simulation speed</w:t>
            </w:r>
          </w:p>
        </w:tc>
        <w:tc>
          <w:tcPr>
            <w:tcW w:w="992" w:type="dxa"/>
            <w:tcBorders>
              <w:top w:val="single" w:sz="8" w:space="0" w:color="auto"/>
              <w:left w:val="single" w:sz="8"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0" w:type="dxa"/>
            <w:tcBorders>
              <w:top w:val="single" w:sz="8" w:space="0" w:color="auto"/>
              <w:left w:val="single" w:sz="8"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1" w:type="dxa"/>
            <w:tcBorders>
              <w:top w:val="single" w:sz="8" w:space="0" w:color="auto"/>
              <w:left w:val="single" w:sz="8"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1525" w:type="dxa"/>
            <w:tcBorders>
              <w:top w:val="single" w:sz="8" w:space="0" w:color="auto"/>
              <w:left w:val="single" w:sz="8" w:space="0" w:color="auto"/>
              <w:bottom w:val="single" w:sz="8"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p>
        </w:tc>
      </w:tr>
      <w:tr w:rsidR="001E2D97" w:rsidRPr="00A12F15" w:rsidTr="00322946">
        <w:tblPrEx>
          <w:tblCellMar>
            <w:left w:w="56" w:type="dxa"/>
            <w:right w:w="56" w:type="dxa"/>
          </w:tblCellMar>
          <w:tblLook w:val="0000"/>
        </w:tblPrEx>
        <w:tc>
          <w:tcPr>
            <w:tcW w:w="848" w:type="dxa"/>
            <w:tcBorders>
              <w:top w:val="single" w:sz="8" w:space="0" w:color="auto"/>
              <w:left w:val="double" w:sz="6"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rPr>
                <w:rFonts w:ascii="Arial" w:hAnsi="Arial" w:cs="Arial"/>
                <w:b/>
                <w:sz w:val="20"/>
              </w:rPr>
            </w:pPr>
            <w:r w:rsidRPr="00A12F15">
              <w:rPr>
                <w:rFonts w:ascii="Arial" w:hAnsi="Arial" w:cs="Arial"/>
                <w:b/>
                <w:sz w:val="20"/>
              </w:rPr>
              <w:t>1.3</w:t>
            </w:r>
          </w:p>
        </w:tc>
        <w:tc>
          <w:tcPr>
            <w:tcW w:w="4114" w:type="dxa"/>
            <w:gridSpan w:val="2"/>
            <w:tcBorders>
              <w:top w:val="single" w:sz="8" w:space="0" w:color="auto"/>
              <w:left w:val="single" w:sz="8"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rPr>
                <w:rFonts w:ascii="Arial" w:hAnsi="Arial" w:cs="Arial"/>
                <w:b/>
                <w:sz w:val="20"/>
              </w:rPr>
            </w:pPr>
            <w:r w:rsidRPr="00A12F15">
              <w:rPr>
                <w:rFonts w:ascii="Arial" w:hAnsi="Arial" w:cs="Arial"/>
                <w:b/>
                <w:sz w:val="20"/>
              </w:rPr>
              <w:t>Eccentric loading</w:t>
            </w:r>
          </w:p>
        </w:tc>
        <w:tc>
          <w:tcPr>
            <w:tcW w:w="992" w:type="dxa"/>
            <w:tcBorders>
              <w:top w:val="single" w:sz="8" w:space="0" w:color="auto"/>
              <w:left w:val="single" w:sz="8"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0" w:type="dxa"/>
            <w:tcBorders>
              <w:top w:val="single" w:sz="8" w:space="0" w:color="auto"/>
              <w:left w:val="single" w:sz="8"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1" w:type="dxa"/>
            <w:tcBorders>
              <w:top w:val="single" w:sz="8" w:space="0" w:color="auto"/>
              <w:left w:val="single" w:sz="8"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1525" w:type="dxa"/>
            <w:tcBorders>
              <w:top w:val="single" w:sz="8" w:space="0" w:color="auto"/>
              <w:left w:val="single" w:sz="8" w:space="0" w:color="auto"/>
              <w:bottom w:val="single" w:sz="8"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p>
        </w:tc>
      </w:tr>
      <w:tr w:rsidR="001E2D97" w:rsidRPr="00A12F15" w:rsidTr="00322946">
        <w:tblPrEx>
          <w:tblCellMar>
            <w:left w:w="56" w:type="dxa"/>
            <w:right w:w="56" w:type="dxa"/>
          </w:tblCellMar>
          <w:tblLook w:val="0000"/>
        </w:tblPrEx>
        <w:tc>
          <w:tcPr>
            <w:tcW w:w="848" w:type="dxa"/>
            <w:tcBorders>
              <w:top w:val="single" w:sz="8" w:space="0" w:color="auto"/>
              <w:left w:val="double" w:sz="6"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rPr>
                <w:rFonts w:ascii="Arial" w:hAnsi="Arial" w:cs="Arial"/>
                <w:b/>
                <w:sz w:val="20"/>
              </w:rPr>
            </w:pPr>
            <w:r w:rsidRPr="00A12F15">
              <w:rPr>
                <w:rFonts w:ascii="Arial" w:hAnsi="Arial" w:cs="Arial"/>
                <w:b/>
                <w:sz w:val="20"/>
              </w:rPr>
              <w:t>1.4</w:t>
            </w:r>
          </w:p>
        </w:tc>
        <w:tc>
          <w:tcPr>
            <w:tcW w:w="4114" w:type="dxa"/>
            <w:gridSpan w:val="2"/>
            <w:tcBorders>
              <w:top w:val="single" w:sz="8" w:space="0" w:color="auto"/>
              <w:left w:val="single" w:sz="8"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rPr>
                <w:rFonts w:ascii="Arial" w:hAnsi="Arial" w:cs="Arial"/>
                <w:b/>
                <w:sz w:val="20"/>
              </w:rPr>
            </w:pPr>
            <w:r w:rsidRPr="00A12F15">
              <w:rPr>
                <w:rFonts w:ascii="Arial" w:hAnsi="Arial" w:cs="Arial"/>
                <w:b/>
                <w:sz w:val="20"/>
              </w:rPr>
              <w:t>Zero-setting device</w:t>
            </w:r>
          </w:p>
        </w:tc>
        <w:tc>
          <w:tcPr>
            <w:tcW w:w="992" w:type="dxa"/>
            <w:tcBorders>
              <w:top w:val="single" w:sz="8" w:space="0" w:color="auto"/>
              <w:left w:val="single" w:sz="8"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0" w:type="dxa"/>
            <w:tcBorders>
              <w:top w:val="single" w:sz="8" w:space="0" w:color="auto"/>
              <w:left w:val="single" w:sz="8"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1" w:type="dxa"/>
            <w:tcBorders>
              <w:top w:val="single" w:sz="8" w:space="0" w:color="auto"/>
              <w:left w:val="single" w:sz="8"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1525" w:type="dxa"/>
            <w:tcBorders>
              <w:top w:val="single" w:sz="8" w:space="0" w:color="auto"/>
              <w:left w:val="single" w:sz="8" w:space="0" w:color="auto"/>
              <w:bottom w:val="single" w:sz="8"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p>
        </w:tc>
      </w:tr>
      <w:tr w:rsidR="001E2D97" w:rsidRPr="00A12F15" w:rsidTr="00322946">
        <w:tblPrEx>
          <w:tblCellMar>
            <w:left w:w="56" w:type="dxa"/>
            <w:right w:w="56" w:type="dxa"/>
          </w:tblCellMar>
          <w:tblLook w:val="0000"/>
        </w:tblPrEx>
        <w:tc>
          <w:tcPr>
            <w:tcW w:w="848" w:type="dxa"/>
            <w:tcBorders>
              <w:top w:val="single" w:sz="8" w:space="0" w:color="auto"/>
              <w:left w:val="double" w:sz="6"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r w:rsidRPr="00A12F15">
              <w:rPr>
                <w:rFonts w:ascii="Arial" w:hAnsi="Arial" w:cs="Arial"/>
                <w:sz w:val="20"/>
              </w:rPr>
              <w:t>1.4.1</w:t>
            </w:r>
          </w:p>
        </w:tc>
        <w:tc>
          <w:tcPr>
            <w:tcW w:w="4114" w:type="dxa"/>
            <w:gridSpan w:val="2"/>
            <w:tcBorders>
              <w:top w:val="single" w:sz="8" w:space="0" w:color="auto"/>
              <w:left w:val="single" w:sz="8"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r w:rsidRPr="00A12F15">
              <w:rPr>
                <w:rFonts w:ascii="Arial" w:hAnsi="Arial" w:cs="Arial"/>
                <w:sz w:val="20"/>
              </w:rPr>
              <w:t>Zero-setting (range)</w:t>
            </w:r>
          </w:p>
        </w:tc>
        <w:tc>
          <w:tcPr>
            <w:tcW w:w="992" w:type="dxa"/>
            <w:tcBorders>
              <w:top w:val="single" w:sz="8" w:space="0" w:color="auto"/>
              <w:left w:val="single" w:sz="8"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0" w:type="dxa"/>
            <w:tcBorders>
              <w:top w:val="single" w:sz="8" w:space="0" w:color="auto"/>
              <w:left w:val="single" w:sz="8"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1" w:type="dxa"/>
            <w:tcBorders>
              <w:top w:val="single" w:sz="8" w:space="0" w:color="auto"/>
              <w:left w:val="single" w:sz="8"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1525" w:type="dxa"/>
            <w:tcBorders>
              <w:top w:val="single" w:sz="8" w:space="0" w:color="auto"/>
              <w:left w:val="single" w:sz="8" w:space="0" w:color="auto"/>
              <w:bottom w:val="single" w:sz="8"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p>
        </w:tc>
      </w:tr>
      <w:tr w:rsidR="001E2D97" w:rsidRPr="00A12F15" w:rsidTr="00322946">
        <w:tblPrEx>
          <w:tblCellMar>
            <w:left w:w="56" w:type="dxa"/>
            <w:right w:w="56" w:type="dxa"/>
          </w:tblCellMar>
          <w:tblLook w:val="0000"/>
        </w:tblPrEx>
        <w:tc>
          <w:tcPr>
            <w:tcW w:w="848" w:type="dxa"/>
            <w:tcBorders>
              <w:top w:val="single" w:sz="8" w:space="0" w:color="auto"/>
              <w:left w:val="double" w:sz="6"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r w:rsidRPr="00A12F15">
              <w:rPr>
                <w:rFonts w:ascii="Arial" w:hAnsi="Arial" w:cs="Arial"/>
                <w:sz w:val="20"/>
              </w:rPr>
              <w:t>1.4.2</w:t>
            </w:r>
          </w:p>
        </w:tc>
        <w:tc>
          <w:tcPr>
            <w:tcW w:w="4114" w:type="dxa"/>
            <w:gridSpan w:val="2"/>
            <w:tcBorders>
              <w:top w:val="single" w:sz="8" w:space="0" w:color="auto"/>
              <w:left w:val="single" w:sz="8"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r w:rsidRPr="00A12F15">
              <w:rPr>
                <w:rFonts w:ascii="Arial" w:hAnsi="Arial" w:cs="Arial"/>
                <w:sz w:val="20"/>
              </w:rPr>
              <w:t>Zero-setting (semi-automatic and automatic)</w:t>
            </w:r>
          </w:p>
        </w:tc>
        <w:tc>
          <w:tcPr>
            <w:tcW w:w="992" w:type="dxa"/>
            <w:tcBorders>
              <w:top w:val="single" w:sz="8" w:space="0" w:color="auto"/>
              <w:left w:val="single" w:sz="8"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0" w:type="dxa"/>
            <w:tcBorders>
              <w:top w:val="single" w:sz="8" w:space="0" w:color="auto"/>
              <w:left w:val="single" w:sz="8"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1" w:type="dxa"/>
            <w:tcBorders>
              <w:top w:val="single" w:sz="8" w:space="0" w:color="auto"/>
              <w:left w:val="single" w:sz="8"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1525" w:type="dxa"/>
            <w:tcBorders>
              <w:top w:val="single" w:sz="8" w:space="0" w:color="auto"/>
              <w:left w:val="single" w:sz="8" w:space="0" w:color="auto"/>
              <w:bottom w:val="single" w:sz="8"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p>
        </w:tc>
      </w:tr>
      <w:tr w:rsidR="001E2D97" w:rsidRPr="00A12F15" w:rsidTr="00322946">
        <w:tblPrEx>
          <w:tblCellMar>
            <w:left w:w="56" w:type="dxa"/>
            <w:right w:w="56" w:type="dxa"/>
          </w:tblCellMar>
          <w:tblLook w:val="0000"/>
        </w:tblPrEx>
        <w:tc>
          <w:tcPr>
            <w:tcW w:w="848" w:type="dxa"/>
            <w:tcBorders>
              <w:top w:val="single" w:sz="8" w:space="0" w:color="auto"/>
              <w:left w:val="double" w:sz="6"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rPr>
                <w:rFonts w:ascii="Arial" w:hAnsi="Arial" w:cs="Arial"/>
                <w:b/>
                <w:sz w:val="20"/>
              </w:rPr>
            </w:pPr>
            <w:r w:rsidRPr="00A12F15">
              <w:rPr>
                <w:rFonts w:ascii="Arial" w:hAnsi="Arial" w:cs="Arial"/>
                <w:b/>
                <w:sz w:val="20"/>
              </w:rPr>
              <w:t>1.5</w:t>
            </w:r>
          </w:p>
        </w:tc>
        <w:tc>
          <w:tcPr>
            <w:tcW w:w="4114" w:type="dxa"/>
            <w:gridSpan w:val="2"/>
            <w:tcBorders>
              <w:top w:val="single" w:sz="8" w:space="0" w:color="auto"/>
              <w:left w:val="single" w:sz="8"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rPr>
                <w:rFonts w:ascii="Arial" w:hAnsi="Arial" w:cs="Arial"/>
                <w:b/>
                <w:sz w:val="20"/>
              </w:rPr>
            </w:pPr>
            <w:r w:rsidRPr="00A12F15">
              <w:rPr>
                <w:rFonts w:ascii="Arial" w:hAnsi="Arial" w:cs="Arial"/>
                <w:b/>
                <w:sz w:val="20"/>
              </w:rPr>
              <w:t>Influence quantities</w:t>
            </w:r>
          </w:p>
        </w:tc>
        <w:tc>
          <w:tcPr>
            <w:tcW w:w="992" w:type="dxa"/>
            <w:tcBorders>
              <w:top w:val="single" w:sz="8" w:space="0" w:color="auto"/>
              <w:left w:val="single" w:sz="8"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0" w:type="dxa"/>
            <w:tcBorders>
              <w:top w:val="single" w:sz="8" w:space="0" w:color="auto"/>
              <w:left w:val="single" w:sz="8"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1" w:type="dxa"/>
            <w:tcBorders>
              <w:top w:val="single" w:sz="8" w:space="0" w:color="auto"/>
              <w:left w:val="single" w:sz="8"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1525" w:type="dxa"/>
            <w:tcBorders>
              <w:top w:val="single" w:sz="8" w:space="0" w:color="auto"/>
              <w:left w:val="single" w:sz="8" w:space="0" w:color="auto"/>
              <w:bottom w:val="single" w:sz="8"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p>
        </w:tc>
      </w:tr>
      <w:tr w:rsidR="001E2D97" w:rsidRPr="00A12F15" w:rsidTr="00322946">
        <w:tblPrEx>
          <w:tblCellMar>
            <w:left w:w="56" w:type="dxa"/>
            <w:right w:w="56" w:type="dxa"/>
          </w:tblCellMar>
          <w:tblLook w:val="0000"/>
        </w:tblPrEx>
        <w:tc>
          <w:tcPr>
            <w:tcW w:w="848" w:type="dxa"/>
            <w:tcBorders>
              <w:top w:val="single" w:sz="8" w:space="0" w:color="auto"/>
              <w:left w:val="double" w:sz="6"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r w:rsidRPr="00A12F15">
              <w:rPr>
                <w:rFonts w:ascii="Arial" w:hAnsi="Arial" w:cs="Arial"/>
                <w:sz w:val="20"/>
              </w:rPr>
              <w:t>1.5.1</w:t>
            </w:r>
          </w:p>
        </w:tc>
        <w:tc>
          <w:tcPr>
            <w:tcW w:w="4114" w:type="dxa"/>
            <w:gridSpan w:val="2"/>
            <w:tcBorders>
              <w:top w:val="single" w:sz="8" w:space="0" w:color="auto"/>
              <w:left w:val="single" w:sz="8"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r w:rsidRPr="00A12F15">
              <w:rPr>
                <w:rFonts w:ascii="Arial" w:hAnsi="Arial" w:cs="Arial"/>
                <w:sz w:val="20"/>
              </w:rPr>
              <w:t>Static temperatures</w:t>
            </w:r>
          </w:p>
        </w:tc>
        <w:tc>
          <w:tcPr>
            <w:tcW w:w="992" w:type="dxa"/>
            <w:tcBorders>
              <w:top w:val="single" w:sz="8" w:space="0" w:color="auto"/>
              <w:left w:val="single" w:sz="8"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0" w:type="dxa"/>
            <w:tcBorders>
              <w:top w:val="single" w:sz="8" w:space="0" w:color="auto"/>
              <w:left w:val="single" w:sz="8"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1" w:type="dxa"/>
            <w:tcBorders>
              <w:top w:val="single" w:sz="8" w:space="0" w:color="auto"/>
              <w:left w:val="single" w:sz="8"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1525" w:type="dxa"/>
            <w:tcBorders>
              <w:top w:val="single" w:sz="8" w:space="0" w:color="auto"/>
              <w:left w:val="single" w:sz="8" w:space="0" w:color="auto"/>
              <w:bottom w:val="single" w:sz="8"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p>
        </w:tc>
      </w:tr>
      <w:tr w:rsidR="001E2D97" w:rsidRPr="00A12F15" w:rsidTr="00322946">
        <w:tblPrEx>
          <w:tblCellMar>
            <w:left w:w="56" w:type="dxa"/>
            <w:right w:w="56" w:type="dxa"/>
          </w:tblCellMar>
          <w:tblLook w:val="0000"/>
        </w:tblPrEx>
        <w:tc>
          <w:tcPr>
            <w:tcW w:w="848" w:type="dxa"/>
            <w:tcBorders>
              <w:top w:val="single" w:sz="8" w:space="0" w:color="auto"/>
              <w:left w:val="double" w:sz="6"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r w:rsidRPr="00A12F15">
              <w:rPr>
                <w:rFonts w:ascii="Arial" w:hAnsi="Arial" w:cs="Arial"/>
                <w:sz w:val="20"/>
              </w:rPr>
              <w:t>1.5.2</w:t>
            </w:r>
          </w:p>
        </w:tc>
        <w:tc>
          <w:tcPr>
            <w:tcW w:w="4114" w:type="dxa"/>
            <w:gridSpan w:val="2"/>
            <w:tcBorders>
              <w:top w:val="single" w:sz="8" w:space="0" w:color="auto"/>
              <w:left w:val="single" w:sz="8"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r w:rsidRPr="00A12F15">
              <w:rPr>
                <w:rFonts w:ascii="Arial" w:hAnsi="Arial" w:cs="Arial"/>
                <w:sz w:val="20"/>
              </w:rPr>
              <w:t xml:space="preserve">Temperature effect at zero </w:t>
            </w:r>
            <w:proofErr w:type="spellStart"/>
            <w:r w:rsidRPr="00A12F15">
              <w:rPr>
                <w:rFonts w:ascii="Arial" w:hAnsi="Arial" w:cs="Arial"/>
                <w:sz w:val="20"/>
              </w:rPr>
              <w:t>flowrate</w:t>
            </w:r>
            <w:proofErr w:type="spellEnd"/>
          </w:p>
        </w:tc>
        <w:tc>
          <w:tcPr>
            <w:tcW w:w="992" w:type="dxa"/>
            <w:tcBorders>
              <w:top w:val="single" w:sz="8" w:space="0" w:color="auto"/>
              <w:left w:val="single" w:sz="8"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0" w:type="dxa"/>
            <w:tcBorders>
              <w:top w:val="single" w:sz="8" w:space="0" w:color="auto"/>
              <w:left w:val="single" w:sz="8"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1" w:type="dxa"/>
            <w:tcBorders>
              <w:top w:val="single" w:sz="8" w:space="0" w:color="auto"/>
              <w:left w:val="single" w:sz="8"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1525" w:type="dxa"/>
            <w:tcBorders>
              <w:top w:val="single" w:sz="8" w:space="0" w:color="auto"/>
              <w:left w:val="single" w:sz="8" w:space="0" w:color="auto"/>
              <w:bottom w:val="single" w:sz="8"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p>
        </w:tc>
      </w:tr>
      <w:tr w:rsidR="001E2D97" w:rsidRPr="00A12F15" w:rsidTr="00322946">
        <w:tblPrEx>
          <w:tblCellMar>
            <w:left w:w="56" w:type="dxa"/>
            <w:right w:w="56" w:type="dxa"/>
          </w:tblCellMar>
          <w:tblLook w:val="0000"/>
        </w:tblPrEx>
        <w:tc>
          <w:tcPr>
            <w:tcW w:w="848" w:type="dxa"/>
            <w:tcBorders>
              <w:top w:val="single" w:sz="8" w:space="0" w:color="auto"/>
              <w:left w:val="double" w:sz="6"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r w:rsidRPr="00A12F15">
              <w:rPr>
                <w:rFonts w:ascii="Arial" w:hAnsi="Arial" w:cs="Arial"/>
                <w:sz w:val="20"/>
              </w:rPr>
              <w:t>1.5.3</w:t>
            </w:r>
          </w:p>
        </w:tc>
        <w:tc>
          <w:tcPr>
            <w:tcW w:w="4114" w:type="dxa"/>
            <w:gridSpan w:val="2"/>
            <w:tcBorders>
              <w:top w:val="single" w:sz="8" w:space="0" w:color="auto"/>
              <w:left w:val="single" w:sz="8" w:space="0" w:color="auto"/>
              <w:bottom w:val="single" w:sz="8" w:space="0" w:color="auto"/>
              <w:right w:val="single" w:sz="8" w:space="0" w:color="auto"/>
            </w:tcBorders>
          </w:tcPr>
          <w:p w:rsidR="001E2D97" w:rsidRPr="00A12F15" w:rsidRDefault="001E2D97" w:rsidP="00600640">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r w:rsidRPr="00A12F15">
              <w:rPr>
                <w:rFonts w:ascii="Arial" w:hAnsi="Arial" w:cs="Arial"/>
                <w:sz w:val="20"/>
              </w:rPr>
              <w:t>Damp heat</w:t>
            </w:r>
            <w:ins w:id="149" w:author="morayoa" w:date="2013-06-10T09:56:00Z">
              <w:r w:rsidR="00D56F71">
                <w:rPr>
                  <w:rFonts w:ascii="Arial" w:hAnsi="Arial" w:cs="Arial"/>
                  <w:sz w:val="20"/>
                </w:rPr>
                <w:t xml:space="preserve"> test</w:t>
              </w:r>
            </w:ins>
            <w:r w:rsidR="002E7271">
              <w:rPr>
                <w:rFonts w:ascii="Arial" w:hAnsi="Arial" w:cs="Arial"/>
                <w:sz w:val="20"/>
              </w:rPr>
              <w:t>:</w:t>
            </w:r>
          </w:p>
        </w:tc>
        <w:tc>
          <w:tcPr>
            <w:tcW w:w="992" w:type="dxa"/>
            <w:tcBorders>
              <w:top w:val="single" w:sz="8" w:space="0" w:color="auto"/>
              <w:left w:val="single" w:sz="8"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0" w:type="dxa"/>
            <w:tcBorders>
              <w:top w:val="single" w:sz="8" w:space="0" w:color="auto"/>
              <w:left w:val="single" w:sz="8"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1" w:type="dxa"/>
            <w:tcBorders>
              <w:top w:val="single" w:sz="8" w:space="0" w:color="auto"/>
              <w:left w:val="single" w:sz="8"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1525" w:type="dxa"/>
            <w:tcBorders>
              <w:top w:val="single" w:sz="8" w:space="0" w:color="auto"/>
              <w:left w:val="single" w:sz="8" w:space="0" w:color="auto"/>
              <w:bottom w:val="single" w:sz="8"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p>
        </w:tc>
      </w:tr>
      <w:tr w:rsidR="00640313" w:rsidRPr="00A12F15" w:rsidTr="00322946">
        <w:tblPrEx>
          <w:tblCellMar>
            <w:left w:w="56" w:type="dxa"/>
            <w:right w:w="56" w:type="dxa"/>
          </w:tblCellMar>
          <w:tblLook w:val="0000"/>
        </w:tblPrEx>
        <w:tc>
          <w:tcPr>
            <w:tcW w:w="848" w:type="dxa"/>
            <w:tcBorders>
              <w:top w:val="single" w:sz="8" w:space="0" w:color="auto"/>
              <w:left w:val="double" w:sz="6" w:space="0" w:color="auto"/>
              <w:bottom w:val="single" w:sz="8" w:space="0" w:color="auto"/>
              <w:right w:val="single" w:sz="8" w:space="0" w:color="auto"/>
            </w:tcBorders>
          </w:tcPr>
          <w:p w:rsidR="00640313" w:rsidRPr="00A12F15" w:rsidRDefault="00640313">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r w:rsidRPr="00A12F15">
              <w:rPr>
                <w:rFonts w:ascii="Arial" w:hAnsi="Arial" w:cs="Arial"/>
                <w:sz w:val="20"/>
              </w:rPr>
              <w:t>1.5.3.1</w:t>
            </w:r>
          </w:p>
        </w:tc>
        <w:tc>
          <w:tcPr>
            <w:tcW w:w="4114" w:type="dxa"/>
            <w:gridSpan w:val="2"/>
            <w:tcBorders>
              <w:top w:val="single" w:sz="8" w:space="0" w:color="auto"/>
              <w:left w:val="single" w:sz="8" w:space="0" w:color="auto"/>
              <w:bottom w:val="single" w:sz="8" w:space="0" w:color="auto"/>
              <w:right w:val="single" w:sz="8" w:space="0" w:color="auto"/>
            </w:tcBorders>
          </w:tcPr>
          <w:p w:rsidR="00000000" w:rsidRDefault="00640313">
            <w:pPr>
              <w:numPr>
                <w:ilvl w:val="0"/>
                <w:numId w:val="53"/>
              </w:numPr>
              <w:tabs>
                <w:tab w:val="left" w:pos="-720"/>
                <w:tab w:val="left" w:pos="197"/>
                <w:tab w:val="left" w:pos="259"/>
                <w:tab w:val="left" w:pos="604"/>
                <w:tab w:val="left" w:pos="816"/>
                <w:tab w:val="left" w:pos="1440"/>
              </w:tabs>
              <w:suppressAutoHyphens/>
              <w:spacing w:after="56" w:line="201" w:lineRule="exact"/>
              <w:ind w:left="197" w:hanging="197"/>
              <w:rPr>
                <w:rFonts w:ascii="Arial" w:hAnsi="Arial" w:cs="Arial"/>
                <w:sz w:val="20"/>
              </w:rPr>
            </w:pPr>
            <w:del w:id="150" w:author="morayoa" w:date="2013-06-11T14:49:00Z">
              <w:r w:rsidRPr="00A12F15" w:rsidDel="005B3F89">
                <w:rPr>
                  <w:rFonts w:ascii="Arial" w:hAnsi="Arial" w:cs="Arial"/>
                  <w:sz w:val="20"/>
                </w:rPr>
                <w:delText xml:space="preserve">Damp </w:delText>
              </w:r>
            </w:del>
            <w:ins w:id="151" w:author="morayoa" w:date="2013-06-11T14:49:00Z">
              <w:r w:rsidR="005B3F89">
                <w:rPr>
                  <w:rFonts w:ascii="Arial" w:hAnsi="Arial" w:cs="Arial"/>
                  <w:sz w:val="20"/>
                </w:rPr>
                <w:t>d</w:t>
              </w:r>
              <w:r w:rsidR="005B3F89" w:rsidRPr="00A12F15">
                <w:rPr>
                  <w:rFonts w:ascii="Arial" w:hAnsi="Arial" w:cs="Arial"/>
                  <w:sz w:val="20"/>
                </w:rPr>
                <w:t xml:space="preserve">amp </w:t>
              </w:r>
            </w:ins>
            <w:r w:rsidRPr="00A12F15">
              <w:rPr>
                <w:rFonts w:ascii="Arial" w:hAnsi="Arial" w:cs="Arial"/>
                <w:sz w:val="20"/>
              </w:rPr>
              <w:t xml:space="preserve">heat, steady state </w:t>
            </w:r>
            <w:ins w:id="152" w:author="morayoa" w:date="2013-06-10T09:56:00Z">
              <w:r w:rsidR="009B4BE4">
                <w:rPr>
                  <w:rFonts w:ascii="Arial" w:hAnsi="Arial" w:cs="Arial"/>
                  <w:sz w:val="20"/>
                </w:rPr>
                <w:t xml:space="preserve">test </w:t>
              </w:r>
            </w:ins>
            <w:r w:rsidRPr="00A12F15">
              <w:rPr>
                <w:rFonts w:ascii="Arial" w:hAnsi="Arial" w:cs="Arial"/>
                <w:sz w:val="20"/>
              </w:rPr>
              <w:t>(non condensing)</w:t>
            </w:r>
          </w:p>
        </w:tc>
        <w:tc>
          <w:tcPr>
            <w:tcW w:w="992" w:type="dxa"/>
            <w:tcBorders>
              <w:top w:val="single" w:sz="8" w:space="0" w:color="auto"/>
              <w:left w:val="single" w:sz="8" w:space="0" w:color="auto"/>
              <w:bottom w:val="single" w:sz="8" w:space="0" w:color="auto"/>
              <w:right w:val="single" w:sz="8" w:space="0" w:color="auto"/>
            </w:tcBorders>
          </w:tcPr>
          <w:p w:rsidR="00640313" w:rsidRPr="00A12F15" w:rsidRDefault="00640313">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0" w:type="dxa"/>
            <w:tcBorders>
              <w:top w:val="single" w:sz="8" w:space="0" w:color="auto"/>
              <w:left w:val="single" w:sz="8" w:space="0" w:color="auto"/>
              <w:bottom w:val="single" w:sz="8" w:space="0" w:color="auto"/>
              <w:right w:val="single" w:sz="8" w:space="0" w:color="auto"/>
            </w:tcBorders>
          </w:tcPr>
          <w:p w:rsidR="00640313" w:rsidRPr="00A12F15" w:rsidRDefault="00640313">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1" w:type="dxa"/>
            <w:tcBorders>
              <w:top w:val="single" w:sz="8" w:space="0" w:color="auto"/>
              <w:left w:val="single" w:sz="8" w:space="0" w:color="auto"/>
              <w:bottom w:val="single" w:sz="8" w:space="0" w:color="auto"/>
              <w:right w:val="single" w:sz="8" w:space="0" w:color="auto"/>
            </w:tcBorders>
          </w:tcPr>
          <w:p w:rsidR="00640313" w:rsidRPr="00A12F15" w:rsidRDefault="00640313">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1525" w:type="dxa"/>
            <w:tcBorders>
              <w:top w:val="single" w:sz="8" w:space="0" w:color="auto"/>
              <w:left w:val="single" w:sz="8" w:space="0" w:color="auto"/>
              <w:bottom w:val="single" w:sz="8" w:space="0" w:color="auto"/>
              <w:right w:val="double" w:sz="6" w:space="0" w:color="auto"/>
            </w:tcBorders>
          </w:tcPr>
          <w:p w:rsidR="00640313" w:rsidRPr="00A12F15" w:rsidRDefault="00640313">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p>
        </w:tc>
      </w:tr>
      <w:tr w:rsidR="00640313" w:rsidRPr="00A12F15" w:rsidTr="00322946">
        <w:tblPrEx>
          <w:tblCellMar>
            <w:left w:w="56" w:type="dxa"/>
            <w:right w:w="56" w:type="dxa"/>
          </w:tblCellMar>
          <w:tblLook w:val="0000"/>
        </w:tblPrEx>
        <w:tc>
          <w:tcPr>
            <w:tcW w:w="848" w:type="dxa"/>
            <w:tcBorders>
              <w:top w:val="single" w:sz="8" w:space="0" w:color="auto"/>
              <w:left w:val="double" w:sz="6" w:space="0" w:color="auto"/>
              <w:bottom w:val="single" w:sz="8" w:space="0" w:color="auto"/>
              <w:right w:val="single" w:sz="8" w:space="0" w:color="auto"/>
            </w:tcBorders>
          </w:tcPr>
          <w:p w:rsidR="00640313" w:rsidRPr="00A12F15" w:rsidRDefault="00640313">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r w:rsidRPr="00A12F15">
              <w:rPr>
                <w:rFonts w:ascii="Arial" w:hAnsi="Arial" w:cs="Arial"/>
                <w:sz w:val="20"/>
              </w:rPr>
              <w:t>1.5.3.2</w:t>
            </w:r>
          </w:p>
        </w:tc>
        <w:tc>
          <w:tcPr>
            <w:tcW w:w="4114" w:type="dxa"/>
            <w:gridSpan w:val="2"/>
            <w:tcBorders>
              <w:top w:val="single" w:sz="8" w:space="0" w:color="auto"/>
              <w:left w:val="single" w:sz="8" w:space="0" w:color="auto"/>
              <w:bottom w:val="single" w:sz="8" w:space="0" w:color="auto"/>
              <w:right w:val="single" w:sz="8" w:space="0" w:color="auto"/>
            </w:tcBorders>
          </w:tcPr>
          <w:p w:rsidR="00000000" w:rsidRDefault="00640313">
            <w:pPr>
              <w:numPr>
                <w:ilvl w:val="0"/>
                <w:numId w:val="53"/>
              </w:numPr>
              <w:tabs>
                <w:tab w:val="left" w:pos="-720"/>
                <w:tab w:val="left" w:pos="197"/>
                <w:tab w:val="left" w:pos="259"/>
                <w:tab w:val="left" w:pos="604"/>
                <w:tab w:val="left" w:pos="816"/>
                <w:tab w:val="left" w:pos="1440"/>
              </w:tabs>
              <w:suppressAutoHyphens/>
              <w:spacing w:after="56" w:line="201" w:lineRule="exact"/>
              <w:ind w:left="197" w:hanging="197"/>
              <w:rPr>
                <w:rFonts w:ascii="Arial" w:hAnsi="Arial" w:cs="Arial"/>
                <w:sz w:val="20"/>
              </w:rPr>
            </w:pPr>
            <w:del w:id="153" w:author="morayoa" w:date="2013-06-11T14:49:00Z">
              <w:r w:rsidRPr="00A12F15" w:rsidDel="005B3F89">
                <w:rPr>
                  <w:rFonts w:ascii="Arial" w:hAnsi="Arial" w:cs="Arial"/>
                  <w:sz w:val="20"/>
                </w:rPr>
                <w:delText xml:space="preserve">Damp </w:delText>
              </w:r>
            </w:del>
            <w:ins w:id="154" w:author="morayoa" w:date="2013-06-11T14:49:00Z">
              <w:r w:rsidR="005B3F89">
                <w:rPr>
                  <w:rFonts w:ascii="Arial" w:hAnsi="Arial" w:cs="Arial"/>
                  <w:sz w:val="20"/>
                </w:rPr>
                <w:t>d</w:t>
              </w:r>
              <w:r w:rsidR="005B3F89" w:rsidRPr="00A12F15">
                <w:rPr>
                  <w:rFonts w:ascii="Arial" w:hAnsi="Arial" w:cs="Arial"/>
                  <w:sz w:val="20"/>
                </w:rPr>
                <w:t xml:space="preserve">amp </w:t>
              </w:r>
            </w:ins>
            <w:r w:rsidRPr="00A12F15">
              <w:rPr>
                <w:rFonts w:ascii="Arial" w:hAnsi="Arial" w:cs="Arial"/>
                <w:sz w:val="20"/>
              </w:rPr>
              <w:t xml:space="preserve">heat, </w:t>
            </w:r>
            <w:del w:id="155" w:author="morayoa" w:date="2013-06-10T09:46:00Z">
              <w:r w:rsidRPr="00A12F15" w:rsidDel="00D6671D">
                <w:rPr>
                  <w:rFonts w:ascii="Arial" w:hAnsi="Arial" w:cs="Arial"/>
                  <w:sz w:val="20"/>
                </w:rPr>
                <w:delText xml:space="preserve">steady state </w:delText>
              </w:r>
            </w:del>
            <w:ins w:id="156" w:author="morayoa" w:date="2013-06-10T09:46:00Z">
              <w:r w:rsidR="00D6671D">
                <w:rPr>
                  <w:rFonts w:ascii="Arial" w:hAnsi="Arial" w:cs="Arial"/>
                  <w:sz w:val="20"/>
                </w:rPr>
                <w:t xml:space="preserve">cyclic test </w:t>
              </w:r>
            </w:ins>
            <w:r w:rsidRPr="00A12F15">
              <w:rPr>
                <w:rFonts w:ascii="Arial" w:hAnsi="Arial" w:cs="Arial"/>
                <w:sz w:val="20"/>
              </w:rPr>
              <w:t>(condensing)</w:t>
            </w:r>
          </w:p>
        </w:tc>
        <w:tc>
          <w:tcPr>
            <w:tcW w:w="992" w:type="dxa"/>
            <w:tcBorders>
              <w:top w:val="single" w:sz="8" w:space="0" w:color="auto"/>
              <w:left w:val="single" w:sz="8" w:space="0" w:color="auto"/>
              <w:bottom w:val="single" w:sz="8" w:space="0" w:color="auto"/>
              <w:right w:val="single" w:sz="8" w:space="0" w:color="auto"/>
            </w:tcBorders>
          </w:tcPr>
          <w:p w:rsidR="00640313" w:rsidRPr="00A12F15" w:rsidRDefault="00640313">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0" w:type="dxa"/>
            <w:tcBorders>
              <w:top w:val="single" w:sz="8" w:space="0" w:color="auto"/>
              <w:left w:val="single" w:sz="8" w:space="0" w:color="auto"/>
              <w:bottom w:val="single" w:sz="8" w:space="0" w:color="auto"/>
              <w:right w:val="single" w:sz="8" w:space="0" w:color="auto"/>
            </w:tcBorders>
          </w:tcPr>
          <w:p w:rsidR="00640313" w:rsidRPr="00A12F15" w:rsidRDefault="00640313">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1" w:type="dxa"/>
            <w:tcBorders>
              <w:top w:val="single" w:sz="8" w:space="0" w:color="auto"/>
              <w:left w:val="single" w:sz="8" w:space="0" w:color="auto"/>
              <w:bottom w:val="single" w:sz="8" w:space="0" w:color="auto"/>
              <w:right w:val="single" w:sz="8" w:space="0" w:color="auto"/>
            </w:tcBorders>
          </w:tcPr>
          <w:p w:rsidR="00640313" w:rsidRPr="00A12F15" w:rsidRDefault="00640313">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1525" w:type="dxa"/>
            <w:tcBorders>
              <w:top w:val="single" w:sz="8" w:space="0" w:color="auto"/>
              <w:left w:val="single" w:sz="8" w:space="0" w:color="auto"/>
              <w:bottom w:val="single" w:sz="8" w:space="0" w:color="auto"/>
              <w:right w:val="double" w:sz="6" w:space="0" w:color="auto"/>
            </w:tcBorders>
          </w:tcPr>
          <w:p w:rsidR="00640313" w:rsidRPr="00A12F15" w:rsidRDefault="00640313">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p>
        </w:tc>
      </w:tr>
      <w:tr w:rsidR="00600640" w:rsidRPr="00A12F15" w:rsidTr="00322946">
        <w:tblPrEx>
          <w:tblCellMar>
            <w:left w:w="56" w:type="dxa"/>
            <w:right w:w="56" w:type="dxa"/>
          </w:tblCellMar>
          <w:tblLook w:val="0000"/>
        </w:tblPrEx>
        <w:tc>
          <w:tcPr>
            <w:tcW w:w="848" w:type="dxa"/>
            <w:tcBorders>
              <w:top w:val="single" w:sz="8" w:space="0" w:color="auto"/>
              <w:left w:val="double" w:sz="6" w:space="0" w:color="auto"/>
              <w:bottom w:val="single" w:sz="8" w:space="0" w:color="auto"/>
              <w:right w:val="single" w:sz="8" w:space="0" w:color="auto"/>
            </w:tcBorders>
          </w:tcPr>
          <w:p w:rsidR="00600640" w:rsidRPr="00A12F15" w:rsidRDefault="00600640">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r>
              <w:rPr>
                <w:rFonts w:ascii="Arial" w:hAnsi="Arial" w:cs="Arial"/>
                <w:sz w:val="20"/>
              </w:rPr>
              <w:t>1.5.4</w:t>
            </w:r>
          </w:p>
        </w:tc>
        <w:tc>
          <w:tcPr>
            <w:tcW w:w="4114" w:type="dxa"/>
            <w:gridSpan w:val="2"/>
            <w:tcBorders>
              <w:top w:val="single" w:sz="8" w:space="0" w:color="auto"/>
              <w:left w:val="single" w:sz="8" w:space="0" w:color="auto"/>
              <w:bottom w:val="single" w:sz="8" w:space="0" w:color="auto"/>
              <w:right w:val="single" w:sz="8" w:space="0" w:color="auto"/>
            </w:tcBorders>
          </w:tcPr>
          <w:p w:rsidR="00600640" w:rsidRPr="00A12F15" w:rsidRDefault="005E54DB" w:rsidP="00B32148">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r>
              <w:rPr>
                <w:rFonts w:ascii="Arial" w:hAnsi="Arial" w:cs="Arial"/>
                <w:sz w:val="20"/>
              </w:rPr>
              <w:t>Mains v</w:t>
            </w:r>
            <w:r w:rsidR="00600640">
              <w:rPr>
                <w:rFonts w:ascii="Arial" w:hAnsi="Arial" w:cs="Arial"/>
                <w:sz w:val="20"/>
              </w:rPr>
              <w:t xml:space="preserve">oltage </w:t>
            </w:r>
            <w:r w:rsidR="00CD6D02">
              <w:rPr>
                <w:rFonts w:ascii="Arial" w:hAnsi="Arial" w:cs="Arial"/>
                <w:sz w:val="20"/>
              </w:rPr>
              <w:t>variation</w:t>
            </w:r>
            <w:r w:rsidR="002E7271">
              <w:rPr>
                <w:rFonts w:ascii="Arial" w:hAnsi="Arial" w:cs="Arial"/>
                <w:sz w:val="20"/>
              </w:rPr>
              <w:t>:</w:t>
            </w:r>
          </w:p>
        </w:tc>
        <w:tc>
          <w:tcPr>
            <w:tcW w:w="992" w:type="dxa"/>
            <w:tcBorders>
              <w:top w:val="single" w:sz="8" w:space="0" w:color="auto"/>
              <w:left w:val="single" w:sz="8" w:space="0" w:color="auto"/>
              <w:bottom w:val="single" w:sz="8" w:space="0" w:color="auto"/>
              <w:right w:val="single" w:sz="8" w:space="0" w:color="auto"/>
            </w:tcBorders>
          </w:tcPr>
          <w:p w:rsidR="00600640" w:rsidRPr="00A12F15" w:rsidRDefault="00600640">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0" w:type="dxa"/>
            <w:tcBorders>
              <w:top w:val="single" w:sz="8" w:space="0" w:color="auto"/>
              <w:left w:val="single" w:sz="8" w:space="0" w:color="auto"/>
              <w:bottom w:val="single" w:sz="8" w:space="0" w:color="auto"/>
              <w:right w:val="single" w:sz="8" w:space="0" w:color="auto"/>
            </w:tcBorders>
          </w:tcPr>
          <w:p w:rsidR="00600640" w:rsidRPr="00A12F15" w:rsidRDefault="00600640">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1" w:type="dxa"/>
            <w:tcBorders>
              <w:top w:val="single" w:sz="8" w:space="0" w:color="auto"/>
              <w:left w:val="single" w:sz="8" w:space="0" w:color="auto"/>
              <w:bottom w:val="single" w:sz="8" w:space="0" w:color="auto"/>
              <w:right w:val="single" w:sz="8" w:space="0" w:color="auto"/>
            </w:tcBorders>
          </w:tcPr>
          <w:p w:rsidR="00600640" w:rsidRPr="00A12F15" w:rsidRDefault="00600640">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1525" w:type="dxa"/>
            <w:tcBorders>
              <w:top w:val="single" w:sz="8" w:space="0" w:color="auto"/>
              <w:left w:val="single" w:sz="8" w:space="0" w:color="auto"/>
              <w:bottom w:val="single" w:sz="8" w:space="0" w:color="auto"/>
              <w:right w:val="double" w:sz="6" w:space="0" w:color="auto"/>
            </w:tcBorders>
          </w:tcPr>
          <w:p w:rsidR="00600640" w:rsidRPr="00A12F15" w:rsidRDefault="00600640">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p>
        </w:tc>
      </w:tr>
      <w:tr w:rsidR="001E2D97" w:rsidRPr="00A12F15" w:rsidTr="00322946">
        <w:tblPrEx>
          <w:tblCellMar>
            <w:left w:w="56" w:type="dxa"/>
            <w:right w:w="56" w:type="dxa"/>
          </w:tblCellMar>
          <w:tblLook w:val="0000"/>
        </w:tblPrEx>
        <w:tc>
          <w:tcPr>
            <w:tcW w:w="848" w:type="dxa"/>
            <w:tcBorders>
              <w:top w:val="single" w:sz="8" w:space="0" w:color="auto"/>
              <w:left w:val="double" w:sz="6" w:space="0" w:color="auto"/>
              <w:bottom w:val="single" w:sz="8" w:space="0" w:color="auto"/>
              <w:right w:val="single" w:sz="8" w:space="0" w:color="auto"/>
            </w:tcBorders>
          </w:tcPr>
          <w:p w:rsidR="001E2D97" w:rsidRPr="00FF3D4B" w:rsidRDefault="001E2D97">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r w:rsidRPr="00FF3D4B">
              <w:rPr>
                <w:rFonts w:ascii="Arial" w:hAnsi="Arial" w:cs="Arial"/>
                <w:sz w:val="20"/>
              </w:rPr>
              <w:t>1.5.4</w:t>
            </w:r>
            <w:r w:rsidR="00640313" w:rsidRPr="00FF3D4B">
              <w:rPr>
                <w:rFonts w:ascii="Arial" w:hAnsi="Arial" w:cs="Arial"/>
                <w:sz w:val="20"/>
              </w:rPr>
              <w:t>.1</w:t>
            </w:r>
          </w:p>
        </w:tc>
        <w:tc>
          <w:tcPr>
            <w:tcW w:w="4114" w:type="dxa"/>
            <w:gridSpan w:val="2"/>
            <w:tcBorders>
              <w:top w:val="single" w:sz="8" w:space="0" w:color="auto"/>
              <w:left w:val="single" w:sz="8" w:space="0" w:color="auto"/>
              <w:bottom w:val="single" w:sz="8" w:space="0" w:color="auto"/>
              <w:right w:val="single" w:sz="8" w:space="0" w:color="auto"/>
            </w:tcBorders>
          </w:tcPr>
          <w:p w:rsidR="00000000" w:rsidRDefault="002E7271">
            <w:pPr>
              <w:numPr>
                <w:ilvl w:val="0"/>
                <w:numId w:val="53"/>
              </w:numPr>
              <w:tabs>
                <w:tab w:val="left" w:pos="-720"/>
                <w:tab w:val="left" w:pos="0"/>
                <w:tab w:val="left" w:pos="259"/>
                <w:tab w:val="left" w:pos="604"/>
                <w:tab w:val="left" w:pos="816"/>
                <w:tab w:val="left" w:pos="1440"/>
              </w:tabs>
              <w:suppressAutoHyphens/>
              <w:spacing w:after="56" w:line="201" w:lineRule="exact"/>
              <w:ind w:hanging="665"/>
              <w:rPr>
                <w:rFonts w:ascii="Arial" w:hAnsi="Arial" w:cs="Arial"/>
                <w:sz w:val="20"/>
              </w:rPr>
            </w:pPr>
            <w:r w:rsidRPr="00FF3D4B">
              <w:rPr>
                <w:rFonts w:ascii="Arial" w:hAnsi="Arial" w:cs="Arial"/>
                <w:snapToGrid w:val="0"/>
                <w:sz w:val="20"/>
                <w:lang w:eastAsia="en-US"/>
              </w:rPr>
              <w:t>AC mains voltage variation</w:t>
            </w:r>
          </w:p>
        </w:tc>
        <w:tc>
          <w:tcPr>
            <w:tcW w:w="992" w:type="dxa"/>
            <w:tcBorders>
              <w:top w:val="single" w:sz="8" w:space="0" w:color="auto"/>
              <w:left w:val="single" w:sz="8"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0" w:type="dxa"/>
            <w:tcBorders>
              <w:top w:val="single" w:sz="8" w:space="0" w:color="auto"/>
              <w:left w:val="single" w:sz="8"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1" w:type="dxa"/>
            <w:tcBorders>
              <w:top w:val="single" w:sz="8" w:space="0" w:color="auto"/>
              <w:left w:val="single" w:sz="8"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1525" w:type="dxa"/>
            <w:tcBorders>
              <w:top w:val="single" w:sz="8" w:space="0" w:color="auto"/>
              <w:left w:val="single" w:sz="8" w:space="0" w:color="auto"/>
              <w:bottom w:val="single" w:sz="8"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p>
        </w:tc>
      </w:tr>
      <w:tr w:rsidR="00640313" w:rsidRPr="00A12F15" w:rsidTr="00322946">
        <w:tblPrEx>
          <w:tblCellMar>
            <w:left w:w="56" w:type="dxa"/>
            <w:right w:w="56" w:type="dxa"/>
          </w:tblCellMar>
          <w:tblLook w:val="0000"/>
        </w:tblPrEx>
        <w:tc>
          <w:tcPr>
            <w:tcW w:w="848" w:type="dxa"/>
            <w:tcBorders>
              <w:top w:val="single" w:sz="8" w:space="0" w:color="auto"/>
              <w:left w:val="double" w:sz="6" w:space="0" w:color="auto"/>
              <w:bottom w:val="single" w:sz="8" w:space="0" w:color="auto"/>
              <w:right w:val="single" w:sz="8" w:space="0" w:color="auto"/>
            </w:tcBorders>
          </w:tcPr>
          <w:p w:rsidR="00640313" w:rsidRPr="00FF3D4B" w:rsidRDefault="00640313">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r w:rsidRPr="00FF3D4B">
              <w:rPr>
                <w:rFonts w:ascii="Arial" w:hAnsi="Arial" w:cs="Arial"/>
                <w:sz w:val="20"/>
              </w:rPr>
              <w:t>1.5.4.2</w:t>
            </w:r>
          </w:p>
        </w:tc>
        <w:tc>
          <w:tcPr>
            <w:tcW w:w="4114" w:type="dxa"/>
            <w:gridSpan w:val="2"/>
            <w:tcBorders>
              <w:top w:val="single" w:sz="8" w:space="0" w:color="auto"/>
              <w:left w:val="single" w:sz="8" w:space="0" w:color="auto"/>
              <w:bottom w:val="single" w:sz="8" w:space="0" w:color="auto"/>
              <w:right w:val="single" w:sz="8" w:space="0" w:color="auto"/>
            </w:tcBorders>
          </w:tcPr>
          <w:p w:rsidR="00000000" w:rsidRDefault="002E7271">
            <w:pPr>
              <w:numPr>
                <w:ilvl w:val="0"/>
                <w:numId w:val="53"/>
              </w:numPr>
              <w:tabs>
                <w:tab w:val="left" w:pos="-720"/>
                <w:tab w:val="left" w:pos="0"/>
                <w:tab w:val="left" w:pos="259"/>
                <w:tab w:val="left" w:pos="604"/>
                <w:tab w:val="left" w:pos="816"/>
                <w:tab w:val="left" w:pos="1440"/>
              </w:tabs>
              <w:suppressAutoHyphens/>
              <w:spacing w:after="56" w:line="201" w:lineRule="exact"/>
              <w:ind w:hanging="665"/>
              <w:rPr>
                <w:rFonts w:ascii="Arial" w:hAnsi="Arial" w:cs="Arial"/>
                <w:sz w:val="20"/>
              </w:rPr>
            </w:pPr>
            <w:r w:rsidRPr="00FF3D4B">
              <w:rPr>
                <w:rFonts w:ascii="Arial" w:hAnsi="Arial" w:cs="Arial"/>
                <w:snapToGrid w:val="0"/>
                <w:sz w:val="20"/>
                <w:lang w:eastAsia="en-US"/>
              </w:rPr>
              <w:t>DC mains voltage variation</w:t>
            </w:r>
          </w:p>
        </w:tc>
        <w:tc>
          <w:tcPr>
            <w:tcW w:w="992" w:type="dxa"/>
            <w:tcBorders>
              <w:top w:val="single" w:sz="8" w:space="0" w:color="auto"/>
              <w:left w:val="single" w:sz="8" w:space="0" w:color="auto"/>
              <w:bottom w:val="single" w:sz="8" w:space="0" w:color="auto"/>
              <w:right w:val="single" w:sz="8" w:space="0" w:color="auto"/>
            </w:tcBorders>
          </w:tcPr>
          <w:p w:rsidR="00640313" w:rsidRPr="00A12F15" w:rsidRDefault="00640313">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0" w:type="dxa"/>
            <w:tcBorders>
              <w:top w:val="single" w:sz="8" w:space="0" w:color="auto"/>
              <w:left w:val="single" w:sz="8" w:space="0" w:color="auto"/>
              <w:bottom w:val="single" w:sz="8" w:space="0" w:color="auto"/>
              <w:right w:val="single" w:sz="8" w:space="0" w:color="auto"/>
            </w:tcBorders>
          </w:tcPr>
          <w:p w:rsidR="00640313" w:rsidRPr="00A12F15" w:rsidRDefault="00640313">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1" w:type="dxa"/>
            <w:tcBorders>
              <w:top w:val="single" w:sz="8" w:space="0" w:color="auto"/>
              <w:left w:val="single" w:sz="8" w:space="0" w:color="auto"/>
              <w:bottom w:val="single" w:sz="8" w:space="0" w:color="auto"/>
              <w:right w:val="single" w:sz="8" w:space="0" w:color="auto"/>
            </w:tcBorders>
          </w:tcPr>
          <w:p w:rsidR="00640313" w:rsidRPr="00A12F15" w:rsidRDefault="00640313">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1525" w:type="dxa"/>
            <w:tcBorders>
              <w:top w:val="single" w:sz="8" w:space="0" w:color="auto"/>
              <w:left w:val="single" w:sz="8" w:space="0" w:color="auto"/>
              <w:bottom w:val="single" w:sz="8" w:space="0" w:color="auto"/>
              <w:right w:val="double" w:sz="6" w:space="0" w:color="auto"/>
            </w:tcBorders>
          </w:tcPr>
          <w:p w:rsidR="00640313" w:rsidRPr="00A12F15" w:rsidRDefault="00640313">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p>
        </w:tc>
      </w:tr>
      <w:tr w:rsidR="001E2D97" w:rsidRPr="00A12F15" w:rsidTr="00322946">
        <w:tblPrEx>
          <w:tblCellMar>
            <w:left w:w="56" w:type="dxa"/>
            <w:right w:w="56" w:type="dxa"/>
          </w:tblCellMar>
          <w:tblLook w:val="0000"/>
        </w:tblPrEx>
        <w:tc>
          <w:tcPr>
            <w:tcW w:w="848" w:type="dxa"/>
            <w:tcBorders>
              <w:top w:val="single" w:sz="8" w:space="0" w:color="auto"/>
              <w:left w:val="double" w:sz="6" w:space="0" w:color="auto"/>
              <w:bottom w:val="single" w:sz="8" w:space="0" w:color="auto"/>
              <w:right w:val="single" w:sz="8" w:space="0" w:color="auto"/>
            </w:tcBorders>
          </w:tcPr>
          <w:p w:rsidR="001E2D97" w:rsidRPr="00FF3D4B" w:rsidRDefault="001E2D97">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r w:rsidRPr="00FF3D4B">
              <w:rPr>
                <w:rFonts w:ascii="Arial" w:hAnsi="Arial" w:cs="Arial"/>
                <w:sz w:val="20"/>
              </w:rPr>
              <w:t>1.5.5</w:t>
            </w:r>
          </w:p>
        </w:tc>
        <w:tc>
          <w:tcPr>
            <w:tcW w:w="4114" w:type="dxa"/>
            <w:gridSpan w:val="2"/>
            <w:tcBorders>
              <w:top w:val="single" w:sz="8" w:space="0" w:color="auto"/>
              <w:left w:val="single" w:sz="8" w:space="0" w:color="auto"/>
              <w:bottom w:val="single" w:sz="8" w:space="0" w:color="auto"/>
              <w:right w:val="single" w:sz="8" w:space="0" w:color="auto"/>
            </w:tcBorders>
          </w:tcPr>
          <w:p w:rsidR="001E2D97" w:rsidRPr="00FF3D4B" w:rsidRDefault="00C96D2C" w:rsidP="00E87975">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r w:rsidRPr="00FF3D4B">
              <w:rPr>
                <w:rFonts w:ascii="Arial" w:hAnsi="Arial" w:cs="Arial"/>
                <w:sz w:val="20"/>
              </w:rPr>
              <w:t>Battery voltage</w:t>
            </w:r>
            <w:r w:rsidR="00640313" w:rsidRPr="00FF3D4B">
              <w:rPr>
                <w:rFonts w:ascii="Arial" w:hAnsi="Arial" w:cs="Arial"/>
                <w:sz w:val="20"/>
              </w:rPr>
              <w:t xml:space="preserve"> variation</w:t>
            </w:r>
            <w:r w:rsidR="00B32148" w:rsidRPr="00FF3D4B">
              <w:rPr>
                <w:rFonts w:ascii="Arial" w:hAnsi="Arial" w:cs="Arial"/>
                <w:sz w:val="20"/>
              </w:rPr>
              <w:t xml:space="preserve">, </w:t>
            </w:r>
            <w:r w:rsidR="00640313" w:rsidRPr="00FF3D4B">
              <w:rPr>
                <w:rFonts w:ascii="Arial" w:hAnsi="Arial" w:cs="Arial"/>
                <w:sz w:val="20"/>
              </w:rPr>
              <w:t xml:space="preserve"> </w:t>
            </w:r>
            <w:r w:rsidR="00B32148" w:rsidRPr="00FF3D4B">
              <w:rPr>
                <w:rFonts w:ascii="Arial" w:hAnsi="Arial" w:cs="Arial"/>
                <w:sz w:val="20"/>
              </w:rPr>
              <w:t>not mains connected</w:t>
            </w:r>
            <w:r w:rsidR="00B32148" w:rsidRPr="00FF3D4B">
              <w:rPr>
                <w:rFonts w:ascii="Arial" w:hAnsi="Arial" w:cs="Arial"/>
                <w:snapToGrid w:val="0"/>
                <w:sz w:val="20"/>
              </w:rPr>
              <w:t xml:space="preserve"> </w:t>
            </w:r>
            <w:r w:rsidR="00B32148" w:rsidRPr="00FF3D4B">
              <w:rPr>
                <w:rFonts w:ascii="Arial" w:hAnsi="Arial" w:cs="Arial"/>
                <w:sz w:val="20"/>
              </w:rPr>
              <w:t>(DC)</w:t>
            </w:r>
          </w:p>
        </w:tc>
        <w:tc>
          <w:tcPr>
            <w:tcW w:w="992" w:type="dxa"/>
            <w:tcBorders>
              <w:top w:val="single" w:sz="8" w:space="0" w:color="auto"/>
              <w:left w:val="single" w:sz="8"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0" w:type="dxa"/>
            <w:tcBorders>
              <w:top w:val="single" w:sz="8" w:space="0" w:color="auto"/>
              <w:left w:val="single" w:sz="8"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1" w:type="dxa"/>
            <w:tcBorders>
              <w:top w:val="single" w:sz="8" w:space="0" w:color="auto"/>
              <w:left w:val="single" w:sz="8"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1525" w:type="dxa"/>
            <w:tcBorders>
              <w:top w:val="single" w:sz="8" w:space="0" w:color="auto"/>
              <w:left w:val="single" w:sz="8" w:space="0" w:color="auto"/>
              <w:bottom w:val="single" w:sz="8"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p>
        </w:tc>
      </w:tr>
      <w:tr w:rsidR="001E2D97" w:rsidRPr="00A12F15" w:rsidTr="00322946">
        <w:tblPrEx>
          <w:tblCellMar>
            <w:left w:w="56" w:type="dxa"/>
            <w:right w:w="56" w:type="dxa"/>
          </w:tblCellMar>
          <w:tblLook w:val="0000"/>
        </w:tblPrEx>
        <w:tc>
          <w:tcPr>
            <w:tcW w:w="848" w:type="dxa"/>
            <w:tcBorders>
              <w:top w:val="single" w:sz="8" w:space="0" w:color="auto"/>
              <w:left w:val="double" w:sz="6" w:space="0" w:color="auto"/>
              <w:bottom w:val="single" w:sz="8" w:space="0" w:color="auto"/>
              <w:right w:val="single" w:sz="8" w:space="0" w:color="auto"/>
            </w:tcBorders>
          </w:tcPr>
          <w:p w:rsidR="001E2D97" w:rsidRPr="00FF3D4B" w:rsidRDefault="001E2D97">
            <w:pPr>
              <w:tabs>
                <w:tab w:val="left" w:pos="-720"/>
                <w:tab w:val="left" w:pos="0"/>
                <w:tab w:val="left" w:pos="259"/>
                <w:tab w:val="left" w:pos="604"/>
                <w:tab w:val="left" w:pos="816"/>
                <w:tab w:val="left" w:pos="1440"/>
              </w:tabs>
              <w:suppressAutoHyphens/>
              <w:spacing w:after="56" w:line="201" w:lineRule="exact"/>
              <w:rPr>
                <w:rFonts w:ascii="Arial" w:hAnsi="Arial" w:cs="Arial"/>
                <w:b/>
                <w:sz w:val="20"/>
              </w:rPr>
            </w:pPr>
            <w:r w:rsidRPr="00FF3D4B">
              <w:rPr>
                <w:rFonts w:ascii="Arial" w:hAnsi="Arial" w:cs="Arial"/>
                <w:b/>
                <w:sz w:val="20"/>
              </w:rPr>
              <w:t>1.6</w:t>
            </w:r>
          </w:p>
        </w:tc>
        <w:tc>
          <w:tcPr>
            <w:tcW w:w="4114" w:type="dxa"/>
            <w:gridSpan w:val="2"/>
            <w:tcBorders>
              <w:top w:val="single" w:sz="8" w:space="0" w:color="auto"/>
              <w:left w:val="single" w:sz="8" w:space="0" w:color="auto"/>
              <w:bottom w:val="single" w:sz="8" w:space="0" w:color="auto"/>
              <w:right w:val="single" w:sz="8" w:space="0" w:color="auto"/>
            </w:tcBorders>
          </w:tcPr>
          <w:p w:rsidR="001E2D97" w:rsidRPr="00FF3D4B" w:rsidRDefault="001E2D97">
            <w:pPr>
              <w:tabs>
                <w:tab w:val="left" w:pos="-720"/>
                <w:tab w:val="left" w:pos="0"/>
                <w:tab w:val="left" w:pos="259"/>
                <w:tab w:val="left" w:pos="604"/>
                <w:tab w:val="left" w:pos="816"/>
                <w:tab w:val="left" w:pos="1440"/>
              </w:tabs>
              <w:suppressAutoHyphens/>
              <w:spacing w:after="56" w:line="201" w:lineRule="exact"/>
              <w:rPr>
                <w:rFonts w:ascii="Arial" w:hAnsi="Arial" w:cs="Arial"/>
                <w:b/>
                <w:sz w:val="20"/>
              </w:rPr>
            </w:pPr>
            <w:r w:rsidRPr="00FF3D4B">
              <w:rPr>
                <w:rFonts w:ascii="Arial" w:hAnsi="Arial" w:cs="Arial"/>
                <w:b/>
                <w:sz w:val="20"/>
              </w:rPr>
              <w:t>Disturbances</w:t>
            </w:r>
          </w:p>
        </w:tc>
        <w:tc>
          <w:tcPr>
            <w:tcW w:w="992" w:type="dxa"/>
            <w:tcBorders>
              <w:top w:val="single" w:sz="8" w:space="0" w:color="auto"/>
              <w:left w:val="single" w:sz="8"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0" w:type="dxa"/>
            <w:tcBorders>
              <w:top w:val="single" w:sz="8" w:space="0" w:color="auto"/>
              <w:left w:val="single" w:sz="8"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1" w:type="dxa"/>
            <w:tcBorders>
              <w:top w:val="single" w:sz="8" w:space="0" w:color="auto"/>
              <w:left w:val="single" w:sz="8"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1525" w:type="dxa"/>
            <w:tcBorders>
              <w:top w:val="single" w:sz="8" w:space="0" w:color="auto"/>
              <w:left w:val="single" w:sz="8" w:space="0" w:color="auto"/>
              <w:bottom w:val="single" w:sz="8"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p>
        </w:tc>
      </w:tr>
      <w:tr w:rsidR="001E2D97" w:rsidRPr="00A12F15" w:rsidTr="00322946">
        <w:tblPrEx>
          <w:tblCellMar>
            <w:left w:w="56" w:type="dxa"/>
            <w:right w:w="56" w:type="dxa"/>
          </w:tblCellMar>
          <w:tblLook w:val="0000"/>
        </w:tblPrEx>
        <w:tc>
          <w:tcPr>
            <w:tcW w:w="848" w:type="dxa"/>
            <w:tcBorders>
              <w:top w:val="single" w:sz="8" w:space="0" w:color="auto"/>
              <w:left w:val="double" w:sz="6" w:space="0" w:color="auto"/>
              <w:bottom w:val="single" w:sz="8" w:space="0" w:color="auto"/>
              <w:right w:val="single" w:sz="8" w:space="0" w:color="auto"/>
            </w:tcBorders>
          </w:tcPr>
          <w:p w:rsidR="001E2D97" w:rsidRPr="00FF3D4B" w:rsidRDefault="001E2D97">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r w:rsidRPr="00FF3D4B">
              <w:rPr>
                <w:rFonts w:ascii="Arial" w:hAnsi="Arial" w:cs="Arial"/>
                <w:sz w:val="20"/>
              </w:rPr>
              <w:t>1.6.1</w:t>
            </w:r>
          </w:p>
        </w:tc>
        <w:tc>
          <w:tcPr>
            <w:tcW w:w="4114" w:type="dxa"/>
            <w:gridSpan w:val="2"/>
            <w:tcBorders>
              <w:top w:val="single" w:sz="8" w:space="0" w:color="auto"/>
              <w:left w:val="single" w:sz="8" w:space="0" w:color="auto"/>
              <w:bottom w:val="single" w:sz="4" w:space="0" w:color="auto"/>
              <w:right w:val="single" w:sz="8" w:space="0" w:color="auto"/>
            </w:tcBorders>
          </w:tcPr>
          <w:p w:rsidR="001E2D97" w:rsidRPr="00FF3D4B" w:rsidRDefault="00A82CE5" w:rsidP="00B32148">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r w:rsidRPr="00FF3D4B">
              <w:rPr>
                <w:rFonts w:ascii="Arial" w:hAnsi="Arial" w:cs="Arial"/>
                <w:sz w:val="20"/>
              </w:rPr>
              <w:t xml:space="preserve">AC mains </w:t>
            </w:r>
            <w:r w:rsidR="00B32148" w:rsidRPr="00FF3D4B">
              <w:rPr>
                <w:rFonts w:ascii="Arial" w:hAnsi="Arial" w:cs="Arial"/>
                <w:sz w:val="20"/>
              </w:rPr>
              <w:t>power</w:t>
            </w:r>
            <w:r w:rsidRPr="00FF3D4B">
              <w:rPr>
                <w:rFonts w:ascii="Arial" w:hAnsi="Arial" w:cs="Arial"/>
                <w:sz w:val="20"/>
              </w:rPr>
              <w:t xml:space="preserve"> dips, short interruptions and reductions</w:t>
            </w:r>
          </w:p>
        </w:tc>
        <w:tc>
          <w:tcPr>
            <w:tcW w:w="992" w:type="dxa"/>
            <w:tcBorders>
              <w:top w:val="single" w:sz="8" w:space="0" w:color="auto"/>
              <w:left w:val="single" w:sz="8"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0" w:type="dxa"/>
            <w:tcBorders>
              <w:top w:val="single" w:sz="8" w:space="0" w:color="auto"/>
              <w:left w:val="single" w:sz="8"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1" w:type="dxa"/>
            <w:tcBorders>
              <w:top w:val="single" w:sz="8" w:space="0" w:color="auto"/>
              <w:left w:val="single" w:sz="8" w:space="0" w:color="auto"/>
              <w:bottom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1525" w:type="dxa"/>
            <w:tcBorders>
              <w:top w:val="single" w:sz="8" w:space="0" w:color="auto"/>
              <w:left w:val="single" w:sz="8" w:space="0" w:color="auto"/>
              <w:bottom w:val="single" w:sz="8"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p>
        </w:tc>
      </w:tr>
      <w:tr w:rsidR="00F97A5D" w:rsidRPr="00A12F15" w:rsidTr="00322946">
        <w:tblPrEx>
          <w:tblCellMar>
            <w:left w:w="56" w:type="dxa"/>
            <w:right w:w="56" w:type="dxa"/>
          </w:tblCellMar>
          <w:tblLook w:val="0000"/>
        </w:tblPrEx>
        <w:tc>
          <w:tcPr>
            <w:tcW w:w="848" w:type="dxa"/>
            <w:tcBorders>
              <w:top w:val="single" w:sz="8" w:space="0" w:color="auto"/>
              <w:left w:val="double" w:sz="6" w:space="0" w:color="auto"/>
              <w:bottom w:val="single" w:sz="8" w:space="0" w:color="auto"/>
              <w:right w:val="single" w:sz="8" w:space="0" w:color="auto"/>
            </w:tcBorders>
          </w:tcPr>
          <w:p w:rsidR="00F97A5D" w:rsidRPr="00FF3D4B" w:rsidRDefault="00F97A5D">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r w:rsidRPr="00FF3D4B">
              <w:rPr>
                <w:rFonts w:ascii="Arial" w:hAnsi="Arial" w:cs="Arial"/>
                <w:sz w:val="20"/>
              </w:rPr>
              <w:t>1.6.2</w:t>
            </w:r>
          </w:p>
        </w:tc>
        <w:tc>
          <w:tcPr>
            <w:tcW w:w="4114" w:type="dxa"/>
            <w:gridSpan w:val="2"/>
            <w:tcBorders>
              <w:top w:val="single" w:sz="4" w:space="0" w:color="auto"/>
              <w:left w:val="single" w:sz="8" w:space="0" w:color="auto"/>
              <w:bottom w:val="single" w:sz="8" w:space="0" w:color="auto"/>
              <w:right w:val="single" w:sz="8" w:space="0" w:color="auto"/>
            </w:tcBorders>
          </w:tcPr>
          <w:p w:rsidR="00F97A5D" w:rsidRPr="00DF0B98" w:rsidDel="00640313" w:rsidRDefault="00B32148" w:rsidP="00B32148">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r w:rsidRPr="00DF0B98">
              <w:rPr>
                <w:rFonts w:ascii="Arial" w:hAnsi="Arial" w:cs="Arial"/>
                <w:sz w:val="20"/>
              </w:rPr>
              <w:t>Bursts (fast transient tests) on</w:t>
            </w:r>
            <w:ins w:id="157" w:author="morayoa" w:date="2013-06-10T09:50:00Z">
              <w:r w:rsidR="00DF0B98" w:rsidRPr="00DF0B98">
                <w:rPr>
                  <w:rFonts w:ascii="Arial" w:hAnsi="Arial" w:cs="Arial"/>
                  <w:sz w:val="20"/>
                </w:rPr>
                <w:t xml:space="preserve"> mains power lines and on signal, data and control lines</w:t>
              </w:r>
            </w:ins>
            <w:del w:id="158" w:author="morayoa" w:date="2013-06-10T09:50:00Z">
              <w:r w:rsidRPr="00DF0B98" w:rsidDel="00DF0B98">
                <w:rPr>
                  <w:rFonts w:ascii="Arial" w:hAnsi="Arial" w:cs="Arial"/>
                  <w:sz w:val="20"/>
                </w:rPr>
                <w:delText>:</w:delText>
              </w:r>
            </w:del>
          </w:p>
        </w:tc>
        <w:tc>
          <w:tcPr>
            <w:tcW w:w="992" w:type="dxa"/>
            <w:tcBorders>
              <w:top w:val="single" w:sz="8" w:space="0" w:color="auto"/>
              <w:left w:val="single" w:sz="8" w:space="0" w:color="auto"/>
              <w:bottom w:val="single" w:sz="8" w:space="0" w:color="auto"/>
              <w:right w:val="single" w:sz="8" w:space="0" w:color="auto"/>
            </w:tcBorders>
          </w:tcPr>
          <w:p w:rsidR="00F97A5D" w:rsidRPr="00A12F15" w:rsidRDefault="00F97A5D">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0" w:type="dxa"/>
            <w:tcBorders>
              <w:top w:val="single" w:sz="8" w:space="0" w:color="auto"/>
              <w:left w:val="single" w:sz="8" w:space="0" w:color="auto"/>
              <w:bottom w:val="single" w:sz="8" w:space="0" w:color="auto"/>
              <w:right w:val="single" w:sz="8" w:space="0" w:color="auto"/>
            </w:tcBorders>
          </w:tcPr>
          <w:p w:rsidR="00F97A5D" w:rsidRPr="00A12F15" w:rsidRDefault="00F97A5D">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1" w:type="dxa"/>
            <w:tcBorders>
              <w:top w:val="single" w:sz="8" w:space="0" w:color="auto"/>
              <w:left w:val="single" w:sz="8" w:space="0" w:color="auto"/>
              <w:bottom w:val="single" w:sz="8" w:space="0" w:color="auto"/>
              <w:right w:val="single" w:sz="8" w:space="0" w:color="auto"/>
            </w:tcBorders>
          </w:tcPr>
          <w:p w:rsidR="00F97A5D" w:rsidRPr="00A12F15" w:rsidRDefault="00F97A5D">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1525" w:type="dxa"/>
            <w:tcBorders>
              <w:top w:val="single" w:sz="8" w:space="0" w:color="auto"/>
              <w:left w:val="single" w:sz="8" w:space="0" w:color="auto"/>
              <w:bottom w:val="single" w:sz="8" w:space="0" w:color="auto"/>
              <w:right w:val="double" w:sz="6" w:space="0" w:color="auto"/>
            </w:tcBorders>
          </w:tcPr>
          <w:p w:rsidR="00F97A5D" w:rsidRPr="00A12F15" w:rsidRDefault="00F97A5D">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p>
        </w:tc>
      </w:tr>
      <w:tr w:rsidR="00F97A5D" w:rsidRPr="00A12F15" w:rsidTr="00322946">
        <w:tblPrEx>
          <w:tblCellMar>
            <w:left w:w="56" w:type="dxa"/>
            <w:right w:w="56" w:type="dxa"/>
          </w:tblCellMar>
          <w:tblLook w:val="0000"/>
        </w:tblPrEx>
        <w:tc>
          <w:tcPr>
            <w:tcW w:w="848" w:type="dxa"/>
            <w:tcBorders>
              <w:top w:val="single" w:sz="8" w:space="0" w:color="auto"/>
              <w:left w:val="double" w:sz="6" w:space="0" w:color="auto"/>
              <w:bottom w:val="single" w:sz="8" w:space="0" w:color="auto"/>
              <w:right w:val="single" w:sz="8" w:space="0" w:color="auto"/>
            </w:tcBorders>
          </w:tcPr>
          <w:p w:rsidR="00F97A5D" w:rsidRPr="00FF3D4B" w:rsidRDefault="00F97A5D">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r w:rsidRPr="00FF3D4B">
              <w:rPr>
                <w:rFonts w:ascii="Arial" w:hAnsi="Arial" w:cs="Arial"/>
                <w:sz w:val="20"/>
              </w:rPr>
              <w:t>1.6.2.1</w:t>
            </w:r>
          </w:p>
        </w:tc>
        <w:tc>
          <w:tcPr>
            <w:tcW w:w="4114" w:type="dxa"/>
            <w:gridSpan w:val="2"/>
            <w:tcBorders>
              <w:top w:val="single" w:sz="8" w:space="0" w:color="auto"/>
              <w:left w:val="single" w:sz="8" w:space="0" w:color="auto"/>
              <w:bottom w:val="single" w:sz="8" w:space="0" w:color="auto"/>
              <w:right w:val="single" w:sz="8" w:space="0" w:color="auto"/>
            </w:tcBorders>
          </w:tcPr>
          <w:p w:rsidR="00000000" w:rsidRDefault="00B32148">
            <w:pPr>
              <w:numPr>
                <w:ilvl w:val="0"/>
                <w:numId w:val="52"/>
              </w:numPr>
              <w:tabs>
                <w:tab w:val="left" w:pos="-720"/>
                <w:tab w:val="left" w:pos="0"/>
                <w:tab w:val="left" w:pos="259"/>
                <w:tab w:val="left" w:pos="604"/>
                <w:tab w:val="left" w:pos="816"/>
                <w:tab w:val="left" w:pos="1440"/>
              </w:tabs>
              <w:suppressAutoHyphens/>
              <w:spacing w:after="56" w:line="201" w:lineRule="exact"/>
              <w:ind w:hanging="665"/>
              <w:rPr>
                <w:rFonts w:ascii="Arial" w:hAnsi="Arial" w:cs="Arial"/>
                <w:sz w:val="20"/>
              </w:rPr>
            </w:pPr>
            <w:r w:rsidRPr="00FF3D4B">
              <w:rPr>
                <w:rFonts w:ascii="Arial" w:hAnsi="Arial" w:cs="Arial"/>
                <w:sz w:val="20"/>
              </w:rPr>
              <w:t xml:space="preserve">mains power </w:t>
            </w:r>
            <w:r w:rsidR="00F97A5D" w:rsidRPr="00FF3D4B">
              <w:rPr>
                <w:rFonts w:ascii="Arial" w:hAnsi="Arial" w:cs="Arial"/>
                <w:sz w:val="20"/>
              </w:rPr>
              <w:t>supply lines</w:t>
            </w:r>
          </w:p>
        </w:tc>
        <w:tc>
          <w:tcPr>
            <w:tcW w:w="992" w:type="dxa"/>
            <w:tcBorders>
              <w:top w:val="single" w:sz="8" w:space="0" w:color="auto"/>
              <w:left w:val="single" w:sz="8" w:space="0" w:color="auto"/>
              <w:bottom w:val="single" w:sz="8" w:space="0" w:color="auto"/>
              <w:right w:val="single" w:sz="8" w:space="0" w:color="auto"/>
            </w:tcBorders>
          </w:tcPr>
          <w:p w:rsidR="00F97A5D" w:rsidRPr="00A12F15" w:rsidRDefault="00F97A5D">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0" w:type="dxa"/>
            <w:tcBorders>
              <w:top w:val="single" w:sz="8" w:space="0" w:color="auto"/>
              <w:left w:val="single" w:sz="8" w:space="0" w:color="auto"/>
              <w:bottom w:val="single" w:sz="8" w:space="0" w:color="auto"/>
              <w:right w:val="single" w:sz="8" w:space="0" w:color="auto"/>
            </w:tcBorders>
          </w:tcPr>
          <w:p w:rsidR="00F97A5D" w:rsidRPr="00A12F15" w:rsidRDefault="00F97A5D">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1" w:type="dxa"/>
            <w:tcBorders>
              <w:top w:val="single" w:sz="8" w:space="0" w:color="auto"/>
              <w:left w:val="single" w:sz="8" w:space="0" w:color="auto"/>
              <w:bottom w:val="single" w:sz="8" w:space="0" w:color="auto"/>
              <w:right w:val="single" w:sz="8" w:space="0" w:color="auto"/>
            </w:tcBorders>
          </w:tcPr>
          <w:p w:rsidR="00F97A5D" w:rsidRPr="00A12F15" w:rsidRDefault="00F97A5D">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1525" w:type="dxa"/>
            <w:tcBorders>
              <w:top w:val="single" w:sz="8" w:space="0" w:color="auto"/>
              <w:left w:val="single" w:sz="8" w:space="0" w:color="auto"/>
              <w:bottom w:val="single" w:sz="8" w:space="0" w:color="auto"/>
              <w:right w:val="double" w:sz="6" w:space="0" w:color="auto"/>
            </w:tcBorders>
          </w:tcPr>
          <w:p w:rsidR="00F97A5D" w:rsidRPr="00A12F15" w:rsidRDefault="00F97A5D">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p>
        </w:tc>
      </w:tr>
      <w:tr w:rsidR="00F97A5D" w:rsidRPr="00A12F15" w:rsidTr="00322946">
        <w:tblPrEx>
          <w:tblCellMar>
            <w:left w:w="56" w:type="dxa"/>
            <w:right w:w="56" w:type="dxa"/>
          </w:tblCellMar>
          <w:tblLook w:val="0000"/>
        </w:tblPrEx>
        <w:tc>
          <w:tcPr>
            <w:tcW w:w="848" w:type="dxa"/>
            <w:tcBorders>
              <w:top w:val="single" w:sz="8" w:space="0" w:color="auto"/>
              <w:left w:val="double" w:sz="6" w:space="0" w:color="auto"/>
              <w:bottom w:val="single" w:sz="8" w:space="0" w:color="auto"/>
              <w:right w:val="single" w:sz="8" w:space="0" w:color="auto"/>
            </w:tcBorders>
          </w:tcPr>
          <w:p w:rsidR="00F97A5D" w:rsidRPr="00FF3D4B" w:rsidRDefault="00F97A5D">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r w:rsidRPr="00FF3D4B">
              <w:rPr>
                <w:rFonts w:ascii="Arial" w:hAnsi="Arial" w:cs="Arial"/>
                <w:sz w:val="20"/>
              </w:rPr>
              <w:t>1.6.2.2</w:t>
            </w:r>
          </w:p>
        </w:tc>
        <w:tc>
          <w:tcPr>
            <w:tcW w:w="4114" w:type="dxa"/>
            <w:gridSpan w:val="2"/>
            <w:tcBorders>
              <w:top w:val="single" w:sz="8" w:space="0" w:color="auto"/>
              <w:left w:val="single" w:sz="8" w:space="0" w:color="auto"/>
              <w:bottom w:val="single" w:sz="8" w:space="0" w:color="auto"/>
              <w:right w:val="single" w:sz="8" w:space="0" w:color="auto"/>
            </w:tcBorders>
          </w:tcPr>
          <w:p w:rsidR="00000000" w:rsidRDefault="00B32148">
            <w:pPr>
              <w:numPr>
                <w:ilvl w:val="0"/>
                <w:numId w:val="52"/>
              </w:numPr>
              <w:tabs>
                <w:tab w:val="left" w:pos="-720"/>
                <w:tab w:val="left" w:pos="0"/>
                <w:tab w:val="left" w:pos="259"/>
                <w:tab w:val="left" w:pos="604"/>
                <w:tab w:val="left" w:pos="816"/>
                <w:tab w:val="left" w:pos="1440"/>
              </w:tabs>
              <w:suppressAutoHyphens/>
              <w:spacing w:after="56" w:line="201" w:lineRule="exact"/>
              <w:ind w:hanging="665"/>
              <w:rPr>
                <w:rFonts w:ascii="Arial" w:hAnsi="Arial" w:cs="Arial"/>
                <w:sz w:val="20"/>
              </w:rPr>
            </w:pPr>
            <w:r w:rsidRPr="00FF3D4B">
              <w:rPr>
                <w:rFonts w:ascii="Arial" w:hAnsi="Arial" w:cs="Arial"/>
                <w:bCs/>
                <w:sz w:val="20"/>
              </w:rPr>
              <w:t>signal, data and control</w:t>
            </w:r>
            <w:r w:rsidRPr="00FF3D4B">
              <w:rPr>
                <w:rFonts w:ascii="Arial" w:hAnsi="Arial" w:cs="Arial"/>
                <w:sz w:val="20"/>
              </w:rPr>
              <w:t xml:space="preserve"> lines</w:t>
            </w:r>
          </w:p>
        </w:tc>
        <w:tc>
          <w:tcPr>
            <w:tcW w:w="992" w:type="dxa"/>
            <w:tcBorders>
              <w:top w:val="single" w:sz="8" w:space="0" w:color="auto"/>
              <w:left w:val="single" w:sz="8" w:space="0" w:color="auto"/>
              <w:bottom w:val="single" w:sz="8" w:space="0" w:color="auto"/>
              <w:right w:val="single" w:sz="8" w:space="0" w:color="auto"/>
            </w:tcBorders>
          </w:tcPr>
          <w:p w:rsidR="00F97A5D" w:rsidRPr="00A12F15" w:rsidRDefault="00F97A5D">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0" w:type="dxa"/>
            <w:tcBorders>
              <w:top w:val="single" w:sz="8" w:space="0" w:color="auto"/>
              <w:left w:val="single" w:sz="8" w:space="0" w:color="auto"/>
              <w:bottom w:val="single" w:sz="8" w:space="0" w:color="auto"/>
              <w:right w:val="single" w:sz="8" w:space="0" w:color="auto"/>
            </w:tcBorders>
          </w:tcPr>
          <w:p w:rsidR="00F97A5D" w:rsidRPr="00A12F15" w:rsidRDefault="00F97A5D">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1" w:type="dxa"/>
            <w:tcBorders>
              <w:top w:val="single" w:sz="8" w:space="0" w:color="auto"/>
              <w:left w:val="single" w:sz="8" w:space="0" w:color="auto"/>
              <w:bottom w:val="single" w:sz="8" w:space="0" w:color="auto"/>
              <w:right w:val="single" w:sz="8" w:space="0" w:color="auto"/>
            </w:tcBorders>
          </w:tcPr>
          <w:p w:rsidR="00F97A5D" w:rsidRPr="00A12F15" w:rsidRDefault="00F97A5D">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1525" w:type="dxa"/>
            <w:tcBorders>
              <w:top w:val="single" w:sz="8" w:space="0" w:color="auto"/>
              <w:left w:val="single" w:sz="8" w:space="0" w:color="auto"/>
              <w:bottom w:val="single" w:sz="8" w:space="0" w:color="auto"/>
              <w:right w:val="double" w:sz="6" w:space="0" w:color="auto"/>
            </w:tcBorders>
          </w:tcPr>
          <w:p w:rsidR="00F97A5D" w:rsidRPr="00A12F15" w:rsidRDefault="00F97A5D">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p>
        </w:tc>
      </w:tr>
      <w:tr w:rsidR="00F97A5D" w:rsidRPr="00A12F15" w:rsidTr="00322946">
        <w:tblPrEx>
          <w:tblCellMar>
            <w:left w:w="56" w:type="dxa"/>
            <w:right w:w="56" w:type="dxa"/>
          </w:tblCellMar>
          <w:tblLook w:val="0000"/>
        </w:tblPrEx>
        <w:tc>
          <w:tcPr>
            <w:tcW w:w="848" w:type="dxa"/>
            <w:tcBorders>
              <w:top w:val="single" w:sz="8" w:space="0" w:color="auto"/>
              <w:left w:val="double" w:sz="6" w:space="0" w:color="auto"/>
              <w:bottom w:val="single" w:sz="8" w:space="0" w:color="auto"/>
              <w:right w:val="single" w:sz="8" w:space="0" w:color="auto"/>
            </w:tcBorders>
          </w:tcPr>
          <w:p w:rsidR="00F97A5D" w:rsidRPr="00FF3D4B" w:rsidRDefault="00F97A5D">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r w:rsidRPr="00FF3D4B">
              <w:rPr>
                <w:rFonts w:ascii="Arial" w:hAnsi="Arial" w:cs="Arial"/>
                <w:sz w:val="20"/>
              </w:rPr>
              <w:t>1.6.3</w:t>
            </w:r>
          </w:p>
        </w:tc>
        <w:tc>
          <w:tcPr>
            <w:tcW w:w="4114" w:type="dxa"/>
            <w:gridSpan w:val="2"/>
            <w:tcBorders>
              <w:top w:val="single" w:sz="8" w:space="0" w:color="auto"/>
              <w:left w:val="single" w:sz="8" w:space="0" w:color="auto"/>
              <w:bottom w:val="single" w:sz="8" w:space="0" w:color="auto"/>
              <w:right w:val="single" w:sz="8" w:space="0" w:color="auto"/>
            </w:tcBorders>
          </w:tcPr>
          <w:p w:rsidR="00F97A5D" w:rsidRPr="00DF0B98" w:rsidRDefault="00DF0B98" w:rsidP="00EB0E1E">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ins w:id="159" w:author="morayoa" w:date="2013-06-10T09:49:00Z">
              <w:r w:rsidRPr="00DF0B98">
                <w:rPr>
                  <w:rFonts w:ascii="Arial" w:hAnsi="Arial" w:cs="Arial"/>
                  <w:sz w:val="20"/>
                </w:rPr>
                <w:t>Surges on AC and DC mains power lines and on signal, data and control lines</w:t>
              </w:r>
            </w:ins>
            <w:del w:id="160" w:author="morayoa" w:date="2013-06-10T09:49:00Z">
              <w:r w:rsidR="00F97A5D" w:rsidRPr="00DF0B98" w:rsidDel="00DF0B98">
                <w:rPr>
                  <w:rFonts w:ascii="Arial" w:hAnsi="Arial" w:cs="Arial"/>
                  <w:sz w:val="20"/>
                </w:rPr>
                <w:delText>Electrical surges</w:delText>
              </w:r>
              <w:r w:rsidR="00B32148" w:rsidRPr="00DF0B98" w:rsidDel="00DF0B98">
                <w:rPr>
                  <w:rFonts w:ascii="Arial" w:hAnsi="Arial" w:cs="Arial"/>
                  <w:sz w:val="20"/>
                </w:rPr>
                <w:delText xml:space="preserve"> on:</w:delText>
              </w:r>
            </w:del>
          </w:p>
        </w:tc>
        <w:tc>
          <w:tcPr>
            <w:tcW w:w="992" w:type="dxa"/>
            <w:tcBorders>
              <w:top w:val="single" w:sz="8" w:space="0" w:color="auto"/>
              <w:left w:val="single" w:sz="8" w:space="0" w:color="auto"/>
              <w:bottom w:val="single" w:sz="8" w:space="0" w:color="auto"/>
              <w:right w:val="single" w:sz="8" w:space="0" w:color="auto"/>
            </w:tcBorders>
          </w:tcPr>
          <w:p w:rsidR="00F97A5D" w:rsidRPr="00A12F15" w:rsidRDefault="00F97A5D">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0" w:type="dxa"/>
            <w:tcBorders>
              <w:top w:val="single" w:sz="8" w:space="0" w:color="auto"/>
              <w:left w:val="single" w:sz="8" w:space="0" w:color="auto"/>
              <w:bottom w:val="single" w:sz="8" w:space="0" w:color="auto"/>
              <w:right w:val="single" w:sz="8" w:space="0" w:color="auto"/>
            </w:tcBorders>
          </w:tcPr>
          <w:p w:rsidR="00F97A5D" w:rsidRPr="00A12F15" w:rsidRDefault="00F97A5D">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1" w:type="dxa"/>
            <w:tcBorders>
              <w:top w:val="single" w:sz="8" w:space="0" w:color="auto"/>
              <w:left w:val="single" w:sz="8" w:space="0" w:color="auto"/>
              <w:bottom w:val="single" w:sz="8" w:space="0" w:color="auto"/>
              <w:right w:val="single" w:sz="8" w:space="0" w:color="auto"/>
            </w:tcBorders>
          </w:tcPr>
          <w:p w:rsidR="00F97A5D" w:rsidRPr="00A12F15" w:rsidRDefault="00F97A5D">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1525" w:type="dxa"/>
            <w:tcBorders>
              <w:top w:val="single" w:sz="8" w:space="0" w:color="auto"/>
              <w:left w:val="single" w:sz="8" w:space="0" w:color="auto"/>
              <w:bottom w:val="single" w:sz="8" w:space="0" w:color="auto"/>
              <w:right w:val="double" w:sz="6" w:space="0" w:color="auto"/>
            </w:tcBorders>
          </w:tcPr>
          <w:p w:rsidR="00F97A5D" w:rsidRPr="00A12F15" w:rsidRDefault="00F97A5D">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p>
        </w:tc>
      </w:tr>
      <w:tr w:rsidR="00F97A5D" w:rsidRPr="00A12F15" w:rsidTr="00322946">
        <w:tblPrEx>
          <w:tblCellMar>
            <w:left w:w="56" w:type="dxa"/>
            <w:right w:w="56" w:type="dxa"/>
          </w:tblCellMar>
          <w:tblLook w:val="0000"/>
        </w:tblPrEx>
        <w:tc>
          <w:tcPr>
            <w:tcW w:w="848" w:type="dxa"/>
            <w:tcBorders>
              <w:top w:val="single" w:sz="8" w:space="0" w:color="auto"/>
              <w:left w:val="double" w:sz="6" w:space="0" w:color="auto"/>
              <w:bottom w:val="single" w:sz="8" w:space="0" w:color="auto"/>
              <w:right w:val="single" w:sz="8" w:space="0" w:color="auto"/>
            </w:tcBorders>
          </w:tcPr>
          <w:p w:rsidR="00F97A5D" w:rsidRPr="00FF3D4B" w:rsidRDefault="00F97A5D">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r w:rsidRPr="00FF3D4B">
              <w:rPr>
                <w:rFonts w:ascii="Arial" w:hAnsi="Arial" w:cs="Arial"/>
                <w:sz w:val="20"/>
              </w:rPr>
              <w:t>1.6.3.1</w:t>
            </w:r>
          </w:p>
        </w:tc>
        <w:tc>
          <w:tcPr>
            <w:tcW w:w="4114" w:type="dxa"/>
            <w:gridSpan w:val="2"/>
            <w:tcBorders>
              <w:top w:val="single" w:sz="8" w:space="0" w:color="auto"/>
              <w:left w:val="single" w:sz="8" w:space="0" w:color="auto"/>
              <w:bottom w:val="single" w:sz="8" w:space="0" w:color="auto"/>
              <w:right w:val="single" w:sz="8" w:space="0" w:color="auto"/>
            </w:tcBorders>
          </w:tcPr>
          <w:p w:rsidR="00000000" w:rsidRDefault="00B32148">
            <w:pPr>
              <w:numPr>
                <w:ilvl w:val="0"/>
                <w:numId w:val="54"/>
              </w:numPr>
              <w:tabs>
                <w:tab w:val="left" w:pos="-720"/>
                <w:tab w:val="left" w:pos="0"/>
                <w:tab w:val="left" w:pos="259"/>
                <w:tab w:val="left" w:pos="604"/>
                <w:tab w:val="left" w:pos="816"/>
                <w:tab w:val="left" w:pos="1440"/>
              </w:tabs>
              <w:suppressAutoHyphens/>
              <w:spacing w:after="56" w:line="201" w:lineRule="exact"/>
              <w:ind w:hanging="665"/>
              <w:rPr>
                <w:rFonts w:ascii="Arial" w:hAnsi="Arial" w:cs="Arial"/>
                <w:sz w:val="20"/>
              </w:rPr>
            </w:pPr>
            <w:r w:rsidRPr="00FF3D4B">
              <w:rPr>
                <w:rFonts w:ascii="Arial" w:hAnsi="Arial" w:cs="Arial"/>
                <w:sz w:val="20"/>
              </w:rPr>
              <w:t>AC and DC mains power lines</w:t>
            </w:r>
          </w:p>
        </w:tc>
        <w:tc>
          <w:tcPr>
            <w:tcW w:w="992" w:type="dxa"/>
            <w:tcBorders>
              <w:top w:val="single" w:sz="8" w:space="0" w:color="auto"/>
              <w:left w:val="single" w:sz="8" w:space="0" w:color="auto"/>
              <w:bottom w:val="single" w:sz="8" w:space="0" w:color="auto"/>
              <w:right w:val="single" w:sz="8" w:space="0" w:color="auto"/>
            </w:tcBorders>
          </w:tcPr>
          <w:p w:rsidR="00F97A5D" w:rsidRPr="00A12F15" w:rsidRDefault="00F97A5D">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0" w:type="dxa"/>
            <w:tcBorders>
              <w:top w:val="single" w:sz="8" w:space="0" w:color="auto"/>
              <w:left w:val="single" w:sz="8" w:space="0" w:color="auto"/>
              <w:bottom w:val="single" w:sz="8" w:space="0" w:color="auto"/>
              <w:right w:val="single" w:sz="8" w:space="0" w:color="auto"/>
            </w:tcBorders>
          </w:tcPr>
          <w:p w:rsidR="00F97A5D" w:rsidRPr="00A12F15" w:rsidRDefault="00F97A5D">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1" w:type="dxa"/>
            <w:tcBorders>
              <w:top w:val="single" w:sz="8" w:space="0" w:color="auto"/>
              <w:left w:val="single" w:sz="8" w:space="0" w:color="auto"/>
              <w:bottom w:val="single" w:sz="8" w:space="0" w:color="auto"/>
              <w:right w:val="single" w:sz="8" w:space="0" w:color="auto"/>
            </w:tcBorders>
          </w:tcPr>
          <w:p w:rsidR="00F97A5D" w:rsidRPr="00A12F15" w:rsidRDefault="00F97A5D">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1525" w:type="dxa"/>
            <w:tcBorders>
              <w:top w:val="single" w:sz="8" w:space="0" w:color="auto"/>
              <w:left w:val="single" w:sz="8" w:space="0" w:color="auto"/>
              <w:bottom w:val="single" w:sz="8" w:space="0" w:color="auto"/>
              <w:right w:val="double" w:sz="6" w:space="0" w:color="auto"/>
            </w:tcBorders>
          </w:tcPr>
          <w:p w:rsidR="00F97A5D" w:rsidRPr="00A12F15" w:rsidRDefault="00F97A5D">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p>
        </w:tc>
      </w:tr>
      <w:tr w:rsidR="00F97A5D" w:rsidRPr="00A12F15" w:rsidTr="00322946">
        <w:tblPrEx>
          <w:tblCellMar>
            <w:left w:w="56" w:type="dxa"/>
            <w:right w:w="56" w:type="dxa"/>
          </w:tblCellMar>
          <w:tblLook w:val="0000"/>
        </w:tblPrEx>
        <w:tc>
          <w:tcPr>
            <w:tcW w:w="848" w:type="dxa"/>
            <w:tcBorders>
              <w:top w:val="single" w:sz="8" w:space="0" w:color="auto"/>
              <w:left w:val="double" w:sz="6" w:space="0" w:color="auto"/>
              <w:bottom w:val="single" w:sz="8" w:space="0" w:color="auto"/>
              <w:right w:val="single" w:sz="8" w:space="0" w:color="auto"/>
            </w:tcBorders>
          </w:tcPr>
          <w:p w:rsidR="00F97A5D" w:rsidRPr="00FF3D4B" w:rsidRDefault="00F97A5D">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r w:rsidRPr="00FF3D4B">
              <w:rPr>
                <w:rFonts w:ascii="Arial" w:hAnsi="Arial" w:cs="Arial"/>
                <w:sz w:val="20"/>
              </w:rPr>
              <w:t>1.6.3.2</w:t>
            </w:r>
          </w:p>
        </w:tc>
        <w:tc>
          <w:tcPr>
            <w:tcW w:w="4114" w:type="dxa"/>
            <w:gridSpan w:val="2"/>
            <w:tcBorders>
              <w:top w:val="single" w:sz="8" w:space="0" w:color="auto"/>
              <w:left w:val="single" w:sz="8" w:space="0" w:color="auto"/>
              <w:bottom w:val="single" w:sz="8" w:space="0" w:color="auto"/>
              <w:right w:val="single" w:sz="8" w:space="0" w:color="auto"/>
            </w:tcBorders>
          </w:tcPr>
          <w:p w:rsidR="00000000" w:rsidRDefault="00B32148">
            <w:pPr>
              <w:numPr>
                <w:ilvl w:val="0"/>
                <w:numId w:val="54"/>
              </w:numPr>
              <w:tabs>
                <w:tab w:val="left" w:pos="-720"/>
                <w:tab w:val="left" w:pos="0"/>
                <w:tab w:val="left" w:pos="259"/>
                <w:tab w:val="left" w:pos="604"/>
                <w:tab w:val="left" w:pos="816"/>
                <w:tab w:val="left" w:pos="1440"/>
              </w:tabs>
              <w:suppressAutoHyphens/>
              <w:spacing w:after="56" w:line="201" w:lineRule="exact"/>
              <w:ind w:hanging="665"/>
              <w:rPr>
                <w:rFonts w:ascii="Arial" w:hAnsi="Arial" w:cs="Arial"/>
                <w:sz w:val="20"/>
              </w:rPr>
            </w:pPr>
            <w:r w:rsidRPr="00FF3D4B">
              <w:rPr>
                <w:rFonts w:ascii="Arial" w:hAnsi="Arial" w:cs="Arial"/>
                <w:sz w:val="20"/>
              </w:rPr>
              <w:t>signal, data and control lines</w:t>
            </w:r>
          </w:p>
        </w:tc>
        <w:tc>
          <w:tcPr>
            <w:tcW w:w="992" w:type="dxa"/>
            <w:tcBorders>
              <w:top w:val="single" w:sz="8" w:space="0" w:color="auto"/>
              <w:left w:val="single" w:sz="8" w:space="0" w:color="auto"/>
              <w:bottom w:val="single" w:sz="8" w:space="0" w:color="auto"/>
              <w:right w:val="single" w:sz="8" w:space="0" w:color="auto"/>
            </w:tcBorders>
          </w:tcPr>
          <w:p w:rsidR="00F97A5D" w:rsidRPr="00A12F15" w:rsidRDefault="00F97A5D">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0" w:type="dxa"/>
            <w:tcBorders>
              <w:top w:val="single" w:sz="8" w:space="0" w:color="auto"/>
              <w:left w:val="single" w:sz="8" w:space="0" w:color="auto"/>
              <w:bottom w:val="single" w:sz="8" w:space="0" w:color="auto"/>
              <w:right w:val="single" w:sz="8" w:space="0" w:color="auto"/>
            </w:tcBorders>
          </w:tcPr>
          <w:p w:rsidR="00F97A5D" w:rsidRPr="00A12F15" w:rsidRDefault="00F97A5D">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1" w:type="dxa"/>
            <w:tcBorders>
              <w:top w:val="single" w:sz="8" w:space="0" w:color="auto"/>
              <w:left w:val="single" w:sz="8" w:space="0" w:color="auto"/>
              <w:bottom w:val="single" w:sz="8" w:space="0" w:color="auto"/>
              <w:right w:val="single" w:sz="8" w:space="0" w:color="auto"/>
            </w:tcBorders>
          </w:tcPr>
          <w:p w:rsidR="00F97A5D" w:rsidRPr="00A12F15" w:rsidRDefault="00F97A5D">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1525" w:type="dxa"/>
            <w:tcBorders>
              <w:top w:val="single" w:sz="8" w:space="0" w:color="auto"/>
              <w:left w:val="single" w:sz="8" w:space="0" w:color="auto"/>
              <w:bottom w:val="single" w:sz="8" w:space="0" w:color="auto"/>
              <w:right w:val="double" w:sz="6" w:space="0" w:color="auto"/>
            </w:tcBorders>
          </w:tcPr>
          <w:p w:rsidR="00F97A5D" w:rsidRPr="00A12F15" w:rsidRDefault="00F97A5D">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p>
        </w:tc>
      </w:tr>
      <w:tr w:rsidR="00A40F36" w:rsidRPr="00A12F15" w:rsidTr="00322946">
        <w:tblPrEx>
          <w:tblCellMar>
            <w:left w:w="56" w:type="dxa"/>
            <w:right w:w="56" w:type="dxa"/>
          </w:tblCellMar>
          <w:tblLook w:val="0000"/>
        </w:tblPrEx>
        <w:tc>
          <w:tcPr>
            <w:tcW w:w="848" w:type="dxa"/>
            <w:tcBorders>
              <w:top w:val="single" w:sz="8" w:space="0" w:color="auto"/>
              <w:left w:val="double" w:sz="6" w:space="0" w:color="auto"/>
              <w:bottom w:val="single" w:sz="8" w:space="0" w:color="auto"/>
              <w:right w:val="single" w:sz="8" w:space="0" w:color="auto"/>
            </w:tcBorders>
          </w:tcPr>
          <w:p w:rsidR="00A40F36" w:rsidRPr="00FF3D4B" w:rsidRDefault="00A40F36">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r w:rsidRPr="00FF3D4B">
              <w:rPr>
                <w:rFonts w:ascii="Arial" w:hAnsi="Arial" w:cs="Arial"/>
                <w:sz w:val="20"/>
              </w:rPr>
              <w:t>1.6.4</w:t>
            </w:r>
          </w:p>
        </w:tc>
        <w:tc>
          <w:tcPr>
            <w:tcW w:w="4114" w:type="dxa"/>
            <w:gridSpan w:val="2"/>
            <w:tcBorders>
              <w:top w:val="single" w:sz="8" w:space="0" w:color="auto"/>
              <w:left w:val="single" w:sz="8" w:space="0" w:color="auto"/>
              <w:bottom w:val="single" w:sz="8" w:space="0" w:color="auto"/>
              <w:right w:val="single" w:sz="8" w:space="0" w:color="auto"/>
            </w:tcBorders>
          </w:tcPr>
          <w:p w:rsidR="00A40F36" w:rsidRPr="00FF3D4B" w:rsidRDefault="00A82CE5" w:rsidP="00D631EF">
            <w:pPr>
              <w:tabs>
                <w:tab w:val="left" w:pos="-720"/>
                <w:tab w:val="left" w:pos="230"/>
                <w:tab w:val="left" w:pos="259"/>
                <w:tab w:val="left" w:pos="604"/>
                <w:tab w:val="left" w:pos="816"/>
                <w:tab w:val="left" w:pos="1440"/>
              </w:tabs>
              <w:suppressAutoHyphens/>
              <w:spacing w:after="56" w:line="201" w:lineRule="exact"/>
              <w:rPr>
                <w:rFonts w:ascii="Arial" w:hAnsi="Arial" w:cs="Arial"/>
                <w:sz w:val="20"/>
              </w:rPr>
            </w:pPr>
            <w:r w:rsidRPr="00FF3D4B">
              <w:rPr>
                <w:rFonts w:ascii="Arial" w:hAnsi="Arial" w:cs="Arial"/>
                <w:sz w:val="20"/>
              </w:rPr>
              <w:t>Electrostatic discharge test</w:t>
            </w:r>
            <w:del w:id="161" w:author="morayoa" w:date="2013-06-10T09:54:00Z">
              <w:r w:rsidR="00B32148" w:rsidRPr="00FF3D4B" w:rsidDel="00DF0B98">
                <w:rPr>
                  <w:rFonts w:ascii="Arial" w:hAnsi="Arial" w:cs="Arial"/>
                  <w:sz w:val="20"/>
                </w:rPr>
                <w:delText>:</w:delText>
              </w:r>
            </w:del>
          </w:p>
        </w:tc>
        <w:tc>
          <w:tcPr>
            <w:tcW w:w="992" w:type="dxa"/>
            <w:tcBorders>
              <w:top w:val="single" w:sz="8" w:space="0" w:color="auto"/>
              <w:left w:val="single" w:sz="8" w:space="0" w:color="auto"/>
              <w:bottom w:val="single" w:sz="8" w:space="0" w:color="auto"/>
              <w:right w:val="single" w:sz="8" w:space="0" w:color="auto"/>
            </w:tcBorders>
          </w:tcPr>
          <w:p w:rsidR="00A40F36" w:rsidRPr="00A12F15" w:rsidRDefault="00A40F36">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0" w:type="dxa"/>
            <w:tcBorders>
              <w:top w:val="single" w:sz="8" w:space="0" w:color="auto"/>
              <w:left w:val="single" w:sz="8" w:space="0" w:color="auto"/>
              <w:bottom w:val="single" w:sz="8" w:space="0" w:color="auto"/>
              <w:right w:val="single" w:sz="8" w:space="0" w:color="auto"/>
            </w:tcBorders>
          </w:tcPr>
          <w:p w:rsidR="00A40F36" w:rsidRPr="00A12F15" w:rsidRDefault="00A40F36">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1" w:type="dxa"/>
            <w:tcBorders>
              <w:top w:val="single" w:sz="8" w:space="0" w:color="auto"/>
              <w:left w:val="single" w:sz="8" w:space="0" w:color="auto"/>
              <w:bottom w:val="single" w:sz="8" w:space="0" w:color="auto"/>
              <w:right w:val="single" w:sz="8" w:space="0" w:color="auto"/>
            </w:tcBorders>
          </w:tcPr>
          <w:p w:rsidR="00A40F36" w:rsidRPr="00A12F15" w:rsidRDefault="00A40F36">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1525" w:type="dxa"/>
            <w:tcBorders>
              <w:top w:val="single" w:sz="8" w:space="0" w:color="auto"/>
              <w:left w:val="single" w:sz="8" w:space="0" w:color="auto"/>
              <w:bottom w:val="single" w:sz="8" w:space="0" w:color="auto"/>
              <w:right w:val="double" w:sz="6" w:space="0" w:color="auto"/>
            </w:tcBorders>
          </w:tcPr>
          <w:p w:rsidR="00A40F36" w:rsidRPr="00A12F15" w:rsidRDefault="00A40F36">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p>
        </w:tc>
      </w:tr>
      <w:tr w:rsidR="00A40F36" w:rsidRPr="00A12F15" w:rsidTr="00322946">
        <w:tblPrEx>
          <w:tblCellMar>
            <w:left w:w="56" w:type="dxa"/>
            <w:right w:w="56" w:type="dxa"/>
          </w:tblCellMar>
          <w:tblLook w:val="0000"/>
        </w:tblPrEx>
        <w:tc>
          <w:tcPr>
            <w:tcW w:w="848" w:type="dxa"/>
            <w:tcBorders>
              <w:top w:val="single" w:sz="8" w:space="0" w:color="auto"/>
              <w:left w:val="double" w:sz="6" w:space="0" w:color="auto"/>
              <w:bottom w:val="single" w:sz="8" w:space="0" w:color="auto"/>
              <w:right w:val="single" w:sz="8" w:space="0" w:color="auto"/>
            </w:tcBorders>
          </w:tcPr>
          <w:p w:rsidR="00A40F36" w:rsidRPr="00A12F15" w:rsidRDefault="00A40F36">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r w:rsidRPr="00A12F15">
              <w:rPr>
                <w:rFonts w:ascii="Arial" w:hAnsi="Arial" w:cs="Arial"/>
                <w:sz w:val="20"/>
              </w:rPr>
              <w:t>1.6.4.1</w:t>
            </w:r>
          </w:p>
        </w:tc>
        <w:tc>
          <w:tcPr>
            <w:tcW w:w="4114" w:type="dxa"/>
            <w:gridSpan w:val="2"/>
            <w:tcBorders>
              <w:top w:val="single" w:sz="8" w:space="0" w:color="auto"/>
              <w:left w:val="single" w:sz="8" w:space="0" w:color="auto"/>
              <w:bottom w:val="single" w:sz="8" w:space="0" w:color="auto"/>
              <w:right w:val="single" w:sz="8" w:space="0" w:color="auto"/>
            </w:tcBorders>
          </w:tcPr>
          <w:p w:rsidR="00000000" w:rsidRDefault="00A40F36">
            <w:pPr>
              <w:numPr>
                <w:ilvl w:val="0"/>
                <w:numId w:val="52"/>
              </w:numPr>
              <w:tabs>
                <w:tab w:val="left" w:pos="-720"/>
                <w:tab w:val="left" w:pos="230"/>
                <w:tab w:val="left" w:pos="259"/>
                <w:tab w:val="left" w:pos="604"/>
                <w:tab w:val="left" w:pos="816"/>
                <w:tab w:val="left" w:pos="1440"/>
              </w:tabs>
              <w:suppressAutoHyphens/>
              <w:spacing w:after="56" w:line="201" w:lineRule="exact"/>
              <w:ind w:hanging="665"/>
              <w:rPr>
                <w:rFonts w:ascii="Arial" w:hAnsi="Arial" w:cs="Arial"/>
                <w:sz w:val="20"/>
              </w:rPr>
            </w:pPr>
            <w:del w:id="162" w:author="morayoa" w:date="2013-06-11T14:49:00Z">
              <w:r w:rsidRPr="00FF3D4B" w:rsidDel="005B3F89">
                <w:rPr>
                  <w:rFonts w:ascii="Arial" w:hAnsi="Arial" w:cs="Arial"/>
                  <w:sz w:val="20"/>
                </w:rPr>
                <w:delText xml:space="preserve">Direct </w:delText>
              </w:r>
            </w:del>
            <w:ins w:id="163" w:author="morayoa" w:date="2013-06-11T14:49:00Z">
              <w:r w:rsidR="005B3F89">
                <w:rPr>
                  <w:rFonts w:ascii="Arial" w:hAnsi="Arial" w:cs="Arial"/>
                  <w:sz w:val="20"/>
                </w:rPr>
                <w:t>d</w:t>
              </w:r>
              <w:r w:rsidR="005B3F89" w:rsidRPr="00FF3D4B">
                <w:rPr>
                  <w:rFonts w:ascii="Arial" w:hAnsi="Arial" w:cs="Arial"/>
                  <w:sz w:val="20"/>
                </w:rPr>
                <w:t xml:space="preserve">irect </w:t>
              </w:r>
            </w:ins>
            <w:r w:rsidRPr="00FF3D4B">
              <w:rPr>
                <w:rFonts w:ascii="Arial" w:hAnsi="Arial" w:cs="Arial"/>
                <w:sz w:val="20"/>
              </w:rPr>
              <w:t>application</w:t>
            </w:r>
          </w:p>
        </w:tc>
        <w:tc>
          <w:tcPr>
            <w:tcW w:w="992" w:type="dxa"/>
            <w:tcBorders>
              <w:top w:val="single" w:sz="8" w:space="0" w:color="auto"/>
              <w:left w:val="single" w:sz="8" w:space="0" w:color="auto"/>
              <w:bottom w:val="single" w:sz="8" w:space="0" w:color="auto"/>
              <w:right w:val="single" w:sz="8" w:space="0" w:color="auto"/>
            </w:tcBorders>
          </w:tcPr>
          <w:p w:rsidR="00A40F36" w:rsidRPr="00A12F15" w:rsidRDefault="00A40F36">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0" w:type="dxa"/>
            <w:tcBorders>
              <w:top w:val="single" w:sz="8" w:space="0" w:color="auto"/>
              <w:left w:val="single" w:sz="8" w:space="0" w:color="auto"/>
              <w:bottom w:val="single" w:sz="8" w:space="0" w:color="auto"/>
              <w:right w:val="single" w:sz="8" w:space="0" w:color="auto"/>
            </w:tcBorders>
          </w:tcPr>
          <w:p w:rsidR="00A40F36" w:rsidRPr="00A12F15" w:rsidRDefault="00A40F36">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1" w:type="dxa"/>
            <w:tcBorders>
              <w:top w:val="single" w:sz="8" w:space="0" w:color="auto"/>
              <w:left w:val="single" w:sz="8" w:space="0" w:color="auto"/>
              <w:bottom w:val="single" w:sz="8" w:space="0" w:color="auto"/>
              <w:right w:val="single" w:sz="8" w:space="0" w:color="auto"/>
            </w:tcBorders>
          </w:tcPr>
          <w:p w:rsidR="00A40F36" w:rsidRPr="00A12F15" w:rsidRDefault="00A40F36">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1525" w:type="dxa"/>
            <w:tcBorders>
              <w:top w:val="single" w:sz="8" w:space="0" w:color="auto"/>
              <w:left w:val="single" w:sz="8" w:space="0" w:color="auto"/>
              <w:bottom w:val="single" w:sz="8" w:space="0" w:color="auto"/>
              <w:right w:val="double" w:sz="6" w:space="0" w:color="auto"/>
            </w:tcBorders>
          </w:tcPr>
          <w:p w:rsidR="00A40F36" w:rsidRPr="00A12F15" w:rsidRDefault="00A40F36">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p>
        </w:tc>
      </w:tr>
      <w:tr w:rsidR="00A40F36" w:rsidRPr="00A12F15" w:rsidTr="00322946">
        <w:tblPrEx>
          <w:tblCellMar>
            <w:left w:w="56" w:type="dxa"/>
            <w:right w:w="56" w:type="dxa"/>
          </w:tblCellMar>
          <w:tblLook w:val="0000"/>
        </w:tblPrEx>
        <w:tc>
          <w:tcPr>
            <w:tcW w:w="848" w:type="dxa"/>
            <w:tcBorders>
              <w:top w:val="single" w:sz="8" w:space="0" w:color="auto"/>
              <w:left w:val="double" w:sz="6" w:space="0" w:color="auto"/>
              <w:bottom w:val="single" w:sz="8" w:space="0" w:color="auto"/>
              <w:right w:val="single" w:sz="8" w:space="0" w:color="auto"/>
            </w:tcBorders>
          </w:tcPr>
          <w:p w:rsidR="00A40F36" w:rsidRPr="00A12F15" w:rsidRDefault="00A40F36">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r w:rsidRPr="00A12F15">
              <w:rPr>
                <w:rFonts w:ascii="Arial" w:hAnsi="Arial" w:cs="Arial"/>
                <w:sz w:val="20"/>
              </w:rPr>
              <w:t>1.6.4.2</w:t>
            </w:r>
          </w:p>
        </w:tc>
        <w:tc>
          <w:tcPr>
            <w:tcW w:w="4114" w:type="dxa"/>
            <w:gridSpan w:val="2"/>
            <w:tcBorders>
              <w:top w:val="single" w:sz="8" w:space="0" w:color="auto"/>
              <w:left w:val="single" w:sz="8" w:space="0" w:color="auto"/>
              <w:bottom w:val="single" w:sz="8" w:space="0" w:color="auto"/>
              <w:right w:val="single" w:sz="8" w:space="0" w:color="auto"/>
            </w:tcBorders>
          </w:tcPr>
          <w:p w:rsidR="00000000" w:rsidRDefault="00A40F36">
            <w:pPr>
              <w:numPr>
                <w:ilvl w:val="0"/>
                <w:numId w:val="52"/>
              </w:numPr>
              <w:tabs>
                <w:tab w:val="left" w:pos="-720"/>
                <w:tab w:val="left" w:pos="230"/>
                <w:tab w:val="left" w:pos="259"/>
                <w:tab w:val="left" w:pos="604"/>
                <w:tab w:val="left" w:pos="816"/>
                <w:tab w:val="left" w:pos="1440"/>
              </w:tabs>
              <w:suppressAutoHyphens/>
              <w:spacing w:after="56" w:line="201" w:lineRule="exact"/>
              <w:ind w:hanging="665"/>
              <w:rPr>
                <w:rFonts w:ascii="Arial" w:hAnsi="Arial" w:cs="Arial"/>
                <w:sz w:val="20"/>
              </w:rPr>
            </w:pPr>
            <w:del w:id="164" w:author="morayoa" w:date="2013-06-11T14:49:00Z">
              <w:r w:rsidRPr="00FF3D4B" w:rsidDel="005B3F89">
                <w:rPr>
                  <w:rFonts w:ascii="Arial" w:hAnsi="Arial" w:cs="Arial"/>
                  <w:sz w:val="20"/>
                </w:rPr>
                <w:delText xml:space="preserve">Indirect </w:delText>
              </w:r>
            </w:del>
            <w:ins w:id="165" w:author="morayoa" w:date="2013-06-11T14:49:00Z">
              <w:r w:rsidR="005B3F89">
                <w:rPr>
                  <w:rFonts w:ascii="Arial" w:hAnsi="Arial" w:cs="Arial"/>
                  <w:sz w:val="20"/>
                </w:rPr>
                <w:t>i</w:t>
              </w:r>
              <w:r w:rsidR="005B3F89" w:rsidRPr="00FF3D4B">
                <w:rPr>
                  <w:rFonts w:ascii="Arial" w:hAnsi="Arial" w:cs="Arial"/>
                  <w:sz w:val="20"/>
                </w:rPr>
                <w:t xml:space="preserve">ndirect </w:t>
              </w:r>
            </w:ins>
            <w:r w:rsidRPr="00FF3D4B">
              <w:rPr>
                <w:rFonts w:ascii="Arial" w:hAnsi="Arial" w:cs="Arial"/>
                <w:sz w:val="20"/>
              </w:rPr>
              <w:t>application</w:t>
            </w:r>
          </w:p>
        </w:tc>
        <w:tc>
          <w:tcPr>
            <w:tcW w:w="992" w:type="dxa"/>
            <w:tcBorders>
              <w:top w:val="single" w:sz="8" w:space="0" w:color="auto"/>
              <w:left w:val="single" w:sz="8" w:space="0" w:color="auto"/>
              <w:bottom w:val="single" w:sz="8" w:space="0" w:color="auto"/>
              <w:right w:val="single" w:sz="8" w:space="0" w:color="auto"/>
            </w:tcBorders>
          </w:tcPr>
          <w:p w:rsidR="00A40F36" w:rsidRPr="00A12F15" w:rsidRDefault="00A40F36">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0" w:type="dxa"/>
            <w:tcBorders>
              <w:top w:val="single" w:sz="8" w:space="0" w:color="auto"/>
              <w:left w:val="single" w:sz="8" w:space="0" w:color="auto"/>
              <w:bottom w:val="single" w:sz="8" w:space="0" w:color="auto"/>
              <w:right w:val="single" w:sz="8" w:space="0" w:color="auto"/>
            </w:tcBorders>
          </w:tcPr>
          <w:p w:rsidR="00A40F36" w:rsidRPr="00A12F15" w:rsidRDefault="00A40F36">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1" w:type="dxa"/>
            <w:tcBorders>
              <w:top w:val="single" w:sz="8" w:space="0" w:color="auto"/>
              <w:left w:val="single" w:sz="8" w:space="0" w:color="auto"/>
              <w:bottom w:val="single" w:sz="8" w:space="0" w:color="auto"/>
              <w:right w:val="single" w:sz="8" w:space="0" w:color="auto"/>
            </w:tcBorders>
          </w:tcPr>
          <w:p w:rsidR="00A40F36" w:rsidRPr="00A12F15" w:rsidRDefault="00A40F36">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1525" w:type="dxa"/>
            <w:tcBorders>
              <w:top w:val="single" w:sz="8" w:space="0" w:color="auto"/>
              <w:left w:val="single" w:sz="8" w:space="0" w:color="auto"/>
              <w:bottom w:val="single" w:sz="8" w:space="0" w:color="auto"/>
              <w:right w:val="double" w:sz="6" w:space="0" w:color="auto"/>
            </w:tcBorders>
          </w:tcPr>
          <w:p w:rsidR="00A40F36" w:rsidRPr="00A12F15" w:rsidRDefault="00A40F36">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p>
        </w:tc>
      </w:tr>
      <w:tr w:rsidR="00A40F36" w:rsidRPr="00A12F15" w:rsidTr="00322946">
        <w:tblPrEx>
          <w:tblCellMar>
            <w:left w:w="56" w:type="dxa"/>
            <w:right w:w="56" w:type="dxa"/>
          </w:tblCellMar>
          <w:tblLook w:val="0000"/>
        </w:tblPrEx>
        <w:tc>
          <w:tcPr>
            <w:tcW w:w="848" w:type="dxa"/>
            <w:tcBorders>
              <w:top w:val="single" w:sz="8" w:space="0" w:color="auto"/>
              <w:left w:val="double" w:sz="6" w:space="0" w:color="auto"/>
              <w:bottom w:val="single" w:sz="8" w:space="0" w:color="auto"/>
              <w:right w:val="single" w:sz="8" w:space="0" w:color="auto"/>
            </w:tcBorders>
          </w:tcPr>
          <w:p w:rsidR="00A40F36" w:rsidRPr="00A12F15" w:rsidRDefault="00A40F36">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r w:rsidRPr="00A12F15">
              <w:rPr>
                <w:rFonts w:ascii="Arial" w:hAnsi="Arial" w:cs="Arial"/>
                <w:sz w:val="20"/>
              </w:rPr>
              <w:t>1.6.5</w:t>
            </w:r>
          </w:p>
        </w:tc>
        <w:tc>
          <w:tcPr>
            <w:tcW w:w="4114" w:type="dxa"/>
            <w:gridSpan w:val="2"/>
            <w:tcBorders>
              <w:top w:val="single" w:sz="8" w:space="0" w:color="auto"/>
              <w:left w:val="single" w:sz="8" w:space="0" w:color="auto"/>
              <w:bottom w:val="single" w:sz="8" w:space="0" w:color="auto"/>
              <w:right w:val="single" w:sz="8" w:space="0" w:color="auto"/>
            </w:tcBorders>
          </w:tcPr>
          <w:p w:rsidR="00A40F36" w:rsidRPr="00FF3D4B" w:rsidRDefault="00A50F65" w:rsidP="002D5DAF">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r w:rsidRPr="00FF3D4B">
              <w:rPr>
                <w:rFonts w:ascii="Arial" w:hAnsi="Arial" w:cs="Arial"/>
                <w:sz w:val="20"/>
              </w:rPr>
              <w:t>I</w:t>
            </w:r>
            <w:r w:rsidRPr="00FF3D4B">
              <w:rPr>
                <w:rFonts w:ascii="Arial" w:hAnsi="Arial" w:cs="Arial"/>
                <w:spacing w:val="-3"/>
                <w:sz w:val="20"/>
              </w:rPr>
              <w:t>mmunity</w:t>
            </w:r>
            <w:r w:rsidRPr="00FF3D4B">
              <w:rPr>
                <w:rFonts w:ascii="Arial" w:hAnsi="Arial" w:cs="Arial"/>
                <w:sz w:val="20"/>
              </w:rPr>
              <w:t xml:space="preserve"> to electromagnetic </w:t>
            </w:r>
            <w:r w:rsidRPr="00FF3D4B">
              <w:rPr>
                <w:rFonts w:ascii="Arial" w:hAnsi="Arial" w:cs="Arial"/>
                <w:spacing w:val="-3"/>
                <w:sz w:val="20"/>
              </w:rPr>
              <w:t>fields</w:t>
            </w:r>
            <w:del w:id="166" w:author="morayoa" w:date="2013-06-10T09:54:00Z">
              <w:r w:rsidR="00FF3D4B" w:rsidRPr="00FF3D4B" w:rsidDel="00DF0B98">
                <w:rPr>
                  <w:rFonts w:ascii="Arial" w:hAnsi="Arial" w:cs="Arial"/>
                  <w:spacing w:val="-3"/>
                  <w:sz w:val="20"/>
                </w:rPr>
                <w:delText>:</w:delText>
              </w:r>
            </w:del>
          </w:p>
        </w:tc>
        <w:tc>
          <w:tcPr>
            <w:tcW w:w="992" w:type="dxa"/>
            <w:tcBorders>
              <w:top w:val="single" w:sz="8" w:space="0" w:color="auto"/>
              <w:left w:val="single" w:sz="8" w:space="0" w:color="auto"/>
              <w:bottom w:val="single" w:sz="8" w:space="0" w:color="auto"/>
              <w:right w:val="single" w:sz="8" w:space="0" w:color="auto"/>
            </w:tcBorders>
          </w:tcPr>
          <w:p w:rsidR="00A40F36" w:rsidRPr="00A12F15" w:rsidRDefault="00A40F36">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0" w:type="dxa"/>
            <w:tcBorders>
              <w:top w:val="single" w:sz="8" w:space="0" w:color="auto"/>
              <w:left w:val="single" w:sz="8" w:space="0" w:color="auto"/>
              <w:bottom w:val="single" w:sz="8" w:space="0" w:color="auto"/>
              <w:right w:val="single" w:sz="8" w:space="0" w:color="auto"/>
            </w:tcBorders>
          </w:tcPr>
          <w:p w:rsidR="00A40F36" w:rsidRPr="00A12F15" w:rsidRDefault="00A40F36">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1" w:type="dxa"/>
            <w:tcBorders>
              <w:top w:val="single" w:sz="8" w:space="0" w:color="auto"/>
              <w:left w:val="single" w:sz="8" w:space="0" w:color="auto"/>
              <w:bottom w:val="single" w:sz="8" w:space="0" w:color="auto"/>
              <w:right w:val="single" w:sz="8" w:space="0" w:color="auto"/>
            </w:tcBorders>
          </w:tcPr>
          <w:p w:rsidR="00A40F36" w:rsidRPr="00A12F15" w:rsidRDefault="00A40F36">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1525" w:type="dxa"/>
            <w:tcBorders>
              <w:top w:val="single" w:sz="8" w:space="0" w:color="auto"/>
              <w:left w:val="single" w:sz="8" w:space="0" w:color="auto"/>
              <w:bottom w:val="single" w:sz="8" w:space="0" w:color="auto"/>
              <w:right w:val="double" w:sz="6" w:space="0" w:color="auto"/>
            </w:tcBorders>
          </w:tcPr>
          <w:p w:rsidR="00A40F36" w:rsidRPr="00A12F15" w:rsidRDefault="00A40F36">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p>
        </w:tc>
      </w:tr>
      <w:tr w:rsidR="00A50F65" w:rsidRPr="00A12F15" w:rsidTr="00322946">
        <w:tblPrEx>
          <w:tblCellMar>
            <w:left w:w="56" w:type="dxa"/>
            <w:right w:w="56" w:type="dxa"/>
          </w:tblCellMar>
          <w:tblLook w:val="0000"/>
        </w:tblPrEx>
        <w:tc>
          <w:tcPr>
            <w:tcW w:w="848" w:type="dxa"/>
            <w:tcBorders>
              <w:top w:val="single" w:sz="8" w:space="0" w:color="auto"/>
              <w:left w:val="double" w:sz="6" w:space="0" w:color="auto"/>
              <w:bottom w:val="single" w:sz="8" w:space="0" w:color="auto"/>
              <w:right w:val="single" w:sz="8" w:space="0" w:color="auto"/>
            </w:tcBorders>
          </w:tcPr>
          <w:p w:rsidR="00A50F65" w:rsidRPr="00A12F15" w:rsidRDefault="004B495A">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r w:rsidRPr="00A12F15">
              <w:rPr>
                <w:rFonts w:ascii="Arial" w:hAnsi="Arial" w:cs="Arial"/>
                <w:sz w:val="20"/>
              </w:rPr>
              <w:t>1.6.5.1</w:t>
            </w:r>
          </w:p>
        </w:tc>
        <w:tc>
          <w:tcPr>
            <w:tcW w:w="4114" w:type="dxa"/>
            <w:gridSpan w:val="2"/>
            <w:tcBorders>
              <w:top w:val="single" w:sz="8" w:space="0" w:color="auto"/>
              <w:left w:val="single" w:sz="8" w:space="0" w:color="auto"/>
              <w:bottom w:val="single" w:sz="8" w:space="0" w:color="auto"/>
              <w:right w:val="single" w:sz="8" w:space="0" w:color="auto"/>
            </w:tcBorders>
          </w:tcPr>
          <w:p w:rsidR="00000000" w:rsidRDefault="004B495A">
            <w:pPr>
              <w:numPr>
                <w:ilvl w:val="0"/>
                <w:numId w:val="52"/>
              </w:numPr>
              <w:tabs>
                <w:tab w:val="left" w:pos="-720"/>
                <w:tab w:val="left" w:pos="0"/>
                <w:tab w:val="left" w:pos="197"/>
                <w:tab w:val="left" w:pos="259"/>
                <w:tab w:val="left" w:pos="1440"/>
              </w:tabs>
              <w:suppressAutoHyphens/>
              <w:spacing w:after="56" w:line="201" w:lineRule="exact"/>
              <w:ind w:left="197" w:hanging="142"/>
              <w:rPr>
                <w:rFonts w:ascii="Arial" w:hAnsi="Arial" w:cs="Arial"/>
                <w:b/>
                <w:sz w:val="20"/>
              </w:rPr>
            </w:pPr>
            <w:del w:id="167" w:author="morayoa" w:date="2013-06-11T14:49:00Z">
              <w:r w:rsidRPr="00FF3D4B" w:rsidDel="005B3F89">
                <w:rPr>
                  <w:rFonts w:ascii="Arial" w:hAnsi="Arial" w:cs="Arial"/>
                  <w:sz w:val="20"/>
                </w:rPr>
                <w:delText>I</w:delText>
              </w:r>
              <w:r w:rsidRPr="00FF3D4B" w:rsidDel="005B3F89">
                <w:rPr>
                  <w:rFonts w:ascii="Arial" w:hAnsi="Arial" w:cs="Arial"/>
                  <w:spacing w:val="-3"/>
                  <w:sz w:val="20"/>
                </w:rPr>
                <w:delText>mmunity</w:delText>
              </w:r>
              <w:r w:rsidRPr="00FF3D4B" w:rsidDel="005B3F89">
                <w:rPr>
                  <w:rFonts w:ascii="Arial" w:hAnsi="Arial" w:cs="Arial"/>
                  <w:sz w:val="20"/>
                </w:rPr>
                <w:delText xml:space="preserve"> </w:delText>
              </w:r>
            </w:del>
            <w:ins w:id="168" w:author="morayoa" w:date="2013-06-11T14:49:00Z">
              <w:r w:rsidR="005B3F89">
                <w:rPr>
                  <w:rFonts w:ascii="Arial" w:hAnsi="Arial" w:cs="Arial"/>
                  <w:sz w:val="20"/>
                </w:rPr>
                <w:t>i</w:t>
              </w:r>
              <w:r w:rsidR="005B3F89" w:rsidRPr="00FF3D4B">
                <w:rPr>
                  <w:rFonts w:ascii="Arial" w:hAnsi="Arial" w:cs="Arial"/>
                  <w:spacing w:val="-3"/>
                  <w:sz w:val="20"/>
                </w:rPr>
                <w:t>mmunity</w:t>
              </w:r>
              <w:r w:rsidR="005B3F89" w:rsidRPr="00FF3D4B">
                <w:rPr>
                  <w:rFonts w:ascii="Arial" w:hAnsi="Arial" w:cs="Arial"/>
                  <w:sz w:val="20"/>
                </w:rPr>
                <w:t xml:space="preserve"> </w:t>
              </w:r>
            </w:ins>
            <w:r w:rsidRPr="00FF3D4B">
              <w:rPr>
                <w:rFonts w:ascii="Arial" w:hAnsi="Arial" w:cs="Arial"/>
                <w:sz w:val="20"/>
              </w:rPr>
              <w:t xml:space="preserve">to radiated electromagnetic </w:t>
            </w:r>
            <w:r w:rsidRPr="00FF3D4B">
              <w:rPr>
                <w:rFonts w:ascii="Arial" w:hAnsi="Arial" w:cs="Arial"/>
                <w:spacing w:val="-3"/>
                <w:sz w:val="20"/>
              </w:rPr>
              <w:t>fields</w:t>
            </w:r>
          </w:p>
        </w:tc>
        <w:tc>
          <w:tcPr>
            <w:tcW w:w="992" w:type="dxa"/>
            <w:tcBorders>
              <w:top w:val="single" w:sz="8" w:space="0" w:color="auto"/>
              <w:left w:val="single" w:sz="8" w:space="0" w:color="auto"/>
              <w:bottom w:val="single" w:sz="8" w:space="0" w:color="auto"/>
              <w:right w:val="single" w:sz="8" w:space="0" w:color="auto"/>
            </w:tcBorders>
          </w:tcPr>
          <w:p w:rsidR="00A50F65" w:rsidRPr="00A12F15" w:rsidRDefault="00A50F65">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0" w:type="dxa"/>
            <w:tcBorders>
              <w:top w:val="single" w:sz="8" w:space="0" w:color="auto"/>
              <w:left w:val="single" w:sz="8" w:space="0" w:color="auto"/>
              <w:bottom w:val="single" w:sz="8" w:space="0" w:color="auto"/>
              <w:right w:val="single" w:sz="8" w:space="0" w:color="auto"/>
            </w:tcBorders>
          </w:tcPr>
          <w:p w:rsidR="00A50F65" w:rsidRPr="00A12F15" w:rsidRDefault="00A50F65">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1" w:type="dxa"/>
            <w:tcBorders>
              <w:top w:val="single" w:sz="8" w:space="0" w:color="auto"/>
              <w:left w:val="single" w:sz="8" w:space="0" w:color="auto"/>
              <w:bottom w:val="single" w:sz="8" w:space="0" w:color="auto"/>
              <w:right w:val="single" w:sz="8" w:space="0" w:color="auto"/>
            </w:tcBorders>
          </w:tcPr>
          <w:p w:rsidR="00A50F65" w:rsidRPr="00A12F15" w:rsidRDefault="00A50F65">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1525" w:type="dxa"/>
            <w:tcBorders>
              <w:top w:val="single" w:sz="8" w:space="0" w:color="auto"/>
              <w:left w:val="single" w:sz="8" w:space="0" w:color="auto"/>
              <w:bottom w:val="single" w:sz="8" w:space="0" w:color="auto"/>
              <w:right w:val="double" w:sz="6" w:space="0" w:color="auto"/>
            </w:tcBorders>
          </w:tcPr>
          <w:p w:rsidR="00A50F65" w:rsidRPr="00A12F15" w:rsidRDefault="00A50F65">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p>
        </w:tc>
      </w:tr>
      <w:tr w:rsidR="00A50F65" w:rsidRPr="00A12F15" w:rsidTr="00322946">
        <w:tblPrEx>
          <w:tblCellMar>
            <w:left w:w="56" w:type="dxa"/>
            <w:right w:w="56" w:type="dxa"/>
          </w:tblCellMar>
          <w:tblLook w:val="0000"/>
        </w:tblPrEx>
        <w:tc>
          <w:tcPr>
            <w:tcW w:w="848" w:type="dxa"/>
            <w:tcBorders>
              <w:top w:val="single" w:sz="8" w:space="0" w:color="auto"/>
              <w:left w:val="double" w:sz="6" w:space="0" w:color="auto"/>
              <w:bottom w:val="double" w:sz="6" w:space="0" w:color="auto"/>
              <w:right w:val="single" w:sz="8" w:space="0" w:color="auto"/>
            </w:tcBorders>
          </w:tcPr>
          <w:p w:rsidR="00A50F65" w:rsidRPr="00A12F15" w:rsidRDefault="004B495A">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r w:rsidRPr="00A12F15">
              <w:rPr>
                <w:rFonts w:ascii="Arial" w:hAnsi="Arial" w:cs="Arial"/>
                <w:sz w:val="20"/>
              </w:rPr>
              <w:t>1.6.5.2</w:t>
            </w:r>
          </w:p>
        </w:tc>
        <w:tc>
          <w:tcPr>
            <w:tcW w:w="4114" w:type="dxa"/>
            <w:gridSpan w:val="2"/>
            <w:tcBorders>
              <w:top w:val="single" w:sz="8" w:space="0" w:color="auto"/>
              <w:left w:val="single" w:sz="8" w:space="0" w:color="auto"/>
              <w:bottom w:val="double" w:sz="6" w:space="0" w:color="auto"/>
              <w:right w:val="single" w:sz="8" w:space="0" w:color="auto"/>
            </w:tcBorders>
          </w:tcPr>
          <w:p w:rsidR="00000000" w:rsidRDefault="004B495A">
            <w:pPr>
              <w:numPr>
                <w:ilvl w:val="0"/>
                <w:numId w:val="52"/>
              </w:numPr>
              <w:tabs>
                <w:tab w:val="left" w:pos="-720"/>
                <w:tab w:val="left" w:pos="0"/>
                <w:tab w:val="left" w:pos="197"/>
                <w:tab w:val="left" w:pos="259"/>
                <w:tab w:val="left" w:pos="1440"/>
              </w:tabs>
              <w:suppressAutoHyphens/>
              <w:spacing w:after="56" w:line="201" w:lineRule="exact"/>
              <w:ind w:left="197" w:hanging="142"/>
              <w:rPr>
                <w:rFonts w:ascii="Arial" w:hAnsi="Arial" w:cs="Arial"/>
                <w:b/>
                <w:sz w:val="20"/>
              </w:rPr>
            </w:pPr>
            <w:del w:id="169" w:author="morayoa" w:date="2013-06-11T14:49:00Z">
              <w:r w:rsidRPr="00FF3D4B" w:rsidDel="005B3F89">
                <w:rPr>
                  <w:rFonts w:ascii="Arial" w:hAnsi="Arial" w:cs="Arial"/>
                  <w:sz w:val="20"/>
                </w:rPr>
                <w:delText>I</w:delText>
              </w:r>
              <w:r w:rsidRPr="00FF3D4B" w:rsidDel="005B3F89">
                <w:rPr>
                  <w:rFonts w:ascii="Arial" w:hAnsi="Arial" w:cs="Arial"/>
                  <w:spacing w:val="-3"/>
                  <w:sz w:val="20"/>
                </w:rPr>
                <w:delText>mmunity</w:delText>
              </w:r>
              <w:r w:rsidRPr="00FF3D4B" w:rsidDel="005B3F89">
                <w:rPr>
                  <w:rFonts w:ascii="Arial" w:hAnsi="Arial" w:cs="Arial"/>
                  <w:sz w:val="20"/>
                </w:rPr>
                <w:delText xml:space="preserve"> </w:delText>
              </w:r>
            </w:del>
            <w:ins w:id="170" w:author="morayoa" w:date="2013-06-11T14:49:00Z">
              <w:r w:rsidR="005B3F89">
                <w:rPr>
                  <w:rFonts w:ascii="Arial" w:hAnsi="Arial" w:cs="Arial"/>
                  <w:sz w:val="20"/>
                </w:rPr>
                <w:t>i</w:t>
              </w:r>
              <w:r w:rsidR="005B3F89" w:rsidRPr="00FF3D4B">
                <w:rPr>
                  <w:rFonts w:ascii="Arial" w:hAnsi="Arial" w:cs="Arial"/>
                  <w:spacing w:val="-3"/>
                  <w:sz w:val="20"/>
                </w:rPr>
                <w:t>mmunity</w:t>
              </w:r>
              <w:r w:rsidR="005B3F89" w:rsidRPr="00FF3D4B">
                <w:rPr>
                  <w:rFonts w:ascii="Arial" w:hAnsi="Arial" w:cs="Arial"/>
                  <w:sz w:val="20"/>
                </w:rPr>
                <w:t xml:space="preserve"> </w:t>
              </w:r>
            </w:ins>
            <w:r w:rsidRPr="00FF3D4B">
              <w:rPr>
                <w:rFonts w:ascii="Arial" w:hAnsi="Arial" w:cs="Arial"/>
                <w:sz w:val="20"/>
              </w:rPr>
              <w:t xml:space="preserve">to conducted electromagnetic </w:t>
            </w:r>
            <w:r w:rsidRPr="00FF3D4B">
              <w:rPr>
                <w:rFonts w:ascii="Arial" w:hAnsi="Arial" w:cs="Arial"/>
                <w:spacing w:val="-3"/>
                <w:sz w:val="20"/>
              </w:rPr>
              <w:t>fields</w:t>
            </w:r>
          </w:p>
        </w:tc>
        <w:tc>
          <w:tcPr>
            <w:tcW w:w="992" w:type="dxa"/>
            <w:tcBorders>
              <w:top w:val="single" w:sz="8" w:space="0" w:color="auto"/>
              <w:left w:val="single" w:sz="8" w:space="0" w:color="auto"/>
              <w:bottom w:val="double" w:sz="6" w:space="0" w:color="auto"/>
              <w:right w:val="single" w:sz="8" w:space="0" w:color="auto"/>
            </w:tcBorders>
          </w:tcPr>
          <w:p w:rsidR="00A50F65" w:rsidRPr="00A12F15" w:rsidRDefault="00A50F65">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0" w:type="dxa"/>
            <w:tcBorders>
              <w:top w:val="single" w:sz="8" w:space="0" w:color="auto"/>
              <w:left w:val="single" w:sz="8" w:space="0" w:color="auto"/>
              <w:bottom w:val="double" w:sz="6" w:space="0" w:color="auto"/>
              <w:right w:val="single" w:sz="8" w:space="0" w:color="auto"/>
            </w:tcBorders>
          </w:tcPr>
          <w:p w:rsidR="00A50F65" w:rsidRPr="00A12F15" w:rsidRDefault="00A50F65">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1" w:type="dxa"/>
            <w:tcBorders>
              <w:top w:val="single" w:sz="8" w:space="0" w:color="auto"/>
              <w:left w:val="single" w:sz="8" w:space="0" w:color="auto"/>
              <w:bottom w:val="double" w:sz="6" w:space="0" w:color="auto"/>
              <w:right w:val="single" w:sz="8" w:space="0" w:color="auto"/>
            </w:tcBorders>
          </w:tcPr>
          <w:p w:rsidR="00A50F65" w:rsidRPr="00A12F15" w:rsidRDefault="00A50F65">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1525" w:type="dxa"/>
            <w:tcBorders>
              <w:top w:val="single" w:sz="8" w:space="0" w:color="auto"/>
              <w:left w:val="single" w:sz="8" w:space="0" w:color="auto"/>
              <w:bottom w:val="double" w:sz="6" w:space="0" w:color="auto"/>
              <w:right w:val="double" w:sz="6" w:space="0" w:color="auto"/>
            </w:tcBorders>
          </w:tcPr>
          <w:p w:rsidR="00A50F65" w:rsidRPr="00A12F15" w:rsidRDefault="00A50F65">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p>
        </w:tc>
      </w:tr>
    </w:tbl>
    <w:p w:rsidR="00DF1DB8" w:rsidRPr="00A12F15" w:rsidRDefault="00DF1DB8">
      <w:r w:rsidRPr="00A12F15">
        <w:br w:type="page"/>
      </w:r>
    </w:p>
    <w:tbl>
      <w:tblPr>
        <w:tblW w:w="9180" w:type="dxa"/>
        <w:tblInd w:w="-52" w:type="dxa"/>
        <w:tblLayout w:type="fixed"/>
        <w:tblCellMar>
          <w:left w:w="56" w:type="dxa"/>
          <w:right w:w="56" w:type="dxa"/>
        </w:tblCellMar>
        <w:tblLook w:val="0000"/>
      </w:tblPr>
      <w:tblGrid>
        <w:gridCol w:w="848"/>
        <w:gridCol w:w="4114"/>
        <w:gridCol w:w="992"/>
        <w:gridCol w:w="850"/>
        <w:gridCol w:w="851"/>
        <w:gridCol w:w="1525"/>
      </w:tblGrid>
      <w:tr w:rsidR="00DF1DB8" w:rsidRPr="00A12F15" w:rsidTr="00DF1DB8">
        <w:tc>
          <w:tcPr>
            <w:tcW w:w="848" w:type="dxa"/>
            <w:tcBorders>
              <w:top w:val="single" w:sz="7" w:space="0" w:color="auto"/>
              <w:left w:val="double" w:sz="7" w:space="0" w:color="auto"/>
            </w:tcBorders>
          </w:tcPr>
          <w:p w:rsidR="00DF1DB8" w:rsidRPr="00A12F15" w:rsidRDefault="00FC47BA" w:rsidP="006407A1">
            <w:pPr>
              <w:tabs>
                <w:tab w:val="left" w:pos="-720"/>
                <w:tab w:val="left" w:pos="0"/>
                <w:tab w:val="left" w:pos="259"/>
                <w:tab w:val="left" w:pos="604"/>
                <w:tab w:val="left" w:pos="816"/>
                <w:tab w:val="left" w:pos="1440"/>
              </w:tabs>
              <w:suppressAutoHyphens/>
              <w:spacing w:after="56" w:line="201" w:lineRule="exact"/>
              <w:rPr>
                <w:rFonts w:ascii="Arial" w:hAnsi="Arial" w:cs="Arial"/>
                <w:b/>
                <w:sz w:val="20"/>
              </w:rPr>
            </w:pPr>
            <w:r w:rsidRPr="00A12F15">
              <w:rPr>
                <w:rFonts w:ascii="Arial" w:hAnsi="Arial" w:cs="Arial"/>
                <w:sz w:val="20"/>
              </w:rPr>
              <w:fldChar w:fldCharType="begin"/>
            </w:r>
            <w:r w:rsidR="00DF1DB8" w:rsidRPr="00A12F15">
              <w:rPr>
                <w:rFonts w:ascii="Arial" w:hAnsi="Arial" w:cs="Arial"/>
                <w:sz w:val="20"/>
              </w:rPr>
              <w:instrText xml:space="preserve">PRIVATE </w:instrText>
            </w:r>
            <w:r w:rsidRPr="00A12F15">
              <w:rPr>
                <w:rFonts w:ascii="Arial" w:hAnsi="Arial" w:cs="Arial"/>
                <w:sz w:val="20"/>
              </w:rPr>
              <w:fldChar w:fldCharType="end"/>
            </w:r>
            <w:r w:rsidR="00DF1DB8" w:rsidRPr="00A12F15">
              <w:rPr>
                <w:rFonts w:ascii="Arial" w:hAnsi="Arial" w:cs="Arial"/>
                <w:sz w:val="20"/>
              </w:rPr>
              <w:t>R 50-</w:t>
            </w:r>
            <w:r w:rsidR="006407A1" w:rsidRPr="00A12F15">
              <w:rPr>
                <w:rFonts w:ascii="Arial" w:hAnsi="Arial" w:cs="Arial"/>
                <w:sz w:val="20"/>
              </w:rPr>
              <w:t>3</w:t>
            </w:r>
          </w:p>
        </w:tc>
        <w:tc>
          <w:tcPr>
            <w:tcW w:w="4114" w:type="dxa"/>
            <w:tcBorders>
              <w:top w:val="single" w:sz="7" w:space="0" w:color="auto"/>
              <w:left w:val="sing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rPr>
                <w:rFonts w:ascii="Arial" w:hAnsi="Arial" w:cs="Arial"/>
                <w:b/>
                <w:sz w:val="20"/>
              </w:rPr>
            </w:pPr>
            <w:r w:rsidRPr="00A12F15">
              <w:rPr>
                <w:rFonts w:ascii="Arial" w:hAnsi="Arial" w:cs="Arial"/>
                <w:sz w:val="20"/>
              </w:rPr>
              <w:t>Tests</w:t>
            </w:r>
          </w:p>
        </w:tc>
        <w:tc>
          <w:tcPr>
            <w:tcW w:w="992" w:type="dxa"/>
            <w:tcBorders>
              <w:top w:val="single" w:sz="7" w:space="0" w:color="auto"/>
              <w:left w:val="single" w:sz="7" w:space="0" w:color="auto"/>
            </w:tcBorders>
          </w:tcPr>
          <w:p w:rsidR="00DF1DB8" w:rsidRPr="00A12F15" w:rsidRDefault="00DF1DB8" w:rsidP="006407A1">
            <w:pPr>
              <w:tabs>
                <w:tab w:val="left" w:pos="-720"/>
                <w:tab w:val="left" w:pos="0"/>
                <w:tab w:val="left" w:pos="259"/>
                <w:tab w:val="left" w:pos="604"/>
                <w:tab w:val="left" w:pos="816"/>
                <w:tab w:val="left" w:pos="1440"/>
              </w:tabs>
              <w:suppressAutoHyphens/>
              <w:spacing w:line="201" w:lineRule="exact"/>
              <w:jc w:val="center"/>
              <w:rPr>
                <w:rFonts w:ascii="Arial" w:hAnsi="Arial" w:cs="Arial"/>
                <w:sz w:val="20"/>
              </w:rPr>
            </w:pPr>
            <w:r w:rsidRPr="00A12F15">
              <w:rPr>
                <w:rFonts w:ascii="Arial" w:hAnsi="Arial" w:cs="Arial"/>
                <w:sz w:val="20"/>
              </w:rPr>
              <w:t>Report</w:t>
            </w:r>
          </w:p>
          <w:p w:rsidR="00DF1DB8" w:rsidRPr="00A12F15" w:rsidRDefault="00DF1DB8">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r w:rsidRPr="00A12F15">
              <w:rPr>
                <w:rFonts w:ascii="Arial" w:hAnsi="Arial" w:cs="Arial"/>
                <w:sz w:val="20"/>
              </w:rPr>
              <w:t>page</w:t>
            </w:r>
          </w:p>
        </w:tc>
        <w:tc>
          <w:tcPr>
            <w:tcW w:w="850" w:type="dxa"/>
            <w:tcBorders>
              <w:top w:val="single" w:sz="7" w:space="0" w:color="auto"/>
              <w:left w:val="sing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r w:rsidRPr="00A12F15">
              <w:rPr>
                <w:rFonts w:ascii="Arial" w:hAnsi="Arial" w:cs="Arial"/>
                <w:sz w:val="20"/>
              </w:rPr>
              <w:t>Passed</w:t>
            </w:r>
          </w:p>
        </w:tc>
        <w:tc>
          <w:tcPr>
            <w:tcW w:w="851" w:type="dxa"/>
            <w:tcBorders>
              <w:top w:val="single" w:sz="7" w:space="0" w:color="auto"/>
              <w:left w:val="sing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r w:rsidRPr="00A12F15">
              <w:rPr>
                <w:rFonts w:ascii="Arial" w:hAnsi="Arial" w:cs="Arial"/>
                <w:sz w:val="20"/>
              </w:rPr>
              <w:t>Failed</w:t>
            </w:r>
          </w:p>
        </w:tc>
        <w:tc>
          <w:tcPr>
            <w:tcW w:w="1525" w:type="dxa"/>
            <w:tcBorders>
              <w:top w:val="single" w:sz="7" w:space="0" w:color="auto"/>
              <w:left w:val="single" w:sz="7" w:space="0" w:color="auto"/>
              <w:right w:val="doub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del w:id="171" w:author="morayoa" w:date="2013-06-06T09:04:00Z">
              <w:r w:rsidRPr="00A12F15" w:rsidDel="00DC255E">
                <w:rPr>
                  <w:rFonts w:ascii="Arial" w:hAnsi="Arial" w:cs="Arial"/>
                  <w:sz w:val="20"/>
                </w:rPr>
                <w:delText>Remarks</w:delText>
              </w:r>
            </w:del>
            <w:ins w:id="172" w:author="morayoa" w:date="2013-06-06T09:04:00Z">
              <w:r w:rsidR="00DC255E">
                <w:rPr>
                  <w:rFonts w:ascii="Arial" w:hAnsi="Arial" w:cs="Arial"/>
                  <w:sz w:val="20"/>
                </w:rPr>
                <w:t>Observations</w:t>
              </w:r>
            </w:ins>
          </w:p>
        </w:tc>
      </w:tr>
      <w:tr w:rsidR="00DF1DB8" w:rsidRPr="00A12F15" w:rsidTr="00DF1DB8">
        <w:tc>
          <w:tcPr>
            <w:tcW w:w="848" w:type="dxa"/>
            <w:tcBorders>
              <w:top w:val="single" w:sz="7" w:space="0" w:color="auto"/>
              <w:left w:val="doub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rPr>
                <w:rFonts w:ascii="Arial" w:hAnsi="Arial" w:cs="Arial"/>
                <w:b/>
                <w:sz w:val="20"/>
              </w:rPr>
            </w:pPr>
            <w:r w:rsidRPr="00A12F15">
              <w:rPr>
                <w:rFonts w:ascii="Arial" w:hAnsi="Arial" w:cs="Arial"/>
                <w:b/>
                <w:sz w:val="20"/>
              </w:rPr>
              <w:t>1.7</w:t>
            </w:r>
          </w:p>
        </w:tc>
        <w:tc>
          <w:tcPr>
            <w:tcW w:w="4114" w:type="dxa"/>
            <w:tcBorders>
              <w:top w:val="single" w:sz="7" w:space="0" w:color="auto"/>
              <w:left w:val="sing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rPr>
                <w:rFonts w:ascii="Arial" w:hAnsi="Arial" w:cs="Arial"/>
                <w:b/>
                <w:sz w:val="20"/>
              </w:rPr>
            </w:pPr>
            <w:r w:rsidRPr="00A12F15">
              <w:rPr>
                <w:rFonts w:ascii="Arial" w:hAnsi="Arial" w:cs="Arial"/>
                <w:b/>
                <w:sz w:val="20"/>
              </w:rPr>
              <w:t>Metrological characteristics</w:t>
            </w:r>
          </w:p>
        </w:tc>
        <w:tc>
          <w:tcPr>
            <w:tcW w:w="992" w:type="dxa"/>
            <w:tcBorders>
              <w:top w:val="single" w:sz="7" w:space="0" w:color="auto"/>
              <w:left w:val="sing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0" w:type="dxa"/>
            <w:tcBorders>
              <w:top w:val="single" w:sz="7" w:space="0" w:color="auto"/>
              <w:left w:val="sing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1" w:type="dxa"/>
            <w:tcBorders>
              <w:top w:val="single" w:sz="7" w:space="0" w:color="auto"/>
              <w:left w:val="sing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1525" w:type="dxa"/>
            <w:tcBorders>
              <w:top w:val="single" w:sz="7" w:space="0" w:color="auto"/>
              <w:left w:val="single" w:sz="7" w:space="0" w:color="auto"/>
              <w:right w:val="doub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p>
        </w:tc>
      </w:tr>
      <w:tr w:rsidR="00DF1DB8" w:rsidRPr="00A12F15" w:rsidTr="00DF1DB8">
        <w:tc>
          <w:tcPr>
            <w:tcW w:w="848" w:type="dxa"/>
            <w:tcBorders>
              <w:top w:val="single" w:sz="7" w:space="0" w:color="auto"/>
              <w:left w:val="doub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r w:rsidRPr="00A12F15">
              <w:rPr>
                <w:rFonts w:ascii="Arial" w:hAnsi="Arial" w:cs="Arial"/>
                <w:sz w:val="20"/>
              </w:rPr>
              <w:t>1.7.1</w:t>
            </w:r>
          </w:p>
        </w:tc>
        <w:tc>
          <w:tcPr>
            <w:tcW w:w="4114" w:type="dxa"/>
            <w:tcBorders>
              <w:top w:val="single" w:sz="7" w:space="0" w:color="auto"/>
              <w:left w:val="sing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r w:rsidRPr="00A12F15">
              <w:rPr>
                <w:rFonts w:ascii="Arial" w:hAnsi="Arial" w:cs="Arial"/>
                <w:sz w:val="20"/>
              </w:rPr>
              <w:t>Repeatability</w:t>
            </w:r>
          </w:p>
        </w:tc>
        <w:tc>
          <w:tcPr>
            <w:tcW w:w="992" w:type="dxa"/>
            <w:tcBorders>
              <w:top w:val="single" w:sz="7" w:space="0" w:color="auto"/>
              <w:left w:val="sing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0" w:type="dxa"/>
            <w:tcBorders>
              <w:top w:val="single" w:sz="7" w:space="0" w:color="auto"/>
              <w:left w:val="sing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1" w:type="dxa"/>
            <w:tcBorders>
              <w:top w:val="single" w:sz="7" w:space="0" w:color="auto"/>
              <w:left w:val="sing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1525" w:type="dxa"/>
            <w:tcBorders>
              <w:top w:val="single" w:sz="7" w:space="0" w:color="auto"/>
              <w:left w:val="single" w:sz="7" w:space="0" w:color="auto"/>
              <w:right w:val="doub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p>
        </w:tc>
      </w:tr>
      <w:tr w:rsidR="00DF1DB8" w:rsidRPr="00A12F15" w:rsidTr="00DF1DB8">
        <w:tc>
          <w:tcPr>
            <w:tcW w:w="848" w:type="dxa"/>
            <w:tcBorders>
              <w:top w:val="single" w:sz="7" w:space="0" w:color="auto"/>
              <w:left w:val="doub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r w:rsidRPr="00A12F15">
              <w:rPr>
                <w:rFonts w:ascii="Arial" w:hAnsi="Arial" w:cs="Arial"/>
                <w:sz w:val="20"/>
              </w:rPr>
              <w:t>1.7.2</w:t>
            </w:r>
          </w:p>
        </w:tc>
        <w:tc>
          <w:tcPr>
            <w:tcW w:w="4114" w:type="dxa"/>
            <w:tcBorders>
              <w:top w:val="single" w:sz="7" w:space="0" w:color="auto"/>
              <w:left w:val="sing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r w:rsidRPr="00A12F15">
              <w:rPr>
                <w:rFonts w:ascii="Arial" w:hAnsi="Arial" w:cs="Arial"/>
                <w:sz w:val="20"/>
              </w:rPr>
              <w:t xml:space="preserve">Discrimination of the </w:t>
            </w:r>
            <w:proofErr w:type="spellStart"/>
            <w:r w:rsidRPr="00A12F15">
              <w:rPr>
                <w:rFonts w:ascii="Arial" w:hAnsi="Arial" w:cs="Arial"/>
                <w:sz w:val="20"/>
              </w:rPr>
              <w:t>totalization</w:t>
            </w:r>
            <w:proofErr w:type="spellEnd"/>
            <w:r w:rsidRPr="00A12F15">
              <w:rPr>
                <w:rFonts w:ascii="Arial" w:hAnsi="Arial" w:cs="Arial"/>
                <w:sz w:val="20"/>
              </w:rPr>
              <w:t xml:space="preserve"> indicating device</w:t>
            </w:r>
          </w:p>
        </w:tc>
        <w:tc>
          <w:tcPr>
            <w:tcW w:w="992" w:type="dxa"/>
            <w:tcBorders>
              <w:top w:val="single" w:sz="7" w:space="0" w:color="auto"/>
              <w:left w:val="sing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0" w:type="dxa"/>
            <w:tcBorders>
              <w:top w:val="single" w:sz="7" w:space="0" w:color="auto"/>
              <w:left w:val="sing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1" w:type="dxa"/>
            <w:tcBorders>
              <w:top w:val="single" w:sz="7" w:space="0" w:color="auto"/>
              <w:left w:val="sing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1525" w:type="dxa"/>
            <w:tcBorders>
              <w:top w:val="single" w:sz="7" w:space="0" w:color="auto"/>
              <w:left w:val="single" w:sz="7" w:space="0" w:color="auto"/>
              <w:right w:val="doub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p>
        </w:tc>
      </w:tr>
      <w:tr w:rsidR="00DF1DB8" w:rsidRPr="00A12F15" w:rsidTr="00DF1DB8">
        <w:tc>
          <w:tcPr>
            <w:tcW w:w="848" w:type="dxa"/>
            <w:tcBorders>
              <w:top w:val="single" w:sz="7" w:space="0" w:color="auto"/>
              <w:left w:val="doub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r w:rsidRPr="00A12F15">
              <w:rPr>
                <w:rFonts w:ascii="Arial" w:hAnsi="Arial" w:cs="Arial"/>
                <w:sz w:val="20"/>
              </w:rPr>
              <w:t>1.7.3</w:t>
            </w:r>
          </w:p>
        </w:tc>
        <w:tc>
          <w:tcPr>
            <w:tcW w:w="4114" w:type="dxa"/>
            <w:tcBorders>
              <w:top w:val="single" w:sz="7" w:space="0" w:color="auto"/>
              <w:left w:val="sing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r w:rsidRPr="00A12F15">
              <w:rPr>
                <w:rFonts w:ascii="Arial" w:hAnsi="Arial" w:cs="Arial"/>
                <w:sz w:val="20"/>
              </w:rPr>
              <w:t xml:space="preserve">Discrimination of the </w:t>
            </w:r>
            <w:proofErr w:type="spellStart"/>
            <w:r w:rsidRPr="00A12F15">
              <w:rPr>
                <w:rFonts w:ascii="Arial" w:hAnsi="Arial" w:cs="Arial"/>
                <w:sz w:val="20"/>
              </w:rPr>
              <w:t>totalization</w:t>
            </w:r>
            <w:proofErr w:type="spellEnd"/>
            <w:r w:rsidRPr="00A12F15">
              <w:rPr>
                <w:rFonts w:ascii="Arial" w:hAnsi="Arial" w:cs="Arial"/>
                <w:sz w:val="20"/>
              </w:rPr>
              <w:t xml:space="preserve"> indicating device used for zero </w:t>
            </w:r>
            <w:proofErr w:type="spellStart"/>
            <w:r w:rsidRPr="00A12F15">
              <w:rPr>
                <w:rFonts w:ascii="Arial" w:hAnsi="Arial" w:cs="Arial"/>
                <w:sz w:val="20"/>
              </w:rPr>
              <w:t>totalization</w:t>
            </w:r>
            <w:proofErr w:type="spellEnd"/>
          </w:p>
        </w:tc>
        <w:tc>
          <w:tcPr>
            <w:tcW w:w="992" w:type="dxa"/>
            <w:tcBorders>
              <w:top w:val="single" w:sz="7" w:space="0" w:color="auto"/>
              <w:left w:val="sing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0" w:type="dxa"/>
            <w:tcBorders>
              <w:top w:val="single" w:sz="7" w:space="0" w:color="auto"/>
              <w:left w:val="sing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1" w:type="dxa"/>
            <w:tcBorders>
              <w:top w:val="single" w:sz="7" w:space="0" w:color="auto"/>
              <w:left w:val="sing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1525" w:type="dxa"/>
            <w:tcBorders>
              <w:top w:val="single" w:sz="7" w:space="0" w:color="auto"/>
              <w:left w:val="single" w:sz="7" w:space="0" w:color="auto"/>
              <w:right w:val="doub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p>
        </w:tc>
      </w:tr>
      <w:tr w:rsidR="00DF1DB8" w:rsidRPr="00A12F15" w:rsidTr="00DF1DB8">
        <w:tc>
          <w:tcPr>
            <w:tcW w:w="848" w:type="dxa"/>
            <w:tcBorders>
              <w:top w:val="single" w:sz="7" w:space="0" w:color="auto"/>
              <w:left w:val="doub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r w:rsidRPr="00A12F15">
              <w:rPr>
                <w:rFonts w:ascii="Arial" w:hAnsi="Arial" w:cs="Arial"/>
                <w:sz w:val="20"/>
              </w:rPr>
              <w:t>1.7.4</w:t>
            </w:r>
          </w:p>
        </w:tc>
        <w:tc>
          <w:tcPr>
            <w:tcW w:w="4114" w:type="dxa"/>
            <w:tcBorders>
              <w:top w:val="single" w:sz="7" w:space="0" w:color="auto"/>
              <w:left w:val="sing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r w:rsidRPr="00A12F15">
              <w:rPr>
                <w:rFonts w:ascii="Arial" w:hAnsi="Arial" w:cs="Arial"/>
                <w:sz w:val="20"/>
              </w:rPr>
              <w:t>Short- and long-term stability of zero</w:t>
            </w:r>
          </w:p>
        </w:tc>
        <w:tc>
          <w:tcPr>
            <w:tcW w:w="992" w:type="dxa"/>
            <w:tcBorders>
              <w:top w:val="single" w:sz="7" w:space="0" w:color="auto"/>
              <w:left w:val="sing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0" w:type="dxa"/>
            <w:tcBorders>
              <w:top w:val="single" w:sz="7" w:space="0" w:color="auto"/>
              <w:left w:val="sing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1" w:type="dxa"/>
            <w:tcBorders>
              <w:top w:val="single" w:sz="7" w:space="0" w:color="auto"/>
              <w:left w:val="sing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1525" w:type="dxa"/>
            <w:tcBorders>
              <w:top w:val="single" w:sz="7" w:space="0" w:color="auto"/>
              <w:left w:val="single" w:sz="7" w:space="0" w:color="auto"/>
              <w:right w:val="doub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p>
        </w:tc>
      </w:tr>
      <w:tr w:rsidR="00DF1DB8" w:rsidRPr="00A12F15" w:rsidTr="00DF1DB8">
        <w:tc>
          <w:tcPr>
            <w:tcW w:w="848" w:type="dxa"/>
            <w:tcBorders>
              <w:top w:val="single" w:sz="7" w:space="0" w:color="auto"/>
              <w:left w:val="doub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r w:rsidRPr="00A12F15">
              <w:rPr>
                <w:rFonts w:ascii="Arial" w:hAnsi="Arial" w:cs="Arial"/>
                <w:sz w:val="20"/>
              </w:rPr>
              <w:t>1.8</w:t>
            </w:r>
          </w:p>
        </w:tc>
        <w:tc>
          <w:tcPr>
            <w:tcW w:w="4114" w:type="dxa"/>
            <w:tcBorders>
              <w:top w:val="single" w:sz="7" w:space="0" w:color="auto"/>
              <w:left w:val="sing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r w:rsidRPr="00A12F15">
              <w:rPr>
                <w:rFonts w:ascii="Arial" w:hAnsi="Arial" w:cs="Arial"/>
                <w:sz w:val="20"/>
              </w:rPr>
              <w:t>In-situ tests</w:t>
            </w:r>
          </w:p>
        </w:tc>
        <w:tc>
          <w:tcPr>
            <w:tcW w:w="992" w:type="dxa"/>
            <w:tcBorders>
              <w:top w:val="single" w:sz="7" w:space="0" w:color="auto"/>
              <w:left w:val="sing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0" w:type="dxa"/>
            <w:tcBorders>
              <w:top w:val="single" w:sz="7" w:space="0" w:color="auto"/>
              <w:left w:val="sing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1" w:type="dxa"/>
            <w:tcBorders>
              <w:top w:val="single" w:sz="7" w:space="0" w:color="auto"/>
              <w:left w:val="sing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1525" w:type="dxa"/>
            <w:tcBorders>
              <w:top w:val="single" w:sz="7" w:space="0" w:color="auto"/>
              <w:left w:val="single" w:sz="7" w:space="0" w:color="auto"/>
              <w:right w:val="doub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p>
        </w:tc>
      </w:tr>
      <w:tr w:rsidR="00DF1DB8" w:rsidRPr="00A12F15" w:rsidTr="00DF1DB8">
        <w:tc>
          <w:tcPr>
            <w:tcW w:w="848" w:type="dxa"/>
            <w:tcBorders>
              <w:top w:val="single" w:sz="7" w:space="0" w:color="auto"/>
              <w:left w:val="doub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r w:rsidRPr="00A12F15">
              <w:rPr>
                <w:rFonts w:ascii="Arial" w:hAnsi="Arial" w:cs="Arial"/>
                <w:sz w:val="20"/>
              </w:rPr>
              <w:t>1.8.1</w:t>
            </w:r>
          </w:p>
        </w:tc>
        <w:tc>
          <w:tcPr>
            <w:tcW w:w="4114" w:type="dxa"/>
            <w:tcBorders>
              <w:top w:val="single" w:sz="7" w:space="0" w:color="auto"/>
              <w:left w:val="sing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r w:rsidRPr="00A12F15">
              <w:rPr>
                <w:rFonts w:ascii="Arial" w:hAnsi="Arial" w:cs="Arial"/>
                <w:sz w:val="20"/>
              </w:rPr>
              <w:t>Maximum permissible errors on checking of zero, or maximum variation during zero load test (depending on ratio rev/</w:t>
            </w:r>
            <w:proofErr w:type="spellStart"/>
            <w:r w:rsidRPr="00A12F15">
              <w:rPr>
                <w:rFonts w:ascii="Arial" w:hAnsi="Arial" w:cs="Arial"/>
                <w:sz w:val="20"/>
              </w:rPr>
              <w:t>Σ</w:t>
            </w:r>
            <w:r w:rsidRPr="00A12F15">
              <w:rPr>
                <w:rFonts w:ascii="Arial" w:hAnsi="Arial" w:cs="Arial"/>
                <w:sz w:val="20"/>
                <w:vertAlign w:val="subscript"/>
              </w:rPr>
              <w:t>min</w:t>
            </w:r>
            <w:proofErr w:type="spellEnd"/>
            <w:r w:rsidRPr="00A12F15">
              <w:rPr>
                <w:rFonts w:ascii="Arial" w:hAnsi="Arial" w:cs="Arial"/>
                <w:sz w:val="20"/>
              </w:rPr>
              <w:t>)</w:t>
            </w:r>
          </w:p>
        </w:tc>
        <w:tc>
          <w:tcPr>
            <w:tcW w:w="992" w:type="dxa"/>
            <w:tcBorders>
              <w:top w:val="single" w:sz="7" w:space="0" w:color="auto"/>
              <w:left w:val="sing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0" w:type="dxa"/>
            <w:tcBorders>
              <w:top w:val="single" w:sz="7" w:space="0" w:color="auto"/>
              <w:left w:val="sing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1" w:type="dxa"/>
            <w:tcBorders>
              <w:top w:val="single" w:sz="7" w:space="0" w:color="auto"/>
              <w:left w:val="sing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1525" w:type="dxa"/>
            <w:tcBorders>
              <w:top w:val="single" w:sz="7" w:space="0" w:color="auto"/>
              <w:left w:val="single" w:sz="7" w:space="0" w:color="auto"/>
              <w:right w:val="doub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p>
        </w:tc>
      </w:tr>
      <w:tr w:rsidR="00DF1DB8" w:rsidRPr="00A12F15" w:rsidTr="00DF1DB8">
        <w:tc>
          <w:tcPr>
            <w:tcW w:w="848" w:type="dxa"/>
            <w:tcBorders>
              <w:top w:val="single" w:sz="7" w:space="0" w:color="auto"/>
              <w:left w:val="doub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r w:rsidRPr="00A12F15">
              <w:rPr>
                <w:rFonts w:ascii="Arial" w:hAnsi="Arial" w:cs="Arial"/>
                <w:sz w:val="20"/>
              </w:rPr>
              <w:t>1.8.2</w:t>
            </w:r>
          </w:p>
        </w:tc>
        <w:tc>
          <w:tcPr>
            <w:tcW w:w="4114" w:type="dxa"/>
            <w:tcBorders>
              <w:top w:val="single" w:sz="7" w:space="0" w:color="auto"/>
              <w:left w:val="sing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r w:rsidRPr="00A12F15">
              <w:rPr>
                <w:rFonts w:ascii="Arial" w:hAnsi="Arial" w:cs="Arial"/>
                <w:sz w:val="20"/>
              </w:rPr>
              <w:t>Discrimination of the indicator used for zero- setting</w:t>
            </w:r>
          </w:p>
        </w:tc>
        <w:tc>
          <w:tcPr>
            <w:tcW w:w="992" w:type="dxa"/>
            <w:tcBorders>
              <w:top w:val="single" w:sz="7" w:space="0" w:color="auto"/>
              <w:left w:val="sing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0" w:type="dxa"/>
            <w:tcBorders>
              <w:top w:val="single" w:sz="7" w:space="0" w:color="auto"/>
              <w:left w:val="sing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1" w:type="dxa"/>
            <w:tcBorders>
              <w:top w:val="single" w:sz="7" w:space="0" w:color="auto"/>
              <w:left w:val="sing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1525" w:type="dxa"/>
            <w:tcBorders>
              <w:top w:val="single" w:sz="7" w:space="0" w:color="auto"/>
              <w:left w:val="single" w:sz="7" w:space="0" w:color="auto"/>
              <w:right w:val="doub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p>
        </w:tc>
      </w:tr>
      <w:tr w:rsidR="00DF1DB8" w:rsidRPr="00A12F15" w:rsidTr="00DF1DB8">
        <w:tc>
          <w:tcPr>
            <w:tcW w:w="848" w:type="dxa"/>
            <w:tcBorders>
              <w:top w:val="single" w:sz="7" w:space="0" w:color="auto"/>
              <w:left w:val="doub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r w:rsidRPr="00A12F15">
              <w:rPr>
                <w:rFonts w:ascii="Arial" w:hAnsi="Arial" w:cs="Arial"/>
                <w:sz w:val="20"/>
              </w:rPr>
              <w:t>2</w:t>
            </w:r>
          </w:p>
        </w:tc>
        <w:tc>
          <w:tcPr>
            <w:tcW w:w="4114" w:type="dxa"/>
            <w:tcBorders>
              <w:top w:val="single" w:sz="7" w:space="0" w:color="auto"/>
              <w:left w:val="sing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r w:rsidRPr="00A12F15">
              <w:rPr>
                <w:rFonts w:ascii="Arial" w:hAnsi="Arial" w:cs="Arial"/>
                <w:sz w:val="20"/>
              </w:rPr>
              <w:t xml:space="preserve">In-situ product tests (fixed and all other speed belt </w:t>
            </w:r>
            <w:proofErr w:type="spellStart"/>
            <w:r w:rsidRPr="00A12F15">
              <w:rPr>
                <w:rFonts w:ascii="Arial" w:hAnsi="Arial" w:cs="Arial"/>
                <w:sz w:val="20"/>
              </w:rPr>
              <w:t>weighers</w:t>
            </w:r>
            <w:proofErr w:type="spellEnd"/>
            <w:r w:rsidRPr="00A12F15">
              <w:rPr>
                <w:rFonts w:ascii="Arial" w:hAnsi="Arial" w:cs="Arial"/>
                <w:sz w:val="20"/>
              </w:rPr>
              <w:t>)</w:t>
            </w:r>
          </w:p>
        </w:tc>
        <w:tc>
          <w:tcPr>
            <w:tcW w:w="992" w:type="dxa"/>
            <w:tcBorders>
              <w:top w:val="single" w:sz="7" w:space="0" w:color="auto"/>
              <w:left w:val="sing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0" w:type="dxa"/>
            <w:tcBorders>
              <w:top w:val="single" w:sz="7" w:space="0" w:color="auto"/>
              <w:left w:val="sing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1" w:type="dxa"/>
            <w:tcBorders>
              <w:top w:val="single" w:sz="7" w:space="0" w:color="auto"/>
              <w:left w:val="sing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1525" w:type="dxa"/>
            <w:tcBorders>
              <w:top w:val="single" w:sz="7" w:space="0" w:color="auto"/>
              <w:left w:val="single" w:sz="7" w:space="0" w:color="auto"/>
              <w:right w:val="doub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p>
        </w:tc>
      </w:tr>
      <w:tr w:rsidR="00DF1DB8" w:rsidRPr="00A12F15" w:rsidTr="00DF1DB8">
        <w:tc>
          <w:tcPr>
            <w:tcW w:w="848" w:type="dxa"/>
            <w:tcBorders>
              <w:top w:val="single" w:sz="7" w:space="0" w:color="auto"/>
              <w:left w:val="doub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r w:rsidRPr="00A12F15">
              <w:rPr>
                <w:rFonts w:ascii="Arial" w:hAnsi="Arial" w:cs="Arial"/>
                <w:sz w:val="20"/>
              </w:rPr>
              <w:t>2.1</w:t>
            </w:r>
          </w:p>
        </w:tc>
        <w:tc>
          <w:tcPr>
            <w:tcW w:w="4114" w:type="dxa"/>
            <w:tcBorders>
              <w:top w:val="single" w:sz="7" w:space="0" w:color="auto"/>
              <w:left w:val="sing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r w:rsidRPr="00A12F15">
              <w:rPr>
                <w:rFonts w:ascii="Arial" w:hAnsi="Arial" w:cs="Arial"/>
                <w:sz w:val="20"/>
              </w:rPr>
              <w:t>Accuracy of control instrument</w:t>
            </w:r>
          </w:p>
        </w:tc>
        <w:tc>
          <w:tcPr>
            <w:tcW w:w="992" w:type="dxa"/>
            <w:tcBorders>
              <w:top w:val="single" w:sz="7" w:space="0" w:color="auto"/>
              <w:left w:val="sing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0" w:type="dxa"/>
            <w:tcBorders>
              <w:top w:val="single" w:sz="7" w:space="0" w:color="auto"/>
              <w:left w:val="sing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1" w:type="dxa"/>
            <w:tcBorders>
              <w:top w:val="single" w:sz="7" w:space="0" w:color="auto"/>
              <w:left w:val="sing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1525" w:type="dxa"/>
            <w:tcBorders>
              <w:top w:val="single" w:sz="7" w:space="0" w:color="auto"/>
              <w:left w:val="single" w:sz="7" w:space="0" w:color="auto"/>
              <w:right w:val="doub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p>
        </w:tc>
      </w:tr>
      <w:tr w:rsidR="00DF1DB8" w:rsidRPr="00A12F15" w:rsidTr="00DF1DB8">
        <w:tc>
          <w:tcPr>
            <w:tcW w:w="848" w:type="dxa"/>
            <w:tcBorders>
              <w:top w:val="single" w:sz="7" w:space="0" w:color="auto"/>
              <w:left w:val="doub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r w:rsidRPr="00A12F15">
              <w:rPr>
                <w:rFonts w:ascii="Arial" w:hAnsi="Arial" w:cs="Arial"/>
                <w:sz w:val="20"/>
              </w:rPr>
              <w:t>2.2</w:t>
            </w:r>
          </w:p>
        </w:tc>
        <w:tc>
          <w:tcPr>
            <w:tcW w:w="4114" w:type="dxa"/>
            <w:tcBorders>
              <w:top w:val="single" w:sz="7" w:space="0" w:color="auto"/>
              <w:left w:val="sing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r w:rsidRPr="00A12F15">
              <w:rPr>
                <w:rFonts w:ascii="Arial" w:hAnsi="Arial" w:cs="Arial"/>
                <w:sz w:val="20"/>
              </w:rPr>
              <w:t>Repeatability:</w:t>
            </w:r>
          </w:p>
        </w:tc>
        <w:tc>
          <w:tcPr>
            <w:tcW w:w="992" w:type="dxa"/>
            <w:tcBorders>
              <w:top w:val="single" w:sz="7" w:space="0" w:color="auto"/>
              <w:left w:val="sing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0" w:type="dxa"/>
            <w:tcBorders>
              <w:top w:val="single" w:sz="7" w:space="0" w:color="auto"/>
              <w:left w:val="sing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1" w:type="dxa"/>
            <w:tcBorders>
              <w:top w:val="single" w:sz="7" w:space="0" w:color="auto"/>
              <w:left w:val="sing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1525" w:type="dxa"/>
            <w:tcBorders>
              <w:top w:val="single" w:sz="7" w:space="0" w:color="auto"/>
              <w:left w:val="single" w:sz="7" w:space="0" w:color="auto"/>
              <w:right w:val="doub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p>
        </w:tc>
      </w:tr>
      <w:tr w:rsidR="00DF1DB8" w:rsidRPr="00A12F15" w:rsidTr="00DF1DB8">
        <w:tc>
          <w:tcPr>
            <w:tcW w:w="848" w:type="dxa"/>
            <w:tcBorders>
              <w:left w:val="doub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p>
        </w:tc>
        <w:tc>
          <w:tcPr>
            <w:tcW w:w="4114" w:type="dxa"/>
            <w:tcBorders>
              <w:top w:val="single" w:sz="7" w:space="0" w:color="auto"/>
              <w:left w:val="single" w:sz="7" w:space="0" w:color="auto"/>
            </w:tcBorders>
          </w:tcPr>
          <w:p w:rsidR="00000000" w:rsidRDefault="00DF1DB8">
            <w:pPr>
              <w:numPr>
                <w:ilvl w:val="0"/>
                <w:numId w:val="52"/>
              </w:numPr>
              <w:tabs>
                <w:tab w:val="left" w:pos="-720"/>
                <w:tab w:val="left" w:pos="0"/>
                <w:tab w:val="left" w:pos="197"/>
                <w:tab w:val="left" w:pos="259"/>
                <w:tab w:val="left" w:pos="1440"/>
              </w:tabs>
              <w:suppressAutoHyphens/>
              <w:spacing w:after="56" w:line="201" w:lineRule="exact"/>
              <w:ind w:left="197" w:hanging="142"/>
              <w:rPr>
                <w:rFonts w:ascii="Arial" w:hAnsi="Arial" w:cs="Arial"/>
                <w:sz w:val="20"/>
              </w:rPr>
              <w:pPrChange w:id="173" w:author="morayoa" w:date="2013-06-14T13:59:00Z">
                <w:pPr>
                  <w:numPr>
                    <w:numId w:val="53"/>
                  </w:numPr>
                  <w:tabs>
                    <w:tab w:val="left" w:pos="-720"/>
                    <w:tab w:val="left" w:pos="0"/>
                    <w:tab w:val="left" w:pos="197"/>
                    <w:tab w:val="left" w:pos="259"/>
                    <w:tab w:val="left" w:pos="1440"/>
                  </w:tabs>
                  <w:suppressAutoHyphens/>
                  <w:spacing w:after="56" w:line="201" w:lineRule="exact"/>
                  <w:ind w:left="197" w:hanging="142"/>
                </w:pPr>
              </w:pPrChange>
            </w:pPr>
            <w:r w:rsidRPr="00A12F15">
              <w:rPr>
                <w:rFonts w:ascii="Arial" w:hAnsi="Arial" w:cs="Arial"/>
                <w:sz w:val="20"/>
              </w:rPr>
              <w:t>MPE for type evaluation</w:t>
            </w:r>
          </w:p>
        </w:tc>
        <w:tc>
          <w:tcPr>
            <w:tcW w:w="992" w:type="dxa"/>
            <w:tcBorders>
              <w:top w:val="single" w:sz="7" w:space="0" w:color="auto"/>
              <w:left w:val="sing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0" w:type="dxa"/>
            <w:tcBorders>
              <w:top w:val="single" w:sz="7" w:space="0" w:color="auto"/>
              <w:left w:val="sing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1" w:type="dxa"/>
            <w:tcBorders>
              <w:top w:val="single" w:sz="7" w:space="0" w:color="auto"/>
              <w:left w:val="sing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1525" w:type="dxa"/>
            <w:tcBorders>
              <w:top w:val="single" w:sz="7" w:space="0" w:color="auto"/>
              <w:left w:val="single" w:sz="7" w:space="0" w:color="auto"/>
              <w:right w:val="doub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p>
        </w:tc>
      </w:tr>
      <w:tr w:rsidR="00DF1DB8" w:rsidRPr="00A12F15" w:rsidTr="00DF1DB8">
        <w:tc>
          <w:tcPr>
            <w:tcW w:w="848" w:type="dxa"/>
            <w:tcBorders>
              <w:left w:val="double" w:sz="7" w:space="0" w:color="auto"/>
              <w:bottom w:val="doub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p>
        </w:tc>
        <w:tc>
          <w:tcPr>
            <w:tcW w:w="4114" w:type="dxa"/>
            <w:tcBorders>
              <w:top w:val="single" w:sz="7" w:space="0" w:color="auto"/>
              <w:left w:val="single" w:sz="7" w:space="0" w:color="auto"/>
              <w:bottom w:val="double" w:sz="7" w:space="0" w:color="auto"/>
            </w:tcBorders>
          </w:tcPr>
          <w:p w:rsidR="00000000" w:rsidRDefault="00DF1DB8">
            <w:pPr>
              <w:numPr>
                <w:ilvl w:val="0"/>
                <w:numId w:val="52"/>
              </w:numPr>
              <w:tabs>
                <w:tab w:val="left" w:pos="-720"/>
                <w:tab w:val="left" w:pos="0"/>
                <w:tab w:val="left" w:pos="197"/>
                <w:tab w:val="left" w:pos="259"/>
                <w:tab w:val="left" w:pos="1440"/>
              </w:tabs>
              <w:suppressAutoHyphens/>
              <w:spacing w:after="56" w:line="201" w:lineRule="exact"/>
              <w:ind w:left="197" w:hanging="142"/>
              <w:rPr>
                <w:rFonts w:ascii="Arial" w:hAnsi="Arial" w:cs="Arial"/>
                <w:sz w:val="20"/>
              </w:rPr>
              <w:pPrChange w:id="174" w:author="morayoa" w:date="2013-06-14T13:59:00Z">
                <w:pPr>
                  <w:numPr>
                    <w:numId w:val="53"/>
                  </w:numPr>
                  <w:tabs>
                    <w:tab w:val="left" w:pos="-720"/>
                    <w:tab w:val="left" w:pos="0"/>
                    <w:tab w:val="left" w:pos="197"/>
                    <w:tab w:val="left" w:pos="259"/>
                    <w:tab w:val="left" w:pos="1440"/>
                  </w:tabs>
                  <w:suppressAutoHyphens/>
                  <w:spacing w:after="56" w:line="201" w:lineRule="exact"/>
                  <w:ind w:left="197" w:hanging="142"/>
                </w:pPr>
              </w:pPrChange>
            </w:pPr>
            <w:r w:rsidRPr="00A12F15">
              <w:rPr>
                <w:rFonts w:ascii="Arial" w:hAnsi="Arial" w:cs="Arial"/>
                <w:sz w:val="20"/>
              </w:rPr>
              <w:t>MPE for initial verification and in-service inspection.</w:t>
            </w:r>
          </w:p>
        </w:tc>
        <w:tc>
          <w:tcPr>
            <w:tcW w:w="992" w:type="dxa"/>
            <w:tcBorders>
              <w:top w:val="single" w:sz="7" w:space="0" w:color="auto"/>
              <w:left w:val="single" w:sz="7" w:space="0" w:color="auto"/>
              <w:bottom w:val="doub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0" w:type="dxa"/>
            <w:tcBorders>
              <w:top w:val="single" w:sz="7" w:space="0" w:color="auto"/>
              <w:left w:val="single" w:sz="7" w:space="0" w:color="auto"/>
              <w:bottom w:val="doub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851" w:type="dxa"/>
            <w:tcBorders>
              <w:top w:val="single" w:sz="7" w:space="0" w:color="auto"/>
              <w:left w:val="single" w:sz="7" w:space="0" w:color="auto"/>
              <w:bottom w:val="doub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jc w:val="center"/>
              <w:rPr>
                <w:rFonts w:ascii="Arial" w:hAnsi="Arial" w:cs="Arial"/>
                <w:sz w:val="20"/>
              </w:rPr>
            </w:pPr>
          </w:p>
        </w:tc>
        <w:tc>
          <w:tcPr>
            <w:tcW w:w="1525" w:type="dxa"/>
            <w:tcBorders>
              <w:top w:val="single" w:sz="7" w:space="0" w:color="auto"/>
              <w:left w:val="single" w:sz="7" w:space="0" w:color="auto"/>
              <w:bottom w:val="double" w:sz="7" w:space="0" w:color="auto"/>
              <w:right w:val="double" w:sz="7" w:space="0" w:color="auto"/>
            </w:tcBorders>
          </w:tcPr>
          <w:p w:rsidR="00DF1DB8" w:rsidRPr="00A12F15" w:rsidRDefault="00DF1DB8">
            <w:pPr>
              <w:tabs>
                <w:tab w:val="left" w:pos="-720"/>
                <w:tab w:val="left" w:pos="0"/>
                <w:tab w:val="left" w:pos="259"/>
                <w:tab w:val="left" w:pos="604"/>
                <w:tab w:val="left" w:pos="816"/>
                <w:tab w:val="left" w:pos="1440"/>
              </w:tabs>
              <w:suppressAutoHyphens/>
              <w:spacing w:after="56" w:line="201" w:lineRule="exact"/>
              <w:rPr>
                <w:rFonts w:ascii="Arial" w:hAnsi="Arial" w:cs="Arial"/>
                <w:sz w:val="20"/>
              </w:rPr>
            </w:pPr>
          </w:p>
        </w:tc>
      </w:tr>
    </w:tbl>
    <w:p w:rsidR="001E2D97" w:rsidRPr="00A12F15" w:rsidRDefault="001E2D97">
      <w:pPr>
        <w:tabs>
          <w:tab w:val="left" w:pos="-720"/>
          <w:tab w:val="left" w:pos="0"/>
          <w:tab w:val="left" w:pos="259"/>
          <w:tab w:val="left" w:pos="604"/>
          <w:tab w:val="left" w:pos="816"/>
          <w:tab w:val="left" w:pos="1440"/>
        </w:tabs>
        <w:suppressAutoHyphens/>
        <w:spacing w:line="213" w:lineRule="exact"/>
        <w:jc w:val="both"/>
        <w:rPr>
          <w:rFonts w:ascii="Arial" w:hAnsi="Arial" w:cs="Arial"/>
          <w:b/>
          <w:sz w:val="20"/>
        </w:rPr>
      </w:pPr>
      <w:r w:rsidRPr="00A12F15">
        <w:rPr>
          <w:rFonts w:ascii="Arial" w:hAnsi="Arial" w:cs="Arial"/>
          <w:sz w:val="20"/>
        </w:rPr>
        <w:br w:type="page"/>
      </w:r>
      <w:r w:rsidRPr="00A12F15">
        <w:rPr>
          <w:rFonts w:ascii="Arial" w:hAnsi="Arial" w:cs="Arial"/>
          <w:b/>
          <w:sz w:val="20"/>
        </w:rPr>
        <w:lastRenderedPageBreak/>
        <w:t>1</w:t>
      </w:r>
      <w:r w:rsidRPr="00A12F15">
        <w:rPr>
          <w:rFonts w:ascii="Arial" w:hAnsi="Arial" w:cs="Arial"/>
          <w:b/>
          <w:sz w:val="20"/>
        </w:rPr>
        <w:tab/>
        <w:t>Simulation tests (R 50-</w:t>
      </w:r>
      <w:r w:rsidR="006407A1" w:rsidRPr="00A12F15">
        <w:rPr>
          <w:rFonts w:ascii="Arial" w:hAnsi="Arial" w:cs="Arial"/>
          <w:b/>
          <w:sz w:val="20"/>
        </w:rPr>
        <w:t>2</w:t>
      </w:r>
      <w:r w:rsidRPr="00A12F15">
        <w:rPr>
          <w:rFonts w:ascii="Arial" w:hAnsi="Arial" w:cs="Arial"/>
          <w:b/>
          <w:sz w:val="20"/>
        </w:rPr>
        <w:t xml:space="preserve">, </w:t>
      </w:r>
      <w:r w:rsidR="00F51DE1" w:rsidRPr="00A12F15">
        <w:rPr>
          <w:rFonts w:ascii="Arial" w:hAnsi="Arial" w:cs="Arial"/>
          <w:b/>
          <w:sz w:val="20"/>
        </w:rPr>
        <w:t>6.3</w:t>
      </w:r>
      <w:r w:rsidR="007754FF">
        <w:rPr>
          <w:rFonts w:ascii="Arial" w:hAnsi="Arial" w:cs="Arial"/>
          <w:b/>
          <w:sz w:val="20"/>
        </w:rPr>
        <w:t xml:space="preserve"> </w:t>
      </w:r>
      <w:r w:rsidRPr="00A12F15">
        <w:rPr>
          <w:rFonts w:ascii="Arial" w:hAnsi="Arial" w:cs="Arial"/>
          <w:b/>
          <w:sz w:val="20"/>
        </w:rPr>
        <w:t xml:space="preserve">&amp; </w:t>
      </w:r>
      <w:r w:rsidR="00FD7260" w:rsidRPr="00A12F15">
        <w:rPr>
          <w:rFonts w:ascii="Arial" w:hAnsi="Arial" w:cs="Arial"/>
          <w:b/>
          <w:sz w:val="20"/>
        </w:rPr>
        <w:t>A.5.4</w:t>
      </w:r>
      <w:r w:rsidRPr="00A12F15">
        <w:rPr>
          <w:rFonts w:ascii="Arial" w:hAnsi="Arial" w:cs="Arial"/>
          <w:b/>
          <w:sz w:val="20"/>
        </w:rPr>
        <w:t>)</w:t>
      </w:r>
    </w:p>
    <w:p w:rsidR="00911E62" w:rsidRPr="00A12F15" w:rsidRDefault="001E2D97">
      <w:pPr>
        <w:tabs>
          <w:tab w:val="left" w:pos="-720"/>
          <w:tab w:val="left" w:pos="0"/>
          <w:tab w:val="left" w:pos="259"/>
          <w:tab w:val="left" w:pos="604"/>
          <w:tab w:val="left" w:pos="816"/>
          <w:tab w:val="left" w:pos="1440"/>
        </w:tabs>
        <w:suppressAutoHyphens/>
        <w:spacing w:line="213" w:lineRule="exact"/>
        <w:jc w:val="both"/>
        <w:rPr>
          <w:rFonts w:ascii="Arial" w:hAnsi="Arial" w:cs="Arial"/>
          <w:sz w:val="20"/>
        </w:rPr>
      </w:pPr>
      <w:r w:rsidRPr="00A12F15">
        <w:rPr>
          <w:rFonts w:ascii="Arial" w:hAnsi="Arial" w:cs="Arial"/>
          <w:sz w:val="20"/>
        </w:rPr>
        <w:tab/>
      </w:r>
    </w:p>
    <w:p w:rsidR="001E2D97" w:rsidRPr="00A12F15" w:rsidRDefault="001E2D97">
      <w:pPr>
        <w:tabs>
          <w:tab w:val="left" w:pos="-720"/>
          <w:tab w:val="left" w:pos="0"/>
          <w:tab w:val="left" w:pos="259"/>
          <w:tab w:val="left" w:pos="604"/>
          <w:tab w:val="left" w:pos="816"/>
          <w:tab w:val="left" w:pos="1440"/>
        </w:tabs>
        <w:suppressAutoHyphens/>
        <w:spacing w:line="213" w:lineRule="exact"/>
        <w:jc w:val="both"/>
        <w:rPr>
          <w:rFonts w:ascii="Arial" w:hAnsi="Arial" w:cs="Arial"/>
          <w:sz w:val="20"/>
        </w:rPr>
      </w:pPr>
      <w:r w:rsidRPr="00A12F15">
        <w:rPr>
          <w:rFonts w:ascii="Arial" w:hAnsi="Arial" w:cs="Arial"/>
          <w:sz w:val="20"/>
        </w:rPr>
        <w:t xml:space="preserve">Simulator </w:t>
      </w:r>
      <w:r w:rsidR="00DF09F2" w:rsidRPr="00A12F15">
        <w:rPr>
          <w:rFonts w:ascii="Arial" w:hAnsi="Arial" w:cs="Arial"/>
          <w:sz w:val="20"/>
        </w:rPr>
        <w:t>t</w:t>
      </w:r>
      <w:r w:rsidR="00FD7260" w:rsidRPr="00A12F15">
        <w:rPr>
          <w:rFonts w:ascii="Arial" w:hAnsi="Arial" w:cs="Arial"/>
          <w:sz w:val="20"/>
        </w:rPr>
        <w:t xml:space="preserve">est </w:t>
      </w:r>
      <w:r w:rsidRPr="00A12F15">
        <w:rPr>
          <w:rFonts w:ascii="Arial" w:hAnsi="Arial" w:cs="Arial"/>
          <w:sz w:val="20"/>
        </w:rPr>
        <w:t>data</w:t>
      </w:r>
    </w:p>
    <w:p w:rsidR="00A56EC4" w:rsidRPr="00A12F15" w:rsidRDefault="00A56EC4">
      <w:pPr>
        <w:tabs>
          <w:tab w:val="left" w:pos="-720"/>
          <w:tab w:val="left" w:pos="0"/>
          <w:tab w:val="left" w:pos="259"/>
          <w:tab w:val="left" w:pos="604"/>
          <w:tab w:val="left" w:pos="816"/>
          <w:tab w:val="left" w:pos="1440"/>
        </w:tabs>
        <w:suppressAutoHyphens/>
        <w:spacing w:line="213" w:lineRule="exact"/>
        <w:jc w:val="both"/>
        <w:rPr>
          <w:rFonts w:ascii="Arial" w:hAnsi="Arial" w:cs="Arial"/>
          <w:sz w:val="20"/>
        </w:rPr>
      </w:pPr>
    </w:p>
    <w:tbl>
      <w:tblPr>
        <w:tblW w:w="0" w:type="auto"/>
        <w:tblLook w:val="04A0"/>
      </w:tblPr>
      <w:tblGrid>
        <w:gridCol w:w="4361"/>
        <w:gridCol w:w="4536"/>
      </w:tblGrid>
      <w:tr w:rsidR="00A56EC4" w:rsidRPr="00A12F15" w:rsidTr="00C56268">
        <w:tc>
          <w:tcPr>
            <w:tcW w:w="4361" w:type="dxa"/>
          </w:tcPr>
          <w:p w:rsidR="00A56EC4" w:rsidRPr="00A12F15" w:rsidRDefault="00A56EC4" w:rsidP="00C56268">
            <w:pPr>
              <w:tabs>
                <w:tab w:val="left" w:pos="-720"/>
                <w:tab w:val="left" w:pos="0"/>
                <w:tab w:val="left" w:pos="259"/>
                <w:tab w:val="left" w:pos="604"/>
                <w:tab w:val="left" w:pos="816"/>
                <w:tab w:val="left" w:pos="1440"/>
              </w:tabs>
              <w:suppressAutoHyphens/>
              <w:spacing w:line="213" w:lineRule="exact"/>
              <w:jc w:val="both"/>
              <w:rPr>
                <w:rFonts w:ascii="Arial" w:hAnsi="Arial" w:cs="Arial"/>
                <w:sz w:val="20"/>
              </w:rPr>
            </w:pPr>
            <w:r w:rsidRPr="00A12F15">
              <w:rPr>
                <w:rFonts w:ascii="Arial" w:hAnsi="Arial" w:cs="Arial"/>
                <w:spacing w:val="-2"/>
                <w:sz w:val="20"/>
              </w:rPr>
              <w:t>Application No</w:t>
            </w:r>
            <w:ins w:id="175" w:author="morayoa" w:date="2013-06-11T10:15:00Z">
              <w:r w:rsidR="00995D5F">
                <w:rPr>
                  <w:rFonts w:ascii="Arial" w:hAnsi="Arial" w:cs="Arial"/>
                  <w:spacing w:val="-2"/>
                  <w:sz w:val="20"/>
                </w:rPr>
                <w:t>.</w:t>
              </w:r>
            </w:ins>
            <w:proofErr w:type="gramStart"/>
            <w:r w:rsidRPr="00A12F15">
              <w:rPr>
                <w:rFonts w:ascii="Arial" w:hAnsi="Arial" w:cs="Arial"/>
                <w:spacing w:val="-2"/>
                <w:sz w:val="20"/>
              </w:rPr>
              <w:t>:……………………</w:t>
            </w:r>
            <w:proofErr w:type="gramEnd"/>
            <w:r w:rsidRPr="00A12F15">
              <w:rPr>
                <w:rFonts w:ascii="Arial" w:hAnsi="Arial" w:cs="Arial"/>
                <w:spacing w:val="-2"/>
                <w:sz w:val="20"/>
              </w:rPr>
              <w:tab/>
            </w:r>
          </w:p>
        </w:tc>
        <w:tc>
          <w:tcPr>
            <w:tcW w:w="4536" w:type="dxa"/>
          </w:tcPr>
          <w:p w:rsidR="00A56EC4" w:rsidRPr="00A12F15" w:rsidRDefault="00A56EC4" w:rsidP="00C56268">
            <w:pPr>
              <w:tabs>
                <w:tab w:val="left" w:pos="-720"/>
                <w:tab w:val="left" w:pos="0"/>
                <w:tab w:val="left" w:pos="259"/>
                <w:tab w:val="left" w:pos="604"/>
                <w:tab w:val="left" w:pos="816"/>
                <w:tab w:val="left" w:pos="1440"/>
              </w:tabs>
              <w:suppressAutoHyphens/>
              <w:spacing w:line="213" w:lineRule="exact"/>
              <w:jc w:val="both"/>
              <w:rPr>
                <w:rFonts w:ascii="Arial" w:hAnsi="Arial" w:cs="Arial"/>
                <w:sz w:val="20"/>
              </w:rPr>
            </w:pPr>
            <w:r w:rsidRPr="00A12F15">
              <w:rPr>
                <w:rFonts w:ascii="Arial" w:hAnsi="Arial" w:cs="Arial"/>
                <w:spacing w:val="-2"/>
                <w:sz w:val="20"/>
              </w:rPr>
              <w:t>Type designation</w:t>
            </w:r>
            <w:proofErr w:type="gramStart"/>
            <w:r w:rsidRPr="00A12F15">
              <w:rPr>
                <w:rFonts w:ascii="Arial" w:hAnsi="Arial" w:cs="Arial"/>
                <w:spacing w:val="-2"/>
                <w:sz w:val="20"/>
              </w:rPr>
              <w:t>:</w:t>
            </w:r>
            <w:r w:rsidRPr="00A12F15">
              <w:rPr>
                <w:rFonts w:ascii="Arial" w:hAnsi="Arial" w:cs="Arial"/>
                <w:spacing w:val="-2"/>
                <w:sz w:val="20"/>
              </w:rPr>
              <w:tab/>
            </w:r>
            <w:r w:rsidRPr="00A12F15">
              <w:rPr>
                <w:rFonts w:ascii="Arial" w:hAnsi="Arial" w:cs="Arial"/>
                <w:snapToGrid w:val="0"/>
                <w:sz w:val="20"/>
              </w:rPr>
              <w:t>…...………………</w:t>
            </w:r>
            <w:proofErr w:type="gramEnd"/>
          </w:p>
        </w:tc>
      </w:tr>
      <w:tr w:rsidR="00A56EC4" w:rsidRPr="00A12F15" w:rsidTr="00C56268">
        <w:tc>
          <w:tcPr>
            <w:tcW w:w="4361" w:type="dxa"/>
          </w:tcPr>
          <w:p w:rsidR="00A56EC4" w:rsidRPr="00A12F15" w:rsidRDefault="00A56EC4" w:rsidP="00C56268">
            <w:pPr>
              <w:tabs>
                <w:tab w:val="left" w:pos="-720"/>
                <w:tab w:val="left" w:pos="0"/>
                <w:tab w:val="left" w:pos="259"/>
                <w:tab w:val="left" w:pos="604"/>
                <w:tab w:val="left" w:pos="816"/>
                <w:tab w:val="left" w:pos="1440"/>
              </w:tabs>
              <w:suppressAutoHyphens/>
              <w:spacing w:line="213" w:lineRule="exact"/>
              <w:jc w:val="both"/>
              <w:rPr>
                <w:rFonts w:ascii="Arial" w:hAnsi="Arial" w:cs="Arial"/>
                <w:spacing w:val="-2"/>
                <w:sz w:val="20"/>
              </w:rPr>
            </w:pPr>
          </w:p>
          <w:p w:rsidR="00A56EC4" w:rsidRPr="00A12F15" w:rsidRDefault="00A56EC4" w:rsidP="00C56268">
            <w:pPr>
              <w:tabs>
                <w:tab w:val="left" w:pos="-720"/>
                <w:tab w:val="left" w:pos="0"/>
                <w:tab w:val="left" w:pos="259"/>
                <w:tab w:val="left" w:pos="604"/>
                <w:tab w:val="left" w:pos="816"/>
                <w:tab w:val="left" w:pos="1440"/>
              </w:tabs>
              <w:suppressAutoHyphens/>
              <w:spacing w:line="213" w:lineRule="exact"/>
              <w:jc w:val="both"/>
              <w:rPr>
                <w:rFonts w:ascii="Arial" w:hAnsi="Arial" w:cs="Arial"/>
                <w:sz w:val="20"/>
              </w:rPr>
            </w:pPr>
            <w:r w:rsidRPr="00A12F15">
              <w:rPr>
                <w:rFonts w:ascii="Arial" w:hAnsi="Arial" w:cs="Arial"/>
                <w:spacing w:val="-2"/>
                <w:sz w:val="20"/>
              </w:rPr>
              <w:t>Report date</w:t>
            </w:r>
            <w:proofErr w:type="gramStart"/>
            <w:r w:rsidRPr="00A12F15">
              <w:rPr>
                <w:rFonts w:ascii="Arial" w:hAnsi="Arial" w:cs="Arial"/>
                <w:spacing w:val="-2"/>
                <w:sz w:val="20"/>
              </w:rPr>
              <w:t>:……………………….</w:t>
            </w:r>
            <w:proofErr w:type="gramEnd"/>
          </w:p>
        </w:tc>
        <w:tc>
          <w:tcPr>
            <w:tcW w:w="4536" w:type="dxa"/>
          </w:tcPr>
          <w:p w:rsidR="00A56EC4" w:rsidRPr="00A12F15" w:rsidRDefault="00A56EC4" w:rsidP="00C56268">
            <w:pPr>
              <w:tabs>
                <w:tab w:val="left" w:pos="-720"/>
                <w:tab w:val="left" w:pos="0"/>
                <w:tab w:val="left" w:pos="259"/>
                <w:tab w:val="left" w:pos="604"/>
                <w:tab w:val="left" w:pos="816"/>
                <w:tab w:val="left" w:pos="1440"/>
              </w:tabs>
              <w:suppressAutoHyphens/>
              <w:spacing w:line="213" w:lineRule="exact"/>
              <w:jc w:val="both"/>
              <w:rPr>
                <w:rFonts w:ascii="Arial" w:hAnsi="Arial" w:cs="Arial"/>
                <w:sz w:val="20"/>
              </w:rPr>
            </w:pPr>
          </w:p>
          <w:p w:rsidR="00A56EC4" w:rsidRPr="00A12F15" w:rsidRDefault="00A56EC4" w:rsidP="00C56268">
            <w:pPr>
              <w:tabs>
                <w:tab w:val="left" w:pos="-720"/>
                <w:tab w:val="left" w:pos="0"/>
                <w:tab w:val="left" w:pos="259"/>
                <w:tab w:val="left" w:pos="604"/>
                <w:tab w:val="left" w:pos="816"/>
                <w:tab w:val="left" w:pos="1440"/>
              </w:tabs>
              <w:suppressAutoHyphens/>
              <w:spacing w:line="213" w:lineRule="exact"/>
              <w:jc w:val="both"/>
              <w:rPr>
                <w:rFonts w:ascii="Arial" w:hAnsi="Arial" w:cs="Arial"/>
                <w:sz w:val="20"/>
              </w:rPr>
            </w:pPr>
            <w:r w:rsidRPr="00A12F15">
              <w:rPr>
                <w:rFonts w:ascii="Arial" w:hAnsi="Arial" w:cs="Arial"/>
                <w:sz w:val="20"/>
              </w:rPr>
              <w:t>Observer</w:t>
            </w:r>
            <w:proofErr w:type="gramStart"/>
            <w:r w:rsidRPr="00A12F15">
              <w:rPr>
                <w:rFonts w:ascii="Arial" w:hAnsi="Arial" w:cs="Arial"/>
                <w:sz w:val="20"/>
              </w:rPr>
              <w:t>:…………………………………</w:t>
            </w:r>
            <w:proofErr w:type="gramEnd"/>
          </w:p>
        </w:tc>
      </w:tr>
    </w:tbl>
    <w:p w:rsidR="00A56EC4" w:rsidRPr="00A12F15" w:rsidRDefault="00A56EC4">
      <w:pPr>
        <w:tabs>
          <w:tab w:val="left" w:pos="-720"/>
          <w:tab w:val="left" w:pos="0"/>
          <w:tab w:val="left" w:pos="259"/>
          <w:tab w:val="left" w:pos="604"/>
          <w:tab w:val="left" w:pos="816"/>
          <w:tab w:val="left" w:pos="1440"/>
        </w:tabs>
        <w:suppressAutoHyphens/>
        <w:spacing w:line="213" w:lineRule="exact"/>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spacing w:line="213" w:lineRule="exact"/>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spacing w:line="213" w:lineRule="exact"/>
        <w:jc w:val="both"/>
        <w:rPr>
          <w:rFonts w:ascii="Arial" w:hAnsi="Arial" w:cs="Arial"/>
          <w:sz w:val="20"/>
        </w:rPr>
      </w:pPr>
    </w:p>
    <w:tbl>
      <w:tblPr>
        <w:tblW w:w="0" w:type="auto"/>
        <w:jc w:val="center"/>
        <w:tblLayout w:type="fixed"/>
        <w:tblCellMar>
          <w:left w:w="120" w:type="dxa"/>
          <w:right w:w="120" w:type="dxa"/>
        </w:tblCellMar>
        <w:tblLook w:val="0000"/>
      </w:tblPr>
      <w:tblGrid>
        <w:gridCol w:w="2788"/>
        <w:gridCol w:w="2467"/>
        <w:gridCol w:w="1276"/>
        <w:gridCol w:w="1134"/>
        <w:gridCol w:w="1276"/>
      </w:tblGrid>
      <w:tr w:rsidR="001E2D97" w:rsidRPr="00A12F15" w:rsidTr="00322946">
        <w:trPr>
          <w:jc w:val="center"/>
        </w:trPr>
        <w:tc>
          <w:tcPr>
            <w:tcW w:w="2788" w:type="dxa"/>
            <w:tcBorders>
              <w:top w:val="double" w:sz="6" w:space="0" w:color="auto"/>
              <w:left w:val="double" w:sz="6" w:space="0" w:color="auto"/>
            </w:tcBorders>
          </w:tcPr>
          <w:p w:rsidR="001E2D97" w:rsidRPr="00A12F15" w:rsidRDefault="00FC47BA">
            <w:pPr>
              <w:tabs>
                <w:tab w:val="center" w:pos="1303"/>
              </w:tabs>
              <w:suppressAutoHyphens/>
              <w:spacing w:after="84" w:line="213" w:lineRule="exact"/>
              <w:rPr>
                <w:rFonts w:ascii="Arial" w:hAnsi="Arial" w:cs="Arial"/>
                <w:sz w:val="20"/>
              </w:rPr>
            </w:pPr>
            <w:r w:rsidRPr="00A12F15">
              <w:rPr>
                <w:rFonts w:ascii="Arial" w:hAnsi="Arial" w:cs="Arial"/>
                <w:sz w:val="20"/>
              </w:rPr>
              <w:fldChar w:fldCharType="begin"/>
            </w:r>
            <w:r w:rsidR="001E2D97" w:rsidRPr="00A12F15">
              <w:rPr>
                <w:rFonts w:ascii="Arial" w:hAnsi="Arial" w:cs="Arial"/>
                <w:sz w:val="20"/>
              </w:rPr>
              <w:instrText xml:space="preserve">PRIVATE </w:instrText>
            </w:r>
            <w:r w:rsidRPr="00A12F15">
              <w:rPr>
                <w:rFonts w:ascii="Arial" w:hAnsi="Arial" w:cs="Arial"/>
                <w:sz w:val="20"/>
              </w:rPr>
              <w:fldChar w:fldCharType="end"/>
            </w:r>
            <w:r w:rsidR="001E2D97" w:rsidRPr="00A12F15">
              <w:rPr>
                <w:rFonts w:ascii="Arial" w:hAnsi="Arial" w:cs="Arial"/>
                <w:sz w:val="20"/>
              </w:rPr>
              <w:tab/>
              <w:t>Data</w:t>
            </w:r>
          </w:p>
        </w:tc>
        <w:tc>
          <w:tcPr>
            <w:tcW w:w="2467" w:type="dxa"/>
            <w:tcBorders>
              <w:top w:val="double" w:sz="6" w:space="0" w:color="auto"/>
              <w:left w:val="single" w:sz="7" w:space="0" w:color="auto"/>
            </w:tcBorders>
          </w:tcPr>
          <w:p w:rsidR="001E2D97" w:rsidRPr="00A12F15" w:rsidRDefault="001E2D97">
            <w:pPr>
              <w:tabs>
                <w:tab w:val="center" w:pos="1336"/>
              </w:tabs>
              <w:suppressAutoHyphens/>
              <w:spacing w:after="84" w:line="213" w:lineRule="exact"/>
              <w:rPr>
                <w:rFonts w:ascii="Arial" w:hAnsi="Arial" w:cs="Arial"/>
                <w:sz w:val="20"/>
              </w:rPr>
            </w:pPr>
            <w:r w:rsidRPr="00A12F15">
              <w:rPr>
                <w:rFonts w:ascii="Arial" w:hAnsi="Arial" w:cs="Arial"/>
                <w:sz w:val="20"/>
              </w:rPr>
              <w:tab/>
              <w:t>Derivation</w:t>
            </w:r>
          </w:p>
        </w:tc>
        <w:tc>
          <w:tcPr>
            <w:tcW w:w="1276" w:type="dxa"/>
            <w:tcBorders>
              <w:top w:val="double" w:sz="6" w:space="0" w:color="auto"/>
              <w:left w:val="single" w:sz="7" w:space="0" w:color="auto"/>
            </w:tcBorders>
          </w:tcPr>
          <w:p w:rsidR="001E2D97" w:rsidRPr="00A12F15" w:rsidRDefault="001E2D97">
            <w:pPr>
              <w:tabs>
                <w:tab w:val="center" w:pos="443"/>
              </w:tabs>
              <w:suppressAutoHyphens/>
              <w:spacing w:after="84" w:line="213" w:lineRule="exact"/>
              <w:rPr>
                <w:rFonts w:ascii="Arial" w:hAnsi="Arial" w:cs="Arial"/>
                <w:sz w:val="20"/>
              </w:rPr>
            </w:pPr>
            <w:r w:rsidRPr="00A12F15">
              <w:rPr>
                <w:rFonts w:ascii="Arial" w:hAnsi="Arial" w:cs="Arial"/>
                <w:sz w:val="20"/>
              </w:rPr>
              <w:tab/>
              <w:t>Ref</w:t>
            </w:r>
          </w:p>
        </w:tc>
        <w:tc>
          <w:tcPr>
            <w:tcW w:w="1134" w:type="dxa"/>
            <w:tcBorders>
              <w:top w:val="double" w:sz="6" w:space="0" w:color="auto"/>
              <w:left w:val="single" w:sz="7" w:space="0" w:color="auto"/>
            </w:tcBorders>
          </w:tcPr>
          <w:p w:rsidR="001E2D97" w:rsidRPr="00A12F15" w:rsidRDefault="001E2D97">
            <w:pPr>
              <w:tabs>
                <w:tab w:val="center" w:pos="550"/>
              </w:tabs>
              <w:suppressAutoHyphens/>
              <w:spacing w:after="84" w:line="213" w:lineRule="exact"/>
              <w:rPr>
                <w:rFonts w:ascii="Arial" w:hAnsi="Arial" w:cs="Arial"/>
                <w:sz w:val="20"/>
              </w:rPr>
            </w:pPr>
            <w:r w:rsidRPr="00A12F15">
              <w:rPr>
                <w:rFonts w:ascii="Arial" w:hAnsi="Arial" w:cs="Arial"/>
                <w:sz w:val="20"/>
              </w:rPr>
              <w:tab/>
              <w:t>Value</w:t>
            </w:r>
          </w:p>
        </w:tc>
        <w:tc>
          <w:tcPr>
            <w:tcW w:w="1276" w:type="dxa"/>
            <w:tcBorders>
              <w:top w:val="double" w:sz="6" w:space="0" w:color="auto"/>
              <w:left w:val="single" w:sz="7" w:space="0" w:color="auto"/>
              <w:right w:val="double" w:sz="6" w:space="0" w:color="auto"/>
            </w:tcBorders>
          </w:tcPr>
          <w:p w:rsidR="001E2D97" w:rsidRPr="00A12F15" w:rsidRDefault="001E2D97">
            <w:pPr>
              <w:tabs>
                <w:tab w:val="center" w:pos="628"/>
              </w:tabs>
              <w:suppressAutoHyphens/>
              <w:spacing w:after="84" w:line="213" w:lineRule="exact"/>
              <w:rPr>
                <w:rFonts w:ascii="Arial" w:hAnsi="Arial" w:cs="Arial"/>
                <w:sz w:val="20"/>
              </w:rPr>
            </w:pPr>
            <w:r w:rsidRPr="00A12F15">
              <w:rPr>
                <w:rFonts w:ascii="Arial" w:hAnsi="Arial" w:cs="Arial"/>
                <w:sz w:val="20"/>
              </w:rPr>
              <w:tab/>
              <w:t>Units</w:t>
            </w:r>
          </w:p>
        </w:tc>
      </w:tr>
      <w:tr w:rsidR="001E2D97" w:rsidRPr="00A12F15" w:rsidTr="00322946">
        <w:trPr>
          <w:jc w:val="center"/>
        </w:trPr>
        <w:tc>
          <w:tcPr>
            <w:tcW w:w="2788" w:type="dxa"/>
            <w:tcBorders>
              <w:top w:val="single" w:sz="7" w:space="0" w:color="auto"/>
              <w:lef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84" w:line="213" w:lineRule="exact"/>
              <w:rPr>
                <w:rFonts w:ascii="Arial" w:hAnsi="Arial" w:cs="Arial"/>
                <w:sz w:val="20"/>
              </w:rPr>
            </w:pPr>
            <w:r w:rsidRPr="00A12F15">
              <w:rPr>
                <w:rFonts w:ascii="Arial" w:hAnsi="Arial" w:cs="Arial"/>
                <w:sz w:val="20"/>
              </w:rPr>
              <w:t xml:space="preserve">Maximum </w:t>
            </w:r>
            <w:proofErr w:type="spellStart"/>
            <w:r w:rsidRPr="00A12F15">
              <w:rPr>
                <w:rFonts w:ascii="Arial" w:hAnsi="Arial" w:cs="Arial"/>
                <w:sz w:val="20"/>
              </w:rPr>
              <w:t>flowrate</w:t>
            </w:r>
            <w:proofErr w:type="spellEnd"/>
          </w:p>
        </w:tc>
        <w:tc>
          <w:tcPr>
            <w:tcW w:w="2467"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84" w:line="213" w:lineRule="exact"/>
              <w:rPr>
                <w:rFonts w:ascii="Arial" w:hAnsi="Arial" w:cs="Arial"/>
                <w:sz w:val="20"/>
              </w:rPr>
            </w:pPr>
            <w:r w:rsidRPr="00A12F15">
              <w:rPr>
                <w:rFonts w:ascii="Arial" w:hAnsi="Arial" w:cs="Arial"/>
                <w:sz w:val="20"/>
              </w:rPr>
              <w:t>Max at maximum speed</w:t>
            </w:r>
          </w:p>
        </w:tc>
        <w:tc>
          <w:tcPr>
            <w:tcW w:w="1276" w:type="dxa"/>
            <w:tcBorders>
              <w:top w:val="single" w:sz="7" w:space="0" w:color="auto"/>
              <w:left w:val="single" w:sz="7" w:space="0" w:color="auto"/>
            </w:tcBorders>
          </w:tcPr>
          <w:p w:rsidR="001E2D97" w:rsidRPr="00A12F15" w:rsidRDefault="001E2D97">
            <w:pPr>
              <w:tabs>
                <w:tab w:val="center" w:pos="443"/>
              </w:tabs>
              <w:suppressAutoHyphens/>
              <w:spacing w:after="84" w:line="213" w:lineRule="exact"/>
              <w:rPr>
                <w:rFonts w:ascii="Arial" w:hAnsi="Arial" w:cs="Arial"/>
                <w:sz w:val="20"/>
              </w:rPr>
            </w:pPr>
            <w:r w:rsidRPr="00A12F15">
              <w:rPr>
                <w:rFonts w:ascii="Arial" w:hAnsi="Arial" w:cs="Arial"/>
                <w:sz w:val="20"/>
              </w:rPr>
              <w:tab/>
            </w:r>
            <w:proofErr w:type="spellStart"/>
            <w:r w:rsidRPr="00A12F15">
              <w:rPr>
                <w:rFonts w:ascii="Arial" w:hAnsi="Arial" w:cs="Arial"/>
                <w:sz w:val="20"/>
              </w:rPr>
              <w:t>Q</w:t>
            </w:r>
            <w:r w:rsidRPr="00A12F15">
              <w:rPr>
                <w:rFonts w:ascii="Arial" w:hAnsi="Arial" w:cs="Arial"/>
                <w:sz w:val="20"/>
                <w:vertAlign w:val="subscript"/>
              </w:rPr>
              <w:t>max</w:t>
            </w:r>
            <w:proofErr w:type="spellEnd"/>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84" w:line="213" w:lineRule="exact"/>
              <w:rPr>
                <w:rFonts w:ascii="Arial" w:hAnsi="Arial" w:cs="Arial"/>
                <w:sz w:val="20"/>
              </w:rPr>
            </w:pPr>
          </w:p>
        </w:tc>
        <w:tc>
          <w:tcPr>
            <w:tcW w:w="1276" w:type="dxa"/>
            <w:tcBorders>
              <w:top w:val="single" w:sz="7" w:space="0" w:color="auto"/>
              <w:left w:val="single" w:sz="7"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84" w:line="213" w:lineRule="exact"/>
              <w:rPr>
                <w:rFonts w:ascii="Arial" w:hAnsi="Arial" w:cs="Arial"/>
                <w:sz w:val="20"/>
              </w:rPr>
            </w:pPr>
          </w:p>
        </w:tc>
      </w:tr>
      <w:tr w:rsidR="001E2D97" w:rsidRPr="00A12F15" w:rsidTr="00322946">
        <w:trPr>
          <w:jc w:val="center"/>
        </w:trPr>
        <w:tc>
          <w:tcPr>
            <w:tcW w:w="2788" w:type="dxa"/>
            <w:tcBorders>
              <w:top w:val="single" w:sz="7" w:space="0" w:color="auto"/>
              <w:lef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84" w:line="213" w:lineRule="exact"/>
              <w:rPr>
                <w:rFonts w:ascii="Arial" w:hAnsi="Arial" w:cs="Arial"/>
                <w:sz w:val="20"/>
              </w:rPr>
            </w:pPr>
            <w:proofErr w:type="spellStart"/>
            <w:r w:rsidRPr="00A12F15">
              <w:rPr>
                <w:rFonts w:ascii="Arial" w:hAnsi="Arial" w:cs="Arial"/>
                <w:sz w:val="20"/>
              </w:rPr>
              <w:t>Totalization</w:t>
            </w:r>
            <w:proofErr w:type="spellEnd"/>
            <w:r w:rsidRPr="00A12F15">
              <w:rPr>
                <w:rFonts w:ascii="Arial" w:hAnsi="Arial" w:cs="Arial"/>
                <w:sz w:val="20"/>
              </w:rPr>
              <w:t xml:space="preserve"> scale interval</w:t>
            </w:r>
          </w:p>
        </w:tc>
        <w:tc>
          <w:tcPr>
            <w:tcW w:w="2467"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84" w:line="213" w:lineRule="exact"/>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center" w:pos="443"/>
              </w:tabs>
              <w:suppressAutoHyphens/>
              <w:spacing w:after="84" w:line="213" w:lineRule="exact"/>
              <w:rPr>
                <w:rFonts w:ascii="Arial" w:hAnsi="Arial" w:cs="Arial"/>
                <w:sz w:val="20"/>
              </w:rPr>
            </w:pPr>
            <w:r w:rsidRPr="00A12F15">
              <w:rPr>
                <w:rFonts w:ascii="Arial" w:hAnsi="Arial" w:cs="Arial"/>
                <w:sz w:val="20"/>
              </w:rPr>
              <w:tab/>
              <w:t>d</w:t>
            </w: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84" w:line="213" w:lineRule="exact"/>
              <w:rPr>
                <w:rFonts w:ascii="Arial" w:hAnsi="Arial" w:cs="Arial"/>
                <w:sz w:val="20"/>
              </w:rPr>
            </w:pPr>
          </w:p>
        </w:tc>
        <w:tc>
          <w:tcPr>
            <w:tcW w:w="1276" w:type="dxa"/>
            <w:tcBorders>
              <w:top w:val="single" w:sz="7" w:space="0" w:color="auto"/>
              <w:left w:val="single" w:sz="7"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84" w:line="213" w:lineRule="exact"/>
              <w:rPr>
                <w:rFonts w:ascii="Arial" w:hAnsi="Arial" w:cs="Arial"/>
                <w:sz w:val="20"/>
              </w:rPr>
            </w:pPr>
          </w:p>
        </w:tc>
      </w:tr>
      <w:tr w:rsidR="001E2D97" w:rsidRPr="00A12F15" w:rsidTr="00322946">
        <w:trPr>
          <w:jc w:val="center"/>
        </w:trPr>
        <w:tc>
          <w:tcPr>
            <w:tcW w:w="2788" w:type="dxa"/>
            <w:tcBorders>
              <w:top w:val="single" w:sz="7" w:space="0" w:color="auto"/>
              <w:lef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84" w:line="213" w:lineRule="exact"/>
              <w:rPr>
                <w:rFonts w:ascii="Arial" w:hAnsi="Arial" w:cs="Arial"/>
                <w:sz w:val="20"/>
              </w:rPr>
            </w:pPr>
            <w:r w:rsidRPr="00A12F15">
              <w:rPr>
                <w:rFonts w:ascii="Arial" w:hAnsi="Arial" w:cs="Arial"/>
                <w:sz w:val="20"/>
              </w:rPr>
              <w:t>Zero-setting scale interval</w:t>
            </w:r>
          </w:p>
        </w:tc>
        <w:tc>
          <w:tcPr>
            <w:tcW w:w="2467"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84" w:line="213" w:lineRule="exact"/>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center" w:pos="443"/>
              </w:tabs>
              <w:suppressAutoHyphens/>
              <w:spacing w:after="84" w:line="213" w:lineRule="exact"/>
              <w:rPr>
                <w:rFonts w:ascii="Arial" w:hAnsi="Arial" w:cs="Arial"/>
                <w:sz w:val="20"/>
              </w:rPr>
            </w:pPr>
            <w:r w:rsidRPr="00A12F15">
              <w:rPr>
                <w:rFonts w:ascii="Arial" w:hAnsi="Arial" w:cs="Arial"/>
                <w:sz w:val="20"/>
              </w:rPr>
              <w:tab/>
            </w: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84" w:line="213" w:lineRule="exact"/>
              <w:rPr>
                <w:rFonts w:ascii="Arial" w:hAnsi="Arial" w:cs="Arial"/>
                <w:sz w:val="20"/>
              </w:rPr>
            </w:pPr>
          </w:p>
        </w:tc>
        <w:tc>
          <w:tcPr>
            <w:tcW w:w="1276" w:type="dxa"/>
            <w:tcBorders>
              <w:top w:val="single" w:sz="7" w:space="0" w:color="auto"/>
              <w:left w:val="single" w:sz="7"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84" w:line="213" w:lineRule="exact"/>
              <w:rPr>
                <w:rFonts w:ascii="Arial" w:hAnsi="Arial" w:cs="Arial"/>
                <w:sz w:val="20"/>
              </w:rPr>
            </w:pPr>
          </w:p>
        </w:tc>
      </w:tr>
      <w:tr w:rsidR="001E2D97" w:rsidRPr="00A12F15" w:rsidTr="00322946">
        <w:trPr>
          <w:jc w:val="center"/>
        </w:trPr>
        <w:tc>
          <w:tcPr>
            <w:tcW w:w="5255" w:type="dxa"/>
            <w:gridSpan w:val="2"/>
            <w:tcBorders>
              <w:top w:val="single" w:sz="7" w:space="0" w:color="auto"/>
              <w:lef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84" w:line="213" w:lineRule="exact"/>
              <w:rPr>
                <w:rFonts w:ascii="Arial" w:hAnsi="Arial" w:cs="Arial"/>
                <w:sz w:val="20"/>
              </w:rPr>
            </w:pPr>
            <w:r w:rsidRPr="00A12F15">
              <w:rPr>
                <w:rFonts w:ascii="Arial" w:hAnsi="Arial" w:cs="Arial"/>
                <w:sz w:val="20"/>
              </w:rPr>
              <w:t>Simulator resolution(*)</w:t>
            </w:r>
          </w:p>
        </w:tc>
        <w:tc>
          <w:tcPr>
            <w:tcW w:w="1276" w:type="dxa"/>
            <w:tcBorders>
              <w:top w:val="single" w:sz="7" w:space="0" w:color="auto"/>
              <w:left w:val="single" w:sz="7" w:space="0" w:color="auto"/>
            </w:tcBorders>
          </w:tcPr>
          <w:p w:rsidR="001E2D97" w:rsidRPr="00A12F15" w:rsidRDefault="001E2D97">
            <w:pPr>
              <w:tabs>
                <w:tab w:val="center" w:pos="443"/>
              </w:tabs>
              <w:suppressAutoHyphens/>
              <w:spacing w:after="84" w:line="213" w:lineRule="exact"/>
              <w:rPr>
                <w:rFonts w:ascii="Arial" w:hAnsi="Arial" w:cs="Arial"/>
                <w:sz w:val="20"/>
              </w:rPr>
            </w:pPr>
            <w:r w:rsidRPr="00A12F15">
              <w:rPr>
                <w:rFonts w:ascii="Arial" w:hAnsi="Arial" w:cs="Arial"/>
                <w:sz w:val="20"/>
              </w:rPr>
              <w:tab/>
              <w:t>d</w:t>
            </w: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84" w:line="213" w:lineRule="exact"/>
              <w:rPr>
                <w:rFonts w:ascii="Arial" w:hAnsi="Arial" w:cs="Arial"/>
                <w:sz w:val="20"/>
              </w:rPr>
            </w:pPr>
          </w:p>
        </w:tc>
        <w:tc>
          <w:tcPr>
            <w:tcW w:w="1276" w:type="dxa"/>
            <w:tcBorders>
              <w:top w:val="single" w:sz="7" w:space="0" w:color="auto"/>
              <w:left w:val="single" w:sz="7"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84" w:line="213" w:lineRule="exact"/>
              <w:rPr>
                <w:rFonts w:ascii="Arial" w:hAnsi="Arial" w:cs="Arial"/>
                <w:sz w:val="20"/>
              </w:rPr>
            </w:pPr>
          </w:p>
        </w:tc>
      </w:tr>
      <w:tr w:rsidR="001E2D97" w:rsidRPr="00A12F15" w:rsidTr="00322946">
        <w:trPr>
          <w:jc w:val="center"/>
        </w:trPr>
        <w:tc>
          <w:tcPr>
            <w:tcW w:w="2788" w:type="dxa"/>
            <w:tcBorders>
              <w:top w:val="single" w:sz="7" w:space="0" w:color="auto"/>
              <w:lef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84" w:line="213" w:lineRule="exact"/>
              <w:rPr>
                <w:rFonts w:ascii="Arial" w:hAnsi="Arial" w:cs="Arial"/>
                <w:sz w:val="20"/>
              </w:rPr>
            </w:pPr>
            <w:r w:rsidRPr="00A12F15">
              <w:rPr>
                <w:rFonts w:ascii="Arial" w:hAnsi="Arial" w:cs="Arial"/>
                <w:sz w:val="20"/>
              </w:rPr>
              <w:t xml:space="preserve">Max </w:t>
            </w:r>
            <w:del w:id="176" w:author="morayoa" w:date="2013-06-07T16:05:00Z">
              <w:r w:rsidRPr="00A12F15" w:rsidDel="00210708">
                <w:rPr>
                  <w:rFonts w:ascii="Arial" w:hAnsi="Arial" w:cs="Arial"/>
                  <w:sz w:val="20"/>
                </w:rPr>
                <w:delText>weigh table</w:delText>
              </w:r>
            </w:del>
            <w:ins w:id="177" w:author="morayoa" w:date="2013-06-11T09:30:00Z">
              <w:r w:rsidR="007E6DD9">
                <w:rPr>
                  <w:rFonts w:ascii="Arial" w:hAnsi="Arial" w:cs="Arial"/>
                  <w:sz w:val="20"/>
                </w:rPr>
                <w:t>l</w:t>
              </w:r>
            </w:ins>
            <w:ins w:id="178" w:author="morayoa" w:date="2013-06-07T16:05:00Z">
              <w:r w:rsidR="00210708">
                <w:rPr>
                  <w:rFonts w:ascii="Arial" w:hAnsi="Arial" w:cs="Arial"/>
                  <w:sz w:val="20"/>
                </w:rPr>
                <w:t>oad receptor</w:t>
              </w:r>
            </w:ins>
            <w:r w:rsidRPr="00A12F15">
              <w:rPr>
                <w:rFonts w:ascii="Arial" w:hAnsi="Arial" w:cs="Arial"/>
                <w:sz w:val="20"/>
              </w:rPr>
              <w:t xml:space="preserve"> capacity</w:t>
            </w:r>
          </w:p>
        </w:tc>
        <w:tc>
          <w:tcPr>
            <w:tcW w:w="2467"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84" w:line="213" w:lineRule="exact"/>
              <w:rPr>
                <w:rFonts w:ascii="Arial" w:hAnsi="Arial" w:cs="Arial"/>
                <w:sz w:val="20"/>
              </w:rPr>
            </w:pPr>
            <w:r w:rsidRPr="00A12F15">
              <w:rPr>
                <w:rFonts w:ascii="Arial" w:hAnsi="Arial" w:cs="Arial"/>
                <w:sz w:val="20"/>
              </w:rPr>
              <w:t xml:space="preserve">To obtain </w:t>
            </w:r>
            <w:proofErr w:type="spellStart"/>
            <w:r w:rsidRPr="00A12F15">
              <w:rPr>
                <w:rFonts w:ascii="Arial" w:hAnsi="Arial" w:cs="Arial"/>
                <w:sz w:val="20"/>
              </w:rPr>
              <w:t>Q</w:t>
            </w:r>
            <w:r w:rsidRPr="00A12F15">
              <w:rPr>
                <w:rFonts w:ascii="Arial" w:hAnsi="Arial" w:cs="Arial"/>
                <w:sz w:val="20"/>
                <w:vertAlign w:val="subscript"/>
              </w:rPr>
              <w:t>max</w:t>
            </w:r>
            <w:proofErr w:type="spellEnd"/>
          </w:p>
        </w:tc>
        <w:tc>
          <w:tcPr>
            <w:tcW w:w="1276" w:type="dxa"/>
            <w:tcBorders>
              <w:top w:val="single" w:sz="7" w:space="0" w:color="auto"/>
              <w:left w:val="single" w:sz="7" w:space="0" w:color="auto"/>
            </w:tcBorders>
          </w:tcPr>
          <w:p w:rsidR="001E2D97" w:rsidRPr="00A12F15" w:rsidRDefault="001E2D97">
            <w:pPr>
              <w:tabs>
                <w:tab w:val="center" w:pos="443"/>
              </w:tabs>
              <w:suppressAutoHyphens/>
              <w:spacing w:after="84" w:line="213" w:lineRule="exact"/>
              <w:rPr>
                <w:rFonts w:ascii="Arial" w:hAnsi="Arial" w:cs="Arial"/>
                <w:sz w:val="20"/>
              </w:rPr>
            </w:pPr>
            <w:r w:rsidRPr="00A12F15">
              <w:rPr>
                <w:rFonts w:ascii="Arial" w:hAnsi="Arial" w:cs="Arial"/>
                <w:sz w:val="20"/>
              </w:rPr>
              <w:tab/>
              <w:t>Max</w:t>
            </w: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84" w:line="213" w:lineRule="exact"/>
              <w:rPr>
                <w:rFonts w:ascii="Arial" w:hAnsi="Arial" w:cs="Arial"/>
                <w:sz w:val="20"/>
              </w:rPr>
            </w:pPr>
          </w:p>
        </w:tc>
        <w:tc>
          <w:tcPr>
            <w:tcW w:w="1276" w:type="dxa"/>
            <w:tcBorders>
              <w:top w:val="single" w:sz="7" w:space="0" w:color="auto"/>
              <w:left w:val="single" w:sz="7"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84" w:line="213" w:lineRule="exact"/>
              <w:rPr>
                <w:rFonts w:ascii="Arial" w:hAnsi="Arial" w:cs="Arial"/>
                <w:sz w:val="20"/>
              </w:rPr>
            </w:pPr>
          </w:p>
        </w:tc>
      </w:tr>
      <w:tr w:rsidR="001E2D97" w:rsidRPr="00A12F15" w:rsidTr="00322946">
        <w:trPr>
          <w:jc w:val="center"/>
        </w:trPr>
        <w:tc>
          <w:tcPr>
            <w:tcW w:w="2788" w:type="dxa"/>
            <w:tcBorders>
              <w:top w:val="single" w:sz="7" w:space="0" w:color="auto"/>
              <w:lef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84" w:line="213" w:lineRule="exact"/>
              <w:rPr>
                <w:rFonts w:ascii="Arial" w:hAnsi="Arial" w:cs="Arial"/>
                <w:sz w:val="20"/>
              </w:rPr>
            </w:pPr>
            <w:r w:rsidRPr="00A12F15">
              <w:rPr>
                <w:rFonts w:ascii="Arial" w:hAnsi="Arial" w:cs="Arial"/>
                <w:sz w:val="20"/>
              </w:rPr>
              <w:t>Weigh length</w:t>
            </w:r>
          </w:p>
        </w:tc>
        <w:tc>
          <w:tcPr>
            <w:tcW w:w="2467"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84" w:line="213" w:lineRule="exact"/>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center" w:pos="443"/>
              </w:tabs>
              <w:suppressAutoHyphens/>
              <w:spacing w:after="84" w:line="213" w:lineRule="exact"/>
              <w:rPr>
                <w:rFonts w:ascii="Arial" w:hAnsi="Arial" w:cs="Arial"/>
                <w:sz w:val="20"/>
              </w:rPr>
            </w:pPr>
            <w:r w:rsidRPr="00A12F15">
              <w:rPr>
                <w:rFonts w:ascii="Arial" w:hAnsi="Arial" w:cs="Arial"/>
                <w:sz w:val="20"/>
              </w:rPr>
              <w:tab/>
            </w:r>
            <w:r w:rsidR="00EC07BA" w:rsidRPr="00A12F15">
              <w:rPr>
                <w:rFonts w:ascii="Arial" w:hAnsi="Arial" w:cs="Arial"/>
                <w:snapToGrid w:val="0"/>
                <w:sz w:val="20"/>
                <w:lang w:eastAsia="en-US"/>
              </w:rPr>
              <w:t>W</w:t>
            </w:r>
            <w:r w:rsidR="00EC07BA" w:rsidRPr="00A12F15">
              <w:rPr>
                <w:rFonts w:ascii="Arial" w:hAnsi="Arial" w:cs="Arial"/>
                <w:snapToGrid w:val="0"/>
                <w:sz w:val="20"/>
                <w:vertAlign w:val="subscript"/>
                <w:lang w:eastAsia="en-US"/>
              </w:rPr>
              <w:t>L</w:t>
            </w: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84" w:line="213" w:lineRule="exact"/>
              <w:rPr>
                <w:rFonts w:ascii="Arial" w:hAnsi="Arial" w:cs="Arial"/>
                <w:sz w:val="20"/>
              </w:rPr>
            </w:pPr>
          </w:p>
        </w:tc>
        <w:tc>
          <w:tcPr>
            <w:tcW w:w="1276" w:type="dxa"/>
            <w:tcBorders>
              <w:top w:val="single" w:sz="7" w:space="0" w:color="auto"/>
              <w:left w:val="single" w:sz="7" w:space="0" w:color="auto"/>
              <w:right w:val="double" w:sz="6" w:space="0" w:color="auto"/>
            </w:tcBorders>
          </w:tcPr>
          <w:p w:rsidR="001E2D97" w:rsidRPr="00A12F15" w:rsidRDefault="001E2D97">
            <w:pPr>
              <w:tabs>
                <w:tab w:val="center" w:pos="628"/>
              </w:tabs>
              <w:suppressAutoHyphens/>
              <w:spacing w:after="84" w:line="213" w:lineRule="exact"/>
              <w:rPr>
                <w:rFonts w:ascii="Arial" w:hAnsi="Arial" w:cs="Arial"/>
                <w:sz w:val="20"/>
              </w:rPr>
            </w:pPr>
            <w:r w:rsidRPr="00A12F15">
              <w:rPr>
                <w:rFonts w:ascii="Arial" w:hAnsi="Arial" w:cs="Arial"/>
                <w:sz w:val="20"/>
              </w:rPr>
              <w:tab/>
              <w:t>m</w:t>
            </w:r>
          </w:p>
        </w:tc>
      </w:tr>
      <w:tr w:rsidR="001E2D97" w:rsidRPr="00A12F15" w:rsidTr="00322946">
        <w:trPr>
          <w:jc w:val="center"/>
        </w:trPr>
        <w:tc>
          <w:tcPr>
            <w:tcW w:w="2788" w:type="dxa"/>
            <w:tcBorders>
              <w:top w:val="single" w:sz="7" w:space="0" w:color="auto"/>
              <w:lef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84" w:line="213" w:lineRule="exact"/>
              <w:rPr>
                <w:rFonts w:ascii="Arial" w:hAnsi="Arial" w:cs="Arial"/>
                <w:sz w:val="20"/>
              </w:rPr>
            </w:pPr>
            <w:r w:rsidRPr="00A12F15">
              <w:rPr>
                <w:rFonts w:ascii="Arial" w:hAnsi="Arial" w:cs="Arial"/>
                <w:sz w:val="20"/>
              </w:rPr>
              <w:t>Pulses per weigh length</w:t>
            </w:r>
          </w:p>
        </w:tc>
        <w:tc>
          <w:tcPr>
            <w:tcW w:w="2467"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84" w:line="213" w:lineRule="exact"/>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center" w:pos="443"/>
              </w:tabs>
              <w:suppressAutoHyphens/>
              <w:spacing w:after="84" w:line="213" w:lineRule="exact"/>
              <w:rPr>
                <w:rFonts w:ascii="Arial" w:hAnsi="Arial" w:cs="Arial"/>
                <w:sz w:val="20"/>
              </w:rPr>
            </w:pPr>
            <w:r w:rsidRPr="00A12F15">
              <w:rPr>
                <w:rFonts w:ascii="Arial" w:hAnsi="Arial" w:cs="Arial"/>
                <w:sz w:val="20"/>
              </w:rPr>
              <w:tab/>
            </w: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84" w:line="213" w:lineRule="exact"/>
              <w:rPr>
                <w:rFonts w:ascii="Arial" w:hAnsi="Arial" w:cs="Arial"/>
                <w:sz w:val="20"/>
              </w:rPr>
            </w:pPr>
          </w:p>
        </w:tc>
        <w:tc>
          <w:tcPr>
            <w:tcW w:w="1276" w:type="dxa"/>
            <w:tcBorders>
              <w:top w:val="single" w:sz="7" w:space="0" w:color="auto"/>
              <w:left w:val="single" w:sz="7"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84" w:line="213" w:lineRule="exact"/>
              <w:rPr>
                <w:rFonts w:ascii="Arial" w:hAnsi="Arial" w:cs="Arial"/>
                <w:sz w:val="20"/>
              </w:rPr>
            </w:pPr>
          </w:p>
        </w:tc>
      </w:tr>
      <w:tr w:rsidR="001E2D97" w:rsidRPr="00A12F15" w:rsidTr="00322946">
        <w:trPr>
          <w:jc w:val="center"/>
        </w:trPr>
        <w:tc>
          <w:tcPr>
            <w:tcW w:w="2788" w:type="dxa"/>
            <w:tcBorders>
              <w:top w:val="single" w:sz="7" w:space="0" w:color="auto"/>
              <w:lef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line="213" w:lineRule="exact"/>
              <w:rPr>
                <w:rFonts w:ascii="Arial" w:hAnsi="Arial" w:cs="Arial"/>
                <w:sz w:val="20"/>
              </w:rPr>
            </w:pPr>
            <w:r w:rsidRPr="00A12F15">
              <w:rPr>
                <w:rFonts w:ascii="Arial" w:hAnsi="Arial" w:cs="Arial"/>
                <w:sz w:val="20"/>
              </w:rPr>
              <w:t>Nominal speed or</w:t>
            </w:r>
          </w:p>
          <w:p w:rsidR="001E2D97" w:rsidRPr="00A12F15" w:rsidRDefault="001E2D97">
            <w:pPr>
              <w:tabs>
                <w:tab w:val="left" w:pos="-720"/>
                <w:tab w:val="left" w:pos="0"/>
                <w:tab w:val="left" w:pos="259"/>
                <w:tab w:val="left" w:pos="604"/>
                <w:tab w:val="left" w:pos="816"/>
                <w:tab w:val="left" w:pos="1440"/>
              </w:tabs>
              <w:suppressAutoHyphens/>
              <w:spacing w:line="213" w:lineRule="exact"/>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spacing w:line="213" w:lineRule="exact"/>
              <w:rPr>
                <w:rFonts w:ascii="Arial" w:hAnsi="Arial" w:cs="Arial"/>
                <w:sz w:val="20"/>
              </w:rPr>
            </w:pPr>
            <w:r w:rsidRPr="00A12F15">
              <w:rPr>
                <w:rFonts w:ascii="Arial" w:hAnsi="Arial" w:cs="Arial"/>
                <w:sz w:val="20"/>
              </w:rPr>
              <w:t>Range of speeds</w:t>
            </w:r>
          </w:p>
        </w:tc>
        <w:tc>
          <w:tcPr>
            <w:tcW w:w="2467"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line="213" w:lineRule="exact"/>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84" w:line="213" w:lineRule="exact"/>
              <w:rPr>
                <w:rFonts w:ascii="Arial" w:hAnsi="Arial" w:cs="Arial"/>
                <w:sz w:val="20"/>
              </w:rPr>
            </w:pPr>
            <w:r w:rsidRPr="00A12F15">
              <w:rPr>
                <w:rFonts w:ascii="Arial" w:hAnsi="Arial" w:cs="Arial"/>
                <w:sz w:val="20"/>
              </w:rPr>
              <w:t xml:space="preserve">v </w:t>
            </w:r>
            <w:proofErr w:type="gramStart"/>
            <w:r w:rsidRPr="00A12F15">
              <w:rPr>
                <w:rFonts w:ascii="Arial" w:hAnsi="Arial" w:cs="Arial"/>
                <w:sz w:val="20"/>
              </w:rPr>
              <w:t>= ..</w:t>
            </w:r>
            <w:proofErr w:type="gramEnd"/>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84" w:line="213" w:lineRule="exact"/>
              <w:rPr>
                <w:rFonts w:ascii="Arial" w:hAnsi="Arial" w:cs="Arial"/>
                <w:sz w:val="20"/>
              </w:rPr>
            </w:pPr>
          </w:p>
        </w:tc>
        <w:tc>
          <w:tcPr>
            <w:tcW w:w="1276" w:type="dxa"/>
            <w:tcBorders>
              <w:top w:val="single" w:sz="7" w:space="0" w:color="auto"/>
              <w:left w:val="single" w:sz="7" w:space="0" w:color="auto"/>
              <w:right w:val="double" w:sz="6" w:space="0" w:color="auto"/>
            </w:tcBorders>
          </w:tcPr>
          <w:p w:rsidR="001E2D97" w:rsidRPr="00A12F15" w:rsidRDefault="001E2D97">
            <w:pPr>
              <w:tabs>
                <w:tab w:val="center" w:pos="628"/>
              </w:tabs>
              <w:suppressAutoHyphens/>
              <w:spacing w:after="84" w:line="213" w:lineRule="exact"/>
              <w:rPr>
                <w:rFonts w:ascii="Arial" w:hAnsi="Arial" w:cs="Arial"/>
                <w:sz w:val="20"/>
              </w:rPr>
            </w:pPr>
            <w:r w:rsidRPr="00A12F15">
              <w:rPr>
                <w:rFonts w:ascii="Arial" w:hAnsi="Arial" w:cs="Arial"/>
                <w:sz w:val="20"/>
              </w:rPr>
              <w:tab/>
              <w:t>m/s</w:t>
            </w:r>
          </w:p>
        </w:tc>
      </w:tr>
      <w:tr w:rsidR="001E2D97" w:rsidRPr="00A12F15" w:rsidTr="00322946">
        <w:trPr>
          <w:jc w:val="center"/>
        </w:trPr>
        <w:tc>
          <w:tcPr>
            <w:tcW w:w="2788" w:type="dxa"/>
            <w:tcBorders>
              <w:left w:val="double" w:sz="6" w:space="0" w:color="auto"/>
              <w:bottom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84" w:line="213" w:lineRule="exact"/>
              <w:rPr>
                <w:rFonts w:ascii="Arial" w:hAnsi="Arial" w:cs="Arial"/>
                <w:sz w:val="20"/>
              </w:rPr>
            </w:pPr>
          </w:p>
        </w:tc>
        <w:tc>
          <w:tcPr>
            <w:tcW w:w="2467" w:type="dxa"/>
            <w:tcBorders>
              <w:left w:val="single" w:sz="7" w:space="0" w:color="auto"/>
              <w:bottom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84" w:line="213" w:lineRule="exact"/>
              <w:rPr>
                <w:rFonts w:ascii="Arial" w:hAnsi="Arial" w:cs="Arial"/>
                <w:sz w:val="20"/>
              </w:rPr>
            </w:pPr>
          </w:p>
        </w:tc>
        <w:tc>
          <w:tcPr>
            <w:tcW w:w="1276" w:type="dxa"/>
            <w:tcBorders>
              <w:top w:val="single" w:sz="7" w:space="0" w:color="auto"/>
              <w:left w:val="single" w:sz="7" w:space="0" w:color="auto"/>
              <w:bottom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84" w:line="213" w:lineRule="exact"/>
              <w:rPr>
                <w:rFonts w:ascii="Arial" w:hAnsi="Arial" w:cs="Arial"/>
                <w:sz w:val="20"/>
              </w:rPr>
            </w:pPr>
            <w:r w:rsidRPr="00A12F15">
              <w:rPr>
                <w:rFonts w:ascii="Arial" w:hAnsi="Arial" w:cs="Arial"/>
                <w:sz w:val="20"/>
              </w:rPr>
              <w:t xml:space="preserve">v </w:t>
            </w:r>
            <w:proofErr w:type="gramStart"/>
            <w:r w:rsidRPr="00A12F15">
              <w:rPr>
                <w:rFonts w:ascii="Arial" w:hAnsi="Arial" w:cs="Arial"/>
                <w:sz w:val="20"/>
              </w:rPr>
              <w:t>= ..</w:t>
            </w:r>
            <w:proofErr w:type="gramEnd"/>
            <w:r w:rsidRPr="00A12F15">
              <w:rPr>
                <w:rFonts w:ascii="Arial" w:hAnsi="Arial" w:cs="Arial"/>
                <w:sz w:val="20"/>
              </w:rPr>
              <w:t>/..</w:t>
            </w:r>
          </w:p>
        </w:tc>
        <w:tc>
          <w:tcPr>
            <w:tcW w:w="1134" w:type="dxa"/>
            <w:tcBorders>
              <w:top w:val="single" w:sz="7" w:space="0" w:color="auto"/>
              <w:left w:val="single" w:sz="7" w:space="0" w:color="auto"/>
              <w:bottom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84" w:line="213" w:lineRule="exact"/>
              <w:rPr>
                <w:rFonts w:ascii="Arial" w:hAnsi="Arial" w:cs="Arial"/>
                <w:sz w:val="20"/>
              </w:rPr>
            </w:pPr>
          </w:p>
        </w:tc>
        <w:tc>
          <w:tcPr>
            <w:tcW w:w="1276" w:type="dxa"/>
            <w:tcBorders>
              <w:top w:val="single" w:sz="7" w:space="0" w:color="auto"/>
              <w:left w:val="single" w:sz="7" w:space="0" w:color="auto"/>
              <w:bottom w:val="single" w:sz="8" w:space="0" w:color="auto"/>
              <w:right w:val="double" w:sz="6" w:space="0" w:color="auto"/>
            </w:tcBorders>
          </w:tcPr>
          <w:p w:rsidR="001E2D97" w:rsidRPr="00A12F15" w:rsidRDefault="001E2D97">
            <w:pPr>
              <w:tabs>
                <w:tab w:val="center" w:pos="628"/>
              </w:tabs>
              <w:suppressAutoHyphens/>
              <w:spacing w:after="84" w:line="213" w:lineRule="exact"/>
              <w:rPr>
                <w:rFonts w:ascii="Arial" w:hAnsi="Arial" w:cs="Arial"/>
                <w:sz w:val="20"/>
              </w:rPr>
            </w:pPr>
            <w:r w:rsidRPr="00A12F15">
              <w:rPr>
                <w:rFonts w:ascii="Arial" w:hAnsi="Arial" w:cs="Arial"/>
                <w:sz w:val="20"/>
              </w:rPr>
              <w:tab/>
              <w:t>m/s</w:t>
            </w:r>
          </w:p>
        </w:tc>
      </w:tr>
      <w:tr w:rsidR="001E2D97" w:rsidRPr="00A12F15" w:rsidTr="00322946">
        <w:trPr>
          <w:jc w:val="center"/>
        </w:trPr>
        <w:tc>
          <w:tcPr>
            <w:tcW w:w="2788" w:type="dxa"/>
            <w:tcBorders>
              <w:top w:val="single" w:sz="8" w:space="0" w:color="auto"/>
              <w:left w:val="double" w:sz="6" w:space="0" w:color="auto"/>
              <w:bottom w:val="double" w:sz="6" w:space="0" w:color="auto"/>
              <w:right w:val="single" w:sz="8" w:space="0" w:color="auto"/>
            </w:tcBorders>
          </w:tcPr>
          <w:p w:rsidR="001E2D97" w:rsidRDefault="001E2D97">
            <w:pPr>
              <w:tabs>
                <w:tab w:val="left" w:pos="-720"/>
                <w:tab w:val="left" w:pos="0"/>
                <w:tab w:val="left" w:pos="259"/>
                <w:tab w:val="left" w:pos="604"/>
                <w:tab w:val="left" w:pos="816"/>
                <w:tab w:val="left" w:pos="1440"/>
              </w:tabs>
              <w:suppressAutoHyphens/>
              <w:spacing w:after="84" w:line="213" w:lineRule="exact"/>
              <w:rPr>
                <w:rFonts w:ascii="Arial" w:hAnsi="Arial" w:cs="Arial"/>
                <w:sz w:val="20"/>
              </w:rPr>
            </w:pPr>
            <w:r w:rsidRPr="00A12F15">
              <w:rPr>
                <w:rFonts w:ascii="Arial" w:hAnsi="Arial" w:cs="Arial"/>
                <w:sz w:val="20"/>
              </w:rPr>
              <w:t>(**)</w:t>
            </w:r>
          </w:p>
          <w:p w:rsidR="00E7062F" w:rsidRDefault="00E7062F">
            <w:pPr>
              <w:tabs>
                <w:tab w:val="left" w:pos="-720"/>
                <w:tab w:val="left" w:pos="0"/>
                <w:tab w:val="left" w:pos="259"/>
                <w:tab w:val="left" w:pos="604"/>
                <w:tab w:val="left" w:pos="816"/>
                <w:tab w:val="left" w:pos="1440"/>
              </w:tabs>
              <w:suppressAutoHyphens/>
              <w:spacing w:after="84" w:line="213" w:lineRule="exact"/>
              <w:rPr>
                <w:rFonts w:ascii="Arial" w:hAnsi="Arial" w:cs="Arial"/>
                <w:sz w:val="20"/>
              </w:rPr>
            </w:pPr>
          </w:p>
          <w:p w:rsidR="00E7062F" w:rsidRPr="00A12F15" w:rsidRDefault="00E7062F">
            <w:pPr>
              <w:tabs>
                <w:tab w:val="left" w:pos="-720"/>
                <w:tab w:val="left" w:pos="0"/>
                <w:tab w:val="left" w:pos="259"/>
                <w:tab w:val="left" w:pos="604"/>
                <w:tab w:val="left" w:pos="816"/>
                <w:tab w:val="left" w:pos="1440"/>
              </w:tabs>
              <w:suppressAutoHyphens/>
              <w:spacing w:after="84" w:line="213" w:lineRule="exact"/>
              <w:rPr>
                <w:rFonts w:ascii="Arial" w:hAnsi="Arial" w:cs="Arial"/>
                <w:sz w:val="20"/>
              </w:rPr>
            </w:pPr>
          </w:p>
        </w:tc>
        <w:tc>
          <w:tcPr>
            <w:tcW w:w="2467" w:type="dxa"/>
            <w:tcBorders>
              <w:top w:val="single" w:sz="8" w:space="0" w:color="auto"/>
              <w:left w:val="single" w:sz="8" w:space="0" w:color="auto"/>
              <w:bottom w:val="double" w:sz="6"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84" w:line="213" w:lineRule="exact"/>
              <w:rPr>
                <w:rFonts w:ascii="Arial" w:hAnsi="Arial" w:cs="Arial"/>
                <w:sz w:val="20"/>
              </w:rPr>
            </w:pPr>
          </w:p>
        </w:tc>
        <w:tc>
          <w:tcPr>
            <w:tcW w:w="1276" w:type="dxa"/>
            <w:tcBorders>
              <w:top w:val="single" w:sz="8" w:space="0" w:color="auto"/>
              <w:left w:val="single" w:sz="8" w:space="0" w:color="auto"/>
              <w:bottom w:val="double" w:sz="6"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84" w:line="213" w:lineRule="exact"/>
              <w:rPr>
                <w:rFonts w:ascii="Arial" w:hAnsi="Arial" w:cs="Arial"/>
                <w:sz w:val="20"/>
              </w:rPr>
            </w:pPr>
          </w:p>
        </w:tc>
        <w:tc>
          <w:tcPr>
            <w:tcW w:w="1134" w:type="dxa"/>
            <w:tcBorders>
              <w:top w:val="single" w:sz="8" w:space="0" w:color="auto"/>
              <w:left w:val="single" w:sz="8" w:space="0" w:color="auto"/>
              <w:bottom w:val="double" w:sz="6"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84" w:line="213" w:lineRule="exact"/>
              <w:rPr>
                <w:rFonts w:ascii="Arial" w:hAnsi="Arial" w:cs="Arial"/>
                <w:sz w:val="20"/>
              </w:rPr>
            </w:pPr>
          </w:p>
        </w:tc>
        <w:tc>
          <w:tcPr>
            <w:tcW w:w="1276" w:type="dxa"/>
            <w:tcBorders>
              <w:top w:val="single" w:sz="8" w:space="0" w:color="auto"/>
              <w:left w:val="single" w:sz="8" w:space="0" w:color="auto"/>
              <w:bottom w:val="double" w:sz="6"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84" w:line="213" w:lineRule="exact"/>
              <w:rPr>
                <w:rFonts w:ascii="Arial" w:hAnsi="Arial" w:cs="Arial"/>
                <w:sz w:val="20"/>
              </w:rPr>
            </w:pP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w:t>
      </w:r>
      <w:r w:rsidRPr="00A12F15">
        <w:rPr>
          <w:rFonts w:ascii="Arial" w:hAnsi="Arial" w:cs="Arial"/>
          <w:sz w:val="20"/>
        </w:rPr>
        <w:tab/>
        <w:t>Where:</w:t>
      </w:r>
    </w:p>
    <w:p w:rsidR="001E2D97" w:rsidRPr="00A12F15" w:rsidRDefault="001E2D97" w:rsidP="00DF09F2">
      <w:pPr>
        <w:tabs>
          <w:tab w:val="left" w:pos="-720"/>
          <w:tab w:val="left" w:pos="0"/>
          <w:tab w:val="left" w:pos="259"/>
          <w:tab w:val="left" w:pos="604"/>
          <w:tab w:val="left" w:pos="816"/>
          <w:tab w:val="left" w:pos="1440"/>
        </w:tabs>
        <w:suppressAutoHyphens/>
        <w:ind w:left="604" w:hanging="604"/>
        <w:rPr>
          <w:rFonts w:ascii="Arial" w:hAnsi="Arial" w:cs="Arial"/>
          <w:sz w:val="20"/>
        </w:rPr>
      </w:pPr>
      <w:r w:rsidRPr="00A12F15">
        <w:rPr>
          <w:rFonts w:ascii="Arial" w:hAnsi="Arial" w:cs="Arial"/>
          <w:sz w:val="20"/>
        </w:rPr>
        <w:tab/>
      </w:r>
      <w:r w:rsidRPr="00A12F15">
        <w:rPr>
          <w:rFonts w:ascii="Arial" w:hAnsi="Arial" w:cs="Arial"/>
          <w:sz w:val="20"/>
        </w:rPr>
        <w:tab/>
        <w:t xml:space="preserve">Simulator resolution "d" is obtained </w:t>
      </w:r>
      <w:del w:id="179" w:author="morayoa" w:date="2013-06-05T16:18:00Z">
        <w:r w:rsidRPr="00A12F15" w:rsidDel="0089100C">
          <w:rPr>
            <w:rFonts w:ascii="Arial" w:hAnsi="Arial" w:cs="Arial"/>
            <w:sz w:val="20"/>
          </w:rPr>
          <w:delText xml:space="preserve">by </w:delText>
        </w:r>
      </w:del>
      <w:del w:id="180" w:author="morayoa" w:date="2013-06-05T16:15:00Z">
        <w:r w:rsidRPr="00A12F15" w:rsidDel="0089100C">
          <w:rPr>
            <w:rFonts w:ascii="Arial" w:hAnsi="Arial" w:cs="Arial"/>
            <w:sz w:val="20"/>
          </w:rPr>
          <w:delText>using one of the methods in the "Note"</w:delText>
        </w:r>
      </w:del>
      <w:ins w:id="181" w:author="morayoa" w:date="2013-06-05T16:15:00Z">
        <w:r w:rsidR="0089100C">
          <w:rPr>
            <w:rFonts w:ascii="Arial" w:hAnsi="Arial" w:cs="Arial"/>
            <w:sz w:val="20"/>
          </w:rPr>
          <w:t xml:space="preserve">in </w:t>
        </w:r>
      </w:ins>
      <w:ins w:id="182" w:author="morayoa" w:date="2013-06-05T16:33:00Z">
        <w:r w:rsidR="00664672">
          <w:rPr>
            <w:rFonts w:ascii="Arial" w:hAnsi="Arial" w:cs="Arial"/>
            <w:sz w:val="20"/>
          </w:rPr>
          <w:t>line</w:t>
        </w:r>
      </w:ins>
      <w:ins w:id="183" w:author="morayoa" w:date="2013-06-05T16:15:00Z">
        <w:r w:rsidR="0089100C">
          <w:rPr>
            <w:rFonts w:ascii="Arial" w:hAnsi="Arial" w:cs="Arial"/>
            <w:sz w:val="20"/>
          </w:rPr>
          <w:t xml:space="preserve"> with A.7.1</w:t>
        </w:r>
      </w:ins>
      <w:r w:rsidRPr="00A12F15">
        <w:rPr>
          <w:rFonts w:ascii="Arial" w:hAnsi="Arial" w:cs="Arial"/>
          <w:sz w:val="20"/>
        </w:rPr>
        <w:t xml:space="preserve"> </w:t>
      </w:r>
      <w:ins w:id="184" w:author="morayoa" w:date="2013-06-05T16:17:00Z">
        <w:r w:rsidR="0089100C">
          <w:rPr>
            <w:rFonts w:ascii="Arial" w:hAnsi="Arial" w:cs="Arial"/>
            <w:sz w:val="20"/>
          </w:rPr>
          <w:t xml:space="preserve">and/or A.3.7 </w:t>
        </w:r>
      </w:ins>
      <w:r w:rsidRPr="00A12F15">
        <w:rPr>
          <w:rFonts w:ascii="Arial" w:hAnsi="Arial" w:cs="Arial"/>
          <w:sz w:val="20"/>
        </w:rPr>
        <w:t>in R 50</w:t>
      </w:r>
      <w:ins w:id="185" w:author="morayoa" w:date="2013-06-05T16:15:00Z">
        <w:r w:rsidR="0089100C">
          <w:rPr>
            <w:rFonts w:ascii="Arial" w:hAnsi="Arial" w:cs="Arial"/>
            <w:sz w:val="20"/>
          </w:rPr>
          <w:t xml:space="preserve">-1 &amp; </w:t>
        </w:r>
      </w:ins>
      <w:r w:rsidRPr="00A12F15">
        <w:rPr>
          <w:rFonts w:ascii="Arial" w:hAnsi="Arial" w:cs="Arial"/>
          <w:sz w:val="20"/>
        </w:rPr>
        <w:t>-</w:t>
      </w:r>
      <w:r w:rsidR="006407A1" w:rsidRPr="00A12F15">
        <w:rPr>
          <w:rFonts w:ascii="Arial" w:hAnsi="Arial" w:cs="Arial"/>
          <w:sz w:val="20"/>
        </w:rPr>
        <w:t>2</w:t>
      </w:r>
      <w:del w:id="186" w:author="morayoa" w:date="2013-06-05T16:15:00Z">
        <w:r w:rsidRPr="00A12F15" w:rsidDel="0089100C">
          <w:rPr>
            <w:rFonts w:ascii="Arial" w:hAnsi="Arial" w:cs="Arial"/>
            <w:sz w:val="20"/>
          </w:rPr>
          <w:delText>, 5.1.3.4</w:delText>
        </w:r>
      </w:del>
      <w:r w:rsidRPr="00A12F15">
        <w:rPr>
          <w:rFonts w:ascii="Arial" w:hAnsi="Arial" w:cs="Arial"/>
          <w:sz w:val="20"/>
        </w:rPr>
        <w:t xml:space="preserve">. </w:t>
      </w:r>
      <w:del w:id="187" w:author="morayoa" w:date="2013-06-05T16:18:00Z">
        <w:r w:rsidRPr="00A12F15" w:rsidDel="0089100C">
          <w:rPr>
            <w:rFonts w:ascii="Arial" w:hAnsi="Arial" w:cs="Arial"/>
            <w:sz w:val="20"/>
          </w:rPr>
          <w:delText>If other means are agreed (including the error calculation method in R 50-</w:delText>
        </w:r>
        <w:r w:rsidR="006407A1" w:rsidRPr="00A12F15" w:rsidDel="0089100C">
          <w:rPr>
            <w:rFonts w:ascii="Arial" w:hAnsi="Arial" w:cs="Arial"/>
            <w:sz w:val="20"/>
          </w:rPr>
          <w:delText>2</w:delText>
        </w:r>
        <w:r w:rsidRPr="00A12F15" w:rsidDel="0089100C">
          <w:rPr>
            <w:rFonts w:ascii="Arial" w:hAnsi="Arial" w:cs="Arial"/>
            <w:sz w:val="20"/>
          </w:rPr>
          <w:delText>, A.</w:delText>
        </w:r>
        <w:r w:rsidR="00EC07BA" w:rsidRPr="00A12F15" w:rsidDel="0089100C">
          <w:rPr>
            <w:rFonts w:ascii="Arial" w:hAnsi="Arial" w:cs="Arial"/>
            <w:sz w:val="20"/>
          </w:rPr>
          <w:delText>3.7</w:delText>
        </w:r>
        <w:r w:rsidRPr="00A12F15" w:rsidDel="0089100C">
          <w:rPr>
            <w:rFonts w:ascii="Arial" w:hAnsi="Arial" w:cs="Arial"/>
            <w:sz w:val="20"/>
          </w:rPr>
          <w:delText>)</w:delText>
        </w:r>
      </w:del>
      <w:ins w:id="188" w:author="morayoa" w:date="2013-06-05T16:18:00Z">
        <w:r w:rsidR="0089100C">
          <w:rPr>
            <w:rFonts w:ascii="Arial" w:hAnsi="Arial" w:cs="Arial"/>
            <w:sz w:val="20"/>
          </w:rPr>
          <w:t xml:space="preserve">Whichever means are </w:t>
        </w:r>
      </w:ins>
      <w:ins w:id="189" w:author="morayoa" w:date="2013-06-05T16:34:00Z">
        <w:r w:rsidR="00664672">
          <w:rPr>
            <w:rFonts w:ascii="Arial" w:hAnsi="Arial" w:cs="Arial"/>
            <w:sz w:val="20"/>
          </w:rPr>
          <w:t>used</w:t>
        </w:r>
      </w:ins>
      <w:r w:rsidRPr="00A12F15">
        <w:rPr>
          <w:rFonts w:ascii="Arial" w:hAnsi="Arial" w:cs="Arial"/>
          <w:sz w:val="20"/>
        </w:rPr>
        <w:t>, they should be noted below</w:t>
      </w:r>
      <w:ins w:id="190" w:author="morayoa" w:date="2013-06-11T15:46:00Z">
        <w:r w:rsidR="00914C22">
          <w:rPr>
            <w:rFonts w:ascii="Arial" w:hAnsi="Arial" w:cs="Arial"/>
            <w:sz w:val="20"/>
          </w:rPr>
          <w:t xml:space="preserve"> in </w:t>
        </w:r>
        <w:r w:rsidR="00914C22" w:rsidRPr="00A12F15">
          <w:rPr>
            <w:rFonts w:ascii="Arial" w:hAnsi="Arial" w:cs="Arial"/>
            <w:sz w:val="20"/>
          </w:rPr>
          <w:t>description of simulator</w:t>
        </w:r>
      </w:ins>
      <w:r w:rsidRPr="00A12F15">
        <w:rPr>
          <w:rFonts w:ascii="Arial" w:hAnsi="Arial" w:cs="Arial"/>
          <w:sz w:val="20"/>
        </w:rPr>
        <w:t>.</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w:t>
      </w:r>
      <w:r w:rsidRPr="00A12F15">
        <w:rPr>
          <w:rFonts w:ascii="Arial" w:hAnsi="Arial" w:cs="Arial"/>
          <w:sz w:val="20"/>
        </w:rPr>
        <w:tab/>
        <w:t>Insert other relevant data as necessary.</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Detail</w:t>
      </w:r>
      <w:r w:rsidR="00767019" w:rsidRPr="00A12F15">
        <w:rPr>
          <w:rFonts w:ascii="Arial" w:hAnsi="Arial" w:cs="Arial"/>
          <w:sz w:val="20"/>
        </w:rPr>
        <w:t>ed</w:t>
      </w:r>
      <w:r w:rsidRPr="00A12F15">
        <w:rPr>
          <w:rFonts w:ascii="Arial" w:hAnsi="Arial" w:cs="Arial"/>
          <w:sz w:val="20"/>
        </w:rPr>
        <w:t xml:space="preserve"> formula for calculating totalized load for simulation tests:</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ab/>
      </w:r>
      <w:r w:rsidRPr="00A12F15">
        <w:rPr>
          <w:rFonts w:ascii="Arial" w:hAnsi="Arial" w:cs="Arial"/>
          <w:sz w:val="20"/>
        </w:rPr>
        <w:tab/>
      </w:r>
      <w:r w:rsidR="0054453E" w:rsidRPr="00A12F15">
        <w:rPr>
          <w:rFonts w:ascii="Arial" w:hAnsi="Arial" w:cs="Arial"/>
          <w:position w:val="-24"/>
          <w:sz w:val="20"/>
        </w:rPr>
        <w:object w:dxaOrig="2500" w:dyaOrig="580">
          <v:shape id="_x0000_i1029" type="#_x0000_t75" style="width:124.65pt;height:28.45pt" o:ole="">
            <v:imagedata r:id="rId17" o:title=""/>
          </v:shape>
          <o:OLEObject Type="Embed" ProgID="Equation.3" ShapeID="_x0000_i1029" DrawAspect="Content" ObjectID="_1432726392" r:id="rId18"/>
        </w:objec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ab/>
      </w:r>
      <w:r w:rsidRPr="00A12F15">
        <w:rPr>
          <w:rFonts w:ascii="Arial" w:hAnsi="Arial" w:cs="Arial"/>
          <w:sz w:val="20"/>
        </w:rPr>
        <w:tab/>
        <w:t>T =</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A56EC4" w:rsidRPr="00A12F15" w:rsidRDefault="00A56EC4">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DESCRIPTION OF SIMULATOR:</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(Must include details of any differences from installed instruments)</w:t>
      </w:r>
    </w:p>
    <w:p w:rsidR="00000000" w:rsidRDefault="001E2D97">
      <w:pPr>
        <w:numPr>
          <w:ilvl w:val="1"/>
          <w:numId w:val="19"/>
        </w:numPr>
        <w:tabs>
          <w:tab w:val="left" w:pos="-720"/>
          <w:tab w:val="left" w:pos="0"/>
          <w:tab w:val="left" w:pos="259"/>
          <w:tab w:val="left" w:pos="604"/>
          <w:tab w:val="left" w:pos="816"/>
          <w:tab w:val="left" w:pos="1440"/>
        </w:tabs>
        <w:suppressAutoHyphens/>
        <w:jc w:val="both"/>
        <w:rPr>
          <w:rFonts w:ascii="Arial" w:hAnsi="Arial" w:cs="Arial"/>
          <w:b/>
          <w:sz w:val="20"/>
        </w:rPr>
        <w:pPrChange w:id="191" w:author="morayoa" w:date="2013-06-14T13:59:00Z">
          <w:pPr>
            <w:numPr>
              <w:ilvl w:val="1"/>
              <w:numId w:val="20"/>
            </w:numPr>
            <w:tabs>
              <w:tab w:val="left" w:pos="-720"/>
              <w:tab w:val="left" w:pos="0"/>
              <w:tab w:val="left" w:pos="259"/>
              <w:tab w:val="left" w:pos="604"/>
              <w:tab w:val="left" w:pos="816"/>
              <w:tab w:val="left" w:pos="1440"/>
            </w:tabs>
            <w:suppressAutoHyphens/>
            <w:ind w:left="1440" w:hanging="360"/>
            <w:jc w:val="both"/>
          </w:pPr>
        </w:pPrChange>
      </w:pPr>
      <w:r w:rsidRPr="00A12F15">
        <w:rPr>
          <w:rFonts w:ascii="Arial" w:hAnsi="Arial" w:cs="Arial"/>
          <w:sz w:val="20"/>
        </w:rPr>
        <w:br w:type="page"/>
      </w:r>
      <w:r w:rsidRPr="00A12F15">
        <w:rPr>
          <w:rFonts w:ascii="Arial" w:hAnsi="Arial" w:cs="Arial"/>
          <w:b/>
          <w:sz w:val="20"/>
        </w:rPr>
        <w:lastRenderedPageBreak/>
        <w:t>Warm-up time (R 50-1, 4.5.3 and A.</w:t>
      </w:r>
      <w:r w:rsidR="00BE0669" w:rsidRPr="00A12F15">
        <w:rPr>
          <w:rFonts w:ascii="Arial" w:hAnsi="Arial" w:cs="Arial"/>
          <w:b/>
          <w:sz w:val="20"/>
        </w:rPr>
        <w:t>5.2</w:t>
      </w:r>
      <w:r w:rsidRPr="00A12F15">
        <w:rPr>
          <w:rFonts w:ascii="Arial" w:hAnsi="Arial" w:cs="Arial"/>
          <w:b/>
          <w:sz w:val="20"/>
        </w:rPr>
        <w:t>)</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8789"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2" w:type="dxa"/>
          <w:right w:w="112" w:type="dxa"/>
        </w:tblCellMar>
        <w:tblLook w:val="0000"/>
      </w:tblPr>
      <w:tblGrid>
        <w:gridCol w:w="3969"/>
        <w:gridCol w:w="898"/>
        <w:gridCol w:w="1087"/>
        <w:gridCol w:w="1134"/>
        <w:gridCol w:w="1701"/>
      </w:tblGrid>
      <w:tr w:rsidR="003A5D2F" w:rsidRPr="00A12F15" w:rsidTr="001B2909">
        <w:trPr>
          <w:trHeight w:hRule="exact" w:val="283"/>
        </w:trPr>
        <w:tc>
          <w:tcPr>
            <w:tcW w:w="3969" w:type="dxa"/>
            <w:tcBorders>
              <w:right w:val="nil"/>
            </w:tcBorders>
          </w:tcPr>
          <w:p w:rsidR="003A5D2F" w:rsidRPr="00A12F15" w:rsidRDefault="00FC47BA" w:rsidP="003A5D2F">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fldChar w:fldCharType="begin"/>
            </w:r>
            <w:r w:rsidR="003A5D2F" w:rsidRPr="00A12F15">
              <w:rPr>
                <w:rFonts w:ascii="Arial" w:hAnsi="Arial" w:cs="Arial"/>
                <w:sz w:val="20"/>
              </w:rPr>
              <w:instrText xml:space="preserve">PRIVATE </w:instrText>
            </w:r>
            <w:r w:rsidRPr="00A12F15">
              <w:rPr>
                <w:rFonts w:ascii="Arial" w:hAnsi="Arial" w:cs="Arial"/>
                <w:sz w:val="20"/>
              </w:rPr>
              <w:fldChar w:fldCharType="end"/>
            </w:r>
            <w:r w:rsidR="003A5D2F" w:rsidRPr="00A12F15">
              <w:rPr>
                <w:rFonts w:ascii="Arial" w:hAnsi="Arial" w:cs="Arial"/>
                <w:sz w:val="20"/>
              </w:rPr>
              <w:t>Application No.</w:t>
            </w:r>
            <w:proofErr w:type="gramStart"/>
            <w:r w:rsidR="003A5D2F" w:rsidRPr="00A12F15">
              <w:rPr>
                <w:rFonts w:ascii="Arial" w:hAnsi="Arial" w:cs="Arial"/>
                <w:sz w:val="20"/>
              </w:rPr>
              <w:t>:      ...........................</w:t>
            </w:r>
            <w:proofErr w:type="gramEnd"/>
          </w:p>
        </w:tc>
        <w:tc>
          <w:tcPr>
            <w:tcW w:w="898" w:type="dxa"/>
            <w:tcBorders>
              <w:left w:val="nil"/>
            </w:tcBorders>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87" w:type="dxa"/>
          </w:tcPr>
          <w:p w:rsidR="003A5D2F" w:rsidRPr="00A12F15" w:rsidRDefault="003A5D2F" w:rsidP="003A5D2F">
            <w:pPr>
              <w:tabs>
                <w:tab w:val="center" w:pos="665"/>
              </w:tabs>
              <w:suppressAutoHyphens/>
              <w:spacing w:after="56"/>
              <w:rPr>
                <w:rFonts w:ascii="Arial" w:hAnsi="Arial" w:cs="Arial"/>
                <w:sz w:val="20"/>
              </w:rPr>
            </w:pPr>
            <w:r w:rsidRPr="00A12F15">
              <w:rPr>
                <w:rFonts w:ascii="Arial" w:hAnsi="Arial" w:cs="Arial"/>
                <w:sz w:val="20"/>
              </w:rPr>
              <w:tab/>
              <w:t>At start</w:t>
            </w:r>
          </w:p>
        </w:tc>
        <w:tc>
          <w:tcPr>
            <w:tcW w:w="1134" w:type="dxa"/>
            <w:tcBorders>
              <w:bottom w:val="single" w:sz="4" w:space="0" w:color="auto"/>
            </w:tcBorders>
          </w:tcPr>
          <w:p w:rsidR="003A5D2F" w:rsidRPr="00A12F15" w:rsidRDefault="003A5D2F" w:rsidP="003A5D2F">
            <w:pPr>
              <w:tabs>
                <w:tab w:val="center" w:pos="574"/>
              </w:tabs>
              <w:suppressAutoHyphens/>
              <w:spacing w:after="56"/>
              <w:rPr>
                <w:rFonts w:ascii="Arial" w:hAnsi="Arial" w:cs="Arial"/>
                <w:sz w:val="20"/>
              </w:rPr>
            </w:pPr>
            <w:r w:rsidRPr="00A12F15">
              <w:rPr>
                <w:rFonts w:ascii="Arial" w:hAnsi="Arial" w:cs="Arial"/>
                <w:sz w:val="20"/>
              </w:rPr>
              <w:tab/>
              <w:t>At end</w:t>
            </w:r>
          </w:p>
        </w:tc>
        <w:tc>
          <w:tcPr>
            <w:tcW w:w="1701" w:type="dxa"/>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r>
      <w:tr w:rsidR="003A5D2F" w:rsidRPr="00A12F15" w:rsidTr="001B2909">
        <w:trPr>
          <w:trHeight w:hRule="exact" w:val="283"/>
        </w:trPr>
        <w:tc>
          <w:tcPr>
            <w:tcW w:w="3969" w:type="dxa"/>
            <w:tcBorders>
              <w:bottom w:val="single" w:sz="4" w:space="0" w:color="auto"/>
            </w:tcBorders>
          </w:tcPr>
          <w:p w:rsidR="003A5D2F" w:rsidRPr="00A12F15" w:rsidRDefault="00451C6B" w:rsidP="003A5D2F">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Type</w:t>
            </w:r>
            <w:r w:rsidR="003A5D2F" w:rsidRPr="00A12F15">
              <w:rPr>
                <w:rFonts w:ascii="Arial" w:hAnsi="Arial" w:cs="Arial"/>
                <w:sz w:val="20"/>
              </w:rPr>
              <w:t xml:space="preserve"> designation</w:t>
            </w:r>
            <w:proofErr w:type="gramStart"/>
            <w:r w:rsidR="003A5D2F" w:rsidRPr="00A12F15">
              <w:rPr>
                <w:rFonts w:ascii="Arial" w:hAnsi="Arial" w:cs="Arial"/>
                <w:sz w:val="20"/>
              </w:rPr>
              <w:t>:  ........................</w:t>
            </w:r>
            <w:proofErr w:type="gramEnd"/>
          </w:p>
        </w:tc>
        <w:tc>
          <w:tcPr>
            <w:tcW w:w="898" w:type="dxa"/>
          </w:tcPr>
          <w:p w:rsidR="003A5D2F" w:rsidRPr="00A12F15" w:rsidRDefault="003A5D2F" w:rsidP="003A5D2F">
            <w:pPr>
              <w:tabs>
                <w:tab w:val="left" w:pos="-720"/>
                <w:tab w:val="left" w:pos="0"/>
                <w:tab w:val="left" w:pos="259"/>
                <w:tab w:val="left" w:pos="604"/>
                <w:tab w:val="left" w:pos="816"/>
                <w:tab w:val="left" w:pos="1440"/>
              </w:tabs>
              <w:suppressAutoHyphens/>
              <w:spacing w:after="56"/>
              <w:jc w:val="right"/>
              <w:rPr>
                <w:rFonts w:ascii="Arial" w:hAnsi="Arial" w:cs="Arial"/>
                <w:sz w:val="20"/>
              </w:rPr>
            </w:pPr>
            <w:r w:rsidRPr="00A12F15">
              <w:rPr>
                <w:rFonts w:ascii="Arial" w:hAnsi="Arial" w:cs="Arial"/>
                <w:sz w:val="20"/>
              </w:rPr>
              <w:t>Temp:</w:t>
            </w:r>
          </w:p>
        </w:tc>
        <w:tc>
          <w:tcPr>
            <w:tcW w:w="1087" w:type="dxa"/>
            <w:tcBorders>
              <w:bottom w:val="single" w:sz="4" w:space="0" w:color="auto"/>
            </w:tcBorders>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bottom w:val="single" w:sz="4" w:space="0" w:color="auto"/>
            </w:tcBorders>
            <w:shd w:val="clear" w:color="auto" w:fill="auto"/>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701" w:type="dxa"/>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r w:rsidRPr="00A12F15">
              <w:rPr>
                <w:rFonts w:ascii="Arial" w:hAnsi="Arial" w:cs="Arial"/>
                <w:sz w:val="20"/>
              </w:rPr>
              <w:sym w:font="Symbol" w:char="F0B0"/>
            </w:r>
            <w:r w:rsidRPr="00A12F15">
              <w:rPr>
                <w:rFonts w:ascii="Arial" w:hAnsi="Arial" w:cs="Arial"/>
                <w:sz w:val="20"/>
              </w:rPr>
              <w:t>C</w:t>
            </w:r>
          </w:p>
        </w:tc>
      </w:tr>
      <w:tr w:rsidR="003A5D2F" w:rsidRPr="00A12F15" w:rsidTr="001B2909">
        <w:trPr>
          <w:trHeight w:hRule="exact" w:val="283"/>
        </w:trPr>
        <w:tc>
          <w:tcPr>
            <w:tcW w:w="3969" w:type="dxa"/>
            <w:tcBorders>
              <w:bottom w:val="nil"/>
            </w:tcBorders>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Observer</w:t>
            </w:r>
            <w:proofErr w:type="gramStart"/>
            <w:r w:rsidRPr="00A12F15">
              <w:rPr>
                <w:rFonts w:ascii="Arial" w:hAnsi="Arial" w:cs="Arial"/>
                <w:sz w:val="20"/>
              </w:rPr>
              <w:t>:             .............................</w:t>
            </w:r>
            <w:proofErr w:type="gramEnd"/>
          </w:p>
        </w:tc>
        <w:tc>
          <w:tcPr>
            <w:tcW w:w="898" w:type="dxa"/>
          </w:tcPr>
          <w:p w:rsidR="003A5D2F" w:rsidRPr="00A12F15" w:rsidRDefault="003A5D2F" w:rsidP="003A5D2F">
            <w:pPr>
              <w:tabs>
                <w:tab w:val="right" w:pos="4642"/>
              </w:tabs>
              <w:suppressAutoHyphens/>
              <w:spacing w:after="56"/>
              <w:jc w:val="right"/>
              <w:rPr>
                <w:rFonts w:ascii="Arial" w:hAnsi="Arial" w:cs="Arial"/>
                <w:sz w:val="20"/>
              </w:rPr>
            </w:pPr>
            <w:r w:rsidRPr="00A12F15">
              <w:rPr>
                <w:rFonts w:ascii="Arial" w:hAnsi="Arial" w:cs="Arial"/>
                <w:sz w:val="20"/>
              </w:rPr>
              <w:t>Rel. h:</w:t>
            </w:r>
          </w:p>
        </w:tc>
        <w:tc>
          <w:tcPr>
            <w:tcW w:w="1087" w:type="dxa"/>
            <w:shd w:val="pct60" w:color="auto" w:fill="auto"/>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bottom w:val="single" w:sz="4" w:space="0" w:color="auto"/>
            </w:tcBorders>
            <w:shd w:val="pct60" w:color="auto" w:fill="auto"/>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701" w:type="dxa"/>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
        </w:tc>
      </w:tr>
      <w:tr w:rsidR="003A5D2F" w:rsidRPr="00A12F15" w:rsidTr="001B2909">
        <w:trPr>
          <w:trHeight w:hRule="exact" w:val="283"/>
        </w:trPr>
        <w:tc>
          <w:tcPr>
            <w:tcW w:w="3969" w:type="dxa"/>
            <w:tcBorders>
              <w:top w:val="nil"/>
              <w:bottom w:val="nil"/>
            </w:tcBorders>
          </w:tcPr>
          <w:p w:rsidR="003A5D2F" w:rsidRPr="00A12F15" w:rsidRDefault="003A5D2F" w:rsidP="003A5D2F">
            <w:pPr>
              <w:tabs>
                <w:tab w:val="right" w:pos="4642"/>
              </w:tabs>
              <w:suppressAutoHyphens/>
              <w:spacing w:after="56"/>
              <w:rPr>
                <w:rFonts w:ascii="Arial" w:hAnsi="Arial" w:cs="Arial"/>
                <w:sz w:val="20"/>
              </w:rPr>
            </w:pPr>
          </w:p>
        </w:tc>
        <w:tc>
          <w:tcPr>
            <w:tcW w:w="898" w:type="dxa"/>
          </w:tcPr>
          <w:p w:rsidR="003A5D2F" w:rsidRPr="00A12F15" w:rsidRDefault="003A5D2F" w:rsidP="003A5D2F">
            <w:pPr>
              <w:tabs>
                <w:tab w:val="right" w:pos="4642"/>
              </w:tabs>
              <w:suppressAutoHyphens/>
              <w:spacing w:after="56"/>
              <w:jc w:val="center"/>
              <w:rPr>
                <w:rFonts w:ascii="Arial" w:hAnsi="Arial" w:cs="Arial"/>
                <w:sz w:val="20"/>
              </w:rPr>
            </w:pPr>
            <w:r w:rsidRPr="00A12F15">
              <w:rPr>
                <w:rFonts w:ascii="Arial" w:hAnsi="Arial" w:cs="Arial"/>
                <w:sz w:val="20"/>
              </w:rPr>
              <w:t xml:space="preserve">  Date:</w:t>
            </w:r>
            <w:r w:rsidRPr="00A12F15">
              <w:rPr>
                <w:rFonts w:ascii="Arial" w:hAnsi="Arial" w:cs="Arial"/>
                <w:sz w:val="20"/>
              </w:rPr>
              <w:tab/>
              <w:t>Date:</w:t>
            </w:r>
          </w:p>
        </w:tc>
        <w:tc>
          <w:tcPr>
            <w:tcW w:w="1087" w:type="dxa"/>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shd w:val="clear" w:color="auto" w:fill="auto"/>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701" w:type="dxa"/>
          </w:tcPr>
          <w:p w:rsidR="003A5D2F" w:rsidRPr="00A12F15" w:rsidRDefault="002829F3" w:rsidP="003A5D2F">
            <w:pPr>
              <w:tabs>
                <w:tab w:val="left" w:pos="-720"/>
                <w:tab w:val="left" w:pos="0"/>
                <w:tab w:val="left" w:pos="259"/>
                <w:tab w:val="left" w:pos="604"/>
                <w:tab w:val="left" w:pos="816"/>
                <w:tab w:val="left" w:pos="1440"/>
              </w:tabs>
              <w:suppressAutoHyphens/>
              <w:spacing w:after="56"/>
              <w:rPr>
                <w:rFonts w:ascii="Arial" w:hAnsi="Arial" w:cs="Arial"/>
                <w:sz w:val="20"/>
              </w:rPr>
            </w:pPr>
            <w:proofErr w:type="spellStart"/>
            <w:r w:rsidRPr="00A12F15">
              <w:rPr>
                <w:rFonts w:ascii="Arial" w:hAnsi="Arial" w:cs="Arial"/>
                <w:sz w:val="20"/>
              </w:rPr>
              <w:t>yyyy</w:t>
            </w:r>
            <w:proofErr w:type="spellEnd"/>
            <w:r w:rsidRPr="00A12F15">
              <w:rPr>
                <w:rFonts w:ascii="Arial" w:hAnsi="Arial" w:cs="Arial"/>
                <w:sz w:val="20"/>
              </w:rPr>
              <w:t>-mm-</w:t>
            </w:r>
            <w:proofErr w:type="spellStart"/>
            <w:r w:rsidRPr="00A12F15">
              <w:rPr>
                <w:rFonts w:ascii="Arial" w:hAnsi="Arial" w:cs="Arial"/>
                <w:sz w:val="20"/>
              </w:rPr>
              <w:t>dd</w:t>
            </w:r>
            <w:proofErr w:type="spellEnd"/>
          </w:p>
        </w:tc>
      </w:tr>
      <w:tr w:rsidR="003A5D2F" w:rsidRPr="00A12F15" w:rsidTr="001B2909">
        <w:trPr>
          <w:trHeight w:hRule="exact" w:val="274"/>
        </w:trPr>
        <w:tc>
          <w:tcPr>
            <w:tcW w:w="3969" w:type="dxa"/>
            <w:tcBorders>
              <w:top w:val="nil"/>
            </w:tcBorders>
          </w:tcPr>
          <w:p w:rsidR="003A5D2F" w:rsidRPr="00A12F15" w:rsidRDefault="003A5D2F" w:rsidP="003A5D2F">
            <w:pPr>
              <w:tabs>
                <w:tab w:val="right" w:pos="4642"/>
              </w:tabs>
              <w:suppressAutoHyphens/>
              <w:spacing w:after="56"/>
              <w:rPr>
                <w:rFonts w:ascii="Arial" w:hAnsi="Arial" w:cs="Arial"/>
                <w:sz w:val="20"/>
              </w:rPr>
            </w:pPr>
          </w:p>
        </w:tc>
        <w:tc>
          <w:tcPr>
            <w:tcW w:w="898" w:type="dxa"/>
          </w:tcPr>
          <w:p w:rsidR="003A5D2F" w:rsidRPr="00A12F15" w:rsidRDefault="003A5D2F" w:rsidP="003A5D2F">
            <w:pPr>
              <w:tabs>
                <w:tab w:val="right" w:pos="4642"/>
              </w:tabs>
              <w:suppressAutoHyphens/>
              <w:spacing w:after="56"/>
              <w:jc w:val="center"/>
              <w:rPr>
                <w:rFonts w:ascii="Arial" w:hAnsi="Arial" w:cs="Arial"/>
                <w:sz w:val="20"/>
              </w:rPr>
            </w:pPr>
            <w:r w:rsidRPr="00A12F15">
              <w:rPr>
                <w:rFonts w:ascii="Arial" w:hAnsi="Arial" w:cs="Arial"/>
                <w:sz w:val="20"/>
              </w:rPr>
              <w:t xml:space="preserve">  Time:</w:t>
            </w:r>
            <w:r w:rsidRPr="00A12F15">
              <w:rPr>
                <w:rFonts w:ascii="Arial" w:hAnsi="Arial" w:cs="Arial"/>
                <w:sz w:val="20"/>
              </w:rPr>
              <w:tab/>
              <w:t>Time:</w:t>
            </w:r>
          </w:p>
        </w:tc>
        <w:tc>
          <w:tcPr>
            <w:tcW w:w="1087" w:type="dxa"/>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shd w:val="clear" w:color="auto" w:fill="auto"/>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701" w:type="dxa"/>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roofErr w:type="spellStart"/>
            <w:r w:rsidRPr="00A12F15">
              <w:rPr>
                <w:rFonts w:ascii="Arial" w:hAnsi="Arial" w:cs="Arial"/>
                <w:sz w:val="20"/>
              </w:rPr>
              <w:t>hh:mm:ss</w:t>
            </w:r>
            <w:proofErr w:type="spellEnd"/>
          </w:p>
        </w:tc>
      </w:tr>
      <w:tr w:rsidR="003A5D2F" w:rsidRPr="00A12F15" w:rsidTr="001B2909">
        <w:tc>
          <w:tcPr>
            <w:tcW w:w="8789" w:type="dxa"/>
            <w:gridSpan w:val="5"/>
          </w:tcPr>
          <w:p w:rsidR="003A5D2F" w:rsidRPr="00A12F15" w:rsidRDefault="003A5D2F" w:rsidP="003A5D2F">
            <w:pPr>
              <w:tabs>
                <w:tab w:val="left" w:pos="-720"/>
                <w:tab w:val="left" w:pos="0"/>
                <w:tab w:val="left" w:pos="259"/>
                <w:tab w:val="left" w:pos="604"/>
                <w:tab w:val="left" w:pos="816"/>
                <w:tab w:val="left" w:pos="1440"/>
              </w:tabs>
              <w:suppressAutoHyphens/>
              <w:rPr>
                <w:rFonts w:ascii="Arial" w:hAnsi="Arial" w:cs="Arial"/>
                <w:sz w:val="20"/>
              </w:rPr>
            </w:pPr>
            <w:r w:rsidRPr="00A12F15">
              <w:rPr>
                <w:rFonts w:ascii="Arial" w:hAnsi="Arial" w:cs="Arial"/>
                <w:sz w:val="20"/>
              </w:rPr>
              <w:t>Resolution during test:</w:t>
            </w:r>
          </w:p>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w:t>
            </w:r>
            <w:proofErr w:type="gramStart"/>
            <w:r w:rsidRPr="00A12F15">
              <w:rPr>
                <w:rFonts w:ascii="Arial" w:hAnsi="Arial" w:cs="Arial"/>
                <w:sz w:val="20"/>
              </w:rPr>
              <w:t>smaller</w:t>
            </w:r>
            <w:proofErr w:type="gramEnd"/>
            <w:r w:rsidRPr="00A12F15">
              <w:rPr>
                <w:rFonts w:ascii="Arial" w:hAnsi="Arial" w:cs="Arial"/>
                <w:sz w:val="20"/>
              </w:rPr>
              <w:t xml:space="preserve"> than d)       ................................</w:t>
            </w: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33418A" w:rsidRPr="00A12F15" w:rsidRDefault="0033418A">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Duration of disconnection</w:t>
      </w:r>
      <w:r w:rsidR="00A56EC4" w:rsidRPr="00A12F15">
        <w:rPr>
          <w:rFonts w:ascii="Arial" w:hAnsi="Arial" w:cs="Arial"/>
          <w:sz w:val="20"/>
        </w:rPr>
        <w:t xml:space="preserve"> </w:t>
      </w:r>
      <w:r w:rsidRPr="00A12F15">
        <w:rPr>
          <w:rFonts w:ascii="Arial" w:hAnsi="Arial" w:cs="Arial"/>
          <w:sz w:val="20"/>
        </w:rPr>
        <w:t>before test</w:t>
      </w:r>
      <w:proofErr w:type="gramStart"/>
      <w:r w:rsidRPr="00A12F15">
        <w:rPr>
          <w:rFonts w:ascii="Arial" w:hAnsi="Arial" w:cs="Arial"/>
          <w:sz w:val="20"/>
        </w:rPr>
        <w:t>:................................</w:t>
      </w:r>
      <w:proofErr w:type="gramEnd"/>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Automatic zero-setting:</w:t>
      </w:r>
      <w:r w:rsidR="0033418A" w:rsidRPr="00A12F15">
        <w:rPr>
          <w:rFonts w:ascii="Arial" w:hAnsi="Arial" w:cs="Arial"/>
          <w:sz w:val="20"/>
        </w:rPr>
        <w:t xml:space="preserve"> </w:t>
      </w:r>
    </w:p>
    <w:tbl>
      <w:tblPr>
        <w:tblW w:w="0" w:type="auto"/>
        <w:tblInd w:w="69" w:type="dxa"/>
        <w:tblLayout w:type="fixed"/>
        <w:tblCellMar>
          <w:left w:w="69" w:type="dxa"/>
          <w:right w:w="69" w:type="dxa"/>
        </w:tblCellMar>
        <w:tblLook w:val="0000"/>
      </w:tblPr>
      <w:tblGrid>
        <w:gridCol w:w="280"/>
        <w:gridCol w:w="1600"/>
        <w:gridCol w:w="280"/>
        <w:gridCol w:w="1960"/>
        <w:gridCol w:w="280"/>
        <w:gridCol w:w="2277"/>
        <w:gridCol w:w="280"/>
        <w:gridCol w:w="1461"/>
      </w:tblGrid>
      <w:tr w:rsidR="001E2D97" w:rsidRPr="00A12F15">
        <w:tc>
          <w:tcPr>
            <w:tcW w:w="280" w:type="dxa"/>
            <w:tcBorders>
              <w:top w:val="single" w:sz="7" w:space="0" w:color="auto"/>
              <w:left w:val="single" w:sz="7" w:space="0" w:color="auto"/>
              <w:bottom w:val="single" w:sz="7" w:space="0" w:color="auto"/>
              <w:right w:val="single" w:sz="7" w:space="0" w:color="auto"/>
            </w:tcBorders>
          </w:tcPr>
          <w:p w:rsidR="001E2D97" w:rsidRPr="00A12F15" w:rsidRDefault="00FC47BA">
            <w:pPr>
              <w:tabs>
                <w:tab w:val="left" w:pos="-720"/>
                <w:tab w:val="left" w:pos="0"/>
                <w:tab w:val="left" w:pos="259"/>
                <w:tab w:val="left" w:pos="604"/>
                <w:tab w:val="left" w:pos="816"/>
                <w:tab w:val="left" w:pos="1440"/>
              </w:tabs>
              <w:suppressAutoHyphens/>
              <w:spacing w:before="2" w:after="110"/>
              <w:rPr>
                <w:rFonts w:ascii="Arial" w:hAnsi="Arial" w:cs="Arial"/>
                <w:sz w:val="20"/>
              </w:rPr>
            </w:pPr>
            <w:r w:rsidRPr="00A12F15">
              <w:rPr>
                <w:rFonts w:ascii="Arial" w:hAnsi="Arial" w:cs="Arial"/>
                <w:sz w:val="20"/>
              </w:rPr>
              <w:fldChar w:fldCharType="begin"/>
            </w:r>
            <w:r w:rsidR="001E2D97" w:rsidRPr="00A12F15">
              <w:rPr>
                <w:rFonts w:ascii="Arial" w:hAnsi="Arial" w:cs="Arial"/>
                <w:sz w:val="20"/>
              </w:rPr>
              <w:instrText xml:space="preserve">PRIVATE </w:instrText>
            </w:r>
            <w:r w:rsidRPr="00A12F15">
              <w:rPr>
                <w:rFonts w:ascii="Arial" w:hAnsi="Arial" w:cs="Arial"/>
                <w:sz w:val="20"/>
              </w:rPr>
              <w:fldChar w:fldCharType="end"/>
            </w:r>
          </w:p>
        </w:tc>
        <w:tc>
          <w:tcPr>
            <w:tcW w:w="1600" w:type="dxa"/>
          </w:tcPr>
          <w:p w:rsidR="001E2D97" w:rsidRPr="00A12F15" w:rsidRDefault="001E2D97">
            <w:pPr>
              <w:tabs>
                <w:tab w:val="left" w:pos="-720"/>
                <w:tab w:val="left" w:pos="0"/>
                <w:tab w:val="left" w:pos="259"/>
                <w:tab w:val="left" w:pos="604"/>
                <w:tab w:val="left" w:pos="816"/>
                <w:tab w:val="left" w:pos="1440"/>
              </w:tabs>
              <w:suppressAutoHyphens/>
              <w:spacing w:before="2" w:after="110"/>
              <w:rPr>
                <w:rFonts w:ascii="Arial" w:hAnsi="Arial" w:cs="Arial"/>
                <w:sz w:val="20"/>
              </w:rPr>
            </w:pPr>
            <w:r w:rsidRPr="00A12F15">
              <w:rPr>
                <w:rFonts w:ascii="Arial" w:hAnsi="Arial" w:cs="Arial"/>
                <w:sz w:val="20"/>
              </w:rPr>
              <w:t>Non existent</w:t>
            </w:r>
          </w:p>
        </w:tc>
        <w:tc>
          <w:tcPr>
            <w:tcW w:w="280" w:type="dxa"/>
            <w:tcBorders>
              <w:top w:val="single" w:sz="7" w:space="0" w:color="auto"/>
              <w:left w:val="single" w:sz="7" w:space="0" w:color="auto"/>
              <w:bottom w:val="single" w:sz="7" w:space="0" w:color="auto"/>
              <w:righ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before="2" w:after="110"/>
              <w:rPr>
                <w:rFonts w:ascii="Arial" w:hAnsi="Arial" w:cs="Arial"/>
                <w:sz w:val="20"/>
              </w:rPr>
            </w:pPr>
          </w:p>
        </w:tc>
        <w:tc>
          <w:tcPr>
            <w:tcW w:w="1960" w:type="dxa"/>
          </w:tcPr>
          <w:p w:rsidR="001E2D97" w:rsidRPr="00A12F15" w:rsidRDefault="001E2D97">
            <w:pPr>
              <w:tabs>
                <w:tab w:val="left" w:pos="-720"/>
                <w:tab w:val="left" w:pos="0"/>
                <w:tab w:val="left" w:pos="259"/>
                <w:tab w:val="left" w:pos="604"/>
                <w:tab w:val="left" w:pos="816"/>
                <w:tab w:val="left" w:pos="1440"/>
              </w:tabs>
              <w:suppressAutoHyphens/>
              <w:spacing w:before="2" w:after="110"/>
              <w:rPr>
                <w:rFonts w:ascii="Arial" w:hAnsi="Arial" w:cs="Arial"/>
                <w:sz w:val="20"/>
              </w:rPr>
            </w:pPr>
            <w:r w:rsidRPr="00A12F15">
              <w:rPr>
                <w:rFonts w:ascii="Arial" w:hAnsi="Arial" w:cs="Arial"/>
                <w:sz w:val="20"/>
              </w:rPr>
              <w:t>Not in operation</w:t>
            </w:r>
          </w:p>
        </w:tc>
        <w:tc>
          <w:tcPr>
            <w:tcW w:w="280" w:type="dxa"/>
            <w:tcBorders>
              <w:top w:val="single" w:sz="7" w:space="0" w:color="auto"/>
              <w:left w:val="single" w:sz="7" w:space="0" w:color="auto"/>
              <w:bottom w:val="single" w:sz="7" w:space="0" w:color="auto"/>
              <w:righ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before="2" w:after="110"/>
              <w:rPr>
                <w:rFonts w:ascii="Arial" w:hAnsi="Arial" w:cs="Arial"/>
                <w:sz w:val="20"/>
              </w:rPr>
            </w:pPr>
          </w:p>
        </w:tc>
        <w:tc>
          <w:tcPr>
            <w:tcW w:w="2277" w:type="dxa"/>
          </w:tcPr>
          <w:p w:rsidR="001E2D97" w:rsidRPr="00A12F15" w:rsidRDefault="001E2D97">
            <w:pPr>
              <w:tabs>
                <w:tab w:val="left" w:pos="-720"/>
                <w:tab w:val="left" w:pos="0"/>
                <w:tab w:val="left" w:pos="259"/>
                <w:tab w:val="left" w:pos="604"/>
                <w:tab w:val="left" w:pos="816"/>
                <w:tab w:val="left" w:pos="1440"/>
              </w:tabs>
              <w:suppressAutoHyphens/>
              <w:spacing w:before="2" w:after="110"/>
              <w:rPr>
                <w:rFonts w:ascii="Arial" w:hAnsi="Arial" w:cs="Arial"/>
                <w:sz w:val="20"/>
              </w:rPr>
            </w:pPr>
            <w:r w:rsidRPr="00A12F15">
              <w:rPr>
                <w:rFonts w:ascii="Arial" w:hAnsi="Arial" w:cs="Arial"/>
                <w:sz w:val="20"/>
              </w:rPr>
              <w:t>Out of working range</w:t>
            </w:r>
          </w:p>
        </w:tc>
        <w:tc>
          <w:tcPr>
            <w:tcW w:w="280" w:type="dxa"/>
            <w:tcBorders>
              <w:top w:val="single" w:sz="7" w:space="0" w:color="auto"/>
              <w:left w:val="single" w:sz="7" w:space="0" w:color="auto"/>
              <w:bottom w:val="single" w:sz="7" w:space="0" w:color="auto"/>
              <w:righ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before="2" w:after="110"/>
              <w:rPr>
                <w:rFonts w:ascii="Arial" w:hAnsi="Arial" w:cs="Arial"/>
                <w:sz w:val="20"/>
              </w:rPr>
            </w:pPr>
          </w:p>
        </w:tc>
        <w:tc>
          <w:tcPr>
            <w:tcW w:w="1461" w:type="dxa"/>
          </w:tcPr>
          <w:p w:rsidR="001E2D97" w:rsidRPr="00A12F15" w:rsidRDefault="001E2D97">
            <w:pPr>
              <w:tabs>
                <w:tab w:val="left" w:pos="-720"/>
                <w:tab w:val="left" w:pos="0"/>
                <w:tab w:val="left" w:pos="259"/>
                <w:tab w:val="left" w:pos="604"/>
                <w:tab w:val="left" w:pos="816"/>
                <w:tab w:val="left" w:pos="1440"/>
              </w:tabs>
              <w:suppressAutoHyphens/>
              <w:spacing w:before="2" w:after="110"/>
              <w:rPr>
                <w:rFonts w:ascii="Arial" w:hAnsi="Arial" w:cs="Arial"/>
                <w:sz w:val="20"/>
              </w:rPr>
            </w:pPr>
            <w:r w:rsidRPr="00A12F15">
              <w:rPr>
                <w:rFonts w:ascii="Arial" w:hAnsi="Arial" w:cs="Arial"/>
                <w:sz w:val="20"/>
              </w:rPr>
              <w:t>In operation</w:t>
            </w: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9072" w:type="dxa"/>
        <w:tblInd w:w="56" w:type="dxa"/>
        <w:tblLayout w:type="fixed"/>
        <w:tblCellMar>
          <w:left w:w="56" w:type="dxa"/>
          <w:right w:w="56" w:type="dxa"/>
        </w:tblCellMar>
        <w:tblLook w:val="0000"/>
      </w:tblPr>
      <w:tblGrid>
        <w:gridCol w:w="3119"/>
        <w:gridCol w:w="992"/>
        <w:gridCol w:w="1134"/>
        <w:gridCol w:w="1418"/>
        <w:gridCol w:w="1275"/>
        <w:gridCol w:w="1134"/>
      </w:tblGrid>
      <w:tr w:rsidR="001E2D97" w:rsidRPr="00A12F15" w:rsidTr="007A1ECA">
        <w:tc>
          <w:tcPr>
            <w:tcW w:w="3119" w:type="dxa"/>
            <w:tcBorders>
              <w:top w:val="double" w:sz="6" w:space="0" w:color="auto"/>
              <w:left w:val="double" w:sz="6" w:space="0" w:color="auto"/>
              <w:bottom w:val="double" w:sz="6" w:space="0" w:color="auto"/>
              <w:right w:val="single" w:sz="8" w:space="0" w:color="auto"/>
            </w:tcBorders>
          </w:tcPr>
          <w:p w:rsidR="001E2D97" w:rsidRPr="00A12F15" w:rsidRDefault="00FC47BA">
            <w:pPr>
              <w:tabs>
                <w:tab w:val="left" w:pos="-720"/>
                <w:tab w:val="left" w:pos="0"/>
                <w:tab w:val="left" w:pos="259"/>
                <w:tab w:val="left" w:pos="604"/>
                <w:tab w:val="left" w:pos="816"/>
                <w:tab w:val="left" w:pos="1440"/>
              </w:tabs>
              <w:suppressAutoHyphens/>
              <w:rPr>
                <w:rFonts w:ascii="Arial" w:hAnsi="Arial" w:cs="Arial"/>
                <w:sz w:val="20"/>
              </w:rPr>
            </w:pPr>
            <w:r w:rsidRPr="00A12F15">
              <w:rPr>
                <w:rFonts w:ascii="Arial" w:hAnsi="Arial" w:cs="Arial"/>
                <w:sz w:val="20"/>
              </w:rPr>
              <w:fldChar w:fldCharType="begin"/>
            </w:r>
            <w:r w:rsidR="001E2D97" w:rsidRPr="00A12F15">
              <w:rPr>
                <w:rFonts w:ascii="Arial" w:hAnsi="Arial" w:cs="Arial"/>
                <w:sz w:val="20"/>
              </w:rPr>
              <w:instrText xml:space="preserve">PRIVATE </w:instrText>
            </w:r>
            <w:r w:rsidRPr="00A12F15">
              <w:rPr>
                <w:rFonts w:ascii="Arial" w:hAnsi="Arial" w:cs="Arial"/>
                <w:sz w:val="20"/>
              </w:rPr>
              <w:fldChar w:fldCharType="end"/>
            </w:r>
            <w:del w:id="192" w:author="morayoa" w:date="2013-06-07T16:05:00Z">
              <w:r w:rsidR="001E2D97" w:rsidRPr="00A12F15" w:rsidDel="00210708">
                <w:rPr>
                  <w:rFonts w:ascii="Arial" w:hAnsi="Arial" w:cs="Arial"/>
                  <w:sz w:val="20"/>
                </w:rPr>
                <w:delText>Weigh table</w:delText>
              </w:r>
            </w:del>
            <w:ins w:id="193" w:author="morayoa" w:date="2013-06-07T16:05:00Z">
              <w:r w:rsidR="00210708">
                <w:rPr>
                  <w:rFonts w:ascii="Arial" w:hAnsi="Arial" w:cs="Arial"/>
                  <w:sz w:val="20"/>
                </w:rPr>
                <w:t>Load receptor</w:t>
              </w:r>
            </w:ins>
            <w:r w:rsidR="001E2D97" w:rsidRPr="00A12F15">
              <w:rPr>
                <w:rFonts w:ascii="Arial" w:hAnsi="Arial" w:cs="Arial"/>
                <w:sz w:val="20"/>
              </w:rPr>
              <w:t xml:space="preserve"> load</w:t>
            </w:r>
          </w:p>
          <w:p w:rsidR="001E2D97" w:rsidRPr="00A12F15" w:rsidRDefault="001E2D97" w:rsidP="00A42004">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Max as defined in R 50</w:t>
            </w:r>
            <w:r w:rsidRPr="00A12F15">
              <w:rPr>
                <w:rFonts w:ascii="Arial" w:hAnsi="Arial" w:cs="Arial"/>
                <w:sz w:val="20"/>
              </w:rPr>
              <w:noBreakHyphen/>
              <w:t xml:space="preserve">1, </w:t>
            </w:r>
            <w:r w:rsidR="00A42004" w:rsidRPr="00A12F15">
              <w:rPr>
                <w:rFonts w:ascii="Arial" w:hAnsi="Arial" w:cs="Arial"/>
                <w:sz w:val="20"/>
              </w:rPr>
              <w:t>2.5</w:t>
            </w:r>
          </w:p>
        </w:tc>
        <w:tc>
          <w:tcPr>
            <w:tcW w:w="992" w:type="dxa"/>
            <w:tcBorders>
              <w:top w:val="double" w:sz="6" w:space="0" w:color="auto"/>
              <w:left w:val="single" w:sz="8" w:space="0" w:color="auto"/>
              <w:bottom w:val="double" w:sz="6" w:space="0" w:color="auto"/>
              <w:right w:val="single" w:sz="8" w:space="0" w:color="auto"/>
            </w:tcBorders>
          </w:tcPr>
          <w:p w:rsidR="001E2D97" w:rsidRPr="00A12F15" w:rsidRDefault="001E2D97">
            <w:pPr>
              <w:tabs>
                <w:tab w:val="center" w:pos="425"/>
              </w:tabs>
              <w:suppressAutoHyphens/>
              <w:rPr>
                <w:rFonts w:ascii="Arial" w:hAnsi="Arial" w:cs="Arial"/>
                <w:sz w:val="20"/>
              </w:rPr>
            </w:pPr>
            <w:r w:rsidRPr="00A12F15">
              <w:rPr>
                <w:rFonts w:ascii="Arial" w:hAnsi="Arial" w:cs="Arial"/>
                <w:sz w:val="20"/>
              </w:rPr>
              <w:tab/>
              <w:t>Time</w:t>
            </w:r>
          </w:p>
          <w:p w:rsidR="001E2D97" w:rsidRPr="00A12F15" w:rsidRDefault="001E2D97">
            <w:pPr>
              <w:tabs>
                <w:tab w:val="center" w:pos="425"/>
              </w:tabs>
              <w:suppressAutoHyphens/>
              <w:spacing w:after="56"/>
              <w:rPr>
                <w:rFonts w:ascii="Arial" w:hAnsi="Arial" w:cs="Arial"/>
                <w:sz w:val="20"/>
              </w:rPr>
            </w:pPr>
            <w:r w:rsidRPr="00A12F15">
              <w:rPr>
                <w:rFonts w:ascii="Arial" w:hAnsi="Arial" w:cs="Arial"/>
                <w:sz w:val="20"/>
              </w:rPr>
              <w:tab/>
              <w:t>(*)</w:t>
            </w:r>
          </w:p>
        </w:tc>
        <w:tc>
          <w:tcPr>
            <w:tcW w:w="1134" w:type="dxa"/>
            <w:tcBorders>
              <w:top w:val="double" w:sz="6" w:space="0" w:color="auto"/>
              <w:left w:val="single" w:sz="8" w:space="0" w:color="auto"/>
              <w:bottom w:val="double" w:sz="6" w:space="0" w:color="auto"/>
              <w:right w:val="single" w:sz="8" w:space="0" w:color="auto"/>
            </w:tcBorders>
          </w:tcPr>
          <w:p w:rsidR="00DF09F2" w:rsidRPr="00A12F15" w:rsidRDefault="001E2D97">
            <w:pPr>
              <w:tabs>
                <w:tab w:val="center" w:pos="479"/>
              </w:tabs>
              <w:suppressAutoHyphens/>
              <w:spacing w:after="56"/>
              <w:rPr>
                <w:rFonts w:ascii="Arial" w:hAnsi="Arial" w:cs="Arial"/>
                <w:sz w:val="20"/>
              </w:rPr>
            </w:pPr>
            <w:r w:rsidRPr="00A12F15">
              <w:rPr>
                <w:rFonts w:ascii="Arial" w:hAnsi="Arial" w:cs="Arial"/>
                <w:sz w:val="20"/>
              </w:rPr>
              <w:tab/>
              <w:t>Pulses</w:t>
            </w:r>
          </w:p>
          <w:p w:rsidR="001E2D97" w:rsidRPr="00A12F15" w:rsidRDefault="00DF09F2" w:rsidP="00DF09F2">
            <w:pPr>
              <w:tabs>
                <w:tab w:val="center" w:pos="479"/>
              </w:tabs>
              <w:suppressAutoHyphens/>
              <w:spacing w:after="56"/>
              <w:jc w:val="center"/>
              <w:rPr>
                <w:rFonts w:ascii="Arial" w:hAnsi="Arial" w:cs="Arial"/>
                <w:sz w:val="20"/>
              </w:rPr>
            </w:pPr>
            <w:r w:rsidRPr="00A12F15">
              <w:rPr>
                <w:rFonts w:ascii="Arial" w:hAnsi="Arial" w:cs="Arial"/>
                <w:sz w:val="20"/>
              </w:rPr>
              <w:t>(**)</w:t>
            </w:r>
          </w:p>
        </w:tc>
        <w:tc>
          <w:tcPr>
            <w:tcW w:w="1418" w:type="dxa"/>
            <w:tcBorders>
              <w:top w:val="double" w:sz="6" w:space="0" w:color="auto"/>
              <w:left w:val="single" w:sz="8" w:space="0" w:color="auto"/>
              <w:bottom w:val="double" w:sz="6" w:space="0" w:color="auto"/>
              <w:right w:val="single" w:sz="8" w:space="0" w:color="auto"/>
            </w:tcBorders>
          </w:tcPr>
          <w:p w:rsidR="001E2D97" w:rsidRPr="00A12F15" w:rsidRDefault="001E2D97">
            <w:pPr>
              <w:tabs>
                <w:tab w:val="center" w:pos="721"/>
              </w:tabs>
              <w:suppressAutoHyphens/>
              <w:rPr>
                <w:rFonts w:ascii="Arial" w:hAnsi="Arial" w:cs="Arial"/>
                <w:sz w:val="20"/>
              </w:rPr>
            </w:pPr>
            <w:r w:rsidRPr="00A12F15">
              <w:rPr>
                <w:rFonts w:ascii="Arial" w:hAnsi="Arial" w:cs="Arial"/>
                <w:sz w:val="20"/>
              </w:rPr>
              <w:tab/>
              <w:t>Calculated</w:t>
            </w:r>
          </w:p>
          <w:p w:rsidR="001E2D97" w:rsidRPr="00A12F15" w:rsidRDefault="001E2D97">
            <w:pPr>
              <w:tabs>
                <w:tab w:val="center" w:pos="721"/>
              </w:tabs>
              <w:suppressAutoHyphens/>
              <w:rPr>
                <w:rFonts w:ascii="Arial" w:hAnsi="Arial" w:cs="Arial"/>
                <w:sz w:val="20"/>
              </w:rPr>
            </w:pPr>
            <w:r w:rsidRPr="00A12F15">
              <w:rPr>
                <w:rFonts w:ascii="Arial" w:hAnsi="Arial" w:cs="Arial"/>
                <w:sz w:val="20"/>
              </w:rPr>
              <w:tab/>
            </w:r>
            <w:proofErr w:type="spellStart"/>
            <w:r w:rsidRPr="00A12F15">
              <w:rPr>
                <w:rFonts w:ascii="Arial" w:hAnsi="Arial" w:cs="Arial"/>
                <w:sz w:val="20"/>
              </w:rPr>
              <w:t>totalization</w:t>
            </w:r>
            <w:proofErr w:type="spellEnd"/>
          </w:p>
          <w:p w:rsidR="001E2D97" w:rsidRPr="00A12F15" w:rsidRDefault="001E2D97">
            <w:pPr>
              <w:tabs>
                <w:tab w:val="center" w:pos="721"/>
              </w:tabs>
              <w:suppressAutoHyphens/>
              <w:spacing w:after="56"/>
              <w:rPr>
                <w:rFonts w:ascii="Arial" w:hAnsi="Arial" w:cs="Arial"/>
                <w:sz w:val="20"/>
              </w:rPr>
            </w:pPr>
            <w:r w:rsidRPr="00A12F15">
              <w:rPr>
                <w:rFonts w:ascii="Arial" w:hAnsi="Arial" w:cs="Arial"/>
                <w:sz w:val="20"/>
              </w:rPr>
              <w:tab/>
              <w:t>T</w:t>
            </w:r>
            <w:r w:rsidR="0021204C" w:rsidRPr="00A12F15">
              <w:rPr>
                <w:rFonts w:ascii="Arial" w:hAnsi="Arial" w:cs="Arial"/>
                <w:sz w:val="20"/>
              </w:rPr>
              <w:t>(***)</w:t>
            </w:r>
          </w:p>
        </w:tc>
        <w:tc>
          <w:tcPr>
            <w:tcW w:w="1275" w:type="dxa"/>
            <w:tcBorders>
              <w:top w:val="double" w:sz="6" w:space="0" w:color="auto"/>
              <w:left w:val="single" w:sz="8" w:space="0" w:color="auto"/>
              <w:bottom w:val="double" w:sz="6" w:space="0" w:color="auto"/>
              <w:right w:val="single" w:sz="8" w:space="0" w:color="auto"/>
            </w:tcBorders>
          </w:tcPr>
          <w:p w:rsidR="001E2D97" w:rsidRPr="00A12F15" w:rsidRDefault="001E2D97">
            <w:pPr>
              <w:tabs>
                <w:tab w:val="center" w:pos="720"/>
              </w:tabs>
              <w:suppressAutoHyphens/>
              <w:rPr>
                <w:rFonts w:ascii="Arial" w:hAnsi="Arial" w:cs="Arial"/>
                <w:sz w:val="20"/>
              </w:rPr>
            </w:pPr>
            <w:r w:rsidRPr="00A12F15">
              <w:rPr>
                <w:rFonts w:ascii="Arial" w:hAnsi="Arial" w:cs="Arial"/>
                <w:sz w:val="20"/>
              </w:rPr>
              <w:tab/>
              <w:t>Indicated</w:t>
            </w:r>
          </w:p>
          <w:p w:rsidR="001E2D97" w:rsidRPr="00A12F15" w:rsidRDefault="001E2D97">
            <w:pPr>
              <w:tabs>
                <w:tab w:val="center" w:pos="720"/>
              </w:tabs>
              <w:suppressAutoHyphens/>
              <w:rPr>
                <w:rFonts w:ascii="Arial" w:hAnsi="Arial" w:cs="Arial"/>
                <w:sz w:val="20"/>
              </w:rPr>
            </w:pPr>
            <w:r w:rsidRPr="00A12F15">
              <w:rPr>
                <w:rFonts w:ascii="Arial" w:hAnsi="Arial" w:cs="Arial"/>
                <w:sz w:val="20"/>
              </w:rPr>
              <w:tab/>
            </w:r>
            <w:proofErr w:type="spellStart"/>
            <w:r w:rsidRPr="00A12F15">
              <w:rPr>
                <w:rFonts w:ascii="Arial" w:hAnsi="Arial" w:cs="Arial"/>
                <w:sz w:val="20"/>
              </w:rPr>
              <w:t>totalization</w:t>
            </w:r>
            <w:proofErr w:type="spellEnd"/>
          </w:p>
          <w:p w:rsidR="001E2D97" w:rsidRPr="00A12F15" w:rsidRDefault="001E2D97">
            <w:pPr>
              <w:tabs>
                <w:tab w:val="center" w:pos="720"/>
              </w:tabs>
              <w:suppressAutoHyphens/>
              <w:spacing w:after="56"/>
              <w:rPr>
                <w:rFonts w:ascii="Arial" w:hAnsi="Arial" w:cs="Arial"/>
                <w:sz w:val="20"/>
              </w:rPr>
            </w:pPr>
            <w:r w:rsidRPr="00A12F15">
              <w:rPr>
                <w:rFonts w:ascii="Arial" w:hAnsi="Arial" w:cs="Arial"/>
                <w:sz w:val="20"/>
              </w:rPr>
              <w:tab/>
              <w:t>I</w:t>
            </w:r>
          </w:p>
        </w:tc>
        <w:tc>
          <w:tcPr>
            <w:tcW w:w="1134" w:type="dxa"/>
            <w:tcBorders>
              <w:top w:val="double" w:sz="6" w:space="0" w:color="auto"/>
              <w:left w:val="single" w:sz="8" w:space="0" w:color="auto"/>
              <w:bottom w:val="double" w:sz="6" w:space="0" w:color="auto"/>
              <w:right w:val="double" w:sz="6" w:space="0" w:color="auto"/>
            </w:tcBorders>
          </w:tcPr>
          <w:p w:rsidR="001E2D97" w:rsidRPr="00A12F15" w:rsidRDefault="001E2D97" w:rsidP="0021204C">
            <w:pPr>
              <w:tabs>
                <w:tab w:val="center" w:pos="696"/>
              </w:tabs>
              <w:suppressAutoHyphens/>
              <w:spacing w:after="56"/>
              <w:rPr>
                <w:rFonts w:ascii="Arial" w:hAnsi="Arial" w:cs="Arial"/>
                <w:sz w:val="20"/>
              </w:rPr>
            </w:pPr>
            <w:r w:rsidRPr="00A12F15">
              <w:rPr>
                <w:rFonts w:ascii="Arial" w:hAnsi="Arial" w:cs="Arial"/>
                <w:sz w:val="20"/>
              </w:rPr>
              <w:tab/>
              <w:t>Error</w:t>
            </w:r>
            <w:r w:rsidR="0021204C" w:rsidRPr="00A12F15">
              <w:rPr>
                <w:rFonts w:ascii="Arial" w:hAnsi="Arial" w:cs="Arial"/>
                <w:sz w:val="20"/>
              </w:rPr>
              <w:t xml:space="preserve"> </w:t>
            </w:r>
            <w:r w:rsidRPr="00A12F15">
              <w:rPr>
                <w:rFonts w:ascii="Arial" w:hAnsi="Arial" w:cs="Arial"/>
                <w:sz w:val="20"/>
              </w:rPr>
              <w:t>E %</w:t>
            </w:r>
          </w:p>
          <w:p w:rsidR="0021204C" w:rsidRPr="00A12F15" w:rsidRDefault="0021204C" w:rsidP="0021204C">
            <w:pPr>
              <w:tabs>
                <w:tab w:val="center" w:pos="696"/>
              </w:tabs>
              <w:suppressAutoHyphens/>
              <w:spacing w:after="56"/>
              <w:jc w:val="center"/>
              <w:rPr>
                <w:rFonts w:ascii="Arial" w:hAnsi="Arial" w:cs="Arial"/>
                <w:sz w:val="20"/>
              </w:rPr>
            </w:pPr>
            <w:r w:rsidRPr="00A12F15">
              <w:rPr>
                <w:rFonts w:ascii="Arial" w:hAnsi="Arial" w:cs="Arial"/>
                <w:sz w:val="20"/>
              </w:rPr>
              <w:t>(****)</w:t>
            </w:r>
          </w:p>
        </w:tc>
      </w:tr>
      <w:tr w:rsidR="001E2D97" w:rsidRPr="00A12F15" w:rsidTr="00322946">
        <w:tc>
          <w:tcPr>
            <w:tcW w:w="9072" w:type="dxa"/>
            <w:gridSpan w:val="6"/>
            <w:tcBorders>
              <w:top w:val="double" w:sz="6" w:space="0" w:color="auto"/>
              <w:bottom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7A1ECA">
        <w:tc>
          <w:tcPr>
            <w:tcW w:w="3119" w:type="dxa"/>
            <w:tcBorders>
              <w:top w:val="double" w:sz="6" w:space="0" w:color="auto"/>
              <w:left w:val="double" w:sz="6"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Min load (nominally 20 % of Max)</w:t>
            </w:r>
          </w:p>
        </w:tc>
        <w:tc>
          <w:tcPr>
            <w:tcW w:w="992" w:type="dxa"/>
            <w:tcBorders>
              <w:top w:val="double" w:sz="6" w:space="0" w:color="auto"/>
              <w:left w:val="single" w:sz="8" w:space="0" w:color="auto"/>
              <w:right w:val="single" w:sz="8" w:space="0" w:color="auto"/>
            </w:tcBorders>
          </w:tcPr>
          <w:p w:rsidR="001E2D97" w:rsidRPr="00A12F15" w:rsidRDefault="001E2D97">
            <w:pPr>
              <w:tabs>
                <w:tab w:val="center" w:pos="415"/>
              </w:tabs>
              <w:suppressAutoHyphens/>
              <w:rPr>
                <w:rFonts w:ascii="Arial" w:hAnsi="Arial" w:cs="Arial"/>
                <w:sz w:val="20"/>
              </w:rPr>
            </w:pPr>
            <w:r w:rsidRPr="00A12F15">
              <w:rPr>
                <w:rFonts w:ascii="Arial" w:hAnsi="Arial" w:cs="Arial"/>
                <w:sz w:val="20"/>
              </w:rPr>
              <w:tab/>
              <w:t>0 min</w:t>
            </w:r>
          </w:p>
        </w:tc>
        <w:tc>
          <w:tcPr>
            <w:tcW w:w="1134" w:type="dxa"/>
            <w:tcBorders>
              <w:top w:val="double" w:sz="6"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8" w:type="dxa"/>
            <w:tcBorders>
              <w:top w:val="double" w:sz="6"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tcBorders>
              <w:top w:val="double" w:sz="6"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double" w:sz="6" w:space="0" w:color="auto"/>
              <w:left w:val="single" w:sz="8"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7A1ECA">
        <w:tc>
          <w:tcPr>
            <w:tcW w:w="3119" w:type="dxa"/>
            <w:tcBorders>
              <w:top w:val="single" w:sz="7" w:space="0" w:color="auto"/>
              <w:left w:val="double" w:sz="6" w:space="0" w:color="auto"/>
              <w:bottom w:val="double" w:sz="6"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Max capacity (Max)</w:t>
            </w:r>
          </w:p>
        </w:tc>
        <w:tc>
          <w:tcPr>
            <w:tcW w:w="992" w:type="dxa"/>
            <w:tcBorders>
              <w:left w:val="single" w:sz="8" w:space="0" w:color="auto"/>
              <w:bottom w:val="double" w:sz="6"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8" w:space="0" w:color="auto"/>
              <w:bottom w:val="double" w:sz="6"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8" w:type="dxa"/>
            <w:tcBorders>
              <w:top w:val="single" w:sz="7" w:space="0" w:color="auto"/>
              <w:left w:val="single" w:sz="8" w:space="0" w:color="auto"/>
              <w:bottom w:val="double" w:sz="6"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tcBorders>
              <w:top w:val="single" w:sz="7" w:space="0" w:color="auto"/>
              <w:left w:val="single" w:sz="8" w:space="0" w:color="auto"/>
              <w:bottom w:val="double" w:sz="6"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8" w:space="0" w:color="auto"/>
              <w:bottom w:val="double" w:sz="6"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322946">
        <w:tc>
          <w:tcPr>
            <w:tcW w:w="9072" w:type="dxa"/>
            <w:gridSpan w:val="6"/>
            <w:tcBorders>
              <w:top w:val="double" w:sz="6" w:space="0" w:color="auto"/>
              <w:bottom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7A1ECA">
        <w:tc>
          <w:tcPr>
            <w:tcW w:w="3119" w:type="dxa"/>
            <w:tcBorders>
              <w:top w:val="double" w:sz="6" w:space="0" w:color="auto"/>
              <w:left w:val="double" w:sz="6"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Min load (nominally 20 % of Max)</w:t>
            </w:r>
          </w:p>
        </w:tc>
        <w:tc>
          <w:tcPr>
            <w:tcW w:w="992" w:type="dxa"/>
            <w:tcBorders>
              <w:top w:val="double" w:sz="6" w:space="0" w:color="auto"/>
              <w:left w:val="single" w:sz="8" w:space="0" w:color="auto"/>
              <w:right w:val="single" w:sz="8" w:space="0" w:color="auto"/>
            </w:tcBorders>
          </w:tcPr>
          <w:p w:rsidR="001E2D97" w:rsidRPr="00A12F15" w:rsidRDefault="001E2D97">
            <w:pPr>
              <w:tabs>
                <w:tab w:val="center" w:pos="415"/>
              </w:tabs>
              <w:suppressAutoHyphens/>
              <w:rPr>
                <w:rFonts w:ascii="Arial" w:hAnsi="Arial" w:cs="Arial"/>
                <w:sz w:val="20"/>
              </w:rPr>
            </w:pPr>
            <w:r w:rsidRPr="00A12F15">
              <w:rPr>
                <w:rFonts w:ascii="Arial" w:hAnsi="Arial" w:cs="Arial"/>
                <w:sz w:val="20"/>
              </w:rPr>
              <w:tab/>
              <w:t xml:space="preserve"> </w:t>
            </w:r>
          </w:p>
        </w:tc>
        <w:tc>
          <w:tcPr>
            <w:tcW w:w="1134" w:type="dxa"/>
            <w:tcBorders>
              <w:top w:val="double" w:sz="6"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8" w:type="dxa"/>
            <w:tcBorders>
              <w:top w:val="double" w:sz="6"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tcBorders>
              <w:top w:val="double" w:sz="6"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double" w:sz="6" w:space="0" w:color="auto"/>
              <w:left w:val="single" w:sz="8"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7A1ECA">
        <w:tc>
          <w:tcPr>
            <w:tcW w:w="3119" w:type="dxa"/>
            <w:tcBorders>
              <w:top w:val="single" w:sz="7" w:space="0" w:color="auto"/>
              <w:left w:val="double" w:sz="6" w:space="0" w:color="auto"/>
              <w:bottom w:val="double" w:sz="6"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Max capacity (Max)</w:t>
            </w:r>
          </w:p>
        </w:tc>
        <w:tc>
          <w:tcPr>
            <w:tcW w:w="992" w:type="dxa"/>
            <w:tcBorders>
              <w:left w:val="single" w:sz="8" w:space="0" w:color="auto"/>
              <w:bottom w:val="double" w:sz="6"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8" w:space="0" w:color="auto"/>
              <w:bottom w:val="double" w:sz="6"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8" w:type="dxa"/>
            <w:tcBorders>
              <w:top w:val="single" w:sz="7" w:space="0" w:color="auto"/>
              <w:left w:val="single" w:sz="8" w:space="0" w:color="auto"/>
              <w:bottom w:val="double" w:sz="6"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tcBorders>
              <w:top w:val="single" w:sz="7" w:space="0" w:color="auto"/>
              <w:left w:val="single" w:sz="8" w:space="0" w:color="auto"/>
              <w:bottom w:val="double" w:sz="6"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8" w:space="0" w:color="auto"/>
              <w:bottom w:val="double" w:sz="6"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C01B2C" w:rsidRPr="00A12F15" w:rsidTr="00322946">
        <w:tc>
          <w:tcPr>
            <w:tcW w:w="9072" w:type="dxa"/>
            <w:gridSpan w:val="6"/>
            <w:tcBorders>
              <w:top w:val="double" w:sz="6" w:space="0" w:color="auto"/>
              <w:bottom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7A1ECA">
        <w:tc>
          <w:tcPr>
            <w:tcW w:w="3119" w:type="dxa"/>
            <w:tcBorders>
              <w:top w:val="double" w:sz="6" w:space="0" w:color="auto"/>
              <w:left w:val="double" w:sz="6"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Min load (nominally 20 % of Max)</w:t>
            </w:r>
          </w:p>
        </w:tc>
        <w:tc>
          <w:tcPr>
            <w:tcW w:w="992" w:type="dxa"/>
            <w:tcBorders>
              <w:top w:val="double" w:sz="6"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rPr>
                <w:rFonts w:ascii="Arial" w:hAnsi="Arial" w:cs="Arial"/>
                <w:sz w:val="20"/>
              </w:rPr>
            </w:pPr>
          </w:p>
        </w:tc>
        <w:tc>
          <w:tcPr>
            <w:tcW w:w="1134" w:type="dxa"/>
            <w:tcBorders>
              <w:top w:val="double" w:sz="6"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8" w:type="dxa"/>
            <w:tcBorders>
              <w:top w:val="double" w:sz="6"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tcBorders>
              <w:top w:val="double" w:sz="6"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double" w:sz="6" w:space="0" w:color="auto"/>
              <w:left w:val="single" w:sz="8"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7A1ECA">
        <w:tc>
          <w:tcPr>
            <w:tcW w:w="3119" w:type="dxa"/>
            <w:tcBorders>
              <w:top w:val="single" w:sz="7" w:space="0" w:color="auto"/>
              <w:left w:val="double" w:sz="6" w:space="0" w:color="auto"/>
              <w:bottom w:val="double" w:sz="6"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Max capacity (Max)</w:t>
            </w:r>
          </w:p>
        </w:tc>
        <w:tc>
          <w:tcPr>
            <w:tcW w:w="992" w:type="dxa"/>
            <w:tcBorders>
              <w:left w:val="single" w:sz="8" w:space="0" w:color="auto"/>
              <w:bottom w:val="double" w:sz="6"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8" w:space="0" w:color="auto"/>
              <w:bottom w:val="double" w:sz="6"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8" w:type="dxa"/>
            <w:tcBorders>
              <w:top w:val="single" w:sz="7" w:space="0" w:color="auto"/>
              <w:left w:val="single" w:sz="8" w:space="0" w:color="auto"/>
              <w:bottom w:val="double" w:sz="6"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tcBorders>
              <w:top w:val="single" w:sz="7" w:space="0" w:color="auto"/>
              <w:left w:val="single" w:sz="8" w:space="0" w:color="auto"/>
              <w:bottom w:val="double" w:sz="6"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8" w:space="0" w:color="auto"/>
              <w:bottom w:val="double" w:sz="6"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C01B2C" w:rsidRPr="00A12F15" w:rsidTr="00322946">
        <w:tc>
          <w:tcPr>
            <w:tcW w:w="9072" w:type="dxa"/>
            <w:gridSpan w:val="6"/>
            <w:tcBorders>
              <w:top w:val="double" w:sz="6" w:space="0" w:color="auto"/>
              <w:bottom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7A1ECA">
        <w:tc>
          <w:tcPr>
            <w:tcW w:w="3119" w:type="dxa"/>
            <w:tcBorders>
              <w:top w:val="double" w:sz="6" w:space="0" w:color="auto"/>
              <w:left w:val="double" w:sz="6"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Min load (nominally 20 % of Max)</w:t>
            </w:r>
          </w:p>
        </w:tc>
        <w:tc>
          <w:tcPr>
            <w:tcW w:w="992" w:type="dxa"/>
            <w:tcBorders>
              <w:top w:val="double" w:sz="6" w:space="0" w:color="auto"/>
              <w:left w:val="single" w:sz="8" w:space="0" w:color="auto"/>
              <w:right w:val="single" w:sz="8" w:space="0" w:color="auto"/>
            </w:tcBorders>
          </w:tcPr>
          <w:p w:rsidR="001E2D97" w:rsidRPr="00A12F15" w:rsidRDefault="001E2D97">
            <w:pPr>
              <w:tabs>
                <w:tab w:val="center" w:pos="415"/>
              </w:tabs>
              <w:suppressAutoHyphens/>
              <w:rPr>
                <w:rFonts w:ascii="Arial" w:hAnsi="Arial" w:cs="Arial"/>
                <w:sz w:val="20"/>
              </w:rPr>
            </w:pPr>
            <w:r w:rsidRPr="00A12F15">
              <w:rPr>
                <w:rFonts w:ascii="Arial" w:hAnsi="Arial" w:cs="Arial"/>
                <w:sz w:val="20"/>
              </w:rPr>
              <w:tab/>
              <w:t>30 min</w:t>
            </w:r>
          </w:p>
        </w:tc>
        <w:tc>
          <w:tcPr>
            <w:tcW w:w="1134" w:type="dxa"/>
            <w:tcBorders>
              <w:top w:val="double" w:sz="6"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8" w:type="dxa"/>
            <w:tcBorders>
              <w:top w:val="double" w:sz="6"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tcBorders>
              <w:top w:val="double" w:sz="6"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double" w:sz="6" w:space="0" w:color="auto"/>
              <w:left w:val="single" w:sz="8"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7A1ECA">
        <w:tc>
          <w:tcPr>
            <w:tcW w:w="3119" w:type="dxa"/>
            <w:tcBorders>
              <w:top w:val="single" w:sz="7" w:space="0" w:color="auto"/>
              <w:left w:val="double" w:sz="6" w:space="0" w:color="auto"/>
              <w:bottom w:val="double" w:sz="6"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Max capacity (Max)</w:t>
            </w:r>
          </w:p>
        </w:tc>
        <w:tc>
          <w:tcPr>
            <w:tcW w:w="992" w:type="dxa"/>
            <w:tcBorders>
              <w:left w:val="single" w:sz="8" w:space="0" w:color="auto"/>
              <w:bottom w:val="double" w:sz="6"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8" w:space="0" w:color="auto"/>
              <w:bottom w:val="double" w:sz="6"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8" w:type="dxa"/>
            <w:tcBorders>
              <w:top w:val="single" w:sz="7" w:space="0" w:color="auto"/>
              <w:left w:val="single" w:sz="8" w:space="0" w:color="auto"/>
              <w:bottom w:val="double" w:sz="6"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tcBorders>
              <w:top w:val="single" w:sz="7" w:space="0" w:color="auto"/>
              <w:left w:val="single" w:sz="8" w:space="0" w:color="auto"/>
              <w:bottom w:val="double" w:sz="6"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8" w:space="0" w:color="auto"/>
              <w:bottom w:val="double" w:sz="6"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bl>
    <w:p w:rsidR="008C443C" w:rsidRDefault="008C443C">
      <w:pPr>
        <w:tabs>
          <w:tab w:val="left" w:pos="-720"/>
          <w:tab w:val="left" w:pos="0"/>
          <w:tab w:val="left" w:pos="259"/>
          <w:tab w:val="left" w:pos="604"/>
          <w:tab w:val="left" w:pos="816"/>
          <w:tab w:val="left" w:pos="1440"/>
        </w:tabs>
        <w:suppressAutoHyphens/>
        <w:jc w:val="both"/>
        <w:rPr>
          <w:ins w:id="194" w:author="morayoa" w:date="2013-06-11T10:49:00Z"/>
          <w:rFonts w:ascii="Arial" w:hAnsi="Arial" w:cs="Arial"/>
          <w:sz w:val="20"/>
        </w:rPr>
      </w:pPr>
    </w:p>
    <w:p w:rsidR="001E2D97" w:rsidRPr="00A12F15" w:rsidRDefault="00CF77E9">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w:t>
      </w:r>
      <w:r w:rsidR="001E2D97" w:rsidRPr="00A12F15">
        <w:rPr>
          <w:rFonts w:ascii="Arial" w:hAnsi="Arial" w:cs="Arial"/>
          <w:sz w:val="20"/>
        </w:rPr>
        <w:t>*</w:t>
      </w:r>
      <w:r w:rsidRPr="00A12F15">
        <w:rPr>
          <w:rFonts w:ascii="Arial" w:hAnsi="Arial" w:cs="Arial"/>
          <w:sz w:val="20"/>
        </w:rPr>
        <w:t>)</w:t>
      </w:r>
      <w:r w:rsidR="001E2D97" w:rsidRPr="00A12F15">
        <w:rPr>
          <w:rFonts w:ascii="Arial" w:hAnsi="Arial" w:cs="Arial"/>
          <w:sz w:val="20"/>
        </w:rPr>
        <w:t xml:space="preserve"> </w:t>
      </w:r>
      <w:r w:rsidR="00DF09F2" w:rsidRPr="00A12F15">
        <w:rPr>
          <w:rFonts w:ascii="Arial" w:hAnsi="Arial" w:cs="Arial"/>
          <w:sz w:val="20"/>
        </w:rPr>
        <w:tab/>
      </w:r>
      <w:r w:rsidR="00A34541" w:rsidRPr="00A12F15">
        <w:rPr>
          <w:rFonts w:ascii="Arial" w:hAnsi="Arial" w:cs="Arial"/>
          <w:sz w:val="20"/>
        </w:rPr>
        <w:tab/>
      </w:r>
      <w:r w:rsidR="001E2D97" w:rsidRPr="00A12F15">
        <w:rPr>
          <w:rFonts w:ascii="Arial" w:hAnsi="Arial" w:cs="Arial"/>
          <w:sz w:val="20"/>
        </w:rPr>
        <w:t>Counted from the moment an indication first appears.</w:t>
      </w:r>
    </w:p>
    <w:p w:rsidR="00DF09F2" w:rsidRPr="00A12F15" w:rsidRDefault="00DF09F2">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 xml:space="preserve">(**) </w:t>
      </w:r>
      <w:r w:rsidRPr="00A12F15">
        <w:rPr>
          <w:rFonts w:ascii="Arial" w:hAnsi="Arial" w:cs="Arial"/>
          <w:sz w:val="20"/>
        </w:rPr>
        <w:tab/>
      </w:r>
      <w:r w:rsidR="00A34541" w:rsidRPr="00A12F15">
        <w:rPr>
          <w:rFonts w:ascii="Arial" w:hAnsi="Arial" w:cs="Arial"/>
          <w:sz w:val="20"/>
        </w:rPr>
        <w:tab/>
      </w:r>
      <w:r w:rsidRPr="00A12F15">
        <w:rPr>
          <w:rFonts w:ascii="Arial" w:hAnsi="Arial" w:cs="Arial"/>
          <w:sz w:val="20"/>
        </w:rPr>
        <w:t>The pulses sent by the displacement transducer (or simulator) to simulate belt movement</w:t>
      </w:r>
    </w:p>
    <w:p w:rsidR="0021204C" w:rsidRPr="00A12F15" w:rsidRDefault="0021204C">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w:t>
      </w:r>
      <w:r w:rsidRPr="00A12F15">
        <w:rPr>
          <w:rFonts w:ascii="Arial" w:hAnsi="Arial" w:cs="Arial"/>
          <w:sz w:val="20"/>
        </w:rPr>
        <w:tab/>
      </w:r>
      <w:r w:rsidR="00A34541" w:rsidRPr="00A12F15">
        <w:rPr>
          <w:rFonts w:ascii="Arial" w:hAnsi="Arial" w:cs="Arial"/>
          <w:sz w:val="20"/>
        </w:rPr>
        <w:tab/>
        <w:t>See the Simulation page in s</w:t>
      </w:r>
      <w:r w:rsidRPr="00A12F15">
        <w:rPr>
          <w:rFonts w:ascii="Arial" w:hAnsi="Arial" w:cs="Arial"/>
          <w:sz w:val="20"/>
        </w:rPr>
        <w:t xml:space="preserve">ection 1 for the simulated </w:t>
      </w:r>
      <w:proofErr w:type="spellStart"/>
      <w:r w:rsidRPr="00A12F15">
        <w:rPr>
          <w:rFonts w:ascii="Arial" w:hAnsi="Arial" w:cs="Arial"/>
          <w:sz w:val="20"/>
        </w:rPr>
        <w:t>totalization</w:t>
      </w:r>
      <w:proofErr w:type="spellEnd"/>
      <w:r w:rsidR="00A34541" w:rsidRPr="00A12F15">
        <w:rPr>
          <w:rFonts w:ascii="Arial" w:hAnsi="Arial" w:cs="Arial"/>
          <w:sz w:val="20"/>
        </w:rPr>
        <w:t xml:space="preserve"> calculation formula </w:t>
      </w:r>
    </w:p>
    <w:p w:rsidR="00A34541" w:rsidRPr="00A12F15" w:rsidRDefault="00A34541">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w:t>
      </w:r>
      <w:r w:rsidRPr="00A12F15">
        <w:rPr>
          <w:rFonts w:ascii="Arial" w:hAnsi="Arial" w:cs="Arial"/>
          <w:sz w:val="20"/>
        </w:rPr>
        <w:tab/>
      </w:r>
      <w:r w:rsidRPr="00A12F15">
        <w:rPr>
          <w:rFonts w:ascii="Arial" w:hAnsi="Arial" w:cs="Arial"/>
          <w:sz w:val="20"/>
        </w:rPr>
        <w:tab/>
        <w:t>See the “Explanatory notes” section for the E % calculation formula</w:t>
      </w:r>
    </w:p>
    <w:p w:rsidR="00DF09F2" w:rsidRPr="00A12F15" w:rsidRDefault="00DF09F2" w:rsidP="00E67B51">
      <w:pPr>
        <w:tabs>
          <w:tab w:val="left" w:pos="567"/>
          <w:tab w:val="center" w:pos="696"/>
        </w:tabs>
        <w:suppressAutoHyphens/>
        <w:rPr>
          <w:rFonts w:ascii="Arial" w:hAnsi="Arial" w:cs="Arial"/>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
        <w:gridCol w:w="1260"/>
        <w:gridCol w:w="360"/>
        <w:gridCol w:w="1530"/>
      </w:tblGrid>
      <w:tr w:rsidR="00B30B0A" w:rsidRPr="00A12F15" w:rsidTr="003E7066">
        <w:trPr>
          <w:trHeight w:hRule="exact" w:val="280"/>
        </w:trPr>
        <w:tc>
          <w:tcPr>
            <w:tcW w:w="360" w:type="dxa"/>
            <w:tcBorders>
              <w:top w:val="single" w:sz="4" w:space="0" w:color="auto"/>
              <w:left w:val="single" w:sz="4" w:space="0" w:color="auto"/>
              <w:bottom w:val="single" w:sz="4" w:space="0" w:color="auto"/>
              <w:right w:val="single" w:sz="4" w:space="0" w:color="auto"/>
            </w:tcBorders>
            <w:vAlign w:val="center"/>
          </w:tcPr>
          <w:p w:rsidR="00B30B0A" w:rsidRPr="00A12F15" w:rsidRDefault="00B30B0A" w:rsidP="003E7066">
            <w:pPr>
              <w:tabs>
                <w:tab w:val="left" w:pos="-1440"/>
                <w:tab w:val="left" w:pos="-720"/>
                <w:tab w:val="left" w:pos="0"/>
                <w:tab w:val="left" w:pos="576"/>
                <w:tab w:val="left" w:pos="720"/>
              </w:tabs>
              <w:suppressAutoHyphens/>
              <w:ind w:right="-18"/>
              <w:jc w:val="right"/>
              <w:rPr>
                <w:rFonts w:ascii="Arial" w:hAnsi="Arial"/>
                <w:sz w:val="18"/>
              </w:rPr>
            </w:pPr>
          </w:p>
        </w:tc>
        <w:tc>
          <w:tcPr>
            <w:tcW w:w="1260" w:type="dxa"/>
            <w:tcBorders>
              <w:top w:val="nil"/>
              <w:left w:val="nil"/>
              <w:bottom w:val="nil"/>
              <w:right w:val="nil"/>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r w:rsidRPr="00A12F15">
              <w:rPr>
                <w:rFonts w:ascii="Arial" w:hAnsi="Arial"/>
                <w:sz w:val="18"/>
              </w:rPr>
              <w:t>Passed</w:t>
            </w:r>
          </w:p>
        </w:tc>
        <w:tc>
          <w:tcPr>
            <w:tcW w:w="360" w:type="dxa"/>
            <w:tcBorders>
              <w:top w:val="single" w:sz="4" w:space="0" w:color="auto"/>
              <w:left w:val="single" w:sz="4" w:space="0" w:color="auto"/>
              <w:bottom w:val="single" w:sz="4" w:space="0" w:color="auto"/>
              <w:right w:val="single" w:sz="4" w:space="0" w:color="auto"/>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p>
        </w:tc>
        <w:tc>
          <w:tcPr>
            <w:tcW w:w="1530" w:type="dxa"/>
            <w:tcBorders>
              <w:top w:val="nil"/>
              <w:left w:val="nil"/>
              <w:bottom w:val="nil"/>
              <w:right w:val="nil"/>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r w:rsidRPr="00A12F15">
              <w:rPr>
                <w:rFonts w:ascii="Arial" w:hAnsi="Arial"/>
                <w:sz w:val="18"/>
              </w:rPr>
              <w:t>Failed</w:t>
            </w: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Default="001E2D97">
      <w:pPr>
        <w:tabs>
          <w:tab w:val="left" w:pos="-720"/>
          <w:tab w:val="left" w:pos="0"/>
          <w:tab w:val="left" w:pos="259"/>
          <w:tab w:val="left" w:pos="604"/>
          <w:tab w:val="left" w:pos="816"/>
          <w:tab w:val="left" w:pos="1440"/>
        </w:tabs>
        <w:suppressAutoHyphens/>
        <w:jc w:val="both"/>
        <w:rPr>
          <w:ins w:id="195" w:author="morayoa" w:date="2013-06-05T14:25:00Z"/>
          <w:rFonts w:ascii="Arial" w:hAnsi="Arial" w:cs="Arial"/>
          <w:sz w:val="20"/>
        </w:rPr>
      </w:pPr>
      <w:del w:id="196" w:author="morayoa" w:date="2013-06-06T09:04:00Z">
        <w:r w:rsidRPr="00A12F15" w:rsidDel="00DC255E">
          <w:rPr>
            <w:rFonts w:ascii="Arial" w:hAnsi="Arial" w:cs="Arial"/>
            <w:sz w:val="20"/>
          </w:rPr>
          <w:delText>Remarks</w:delText>
        </w:r>
      </w:del>
      <w:ins w:id="197" w:author="morayoa" w:date="2013-06-06T09:04:00Z">
        <w:r w:rsidR="00DC255E">
          <w:rPr>
            <w:rFonts w:ascii="Arial" w:hAnsi="Arial" w:cs="Arial"/>
            <w:sz w:val="20"/>
          </w:rPr>
          <w:t>Observations</w:t>
        </w:r>
      </w:ins>
      <w:r w:rsidRPr="00A12F15">
        <w:rPr>
          <w:rFonts w:ascii="Arial" w:hAnsi="Arial" w:cs="Arial"/>
          <w:sz w:val="20"/>
        </w:rPr>
        <w:t>:</w:t>
      </w:r>
    </w:p>
    <w:p w:rsidR="00DE7C78" w:rsidRPr="00784ACC" w:rsidRDefault="0075580A" w:rsidP="00DE7C78">
      <w:pPr>
        <w:pStyle w:val="FootnoteText"/>
        <w:rPr>
          <w:ins w:id="198" w:author="morayoa" w:date="2013-06-05T14:25:00Z"/>
          <w:rFonts w:ascii="Arial" w:hAnsi="Arial" w:cs="Arial"/>
          <w:sz w:val="16"/>
          <w:szCs w:val="16"/>
          <w:lang w:val="en-GB"/>
        </w:rPr>
      </w:pPr>
      <w:ins w:id="199" w:author="morayoa" w:date="2013-06-05T14:41:00Z">
        <w:r>
          <w:rPr>
            <w:rFonts w:ascii="Arial" w:hAnsi="Arial" w:cs="Arial"/>
            <w:sz w:val="16"/>
            <w:szCs w:val="16"/>
            <w:lang w:val="en-GB"/>
          </w:rPr>
          <w:t xml:space="preserve">Include information that affect the test condition, </w:t>
        </w:r>
      </w:ins>
      <w:ins w:id="200" w:author="morayoa" w:date="2013-06-06T09:50:00Z">
        <w:r w:rsidR="00B05592">
          <w:rPr>
            <w:rFonts w:ascii="Arial" w:hAnsi="Arial" w:cs="Arial"/>
            <w:sz w:val="16"/>
            <w:szCs w:val="16"/>
            <w:lang w:val="en-GB"/>
          </w:rPr>
          <w:t xml:space="preserve">as indicated in the last paragraph </w:t>
        </w:r>
      </w:ins>
      <w:ins w:id="201" w:author="morayoa" w:date="2013-06-05T14:41:00Z">
        <w:r>
          <w:rPr>
            <w:rFonts w:ascii="Arial" w:hAnsi="Arial" w:cs="Arial"/>
            <w:sz w:val="16"/>
            <w:szCs w:val="16"/>
            <w:lang w:val="en-GB"/>
          </w:rPr>
          <w:t>of R 50-1 &amp; -2, A.7.1</w:t>
        </w:r>
      </w:ins>
    </w:p>
    <w:p w:rsidR="00DE7C78" w:rsidRPr="00A12F15" w:rsidRDefault="00DE7C78">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b/>
          <w:sz w:val="20"/>
        </w:rPr>
      </w:pPr>
      <w:r w:rsidRPr="00A12F15">
        <w:rPr>
          <w:rFonts w:ascii="Arial" w:hAnsi="Arial" w:cs="Arial"/>
          <w:sz w:val="20"/>
        </w:rPr>
        <w:br w:type="page"/>
      </w:r>
      <w:r w:rsidRPr="00A12F15">
        <w:rPr>
          <w:rFonts w:ascii="Arial" w:hAnsi="Arial" w:cs="Arial"/>
          <w:b/>
          <w:sz w:val="20"/>
        </w:rPr>
        <w:lastRenderedPageBreak/>
        <w:t>1.2</w:t>
      </w:r>
      <w:r w:rsidRPr="00A12F15">
        <w:rPr>
          <w:rFonts w:ascii="Arial" w:hAnsi="Arial" w:cs="Arial"/>
          <w:b/>
          <w:sz w:val="20"/>
        </w:rPr>
        <w:tab/>
      </w:r>
      <w:r w:rsidR="000450FD" w:rsidRPr="00A12F15">
        <w:rPr>
          <w:rFonts w:ascii="Arial" w:hAnsi="Arial" w:cs="Arial"/>
          <w:b/>
          <w:sz w:val="20"/>
        </w:rPr>
        <w:tab/>
      </w:r>
      <w:r w:rsidRPr="00A12F15">
        <w:rPr>
          <w:rFonts w:ascii="Arial" w:hAnsi="Arial" w:cs="Arial"/>
          <w:b/>
          <w:sz w:val="20"/>
        </w:rPr>
        <w:t xml:space="preserve">Variation of simulation speed (R 50-1, </w:t>
      </w:r>
      <w:r w:rsidR="00794A1C">
        <w:rPr>
          <w:rFonts w:ascii="Arial" w:hAnsi="Arial" w:cs="Arial"/>
          <w:b/>
          <w:sz w:val="20"/>
        </w:rPr>
        <w:t>2.7.1</w:t>
      </w:r>
      <w:r w:rsidRPr="00A12F15">
        <w:rPr>
          <w:rFonts w:ascii="Arial" w:hAnsi="Arial" w:cs="Arial"/>
          <w:b/>
          <w:sz w:val="20"/>
        </w:rPr>
        <w:t xml:space="preserve"> &amp; </w:t>
      </w:r>
      <w:r w:rsidR="00BE0669" w:rsidRPr="00A12F15">
        <w:rPr>
          <w:rFonts w:ascii="Arial" w:hAnsi="Arial" w:cs="Arial"/>
          <w:b/>
          <w:sz w:val="20"/>
        </w:rPr>
        <w:t>A.5.4.1</w:t>
      </w:r>
      <w:r w:rsidRPr="00A12F15">
        <w:rPr>
          <w:rFonts w:ascii="Arial" w:hAnsi="Arial" w:cs="Arial"/>
          <w:b/>
          <w:sz w:val="20"/>
        </w:rPr>
        <w:t>)</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8364"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2" w:type="dxa"/>
          <w:right w:w="112" w:type="dxa"/>
        </w:tblCellMar>
        <w:tblLook w:val="0000"/>
      </w:tblPr>
      <w:tblGrid>
        <w:gridCol w:w="3686"/>
        <w:gridCol w:w="992"/>
        <w:gridCol w:w="1134"/>
        <w:gridCol w:w="992"/>
        <w:gridCol w:w="1560"/>
      </w:tblGrid>
      <w:tr w:rsidR="003A5D2F" w:rsidRPr="00A12F15" w:rsidTr="008072AC">
        <w:trPr>
          <w:trHeight w:hRule="exact" w:val="283"/>
        </w:trPr>
        <w:tc>
          <w:tcPr>
            <w:tcW w:w="3686" w:type="dxa"/>
            <w:tcBorders>
              <w:right w:val="nil"/>
            </w:tcBorders>
          </w:tcPr>
          <w:p w:rsidR="003A5D2F" w:rsidRPr="00A12F15" w:rsidRDefault="00FC47BA" w:rsidP="003A5D2F">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fldChar w:fldCharType="begin"/>
            </w:r>
            <w:r w:rsidR="003A5D2F" w:rsidRPr="00A12F15">
              <w:rPr>
                <w:rFonts w:ascii="Arial" w:hAnsi="Arial" w:cs="Arial"/>
                <w:sz w:val="20"/>
              </w:rPr>
              <w:instrText xml:space="preserve">PRIVATE </w:instrText>
            </w:r>
            <w:r w:rsidRPr="00A12F15">
              <w:rPr>
                <w:rFonts w:ascii="Arial" w:hAnsi="Arial" w:cs="Arial"/>
                <w:sz w:val="20"/>
              </w:rPr>
              <w:fldChar w:fldCharType="end"/>
            </w:r>
            <w:r w:rsidR="003A5D2F" w:rsidRPr="00A12F15">
              <w:rPr>
                <w:rFonts w:ascii="Arial" w:hAnsi="Arial" w:cs="Arial"/>
                <w:sz w:val="20"/>
              </w:rPr>
              <w:t>Application No.</w:t>
            </w:r>
            <w:proofErr w:type="gramStart"/>
            <w:r w:rsidR="003A5D2F" w:rsidRPr="00A12F15">
              <w:rPr>
                <w:rFonts w:ascii="Arial" w:hAnsi="Arial" w:cs="Arial"/>
                <w:sz w:val="20"/>
              </w:rPr>
              <w:t>:      ...........................</w:t>
            </w:r>
            <w:proofErr w:type="gramEnd"/>
          </w:p>
        </w:tc>
        <w:tc>
          <w:tcPr>
            <w:tcW w:w="992" w:type="dxa"/>
            <w:tcBorders>
              <w:left w:val="nil"/>
            </w:tcBorders>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Pr>
          <w:p w:rsidR="003A5D2F" w:rsidRPr="00A12F15" w:rsidRDefault="003A5D2F" w:rsidP="003A5D2F">
            <w:pPr>
              <w:tabs>
                <w:tab w:val="center" w:pos="665"/>
              </w:tabs>
              <w:suppressAutoHyphens/>
              <w:spacing w:after="56"/>
              <w:rPr>
                <w:rFonts w:ascii="Arial" w:hAnsi="Arial" w:cs="Arial"/>
                <w:sz w:val="20"/>
              </w:rPr>
            </w:pPr>
            <w:r w:rsidRPr="00A12F15">
              <w:rPr>
                <w:rFonts w:ascii="Arial" w:hAnsi="Arial" w:cs="Arial"/>
                <w:sz w:val="20"/>
              </w:rPr>
              <w:tab/>
              <w:t>At start</w:t>
            </w:r>
          </w:p>
        </w:tc>
        <w:tc>
          <w:tcPr>
            <w:tcW w:w="992" w:type="dxa"/>
            <w:tcBorders>
              <w:bottom w:val="single" w:sz="4" w:space="0" w:color="auto"/>
            </w:tcBorders>
          </w:tcPr>
          <w:p w:rsidR="003A5D2F" w:rsidRPr="00A12F15" w:rsidRDefault="003A5D2F" w:rsidP="003A5D2F">
            <w:pPr>
              <w:tabs>
                <w:tab w:val="center" w:pos="574"/>
              </w:tabs>
              <w:suppressAutoHyphens/>
              <w:spacing w:after="56"/>
              <w:rPr>
                <w:rFonts w:ascii="Arial" w:hAnsi="Arial" w:cs="Arial"/>
                <w:sz w:val="20"/>
              </w:rPr>
            </w:pPr>
            <w:r w:rsidRPr="00A12F15">
              <w:rPr>
                <w:rFonts w:ascii="Arial" w:hAnsi="Arial" w:cs="Arial"/>
                <w:sz w:val="20"/>
              </w:rPr>
              <w:tab/>
              <w:t>At end</w:t>
            </w:r>
          </w:p>
        </w:tc>
        <w:tc>
          <w:tcPr>
            <w:tcW w:w="1560" w:type="dxa"/>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r>
      <w:tr w:rsidR="003A5D2F" w:rsidRPr="00A12F15" w:rsidTr="008072AC">
        <w:trPr>
          <w:trHeight w:hRule="exact" w:val="283"/>
        </w:trPr>
        <w:tc>
          <w:tcPr>
            <w:tcW w:w="3686" w:type="dxa"/>
            <w:tcBorders>
              <w:bottom w:val="single" w:sz="4" w:space="0" w:color="auto"/>
            </w:tcBorders>
          </w:tcPr>
          <w:p w:rsidR="003A5D2F" w:rsidRPr="00A12F15" w:rsidRDefault="00451C6B" w:rsidP="003A5D2F">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Type</w:t>
            </w:r>
            <w:r w:rsidR="003A5D2F" w:rsidRPr="00A12F15">
              <w:rPr>
                <w:rFonts w:ascii="Arial" w:hAnsi="Arial" w:cs="Arial"/>
                <w:sz w:val="20"/>
              </w:rPr>
              <w:t xml:space="preserve"> designation</w:t>
            </w:r>
            <w:proofErr w:type="gramStart"/>
            <w:r w:rsidR="003A5D2F" w:rsidRPr="00A12F15">
              <w:rPr>
                <w:rFonts w:ascii="Arial" w:hAnsi="Arial" w:cs="Arial"/>
                <w:sz w:val="20"/>
              </w:rPr>
              <w:t>:  ........................</w:t>
            </w:r>
            <w:proofErr w:type="gramEnd"/>
          </w:p>
        </w:tc>
        <w:tc>
          <w:tcPr>
            <w:tcW w:w="992" w:type="dxa"/>
          </w:tcPr>
          <w:p w:rsidR="003A5D2F" w:rsidRPr="00A12F15" w:rsidRDefault="003A5D2F" w:rsidP="008072AC">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Temp:</w:t>
            </w:r>
          </w:p>
        </w:tc>
        <w:tc>
          <w:tcPr>
            <w:tcW w:w="1134" w:type="dxa"/>
            <w:tcBorders>
              <w:bottom w:val="single" w:sz="4" w:space="0" w:color="auto"/>
            </w:tcBorders>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92" w:type="dxa"/>
            <w:tcBorders>
              <w:bottom w:val="single" w:sz="4" w:space="0" w:color="auto"/>
            </w:tcBorders>
            <w:shd w:val="clear" w:color="auto" w:fill="auto"/>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60" w:type="dxa"/>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r w:rsidRPr="00A12F15">
              <w:rPr>
                <w:rFonts w:ascii="Arial" w:hAnsi="Arial" w:cs="Arial"/>
                <w:sz w:val="20"/>
              </w:rPr>
              <w:sym w:font="Symbol" w:char="F0B0"/>
            </w:r>
            <w:r w:rsidRPr="00A12F15">
              <w:rPr>
                <w:rFonts w:ascii="Arial" w:hAnsi="Arial" w:cs="Arial"/>
                <w:sz w:val="20"/>
              </w:rPr>
              <w:t>C</w:t>
            </w:r>
          </w:p>
        </w:tc>
      </w:tr>
      <w:tr w:rsidR="003A5D2F" w:rsidRPr="00A12F15" w:rsidTr="008072AC">
        <w:trPr>
          <w:trHeight w:hRule="exact" w:val="283"/>
        </w:trPr>
        <w:tc>
          <w:tcPr>
            <w:tcW w:w="3686" w:type="dxa"/>
            <w:tcBorders>
              <w:bottom w:val="nil"/>
            </w:tcBorders>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Observer</w:t>
            </w:r>
            <w:proofErr w:type="gramStart"/>
            <w:r w:rsidRPr="00A12F15">
              <w:rPr>
                <w:rFonts w:ascii="Arial" w:hAnsi="Arial" w:cs="Arial"/>
                <w:sz w:val="20"/>
              </w:rPr>
              <w:t>:             .............................</w:t>
            </w:r>
            <w:proofErr w:type="gramEnd"/>
          </w:p>
        </w:tc>
        <w:tc>
          <w:tcPr>
            <w:tcW w:w="992" w:type="dxa"/>
          </w:tcPr>
          <w:p w:rsidR="003A5D2F" w:rsidRPr="00A12F15" w:rsidRDefault="003A5D2F" w:rsidP="008072AC">
            <w:pPr>
              <w:tabs>
                <w:tab w:val="right" w:pos="4642"/>
              </w:tabs>
              <w:suppressAutoHyphens/>
              <w:spacing w:after="56"/>
              <w:rPr>
                <w:rFonts w:ascii="Arial" w:hAnsi="Arial" w:cs="Arial"/>
                <w:sz w:val="20"/>
              </w:rPr>
            </w:pPr>
            <w:r w:rsidRPr="00A12F15">
              <w:rPr>
                <w:rFonts w:ascii="Arial" w:hAnsi="Arial" w:cs="Arial"/>
                <w:sz w:val="20"/>
              </w:rPr>
              <w:t>Rel. h:</w:t>
            </w:r>
          </w:p>
        </w:tc>
        <w:tc>
          <w:tcPr>
            <w:tcW w:w="1134" w:type="dxa"/>
            <w:shd w:val="pct60" w:color="auto" w:fill="auto"/>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92" w:type="dxa"/>
            <w:tcBorders>
              <w:bottom w:val="single" w:sz="4" w:space="0" w:color="auto"/>
            </w:tcBorders>
            <w:shd w:val="pct60" w:color="auto" w:fill="auto"/>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60" w:type="dxa"/>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
        </w:tc>
      </w:tr>
      <w:tr w:rsidR="003A5D2F" w:rsidRPr="00A12F15" w:rsidTr="008072AC">
        <w:trPr>
          <w:trHeight w:hRule="exact" w:val="283"/>
        </w:trPr>
        <w:tc>
          <w:tcPr>
            <w:tcW w:w="3686" w:type="dxa"/>
            <w:tcBorders>
              <w:top w:val="nil"/>
              <w:bottom w:val="nil"/>
            </w:tcBorders>
          </w:tcPr>
          <w:p w:rsidR="003A5D2F" w:rsidRPr="00A12F15" w:rsidRDefault="003A5D2F" w:rsidP="003A5D2F">
            <w:pPr>
              <w:tabs>
                <w:tab w:val="right" w:pos="4642"/>
              </w:tabs>
              <w:suppressAutoHyphens/>
              <w:spacing w:after="56"/>
              <w:rPr>
                <w:rFonts w:ascii="Arial" w:hAnsi="Arial" w:cs="Arial"/>
                <w:sz w:val="20"/>
              </w:rPr>
            </w:pPr>
          </w:p>
        </w:tc>
        <w:tc>
          <w:tcPr>
            <w:tcW w:w="992" w:type="dxa"/>
          </w:tcPr>
          <w:p w:rsidR="003A5D2F" w:rsidRPr="00A12F15" w:rsidRDefault="003A5D2F" w:rsidP="008072AC">
            <w:pPr>
              <w:tabs>
                <w:tab w:val="right" w:pos="4642"/>
              </w:tabs>
              <w:suppressAutoHyphens/>
              <w:spacing w:after="56"/>
              <w:jc w:val="center"/>
              <w:rPr>
                <w:rFonts w:ascii="Arial" w:hAnsi="Arial" w:cs="Arial"/>
                <w:sz w:val="20"/>
              </w:rPr>
            </w:pPr>
            <w:r w:rsidRPr="00A12F15">
              <w:rPr>
                <w:rFonts w:ascii="Arial" w:hAnsi="Arial" w:cs="Arial"/>
                <w:sz w:val="20"/>
              </w:rPr>
              <w:t>Date:</w:t>
            </w:r>
            <w:r w:rsidRPr="00A12F15">
              <w:rPr>
                <w:rFonts w:ascii="Arial" w:hAnsi="Arial" w:cs="Arial"/>
                <w:sz w:val="20"/>
              </w:rPr>
              <w:tab/>
              <w:t>Date:</w:t>
            </w:r>
          </w:p>
        </w:tc>
        <w:tc>
          <w:tcPr>
            <w:tcW w:w="1134" w:type="dxa"/>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92" w:type="dxa"/>
            <w:shd w:val="clear" w:color="auto" w:fill="auto"/>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60" w:type="dxa"/>
          </w:tcPr>
          <w:p w:rsidR="003A5D2F" w:rsidRPr="00A12F15" w:rsidRDefault="002829F3" w:rsidP="003A5D2F">
            <w:pPr>
              <w:tabs>
                <w:tab w:val="left" w:pos="-720"/>
                <w:tab w:val="left" w:pos="0"/>
                <w:tab w:val="left" w:pos="259"/>
                <w:tab w:val="left" w:pos="604"/>
                <w:tab w:val="left" w:pos="816"/>
                <w:tab w:val="left" w:pos="1440"/>
              </w:tabs>
              <w:suppressAutoHyphens/>
              <w:spacing w:after="56"/>
              <w:rPr>
                <w:rFonts w:ascii="Arial" w:hAnsi="Arial" w:cs="Arial"/>
                <w:sz w:val="20"/>
              </w:rPr>
            </w:pPr>
            <w:proofErr w:type="spellStart"/>
            <w:r w:rsidRPr="00A12F15">
              <w:rPr>
                <w:rFonts w:ascii="Arial" w:hAnsi="Arial" w:cs="Arial"/>
                <w:sz w:val="20"/>
              </w:rPr>
              <w:t>yyyy</w:t>
            </w:r>
            <w:proofErr w:type="spellEnd"/>
            <w:r w:rsidRPr="00A12F15">
              <w:rPr>
                <w:rFonts w:ascii="Arial" w:hAnsi="Arial" w:cs="Arial"/>
                <w:sz w:val="20"/>
              </w:rPr>
              <w:t>-mm-</w:t>
            </w:r>
            <w:proofErr w:type="spellStart"/>
            <w:r w:rsidRPr="00A12F15">
              <w:rPr>
                <w:rFonts w:ascii="Arial" w:hAnsi="Arial" w:cs="Arial"/>
                <w:sz w:val="20"/>
              </w:rPr>
              <w:t>dd</w:t>
            </w:r>
            <w:proofErr w:type="spellEnd"/>
          </w:p>
        </w:tc>
      </w:tr>
      <w:tr w:rsidR="003A5D2F" w:rsidRPr="00A12F15" w:rsidTr="008072AC">
        <w:trPr>
          <w:trHeight w:hRule="exact" w:val="274"/>
        </w:trPr>
        <w:tc>
          <w:tcPr>
            <w:tcW w:w="3686" w:type="dxa"/>
            <w:tcBorders>
              <w:top w:val="nil"/>
            </w:tcBorders>
          </w:tcPr>
          <w:p w:rsidR="003A5D2F" w:rsidRPr="00A12F15" w:rsidRDefault="003A5D2F" w:rsidP="003A5D2F">
            <w:pPr>
              <w:tabs>
                <w:tab w:val="right" w:pos="4642"/>
              </w:tabs>
              <w:suppressAutoHyphens/>
              <w:spacing w:after="56"/>
              <w:rPr>
                <w:rFonts w:ascii="Arial" w:hAnsi="Arial" w:cs="Arial"/>
                <w:sz w:val="20"/>
              </w:rPr>
            </w:pPr>
          </w:p>
        </w:tc>
        <w:tc>
          <w:tcPr>
            <w:tcW w:w="992" w:type="dxa"/>
          </w:tcPr>
          <w:p w:rsidR="003A5D2F" w:rsidRPr="00A12F15" w:rsidRDefault="003A5D2F" w:rsidP="008072AC">
            <w:pPr>
              <w:tabs>
                <w:tab w:val="right" w:pos="4642"/>
              </w:tabs>
              <w:suppressAutoHyphens/>
              <w:spacing w:after="56"/>
              <w:jc w:val="center"/>
              <w:rPr>
                <w:rFonts w:ascii="Arial" w:hAnsi="Arial" w:cs="Arial"/>
                <w:sz w:val="20"/>
              </w:rPr>
            </w:pPr>
            <w:r w:rsidRPr="00A12F15">
              <w:rPr>
                <w:rFonts w:ascii="Arial" w:hAnsi="Arial" w:cs="Arial"/>
                <w:sz w:val="20"/>
              </w:rPr>
              <w:t>Time:</w:t>
            </w:r>
            <w:r w:rsidRPr="00A12F15">
              <w:rPr>
                <w:rFonts w:ascii="Arial" w:hAnsi="Arial" w:cs="Arial"/>
                <w:sz w:val="20"/>
              </w:rPr>
              <w:tab/>
              <w:t>Time:</w:t>
            </w:r>
          </w:p>
        </w:tc>
        <w:tc>
          <w:tcPr>
            <w:tcW w:w="1134" w:type="dxa"/>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92" w:type="dxa"/>
            <w:shd w:val="clear" w:color="auto" w:fill="auto"/>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60" w:type="dxa"/>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roofErr w:type="spellStart"/>
            <w:r w:rsidRPr="00A12F15">
              <w:rPr>
                <w:rFonts w:ascii="Arial" w:hAnsi="Arial" w:cs="Arial"/>
                <w:sz w:val="20"/>
              </w:rPr>
              <w:t>hh:mm:ss</w:t>
            </w:r>
            <w:proofErr w:type="spellEnd"/>
          </w:p>
        </w:tc>
      </w:tr>
      <w:tr w:rsidR="003A5D2F" w:rsidRPr="00A12F15" w:rsidTr="0054453E">
        <w:tc>
          <w:tcPr>
            <w:tcW w:w="8364" w:type="dxa"/>
            <w:gridSpan w:val="5"/>
          </w:tcPr>
          <w:p w:rsidR="003A5D2F" w:rsidRPr="00A12F15" w:rsidRDefault="003A5D2F" w:rsidP="003A5D2F">
            <w:pPr>
              <w:tabs>
                <w:tab w:val="left" w:pos="-720"/>
                <w:tab w:val="left" w:pos="0"/>
                <w:tab w:val="left" w:pos="259"/>
                <w:tab w:val="left" w:pos="604"/>
                <w:tab w:val="left" w:pos="816"/>
                <w:tab w:val="left" w:pos="1440"/>
              </w:tabs>
              <w:suppressAutoHyphens/>
              <w:rPr>
                <w:rFonts w:ascii="Arial" w:hAnsi="Arial" w:cs="Arial"/>
                <w:sz w:val="20"/>
              </w:rPr>
            </w:pPr>
            <w:r w:rsidRPr="00A12F15">
              <w:rPr>
                <w:rFonts w:ascii="Arial" w:hAnsi="Arial" w:cs="Arial"/>
                <w:sz w:val="20"/>
              </w:rPr>
              <w:t>Resolution during test:</w:t>
            </w:r>
          </w:p>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w:t>
            </w:r>
            <w:proofErr w:type="gramStart"/>
            <w:r w:rsidRPr="00A12F15">
              <w:rPr>
                <w:rFonts w:ascii="Arial" w:hAnsi="Arial" w:cs="Arial"/>
                <w:sz w:val="20"/>
              </w:rPr>
              <w:t>smaller</w:t>
            </w:r>
            <w:proofErr w:type="gramEnd"/>
            <w:r w:rsidRPr="00A12F15">
              <w:rPr>
                <w:rFonts w:ascii="Arial" w:hAnsi="Arial" w:cs="Arial"/>
                <w:sz w:val="20"/>
              </w:rPr>
              <w:t xml:space="preserve"> than d)       ................................</w:t>
            </w: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Belt speed or speed range = v.... m/s or = v..../...m/s</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9072" w:type="dxa"/>
        <w:tblInd w:w="56" w:type="dxa"/>
        <w:tblLayout w:type="fixed"/>
        <w:tblCellMar>
          <w:left w:w="56" w:type="dxa"/>
          <w:right w:w="56" w:type="dxa"/>
        </w:tblCellMar>
        <w:tblLook w:val="0000"/>
      </w:tblPr>
      <w:tblGrid>
        <w:gridCol w:w="1018"/>
        <w:gridCol w:w="967"/>
        <w:gridCol w:w="1134"/>
        <w:gridCol w:w="1276"/>
        <w:gridCol w:w="1275"/>
        <w:gridCol w:w="1276"/>
        <w:gridCol w:w="1134"/>
        <w:gridCol w:w="992"/>
      </w:tblGrid>
      <w:tr w:rsidR="001E2D97" w:rsidRPr="00A12F15" w:rsidTr="00A34541">
        <w:tc>
          <w:tcPr>
            <w:tcW w:w="1018" w:type="dxa"/>
            <w:tcBorders>
              <w:top w:val="double" w:sz="7" w:space="0" w:color="auto"/>
              <w:left w:val="double" w:sz="7" w:space="0" w:color="auto"/>
            </w:tcBorders>
          </w:tcPr>
          <w:p w:rsidR="001E2D97" w:rsidRPr="00A12F15" w:rsidRDefault="00FC47BA">
            <w:pPr>
              <w:tabs>
                <w:tab w:val="center" w:pos="481"/>
              </w:tabs>
              <w:suppressAutoHyphens/>
              <w:rPr>
                <w:rFonts w:ascii="Arial" w:hAnsi="Arial" w:cs="Arial"/>
                <w:sz w:val="20"/>
              </w:rPr>
            </w:pPr>
            <w:r w:rsidRPr="00A12F15">
              <w:rPr>
                <w:rFonts w:ascii="Arial" w:hAnsi="Arial" w:cs="Arial"/>
                <w:sz w:val="20"/>
              </w:rPr>
              <w:fldChar w:fldCharType="begin"/>
            </w:r>
            <w:r w:rsidR="001E2D97" w:rsidRPr="00A12F15">
              <w:rPr>
                <w:rFonts w:ascii="Arial" w:hAnsi="Arial" w:cs="Arial"/>
                <w:sz w:val="20"/>
              </w:rPr>
              <w:instrText xml:space="preserve">PRIVATE </w:instrText>
            </w:r>
            <w:r w:rsidRPr="00A12F15">
              <w:rPr>
                <w:rFonts w:ascii="Arial" w:hAnsi="Arial" w:cs="Arial"/>
                <w:sz w:val="20"/>
              </w:rPr>
              <w:fldChar w:fldCharType="end"/>
            </w:r>
            <w:r w:rsidR="001E2D97" w:rsidRPr="00A12F15">
              <w:rPr>
                <w:rFonts w:ascii="Arial" w:hAnsi="Arial" w:cs="Arial"/>
                <w:sz w:val="20"/>
              </w:rPr>
              <w:tab/>
            </w:r>
            <w:r w:rsidR="00AB7BBD" w:rsidRPr="00A12F15">
              <w:rPr>
                <w:rFonts w:ascii="Arial" w:hAnsi="Arial" w:cs="Arial"/>
                <w:sz w:val="20"/>
              </w:rPr>
              <w:t>Load L</w:t>
            </w:r>
          </w:p>
          <w:p w:rsidR="001E2D97" w:rsidRPr="00A12F15" w:rsidRDefault="001E2D97">
            <w:pPr>
              <w:tabs>
                <w:tab w:val="center" w:pos="481"/>
              </w:tabs>
              <w:suppressAutoHyphens/>
              <w:spacing w:after="56"/>
              <w:rPr>
                <w:rFonts w:ascii="Arial" w:hAnsi="Arial" w:cs="Arial"/>
                <w:sz w:val="20"/>
              </w:rPr>
            </w:pPr>
            <w:r w:rsidRPr="00A12F15">
              <w:rPr>
                <w:rFonts w:ascii="Arial" w:hAnsi="Arial" w:cs="Arial"/>
                <w:sz w:val="20"/>
              </w:rPr>
              <w:tab/>
              <w:t>(   )</w:t>
            </w:r>
          </w:p>
        </w:tc>
        <w:tc>
          <w:tcPr>
            <w:tcW w:w="967" w:type="dxa"/>
            <w:tcBorders>
              <w:top w:val="double" w:sz="7" w:space="0" w:color="auto"/>
              <w:left w:val="single" w:sz="7" w:space="0" w:color="auto"/>
            </w:tcBorders>
          </w:tcPr>
          <w:p w:rsidR="001E2D97" w:rsidRPr="00A12F15" w:rsidRDefault="001E2D97">
            <w:pPr>
              <w:tabs>
                <w:tab w:val="center" w:pos="555"/>
              </w:tabs>
              <w:suppressAutoHyphens/>
              <w:rPr>
                <w:rFonts w:ascii="Arial" w:hAnsi="Arial" w:cs="Arial"/>
                <w:sz w:val="20"/>
              </w:rPr>
            </w:pPr>
            <w:r w:rsidRPr="00A12F15">
              <w:rPr>
                <w:rFonts w:ascii="Arial" w:hAnsi="Arial" w:cs="Arial"/>
                <w:sz w:val="20"/>
              </w:rPr>
              <w:tab/>
              <w:t>Speed</w:t>
            </w:r>
          </w:p>
          <w:p w:rsidR="001E2D97" w:rsidRPr="00A12F15" w:rsidRDefault="001E2D97">
            <w:pPr>
              <w:tabs>
                <w:tab w:val="center" w:pos="555"/>
              </w:tabs>
              <w:suppressAutoHyphens/>
              <w:spacing w:after="56"/>
              <w:rPr>
                <w:rFonts w:ascii="Arial" w:hAnsi="Arial" w:cs="Arial"/>
                <w:sz w:val="20"/>
              </w:rPr>
            </w:pPr>
            <w:r w:rsidRPr="00A12F15">
              <w:rPr>
                <w:rFonts w:ascii="Arial" w:hAnsi="Arial" w:cs="Arial"/>
                <w:sz w:val="20"/>
              </w:rPr>
              <w:tab/>
              <w:t>m/s</w:t>
            </w:r>
          </w:p>
        </w:tc>
        <w:tc>
          <w:tcPr>
            <w:tcW w:w="1134" w:type="dxa"/>
            <w:tcBorders>
              <w:top w:val="double" w:sz="7" w:space="0" w:color="auto"/>
              <w:left w:val="single" w:sz="7" w:space="0" w:color="auto"/>
            </w:tcBorders>
          </w:tcPr>
          <w:p w:rsidR="001E2D97" w:rsidRPr="00A12F15" w:rsidRDefault="001E2D97">
            <w:pPr>
              <w:tabs>
                <w:tab w:val="center" w:pos="556"/>
              </w:tabs>
              <w:suppressAutoHyphens/>
              <w:rPr>
                <w:rFonts w:ascii="Arial" w:hAnsi="Arial" w:cs="Arial"/>
                <w:sz w:val="20"/>
              </w:rPr>
            </w:pPr>
            <w:r w:rsidRPr="00A12F15">
              <w:rPr>
                <w:rFonts w:ascii="Arial" w:hAnsi="Arial" w:cs="Arial"/>
                <w:sz w:val="20"/>
              </w:rPr>
              <w:tab/>
            </w:r>
            <w:proofErr w:type="spellStart"/>
            <w:r w:rsidRPr="00A12F15">
              <w:rPr>
                <w:rFonts w:ascii="Arial" w:hAnsi="Arial" w:cs="Arial"/>
                <w:sz w:val="20"/>
              </w:rPr>
              <w:t>Flowrate</w:t>
            </w:r>
            <w:proofErr w:type="spellEnd"/>
          </w:p>
          <w:p w:rsidR="001E2D97" w:rsidRPr="00A12F15" w:rsidRDefault="001E2D97">
            <w:pPr>
              <w:tabs>
                <w:tab w:val="center" w:pos="556"/>
              </w:tabs>
              <w:suppressAutoHyphens/>
              <w:spacing w:after="56"/>
              <w:rPr>
                <w:rFonts w:ascii="Arial" w:hAnsi="Arial" w:cs="Arial"/>
                <w:sz w:val="20"/>
              </w:rPr>
            </w:pPr>
            <w:r w:rsidRPr="00A12F15">
              <w:rPr>
                <w:rFonts w:ascii="Arial" w:hAnsi="Arial" w:cs="Arial"/>
                <w:sz w:val="20"/>
              </w:rPr>
              <w:tab/>
              <w:t>(  /h)</w:t>
            </w:r>
          </w:p>
        </w:tc>
        <w:tc>
          <w:tcPr>
            <w:tcW w:w="1276" w:type="dxa"/>
            <w:tcBorders>
              <w:top w:val="double" w:sz="7" w:space="0" w:color="auto"/>
              <w:left w:val="single" w:sz="7" w:space="0" w:color="auto"/>
            </w:tcBorders>
          </w:tcPr>
          <w:p w:rsidR="00767019" w:rsidRPr="00A12F15" w:rsidRDefault="001E2D97">
            <w:pPr>
              <w:tabs>
                <w:tab w:val="center" w:pos="649"/>
              </w:tabs>
              <w:suppressAutoHyphens/>
              <w:rPr>
                <w:rFonts w:ascii="Arial" w:hAnsi="Arial" w:cs="Arial"/>
                <w:sz w:val="20"/>
              </w:rPr>
            </w:pPr>
            <w:r w:rsidRPr="00A12F15">
              <w:rPr>
                <w:rFonts w:ascii="Arial" w:hAnsi="Arial" w:cs="Arial"/>
                <w:sz w:val="20"/>
              </w:rPr>
              <w:tab/>
              <w:t>Revolutions</w:t>
            </w:r>
          </w:p>
          <w:p w:rsidR="001E2D97" w:rsidRPr="00A12F15" w:rsidRDefault="00767019" w:rsidP="00A34541">
            <w:pPr>
              <w:tabs>
                <w:tab w:val="center" w:pos="649"/>
              </w:tabs>
              <w:suppressAutoHyphens/>
              <w:jc w:val="center"/>
              <w:rPr>
                <w:rFonts w:ascii="Arial" w:hAnsi="Arial" w:cs="Arial"/>
                <w:sz w:val="20"/>
              </w:rPr>
            </w:pPr>
            <w:r w:rsidRPr="00A12F15">
              <w:rPr>
                <w:rFonts w:ascii="Arial" w:hAnsi="Arial" w:cs="Arial"/>
                <w:sz w:val="20"/>
              </w:rPr>
              <w:t>(*)</w:t>
            </w:r>
            <w:r w:rsidR="00A34541" w:rsidRPr="00A12F15">
              <w:rPr>
                <w:rFonts w:ascii="Arial" w:hAnsi="Arial" w:cs="Arial"/>
                <w:sz w:val="20"/>
              </w:rPr>
              <w:t xml:space="preserve"> </w:t>
            </w:r>
            <w:r w:rsidR="001E2D97" w:rsidRPr="00A12F15">
              <w:rPr>
                <w:rFonts w:ascii="Arial" w:hAnsi="Arial" w:cs="Arial"/>
                <w:sz w:val="20"/>
              </w:rPr>
              <w:t>or</w:t>
            </w:r>
          </w:p>
          <w:p w:rsidR="001E2D97" w:rsidRPr="00A12F15" w:rsidRDefault="001E2D97">
            <w:pPr>
              <w:tabs>
                <w:tab w:val="center" w:pos="649"/>
              </w:tabs>
              <w:suppressAutoHyphens/>
              <w:rPr>
                <w:rFonts w:ascii="Arial" w:hAnsi="Arial" w:cs="Arial"/>
                <w:sz w:val="20"/>
              </w:rPr>
            </w:pPr>
            <w:r w:rsidRPr="00A12F15">
              <w:rPr>
                <w:rFonts w:ascii="Arial" w:hAnsi="Arial" w:cs="Arial"/>
                <w:sz w:val="20"/>
              </w:rPr>
              <w:tab/>
              <w:t>pulses</w:t>
            </w:r>
            <w:r w:rsidR="00A34541" w:rsidRPr="00A12F15">
              <w:rPr>
                <w:rFonts w:ascii="Arial" w:hAnsi="Arial" w:cs="Arial"/>
                <w:sz w:val="20"/>
              </w:rPr>
              <w:t>(**)</w:t>
            </w:r>
          </w:p>
          <w:p w:rsidR="001E2D97" w:rsidRPr="00A12F15" w:rsidRDefault="001E2D97">
            <w:pPr>
              <w:tabs>
                <w:tab w:val="center" w:pos="649"/>
              </w:tabs>
              <w:suppressAutoHyphens/>
              <w:spacing w:after="56"/>
              <w:rPr>
                <w:rFonts w:ascii="Arial" w:hAnsi="Arial" w:cs="Arial"/>
                <w:sz w:val="20"/>
              </w:rPr>
            </w:pPr>
            <w:r w:rsidRPr="00A12F15">
              <w:rPr>
                <w:rFonts w:ascii="Arial" w:hAnsi="Arial" w:cs="Arial"/>
                <w:sz w:val="20"/>
              </w:rPr>
              <w:tab/>
              <w:t>(   )</w:t>
            </w:r>
          </w:p>
        </w:tc>
        <w:tc>
          <w:tcPr>
            <w:tcW w:w="1275" w:type="dxa"/>
            <w:tcBorders>
              <w:top w:val="double" w:sz="7" w:space="0" w:color="auto"/>
              <w:left w:val="single" w:sz="7" w:space="0" w:color="auto"/>
            </w:tcBorders>
          </w:tcPr>
          <w:p w:rsidR="001E2D97" w:rsidRPr="00A12F15" w:rsidRDefault="001E2D97">
            <w:pPr>
              <w:tabs>
                <w:tab w:val="center" w:pos="649"/>
              </w:tabs>
              <w:suppressAutoHyphens/>
              <w:rPr>
                <w:rFonts w:ascii="Arial" w:hAnsi="Arial" w:cs="Arial"/>
                <w:sz w:val="20"/>
              </w:rPr>
            </w:pPr>
            <w:r w:rsidRPr="00A12F15">
              <w:rPr>
                <w:rFonts w:ascii="Arial" w:hAnsi="Arial" w:cs="Arial"/>
                <w:sz w:val="20"/>
              </w:rPr>
              <w:tab/>
              <w:t>Calculated</w:t>
            </w:r>
          </w:p>
          <w:p w:rsidR="001E2D97" w:rsidRPr="00A12F15" w:rsidRDefault="001E2D97">
            <w:pPr>
              <w:tabs>
                <w:tab w:val="center" w:pos="649"/>
              </w:tabs>
              <w:suppressAutoHyphens/>
              <w:rPr>
                <w:rFonts w:ascii="Arial" w:hAnsi="Arial" w:cs="Arial"/>
                <w:sz w:val="20"/>
              </w:rPr>
            </w:pPr>
            <w:r w:rsidRPr="00A12F15">
              <w:rPr>
                <w:rFonts w:ascii="Arial" w:hAnsi="Arial" w:cs="Arial"/>
                <w:sz w:val="20"/>
              </w:rPr>
              <w:tab/>
            </w:r>
            <w:proofErr w:type="spellStart"/>
            <w:r w:rsidRPr="00A12F15">
              <w:rPr>
                <w:rFonts w:ascii="Arial" w:hAnsi="Arial" w:cs="Arial"/>
                <w:sz w:val="20"/>
              </w:rPr>
              <w:t>totalization</w:t>
            </w:r>
            <w:proofErr w:type="spellEnd"/>
          </w:p>
          <w:p w:rsidR="001E2D97" w:rsidRPr="00A12F15" w:rsidRDefault="001E2D97">
            <w:pPr>
              <w:tabs>
                <w:tab w:val="center" w:pos="649"/>
              </w:tabs>
              <w:suppressAutoHyphens/>
              <w:rPr>
                <w:rFonts w:ascii="Arial" w:hAnsi="Arial" w:cs="Arial"/>
                <w:sz w:val="20"/>
              </w:rPr>
            </w:pPr>
            <w:r w:rsidRPr="00A12F15">
              <w:rPr>
                <w:rFonts w:ascii="Arial" w:hAnsi="Arial" w:cs="Arial"/>
                <w:sz w:val="20"/>
              </w:rPr>
              <w:tab/>
              <w:t>T</w:t>
            </w:r>
            <w:r w:rsidR="00A34541" w:rsidRPr="00A12F15">
              <w:rPr>
                <w:rFonts w:ascii="Arial" w:hAnsi="Arial" w:cs="Arial"/>
                <w:sz w:val="20"/>
              </w:rPr>
              <w:t>(***)</w:t>
            </w:r>
          </w:p>
          <w:p w:rsidR="001E2D97" w:rsidRPr="00A12F15" w:rsidRDefault="001E2D97">
            <w:pPr>
              <w:tabs>
                <w:tab w:val="center" w:pos="649"/>
              </w:tabs>
              <w:suppressAutoHyphens/>
              <w:spacing w:after="56"/>
              <w:rPr>
                <w:rFonts w:ascii="Arial" w:hAnsi="Arial" w:cs="Arial"/>
                <w:sz w:val="20"/>
              </w:rPr>
            </w:pPr>
            <w:r w:rsidRPr="00A12F15">
              <w:rPr>
                <w:rFonts w:ascii="Arial" w:hAnsi="Arial" w:cs="Arial"/>
                <w:sz w:val="20"/>
              </w:rPr>
              <w:tab/>
              <w:t>(   )</w:t>
            </w:r>
          </w:p>
        </w:tc>
        <w:tc>
          <w:tcPr>
            <w:tcW w:w="1276" w:type="dxa"/>
            <w:tcBorders>
              <w:top w:val="double" w:sz="7" w:space="0" w:color="auto"/>
              <w:left w:val="single" w:sz="7" w:space="0" w:color="auto"/>
            </w:tcBorders>
          </w:tcPr>
          <w:p w:rsidR="001E2D97" w:rsidRPr="00A12F15" w:rsidRDefault="001E2D97">
            <w:pPr>
              <w:tabs>
                <w:tab w:val="center" w:pos="698"/>
              </w:tabs>
              <w:suppressAutoHyphens/>
              <w:rPr>
                <w:rFonts w:ascii="Arial" w:hAnsi="Arial" w:cs="Arial"/>
                <w:sz w:val="20"/>
              </w:rPr>
            </w:pPr>
            <w:r w:rsidRPr="00A12F15">
              <w:rPr>
                <w:rFonts w:ascii="Arial" w:hAnsi="Arial" w:cs="Arial"/>
                <w:sz w:val="20"/>
              </w:rPr>
              <w:tab/>
              <w:t>Indicated</w:t>
            </w:r>
          </w:p>
          <w:p w:rsidR="001E2D97" w:rsidRPr="00A12F15" w:rsidRDefault="001E2D97">
            <w:pPr>
              <w:tabs>
                <w:tab w:val="center" w:pos="698"/>
              </w:tabs>
              <w:suppressAutoHyphens/>
              <w:rPr>
                <w:rFonts w:ascii="Arial" w:hAnsi="Arial" w:cs="Arial"/>
                <w:sz w:val="20"/>
              </w:rPr>
            </w:pPr>
            <w:r w:rsidRPr="00A12F15">
              <w:rPr>
                <w:rFonts w:ascii="Arial" w:hAnsi="Arial" w:cs="Arial"/>
                <w:sz w:val="20"/>
              </w:rPr>
              <w:tab/>
            </w:r>
            <w:proofErr w:type="spellStart"/>
            <w:r w:rsidRPr="00A12F15">
              <w:rPr>
                <w:rFonts w:ascii="Arial" w:hAnsi="Arial" w:cs="Arial"/>
                <w:sz w:val="20"/>
              </w:rPr>
              <w:t>totalization</w:t>
            </w:r>
            <w:proofErr w:type="spellEnd"/>
          </w:p>
          <w:p w:rsidR="001E2D97" w:rsidRPr="00A12F15" w:rsidRDefault="001E2D97">
            <w:pPr>
              <w:tabs>
                <w:tab w:val="center" w:pos="698"/>
              </w:tabs>
              <w:suppressAutoHyphens/>
              <w:spacing w:after="56"/>
              <w:rPr>
                <w:rFonts w:ascii="Arial" w:hAnsi="Arial" w:cs="Arial"/>
                <w:sz w:val="20"/>
              </w:rPr>
            </w:pPr>
            <w:r w:rsidRPr="00A12F15">
              <w:rPr>
                <w:rFonts w:ascii="Arial" w:hAnsi="Arial" w:cs="Arial"/>
                <w:sz w:val="20"/>
              </w:rPr>
              <w:tab/>
              <w:t>I</w:t>
            </w:r>
          </w:p>
        </w:tc>
        <w:tc>
          <w:tcPr>
            <w:tcW w:w="1134" w:type="dxa"/>
            <w:tcBorders>
              <w:top w:val="double" w:sz="7" w:space="0" w:color="auto"/>
              <w:left w:val="single" w:sz="7" w:space="0" w:color="auto"/>
            </w:tcBorders>
          </w:tcPr>
          <w:p w:rsidR="001E2D97" w:rsidRPr="00A12F15" w:rsidRDefault="001E2D97">
            <w:pPr>
              <w:tabs>
                <w:tab w:val="center" w:pos="557"/>
              </w:tabs>
              <w:suppressAutoHyphens/>
              <w:rPr>
                <w:rFonts w:ascii="Arial" w:hAnsi="Arial" w:cs="Arial"/>
                <w:sz w:val="20"/>
              </w:rPr>
            </w:pPr>
            <w:r w:rsidRPr="00A12F15">
              <w:rPr>
                <w:rFonts w:ascii="Arial" w:hAnsi="Arial" w:cs="Arial"/>
                <w:sz w:val="20"/>
              </w:rPr>
              <w:tab/>
              <w:t>Difference</w:t>
            </w:r>
          </w:p>
          <w:p w:rsidR="001E2D97" w:rsidRPr="00A12F15" w:rsidRDefault="001E2D97">
            <w:pPr>
              <w:tabs>
                <w:tab w:val="center" w:pos="557"/>
              </w:tabs>
              <w:suppressAutoHyphens/>
              <w:rPr>
                <w:rFonts w:ascii="Arial" w:hAnsi="Arial" w:cs="Arial"/>
                <w:sz w:val="20"/>
              </w:rPr>
            </w:pPr>
            <w:r w:rsidRPr="00A12F15">
              <w:rPr>
                <w:rFonts w:ascii="Arial" w:hAnsi="Arial" w:cs="Arial"/>
                <w:sz w:val="20"/>
              </w:rPr>
              <w:tab/>
              <w:t>I - T</w:t>
            </w:r>
          </w:p>
          <w:p w:rsidR="001E2D97" w:rsidRPr="00A12F15" w:rsidRDefault="001E2D97">
            <w:pPr>
              <w:tabs>
                <w:tab w:val="center" w:pos="557"/>
              </w:tabs>
              <w:suppressAutoHyphens/>
              <w:spacing w:after="56"/>
              <w:rPr>
                <w:rFonts w:ascii="Arial" w:hAnsi="Arial" w:cs="Arial"/>
                <w:sz w:val="20"/>
              </w:rPr>
            </w:pPr>
            <w:r w:rsidRPr="00A12F15">
              <w:rPr>
                <w:rFonts w:ascii="Arial" w:hAnsi="Arial" w:cs="Arial"/>
                <w:sz w:val="20"/>
              </w:rPr>
              <w:tab/>
              <w:t>(   )</w:t>
            </w:r>
          </w:p>
        </w:tc>
        <w:tc>
          <w:tcPr>
            <w:tcW w:w="992" w:type="dxa"/>
            <w:tcBorders>
              <w:top w:val="double" w:sz="7" w:space="0" w:color="auto"/>
              <w:left w:val="single" w:sz="7" w:space="0" w:color="auto"/>
              <w:right w:val="double" w:sz="7" w:space="0" w:color="auto"/>
            </w:tcBorders>
          </w:tcPr>
          <w:p w:rsidR="001E2D97" w:rsidRPr="00A12F15" w:rsidRDefault="001E2D97">
            <w:pPr>
              <w:tabs>
                <w:tab w:val="center" w:pos="302"/>
              </w:tabs>
              <w:suppressAutoHyphens/>
              <w:rPr>
                <w:rFonts w:ascii="Arial" w:hAnsi="Arial" w:cs="Arial"/>
                <w:sz w:val="20"/>
              </w:rPr>
            </w:pPr>
            <w:r w:rsidRPr="00A12F15">
              <w:rPr>
                <w:rFonts w:ascii="Arial" w:hAnsi="Arial" w:cs="Arial"/>
                <w:sz w:val="20"/>
              </w:rPr>
              <w:tab/>
              <w:t>Error</w:t>
            </w:r>
          </w:p>
          <w:p w:rsidR="001E2D97" w:rsidRPr="00A12F15" w:rsidRDefault="001E2D97">
            <w:pPr>
              <w:tabs>
                <w:tab w:val="center" w:pos="302"/>
              </w:tabs>
              <w:suppressAutoHyphens/>
              <w:spacing w:after="56"/>
              <w:rPr>
                <w:rFonts w:ascii="Arial" w:hAnsi="Arial" w:cs="Arial"/>
                <w:sz w:val="20"/>
              </w:rPr>
            </w:pPr>
            <w:r w:rsidRPr="00A12F15">
              <w:rPr>
                <w:rFonts w:ascii="Arial" w:hAnsi="Arial" w:cs="Arial"/>
                <w:sz w:val="20"/>
              </w:rPr>
              <w:tab/>
              <w:t>E %</w:t>
            </w:r>
            <w:r w:rsidR="00A34541" w:rsidRPr="00A12F15">
              <w:rPr>
                <w:rFonts w:ascii="Arial" w:hAnsi="Arial" w:cs="Arial"/>
                <w:sz w:val="20"/>
              </w:rPr>
              <w:t>(****)</w:t>
            </w:r>
          </w:p>
        </w:tc>
      </w:tr>
      <w:tr w:rsidR="001E2D97" w:rsidRPr="00A12F15" w:rsidTr="00A34541">
        <w:tc>
          <w:tcPr>
            <w:tcW w:w="1018"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67"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92"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A34541">
        <w:tc>
          <w:tcPr>
            <w:tcW w:w="1018"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67"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92"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A34541">
        <w:tc>
          <w:tcPr>
            <w:tcW w:w="1018"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67"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92"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A34541">
        <w:tc>
          <w:tcPr>
            <w:tcW w:w="1018"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67"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92"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A34541">
        <w:tc>
          <w:tcPr>
            <w:tcW w:w="1018"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67"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92"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A34541">
        <w:tc>
          <w:tcPr>
            <w:tcW w:w="1018"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67"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92"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A34541">
        <w:tc>
          <w:tcPr>
            <w:tcW w:w="1018"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67"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92"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A34541">
        <w:tc>
          <w:tcPr>
            <w:tcW w:w="1018"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67"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92"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A34541">
        <w:tc>
          <w:tcPr>
            <w:tcW w:w="1018"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67"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92"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A34541">
        <w:tc>
          <w:tcPr>
            <w:tcW w:w="1018"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67"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92"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A34541">
        <w:tc>
          <w:tcPr>
            <w:tcW w:w="1018"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67"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92"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A34541">
        <w:tc>
          <w:tcPr>
            <w:tcW w:w="1018"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67"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92"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091F28">
        <w:tc>
          <w:tcPr>
            <w:tcW w:w="1018" w:type="dxa"/>
            <w:tcBorders>
              <w:top w:val="single" w:sz="7" w:space="0" w:color="auto"/>
              <w:left w:val="double" w:sz="7" w:space="0" w:color="auto"/>
              <w:bottom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67" w:type="dxa"/>
            <w:tcBorders>
              <w:top w:val="single" w:sz="7" w:space="0" w:color="auto"/>
              <w:left w:val="single" w:sz="7" w:space="0" w:color="auto"/>
              <w:bottom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7" w:space="0" w:color="auto"/>
              <w:bottom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6" w:type="dxa"/>
            <w:tcBorders>
              <w:top w:val="single" w:sz="7" w:space="0" w:color="auto"/>
              <w:left w:val="single" w:sz="7" w:space="0" w:color="auto"/>
              <w:bottom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tcBorders>
              <w:top w:val="single" w:sz="7" w:space="0" w:color="auto"/>
              <w:left w:val="single" w:sz="7" w:space="0" w:color="auto"/>
              <w:bottom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6" w:type="dxa"/>
            <w:tcBorders>
              <w:top w:val="single" w:sz="7" w:space="0" w:color="auto"/>
              <w:left w:val="single" w:sz="7" w:space="0" w:color="auto"/>
              <w:bottom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7" w:space="0" w:color="auto"/>
              <w:bottom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92" w:type="dxa"/>
            <w:tcBorders>
              <w:top w:val="single" w:sz="7" w:space="0" w:color="auto"/>
              <w:left w:val="single" w:sz="7" w:space="0" w:color="auto"/>
              <w:bottom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091F28" w:rsidRPr="00A12F15" w:rsidTr="00091F28">
        <w:tc>
          <w:tcPr>
            <w:tcW w:w="9072" w:type="dxa"/>
            <w:gridSpan w:val="8"/>
            <w:tcBorders>
              <w:top w:val="single" w:sz="7" w:space="0" w:color="auto"/>
              <w:left w:val="double" w:sz="7" w:space="0" w:color="auto"/>
              <w:bottom w:val="double" w:sz="7" w:space="0" w:color="auto"/>
              <w:right w:val="double" w:sz="7" w:space="0" w:color="auto"/>
            </w:tcBorders>
          </w:tcPr>
          <w:p w:rsidR="00091F28" w:rsidRPr="00A12F15" w:rsidRDefault="00091F28" w:rsidP="00F83412">
            <w:pPr>
              <w:tabs>
                <w:tab w:val="left" w:pos="-720"/>
                <w:tab w:val="left" w:pos="0"/>
                <w:tab w:val="left" w:pos="259"/>
                <w:tab w:val="left" w:pos="604"/>
                <w:tab w:val="left" w:pos="653"/>
                <w:tab w:val="left" w:pos="1440"/>
              </w:tabs>
              <w:suppressAutoHyphens/>
              <w:jc w:val="both"/>
              <w:rPr>
                <w:rFonts w:ascii="Arial" w:hAnsi="Arial" w:cs="Arial"/>
                <w:sz w:val="20"/>
              </w:rPr>
            </w:pPr>
            <w:r w:rsidRPr="00A12F15">
              <w:rPr>
                <w:rFonts w:ascii="Arial" w:hAnsi="Arial" w:cs="Arial"/>
                <w:sz w:val="20"/>
              </w:rPr>
              <w:t>(*)</w:t>
            </w:r>
            <w:r w:rsidRPr="00A12F15">
              <w:rPr>
                <w:rFonts w:ascii="Arial" w:hAnsi="Arial" w:cs="Arial"/>
                <w:sz w:val="20"/>
              </w:rPr>
              <w:tab/>
            </w:r>
            <w:r w:rsidRPr="00A12F15">
              <w:rPr>
                <w:rFonts w:ascii="Arial" w:hAnsi="Arial" w:cs="Arial"/>
                <w:sz w:val="20"/>
              </w:rPr>
              <w:tab/>
            </w:r>
            <w:r w:rsidRPr="00A12F15">
              <w:rPr>
                <w:rFonts w:ascii="Arial" w:hAnsi="Arial" w:cs="Arial"/>
                <w:sz w:val="20"/>
              </w:rPr>
              <w:tab/>
            </w:r>
            <w:r w:rsidR="00FD4273">
              <w:rPr>
                <w:rFonts w:ascii="Arial" w:hAnsi="Arial" w:cs="Arial"/>
                <w:sz w:val="20"/>
              </w:rPr>
              <w:t>“</w:t>
            </w:r>
            <w:r w:rsidRPr="00A12F15">
              <w:rPr>
                <w:rFonts w:ascii="Arial" w:hAnsi="Arial" w:cs="Arial"/>
                <w:sz w:val="20"/>
              </w:rPr>
              <w:t>Revolutions" are the integral number of simulated belt revolutions</w:t>
            </w:r>
          </w:p>
          <w:p w:rsidR="00091F28" w:rsidRPr="00A12F15" w:rsidRDefault="00091F28" w:rsidP="00F83412">
            <w:pPr>
              <w:tabs>
                <w:tab w:val="left" w:pos="-720"/>
                <w:tab w:val="left" w:pos="0"/>
                <w:tab w:val="left" w:pos="259"/>
                <w:tab w:val="left" w:pos="604"/>
                <w:tab w:val="left" w:pos="653"/>
                <w:tab w:val="left" w:pos="1440"/>
              </w:tabs>
              <w:suppressAutoHyphens/>
              <w:jc w:val="both"/>
              <w:rPr>
                <w:rFonts w:ascii="Arial" w:hAnsi="Arial" w:cs="Arial"/>
                <w:sz w:val="20"/>
              </w:rPr>
            </w:pPr>
            <w:r w:rsidRPr="00A12F15">
              <w:rPr>
                <w:rFonts w:ascii="Arial" w:hAnsi="Arial" w:cs="Arial"/>
                <w:sz w:val="20"/>
              </w:rPr>
              <w:t xml:space="preserve">(**) </w:t>
            </w:r>
            <w:r w:rsidRPr="00A12F15">
              <w:rPr>
                <w:rFonts w:ascii="Arial" w:hAnsi="Arial" w:cs="Arial"/>
                <w:sz w:val="20"/>
              </w:rPr>
              <w:tab/>
            </w:r>
            <w:r w:rsidRPr="00A12F15">
              <w:rPr>
                <w:rFonts w:ascii="Arial" w:hAnsi="Arial" w:cs="Arial"/>
                <w:sz w:val="20"/>
              </w:rPr>
              <w:tab/>
              <w:t>The pulses sent by the displacement transducer (or simulator) to simulate belt movement</w:t>
            </w:r>
          </w:p>
          <w:p w:rsidR="00091F28" w:rsidRPr="00A12F15" w:rsidRDefault="00091F28" w:rsidP="00F83412">
            <w:pPr>
              <w:tabs>
                <w:tab w:val="left" w:pos="-720"/>
                <w:tab w:val="left" w:pos="0"/>
                <w:tab w:val="left" w:pos="259"/>
                <w:tab w:val="left" w:pos="604"/>
                <w:tab w:val="left" w:pos="653"/>
                <w:tab w:val="left" w:pos="1440"/>
              </w:tabs>
              <w:suppressAutoHyphens/>
              <w:jc w:val="both"/>
              <w:rPr>
                <w:rFonts w:ascii="Arial" w:hAnsi="Arial" w:cs="Arial"/>
                <w:sz w:val="20"/>
              </w:rPr>
            </w:pPr>
            <w:r w:rsidRPr="00A12F15">
              <w:rPr>
                <w:rFonts w:ascii="Arial" w:hAnsi="Arial" w:cs="Arial"/>
                <w:sz w:val="20"/>
              </w:rPr>
              <w:t>(***)</w:t>
            </w:r>
            <w:r w:rsidRPr="00A12F15">
              <w:rPr>
                <w:rFonts w:ascii="Arial" w:hAnsi="Arial" w:cs="Arial"/>
                <w:sz w:val="20"/>
              </w:rPr>
              <w:tab/>
            </w:r>
            <w:r w:rsidRPr="00A12F15">
              <w:rPr>
                <w:rFonts w:ascii="Arial" w:hAnsi="Arial" w:cs="Arial"/>
                <w:sz w:val="20"/>
              </w:rPr>
              <w:tab/>
              <w:t xml:space="preserve">See the Simulation page in section 1 for the simulated </w:t>
            </w:r>
            <w:proofErr w:type="spellStart"/>
            <w:r w:rsidRPr="00A12F15">
              <w:rPr>
                <w:rFonts w:ascii="Arial" w:hAnsi="Arial" w:cs="Arial"/>
                <w:sz w:val="20"/>
              </w:rPr>
              <w:t>totalization</w:t>
            </w:r>
            <w:proofErr w:type="spellEnd"/>
            <w:r w:rsidRPr="00A12F15">
              <w:rPr>
                <w:rFonts w:ascii="Arial" w:hAnsi="Arial" w:cs="Arial"/>
                <w:sz w:val="20"/>
              </w:rPr>
              <w:t xml:space="preserve"> calculation formula </w:t>
            </w:r>
          </w:p>
          <w:p w:rsidR="00091F28" w:rsidRPr="00A12F15" w:rsidRDefault="00091F28" w:rsidP="00F83412">
            <w:pPr>
              <w:tabs>
                <w:tab w:val="left" w:pos="-720"/>
                <w:tab w:val="left" w:pos="0"/>
                <w:tab w:val="left" w:pos="259"/>
                <w:tab w:val="left" w:pos="604"/>
                <w:tab w:val="left" w:pos="653"/>
                <w:tab w:val="left" w:pos="1440"/>
              </w:tabs>
              <w:suppressAutoHyphens/>
              <w:jc w:val="both"/>
              <w:rPr>
                <w:rFonts w:ascii="Arial" w:hAnsi="Arial" w:cs="Arial"/>
                <w:sz w:val="20"/>
              </w:rPr>
            </w:pPr>
            <w:r w:rsidRPr="00A12F15">
              <w:rPr>
                <w:rFonts w:ascii="Arial" w:hAnsi="Arial" w:cs="Arial"/>
                <w:sz w:val="20"/>
              </w:rPr>
              <w:t>(****)</w:t>
            </w:r>
            <w:r w:rsidRPr="00A12F15">
              <w:rPr>
                <w:rFonts w:ascii="Arial" w:hAnsi="Arial" w:cs="Arial"/>
                <w:sz w:val="20"/>
              </w:rPr>
              <w:tab/>
            </w:r>
            <w:r w:rsidRPr="00A12F15">
              <w:rPr>
                <w:rFonts w:ascii="Arial" w:hAnsi="Arial" w:cs="Arial"/>
                <w:sz w:val="20"/>
              </w:rPr>
              <w:tab/>
              <w:t>See the “Explanatory notes” section for the E % calculation formula</w:t>
            </w: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A87F12" w:rsidRPr="00A12F15" w:rsidRDefault="00A87F12" w:rsidP="00A87F12">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
        <w:gridCol w:w="1260"/>
        <w:gridCol w:w="360"/>
        <w:gridCol w:w="1530"/>
      </w:tblGrid>
      <w:tr w:rsidR="00B30B0A" w:rsidRPr="00A12F15" w:rsidTr="003E7066">
        <w:trPr>
          <w:trHeight w:hRule="exact" w:val="280"/>
        </w:trPr>
        <w:tc>
          <w:tcPr>
            <w:tcW w:w="360" w:type="dxa"/>
            <w:tcBorders>
              <w:top w:val="single" w:sz="4" w:space="0" w:color="auto"/>
              <w:left w:val="single" w:sz="4" w:space="0" w:color="auto"/>
              <w:bottom w:val="single" w:sz="4" w:space="0" w:color="auto"/>
              <w:right w:val="single" w:sz="4" w:space="0" w:color="auto"/>
            </w:tcBorders>
            <w:vAlign w:val="center"/>
          </w:tcPr>
          <w:p w:rsidR="00B30B0A" w:rsidRPr="00A12F15" w:rsidRDefault="00B30B0A" w:rsidP="003E7066">
            <w:pPr>
              <w:tabs>
                <w:tab w:val="left" w:pos="-1440"/>
                <w:tab w:val="left" w:pos="-720"/>
                <w:tab w:val="left" w:pos="0"/>
                <w:tab w:val="left" w:pos="576"/>
                <w:tab w:val="left" w:pos="720"/>
              </w:tabs>
              <w:suppressAutoHyphens/>
              <w:ind w:right="-18"/>
              <w:jc w:val="right"/>
              <w:rPr>
                <w:rFonts w:ascii="Arial" w:hAnsi="Arial"/>
                <w:sz w:val="18"/>
              </w:rPr>
            </w:pPr>
          </w:p>
        </w:tc>
        <w:tc>
          <w:tcPr>
            <w:tcW w:w="1260" w:type="dxa"/>
            <w:tcBorders>
              <w:top w:val="nil"/>
              <w:left w:val="nil"/>
              <w:bottom w:val="nil"/>
              <w:right w:val="nil"/>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r w:rsidRPr="00A12F15">
              <w:rPr>
                <w:rFonts w:ascii="Arial" w:hAnsi="Arial"/>
                <w:sz w:val="18"/>
              </w:rPr>
              <w:t>Passed</w:t>
            </w:r>
          </w:p>
        </w:tc>
        <w:tc>
          <w:tcPr>
            <w:tcW w:w="360" w:type="dxa"/>
            <w:tcBorders>
              <w:top w:val="single" w:sz="4" w:space="0" w:color="auto"/>
              <w:left w:val="single" w:sz="4" w:space="0" w:color="auto"/>
              <w:bottom w:val="single" w:sz="4" w:space="0" w:color="auto"/>
              <w:right w:val="single" w:sz="4" w:space="0" w:color="auto"/>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p>
        </w:tc>
        <w:tc>
          <w:tcPr>
            <w:tcW w:w="1530" w:type="dxa"/>
            <w:tcBorders>
              <w:top w:val="nil"/>
              <w:left w:val="nil"/>
              <w:bottom w:val="nil"/>
              <w:right w:val="nil"/>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r w:rsidRPr="00A12F15">
              <w:rPr>
                <w:rFonts w:ascii="Arial" w:hAnsi="Arial"/>
                <w:sz w:val="18"/>
              </w:rPr>
              <w:t>Failed</w:t>
            </w:r>
          </w:p>
        </w:tc>
      </w:tr>
    </w:tbl>
    <w:p w:rsidR="00B30B0A" w:rsidRPr="00A12F15" w:rsidRDefault="00B30B0A" w:rsidP="00A87F12">
      <w:pPr>
        <w:tabs>
          <w:tab w:val="left" w:pos="-720"/>
          <w:tab w:val="left" w:pos="0"/>
          <w:tab w:val="left" w:pos="259"/>
          <w:tab w:val="left" w:pos="604"/>
          <w:tab w:val="left" w:pos="816"/>
          <w:tab w:val="left" w:pos="1440"/>
        </w:tabs>
        <w:suppressAutoHyphens/>
        <w:jc w:val="both"/>
        <w:rPr>
          <w:rFonts w:ascii="Arial" w:hAnsi="Arial" w:cs="Arial"/>
          <w:sz w:val="20"/>
        </w:rPr>
      </w:pPr>
    </w:p>
    <w:p w:rsidR="00A87F12" w:rsidRPr="00A12F15" w:rsidRDefault="00A87F12" w:rsidP="00A87F12">
      <w:pPr>
        <w:tabs>
          <w:tab w:val="left" w:pos="-720"/>
          <w:tab w:val="left" w:pos="0"/>
          <w:tab w:val="left" w:pos="259"/>
          <w:tab w:val="left" w:pos="604"/>
          <w:tab w:val="left" w:pos="816"/>
          <w:tab w:val="left" w:pos="1440"/>
        </w:tabs>
        <w:suppressAutoHyphens/>
        <w:jc w:val="both"/>
        <w:rPr>
          <w:rFonts w:ascii="Arial" w:hAnsi="Arial" w:cs="Arial"/>
          <w:sz w:val="20"/>
        </w:rPr>
      </w:pPr>
      <w:del w:id="202" w:author="morayoa" w:date="2013-06-06T09:04:00Z">
        <w:r w:rsidRPr="00A12F15" w:rsidDel="00DC255E">
          <w:rPr>
            <w:rFonts w:ascii="Arial" w:hAnsi="Arial" w:cs="Arial"/>
            <w:sz w:val="20"/>
          </w:rPr>
          <w:delText>Remarks</w:delText>
        </w:r>
      </w:del>
      <w:ins w:id="203" w:author="morayoa" w:date="2013-06-06T09:04:00Z">
        <w:r w:rsidR="00DC255E">
          <w:rPr>
            <w:rFonts w:ascii="Arial" w:hAnsi="Arial" w:cs="Arial"/>
            <w:sz w:val="20"/>
          </w:rPr>
          <w:t>Observations</w:t>
        </w:r>
      </w:ins>
      <w:r w:rsidRPr="00A12F15">
        <w:rPr>
          <w:rFonts w:ascii="Arial" w:hAnsi="Arial" w:cs="Arial"/>
          <w:sz w:val="20"/>
        </w:rPr>
        <w:t>:</w:t>
      </w:r>
    </w:p>
    <w:p w:rsidR="001E2D97" w:rsidRPr="00A12F15" w:rsidRDefault="0075580A" w:rsidP="00067A0D">
      <w:pPr>
        <w:tabs>
          <w:tab w:val="left" w:pos="-720"/>
          <w:tab w:val="left" w:pos="0"/>
          <w:tab w:val="left" w:pos="259"/>
          <w:tab w:val="left" w:pos="604"/>
          <w:tab w:val="left" w:pos="816"/>
          <w:tab w:val="left" w:pos="1440"/>
        </w:tabs>
        <w:suppressAutoHyphens/>
        <w:rPr>
          <w:rFonts w:ascii="Arial" w:hAnsi="Arial" w:cs="Arial"/>
          <w:b/>
          <w:sz w:val="20"/>
        </w:rPr>
      </w:pPr>
      <w:ins w:id="204" w:author="morayoa" w:date="2013-06-05T14:41:00Z">
        <w:r>
          <w:rPr>
            <w:rFonts w:ascii="Arial" w:hAnsi="Arial" w:cs="Arial"/>
            <w:sz w:val="16"/>
            <w:szCs w:val="16"/>
          </w:rPr>
          <w:t xml:space="preserve">Include information that affect the test condition, </w:t>
        </w:r>
      </w:ins>
      <w:ins w:id="205" w:author="morayoa" w:date="2013-06-06T09:50:00Z">
        <w:r w:rsidR="00B05592">
          <w:rPr>
            <w:rFonts w:ascii="Arial" w:hAnsi="Arial" w:cs="Arial"/>
            <w:sz w:val="16"/>
            <w:szCs w:val="16"/>
          </w:rPr>
          <w:t xml:space="preserve">as indicated in the last paragraph </w:t>
        </w:r>
      </w:ins>
      <w:ins w:id="206" w:author="morayoa" w:date="2013-06-05T14:41:00Z">
        <w:r>
          <w:rPr>
            <w:rFonts w:ascii="Arial" w:hAnsi="Arial" w:cs="Arial"/>
            <w:sz w:val="16"/>
            <w:szCs w:val="16"/>
          </w:rPr>
          <w:t>of R 50-1 &amp; -2, A.7.1</w:t>
        </w:r>
      </w:ins>
      <w:r w:rsidR="001E2D97" w:rsidRPr="00A12F15">
        <w:rPr>
          <w:rFonts w:ascii="Arial" w:hAnsi="Arial" w:cs="Arial"/>
          <w:sz w:val="20"/>
        </w:rPr>
        <w:br w:type="page"/>
      </w:r>
      <w:r w:rsidR="001E2D97" w:rsidRPr="00A12F15">
        <w:rPr>
          <w:rFonts w:ascii="Arial" w:hAnsi="Arial" w:cs="Arial"/>
          <w:b/>
          <w:sz w:val="20"/>
        </w:rPr>
        <w:lastRenderedPageBreak/>
        <w:t>1.3</w:t>
      </w:r>
      <w:r w:rsidR="001E2D97" w:rsidRPr="00A12F15">
        <w:rPr>
          <w:rFonts w:ascii="Arial" w:hAnsi="Arial" w:cs="Arial"/>
          <w:b/>
          <w:sz w:val="20"/>
        </w:rPr>
        <w:tab/>
      </w:r>
      <w:r w:rsidR="000450FD" w:rsidRPr="00A12F15">
        <w:rPr>
          <w:rFonts w:ascii="Arial" w:hAnsi="Arial" w:cs="Arial"/>
          <w:b/>
          <w:sz w:val="20"/>
        </w:rPr>
        <w:tab/>
      </w:r>
      <w:r w:rsidR="001E2D97" w:rsidRPr="00A12F15">
        <w:rPr>
          <w:rFonts w:ascii="Arial" w:hAnsi="Arial" w:cs="Arial"/>
          <w:b/>
          <w:sz w:val="20"/>
        </w:rPr>
        <w:t xml:space="preserve">Eccentric loading (R 50-1, </w:t>
      </w:r>
      <w:r w:rsidR="00794A1C">
        <w:rPr>
          <w:rFonts w:ascii="Arial" w:hAnsi="Arial" w:cs="Arial"/>
          <w:b/>
          <w:sz w:val="20"/>
        </w:rPr>
        <w:t>2.7.2</w:t>
      </w:r>
      <w:r w:rsidR="001E2D97" w:rsidRPr="00A12F15">
        <w:rPr>
          <w:rFonts w:ascii="Arial" w:hAnsi="Arial" w:cs="Arial"/>
          <w:b/>
          <w:sz w:val="20"/>
        </w:rPr>
        <w:t xml:space="preserve"> &amp; </w:t>
      </w:r>
      <w:r w:rsidR="002201CE" w:rsidRPr="00A12F15">
        <w:rPr>
          <w:rFonts w:ascii="Arial" w:hAnsi="Arial" w:cs="Arial"/>
          <w:b/>
          <w:sz w:val="20"/>
        </w:rPr>
        <w:t>A.5.4.2</w:t>
      </w:r>
      <w:r w:rsidR="001E2D97" w:rsidRPr="00A12F15">
        <w:rPr>
          <w:rFonts w:ascii="Arial" w:hAnsi="Arial" w:cs="Arial"/>
          <w:b/>
          <w:sz w:val="20"/>
        </w:rPr>
        <w:t>)</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3A5D2F"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 xml:space="preserve">                  </w:t>
      </w:r>
    </w:p>
    <w:tbl>
      <w:tblPr>
        <w:tblW w:w="8647"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2" w:type="dxa"/>
          <w:right w:w="112" w:type="dxa"/>
        </w:tblCellMar>
        <w:tblLook w:val="0000"/>
      </w:tblPr>
      <w:tblGrid>
        <w:gridCol w:w="3969"/>
        <w:gridCol w:w="898"/>
        <w:gridCol w:w="1087"/>
        <w:gridCol w:w="1134"/>
        <w:gridCol w:w="1559"/>
      </w:tblGrid>
      <w:tr w:rsidR="003A5D2F" w:rsidRPr="00A12F15" w:rsidTr="00870A73">
        <w:trPr>
          <w:trHeight w:hRule="exact" w:val="283"/>
        </w:trPr>
        <w:tc>
          <w:tcPr>
            <w:tcW w:w="3969" w:type="dxa"/>
            <w:tcBorders>
              <w:right w:val="nil"/>
            </w:tcBorders>
          </w:tcPr>
          <w:p w:rsidR="003A5D2F" w:rsidRPr="00A12F15" w:rsidRDefault="00FC47BA" w:rsidP="003A5D2F">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fldChar w:fldCharType="begin"/>
            </w:r>
            <w:r w:rsidR="003A5D2F" w:rsidRPr="00A12F15">
              <w:rPr>
                <w:rFonts w:ascii="Arial" w:hAnsi="Arial" w:cs="Arial"/>
                <w:sz w:val="20"/>
              </w:rPr>
              <w:instrText xml:space="preserve">PRIVATE </w:instrText>
            </w:r>
            <w:r w:rsidRPr="00A12F15">
              <w:rPr>
                <w:rFonts w:ascii="Arial" w:hAnsi="Arial" w:cs="Arial"/>
                <w:sz w:val="20"/>
              </w:rPr>
              <w:fldChar w:fldCharType="end"/>
            </w:r>
            <w:r w:rsidR="003A5D2F" w:rsidRPr="00A12F15">
              <w:rPr>
                <w:rFonts w:ascii="Arial" w:hAnsi="Arial" w:cs="Arial"/>
                <w:sz w:val="20"/>
              </w:rPr>
              <w:t>Application No.</w:t>
            </w:r>
            <w:proofErr w:type="gramStart"/>
            <w:r w:rsidR="003A5D2F" w:rsidRPr="00A12F15">
              <w:rPr>
                <w:rFonts w:ascii="Arial" w:hAnsi="Arial" w:cs="Arial"/>
                <w:sz w:val="20"/>
              </w:rPr>
              <w:t>:      ...........................</w:t>
            </w:r>
            <w:proofErr w:type="gramEnd"/>
          </w:p>
        </w:tc>
        <w:tc>
          <w:tcPr>
            <w:tcW w:w="898" w:type="dxa"/>
            <w:tcBorders>
              <w:left w:val="nil"/>
            </w:tcBorders>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87" w:type="dxa"/>
          </w:tcPr>
          <w:p w:rsidR="003A5D2F" w:rsidRPr="00A12F15" w:rsidRDefault="003A5D2F" w:rsidP="003A5D2F">
            <w:pPr>
              <w:tabs>
                <w:tab w:val="center" w:pos="665"/>
              </w:tabs>
              <w:suppressAutoHyphens/>
              <w:spacing w:after="56"/>
              <w:rPr>
                <w:rFonts w:ascii="Arial" w:hAnsi="Arial" w:cs="Arial"/>
                <w:sz w:val="20"/>
              </w:rPr>
            </w:pPr>
            <w:r w:rsidRPr="00A12F15">
              <w:rPr>
                <w:rFonts w:ascii="Arial" w:hAnsi="Arial" w:cs="Arial"/>
                <w:sz w:val="20"/>
              </w:rPr>
              <w:tab/>
              <w:t>At start</w:t>
            </w:r>
          </w:p>
        </w:tc>
        <w:tc>
          <w:tcPr>
            <w:tcW w:w="1134" w:type="dxa"/>
            <w:tcBorders>
              <w:bottom w:val="single" w:sz="4" w:space="0" w:color="auto"/>
            </w:tcBorders>
          </w:tcPr>
          <w:p w:rsidR="003A5D2F" w:rsidRPr="00A12F15" w:rsidRDefault="003A5D2F" w:rsidP="003A5D2F">
            <w:pPr>
              <w:tabs>
                <w:tab w:val="center" w:pos="574"/>
              </w:tabs>
              <w:suppressAutoHyphens/>
              <w:spacing w:after="56"/>
              <w:rPr>
                <w:rFonts w:ascii="Arial" w:hAnsi="Arial" w:cs="Arial"/>
                <w:sz w:val="20"/>
              </w:rPr>
            </w:pPr>
            <w:r w:rsidRPr="00A12F15">
              <w:rPr>
                <w:rFonts w:ascii="Arial" w:hAnsi="Arial" w:cs="Arial"/>
                <w:sz w:val="20"/>
              </w:rPr>
              <w:tab/>
              <w:t>At end</w:t>
            </w:r>
          </w:p>
        </w:tc>
        <w:tc>
          <w:tcPr>
            <w:tcW w:w="1559" w:type="dxa"/>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r>
      <w:tr w:rsidR="003A5D2F" w:rsidRPr="00A12F15" w:rsidTr="00870A73">
        <w:trPr>
          <w:trHeight w:hRule="exact" w:val="283"/>
        </w:trPr>
        <w:tc>
          <w:tcPr>
            <w:tcW w:w="3969" w:type="dxa"/>
            <w:tcBorders>
              <w:bottom w:val="single" w:sz="4" w:space="0" w:color="auto"/>
            </w:tcBorders>
          </w:tcPr>
          <w:p w:rsidR="003A5D2F" w:rsidRPr="00A12F15" w:rsidRDefault="00451C6B" w:rsidP="003A5D2F">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Type</w:t>
            </w:r>
            <w:r w:rsidR="003A5D2F" w:rsidRPr="00A12F15">
              <w:rPr>
                <w:rFonts w:ascii="Arial" w:hAnsi="Arial" w:cs="Arial"/>
                <w:sz w:val="20"/>
              </w:rPr>
              <w:t xml:space="preserve"> designation</w:t>
            </w:r>
            <w:proofErr w:type="gramStart"/>
            <w:r w:rsidR="003A5D2F" w:rsidRPr="00A12F15">
              <w:rPr>
                <w:rFonts w:ascii="Arial" w:hAnsi="Arial" w:cs="Arial"/>
                <w:sz w:val="20"/>
              </w:rPr>
              <w:t>:  ........................</w:t>
            </w:r>
            <w:proofErr w:type="gramEnd"/>
          </w:p>
        </w:tc>
        <w:tc>
          <w:tcPr>
            <w:tcW w:w="898" w:type="dxa"/>
          </w:tcPr>
          <w:p w:rsidR="003A5D2F" w:rsidRPr="00A12F15" w:rsidRDefault="003A5D2F" w:rsidP="003A5D2F">
            <w:pPr>
              <w:tabs>
                <w:tab w:val="left" w:pos="-720"/>
                <w:tab w:val="left" w:pos="0"/>
                <w:tab w:val="left" w:pos="259"/>
                <w:tab w:val="left" w:pos="604"/>
                <w:tab w:val="left" w:pos="816"/>
                <w:tab w:val="left" w:pos="1440"/>
              </w:tabs>
              <w:suppressAutoHyphens/>
              <w:spacing w:after="56"/>
              <w:jc w:val="right"/>
              <w:rPr>
                <w:rFonts w:ascii="Arial" w:hAnsi="Arial" w:cs="Arial"/>
                <w:sz w:val="20"/>
              </w:rPr>
            </w:pPr>
            <w:r w:rsidRPr="00A12F15">
              <w:rPr>
                <w:rFonts w:ascii="Arial" w:hAnsi="Arial" w:cs="Arial"/>
                <w:sz w:val="20"/>
              </w:rPr>
              <w:t>Temp:</w:t>
            </w:r>
          </w:p>
        </w:tc>
        <w:tc>
          <w:tcPr>
            <w:tcW w:w="1087" w:type="dxa"/>
            <w:tcBorders>
              <w:bottom w:val="single" w:sz="4" w:space="0" w:color="auto"/>
            </w:tcBorders>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bottom w:val="single" w:sz="4" w:space="0" w:color="auto"/>
            </w:tcBorders>
            <w:shd w:val="clear" w:color="auto" w:fill="auto"/>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r w:rsidRPr="00A12F15">
              <w:rPr>
                <w:rFonts w:ascii="Arial" w:hAnsi="Arial" w:cs="Arial"/>
                <w:sz w:val="20"/>
              </w:rPr>
              <w:sym w:font="Symbol" w:char="F0B0"/>
            </w:r>
            <w:r w:rsidRPr="00A12F15">
              <w:rPr>
                <w:rFonts w:ascii="Arial" w:hAnsi="Arial" w:cs="Arial"/>
                <w:sz w:val="20"/>
              </w:rPr>
              <w:t>C</w:t>
            </w:r>
          </w:p>
        </w:tc>
      </w:tr>
      <w:tr w:rsidR="003A5D2F" w:rsidRPr="00A12F15" w:rsidTr="00870A73">
        <w:trPr>
          <w:trHeight w:hRule="exact" w:val="283"/>
        </w:trPr>
        <w:tc>
          <w:tcPr>
            <w:tcW w:w="3969" w:type="dxa"/>
            <w:tcBorders>
              <w:bottom w:val="nil"/>
            </w:tcBorders>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Observer</w:t>
            </w:r>
            <w:proofErr w:type="gramStart"/>
            <w:r w:rsidRPr="00A12F15">
              <w:rPr>
                <w:rFonts w:ascii="Arial" w:hAnsi="Arial" w:cs="Arial"/>
                <w:sz w:val="20"/>
              </w:rPr>
              <w:t>:             .............................</w:t>
            </w:r>
            <w:proofErr w:type="gramEnd"/>
          </w:p>
        </w:tc>
        <w:tc>
          <w:tcPr>
            <w:tcW w:w="898" w:type="dxa"/>
          </w:tcPr>
          <w:p w:rsidR="003A5D2F" w:rsidRPr="00A12F15" w:rsidRDefault="003A5D2F" w:rsidP="003A5D2F">
            <w:pPr>
              <w:tabs>
                <w:tab w:val="right" w:pos="4642"/>
              </w:tabs>
              <w:suppressAutoHyphens/>
              <w:spacing w:after="56"/>
              <w:jc w:val="right"/>
              <w:rPr>
                <w:rFonts w:ascii="Arial" w:hAnsi="Arial" w:cs="Arial"/>
                <w:sz w:val="20"/>
              </w:rPr>
            </w:pPr>
            <w:r w:rsidRPr="00A12F15">
              <w:rPr>
                <w:rFonts w:ascii="Arial" w:hAnsi="Arial" w:cs="Arial"/>
                <w:sz w:val="20"/>
              </w:rPr>
              <w:t>Rel. h:</w:t>
            </w:r>
          </w:p>
        </w:tc>
        <w:tc>
          <w:tcPr>
            <w:tcW w:w="1087" w:type="dxa"/>
            <w:shd w:val="pct60" w:color="auto" w:fill="auto"/>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bottom w:val="single" w:sz="4" w:space="0" w:color="auto"/>
            </w:tcBorders>
            <w:shd w:val="pct60" w:color="auto" w:fill="auto"/>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
        </w:tc>
      </w:tr>
      <w:tr w:rsidR="003A5D2F" w:rsidRPr="00A12F15" w:rsidTr="00870A73">
        <w:trPr>
          <w:trHeight w:hRule="exact" w:val="283"/>
        </w:trPr>
        <w:tc>
          <w:tcPr>
            <w:tcW w:w="3969" w:type="dxa"/>
            <w:tcBorders>
              <w:top w:val="nil"/>
              <w:bottom w:val="nil"/>
            </w:tcBorders>
          </w:tcPr>
          <w:p w:rsidR="003A5D2F" w:rsidRPr="00A12F15" w:rsidRDefault="003A5D2F" w:rsidP="003A5D2F">
            <w:pPr>
              <w:tabs>
                <w:tab w:val="right" w:pos="4642"/>
              </w:tabs>
              <w:suppressAutoHyphens/>
              <w:spacing w:after="56"/>
              <w:rPr>
                <w:rFonts w:ascii="Arial" w:hAnsi="Arial" w:cs="Arial"/>
                <w:sz w:val="20"/>
              </w:rPr>
            </w:pPr>
          </w:p>
        </w:tc>
        <w:tc>
          <w:tcPr>
            <w:tcW w:w="898" w:type="dxa"/>
          </w:tcPr>
          <w:p w:rsidR="003A5D2F" w:rsidRPr="00A12F15" w:rsidRDefault="003A5D2F" w:rsidP="003A5D2F">
            <w:pPr>
              <w:tabs>
                <w:tab w:val="right" w:pos="4642"/>
              </w:tabs>
              <w:suppressAutoHyphens/>
              <w:spacing w:after="56"/>
              <w:jc w:val="center"/>
              <w:rPr>
                <w:rFonts w:ascii="Arial" w:hAnsi="Arial" w:cs="Arial"/>
                <w:sz w:val="20"/>
              </w:rPr>
            </w:pPr>
            <w:r w:rsidRPr="00A12F15">
              <w:rPr>
                <w:rFonts w:ascii="Arial" w:hAnsi="Arial" w:cs="Arial"/>
                <w:sz w:val="20"/>
              </w:rPr>
              <w:t xml:space="preserve">  Date:</w:t>
            </w:r>
            <w:r w:rsidRPr="00A12F15">
              <w:rPr>
                <w:rFonts w:ascii="Arial" w:hAnsi="Arial" w:cs="Arial"/>
                <w:sz w:val="20"/>
              </w:rPr>
              <w:tab/>
              <w:t>Date:</w:t>
            </w:r>
          </w:p>
        </w:tc>
        <w:tc>
          <w:tcPr>
            <w:tcW w:w="1087" w:type="dxa"/>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shd w:val="clear" w:color="auto" w:fill="auto"/>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Pr>
          <w:p w:rsidR="003A5D2F" w:rsidRPr="00A12F15" w:rsidRDefault="002829F3" w:rsidP="003A5D2F">
            <w:pPr>
              <w:tabs>
                <w:tab w:val="left" w:pos="-720"/>
                <w:tab w:val="left" w:pos="0"/>
                <w:tab w:val="left" w:pos="259"/>
                <w:tab w:val="left" w:pos="604"/>
                <w:tab w:val="left" w:pos="816"/>
                <w:tab w:val="left" w:pos="1440"/>
              </w:tabs>
              <w:suppressAutoHyphens/>
              <w:spacing w:after="56"/>
              <w:rPr>
                <w:rFonts w:ascii="Arial" w:hAnsi="Arial" w:cs="Arial"/>
                <w:sz w:val="20"/>
              </w:rPr>
            </w:pPr>
            <w:proofErr w:type="spellStart"/>
            <w:r w:rsidRPr="00A12F15">
              <w:rPr>
                <w:rFonts w:ascii="Arial" w:hAnsi="Arial" w:cs="Arial"/>
                <w:sz w:val="20"/>
              </w:rPr>
              <w:t>yyyy</w:t>
            </w:r>
            <w:proofErr w:type="spellEnd"/>
            <w:r w:rsidRPr="00A12F15">
              <w:rPr>
                <w:rFonts w:ascii="Arial" w:hAnsi="Arial" w:cs="Arial"/>
                <w:sz w:val="20"/>
              </w:rPr>
              <w:t>-mm-</w:t>
            </w:r>
            <w:proofErr w:type="spellStart"/>
            <w:r w:rsidRPr="00A12F15">
              <w:rPr>
                <w:rFonts w:ascii="Arial" w:hAnsi="Arial" w:cs="Arial"/>
                <w:sz w:val="20"/>
              </w:rPr>
              <w:t>dd</w:t>
            </w:r>
            <w:proofErr w:type="spellEnd"/>
          </w:p>
        </w:tc>
      </w:tr>
      <w:tr w:rsidR="003A5D2F" w:rsidRPr="00A12F15" w:rsidTr="00870A73">
        <w:trPr>
          <w:trHeight w:hRule="exact" w:val="274"/>
        </w:trPr>
        <w:tc>
          <w:tcPr>
            <w:tcW w:w="3969" w:type="dxa"/>
            <w:tcBorders>
              <w:top w:val="nil"/>
            </w:tcBorders>
          </w:tcPr>
          <w:p w:rsidR="003A5D2F" w:rsidRPr="00A12F15" w:rsidRDefault="003A5D2F" w:rsidP="003A5D2F">
            <w:pPr>
              <w:tabs>
                <w:tab w:val="right" w:pos="4642"/>
              </w:tabs>
              <w:suppressAutoHyphens/>
              <w:spacing w:after="56"/>
              <w:rPr>
                <w:rFonts w:ascii="Arial" w:hAnsi="Arial" w:cs="Arial"/>
                <w:sz w:val="20"/>
              </w:rPr>
            </w:pPr>
          </w:p>
        </w:tc>
        <w:tc>
          <w:tcPr>
            <w:tcW w:w="898" w:type="dxa"/>
          </w:tcPr>
          <w:p w:rsidR="003A5D2F" w:rsidRPr="00A12F15" w:rsidRDefault="003A5D2F" w:rsidP="003A5D2F">
            <w:pPr>
              <w:tabs>
                <w:tab w:val="right" w:pos="4642"/>
              </w:tabs>
              <w:suppressAutoHyphens/>
              <w:spacing w:after="56"/>
              <w:jc w:val="center"/>
              <w:rPr>
                <w:rFonts w:ascii="Arial" w:hAnsi="Arial" w:cs="Arial"/>
                <w:sz w:val="20"/>
              </w:rPr>
            </w:pPr>
            <w:r w:rsidRPr="00A12F15">
              <w:rPr>
                <w:rFonts w:ascii="Arial" w:hAnsi="Arial" w:cs="Arial"/>
                <w:sz w:val="20"/>
              </w:rPr>
              <w:t xml:space="preserve">  Time:</w:t>
            </w:r>
            <w:r w:rsidRPr="00A12F15">
              <w:rPr>
                <w:rFonts w:ascii="Arial" w:hAnsi="Arial" w:cs="Arial"/>
                <w:sz w:val="20"/>
              </w:rPr>
              <w:tab/>
              <w:t>Time:</w:t>
            </w:r>
          </w:p>
        </w:tc>
        <w:tc>
          <w:tcPr>
            <w:tcW w:w="1087" w:type="dxa"/>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shd w:val="clear" w:color="auto" w:fill="auto"/>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roofErr w:type="spellStart"/>
            <w:r w:rsidRPr="00A12F15">
              <w:rPr>
                <w:rFonts w:ascii="Arial" w:hAnsi="Arial" w:cs="Arial"/>
                <w:sz w:val="20"/>
              </w:rPr>
              <w:t>hh:mm:ss</w:t>
            </w:r>
            <w:proofErr w:type="spellEnd"/>
          </w:p>
        </w:tc>
      </w:tr>
      <w:tr w:rsidR="003A5D2F" w:rsidRPr="00A12F15" w:rsidTr="00870A73">
        <w:tc>
          <w:tcPr>
            <w:tcW w:w="8647" w:type="dxa"/>
            <w:gridSpan w:val="5"/>
          </w:tcPr>
          <w:p w:rsidR="003A5D2F" w:rsidRPr="00A12F15" w:rsidRDefault="003A5D2F" w:rsidP="003A5D2F">
            <w:pPr>
              <w:tabs>
                <w:tab w:val="left" w:pos="-720"/>
                <w:tab w:val="left" w:pos="0"/>
                <w:tab w:val="left" w:pos="259"/>
                <w:tab w:val="left" w:pos="604"/>
                <w:tab w:val="left" w:pos="816"/>
                <w:tab w:val="left" w:pos="1440"/>
              </w:tabs>
              <w:suppressAutoHyphens/>
              <w:rPr>
                <w:rFonts w:ascii="Arial" w:hAnsi="Arial" w:cs="Arial"/>
                <w:sz w:val="20"/>
              </w:rPr>
            </w:pPr>
            <w:r w:rsidRPr="00A12F15">
              <w:rPr>
                <w:rFonts w:ascii="Arial" w:hAnsi="Arial" w:cs="Arial"/>
                <w:sz w:val="20"/>
              </w:rPr>
              <w:t>Resolution during test:</w:t>
            </w:r>
          </w:p>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w:t>
            </w:r>
            <w:proofErr w:type="gramStart"/>
            <w:r w:rsidRPr="00A12F15">
              <w:rPr>
                <w:rFonts w:ascii="Arial" w:hAnsi="Arial" w:cs="Arial"/>
                <w:sz w:val="20"/>
              </w:rPr>
              <w:t>smaller</w:t>
            </w:r>
            <w:proofErr w:type="gramEnd"/>
            <w:r w:rsidRPr="00A12F15">
              <w:rPr>
                <w:rFonts w:ascii="Arial" w:hAnsi="Arial" w:cs="Arial"/>
                <w:sz w:val="20"/>
              </w:rPr>
              <w:t xml:space="preserve"> than d)       ................................</w:t>
            </w: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 xml:space="preserve">                                                     </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Location of test loads:</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FC47BA">
      <w:pPr>
        <w:framePr w:w="9577" w:h="1304" w:wrap="auto" w:vAnchor="text" w:hAnchor="margin" w:x="32" w:y="1"/>
        <w:tabs>
          <w:tab w:val="left" w:pos="-720"/>
          <w:tab w:val="left" w:pos="0"/>
          <w:tab w:val="left" w:pos="259"/>
          <w:tab w:val="left" w:pos="604"/>
          <w:tab w:val="left" w:pos="816"/>
          <w:tab w:val="left" w:pos="1440"/>
        </w:tabs>
        <w:suppressAutoHyphens/>
        <w:jc w:val="both"/>
        <w:rPr>
          <w:rFonts w:ascii="Arial" w:hAnsi="Arial" w:cs="Arial"/>
          <w:sz w:val="20"/>
        </w:rPr>
      </w:pPr>
      <w:r>
        <w:rPr>
          <w:rFonts w:ascii="Arial" w:hAnsi="Arial" w:cs="Arial"/>
          <w:sz w:val="20"/>
        </w:rPr>
      </w:r>
      <w:r>
        <w:rPr>
          <w:rFonts w:ascii="Arial" w:hAnsi="Arial" w:cs="Arial"/>
          <w:sz w:val="20"/>
        </w:rPr>
        <w:pict>
          <v:group id="_x0000_s1060" editas="canvas" style="width:476.55pt;height:67.45pt;mso-position-horizontal-relative:char;mso-position-vertical-relative:line" coordsize="9531,1349">
            <o:lock v:ext="edit" aspectratio="t"/>
            <v:shape id="_x0000_s1059" type="#_x0000_t75" style="position:absolute;width:9531;height:1349" o:preferrelative="f">
              <v:fill o:detectmouseclick="t"/>
              <v:path o:extrusionok="t" o:connecttype="none"/>
              <o:lock v:ext="edit" text="t"/>
            </v:shape>
            <v:shape id="_x0000_s1061" style="position:absolute;left:1116;top:821;width:1450;height:18" coordsize="2899,35" path="m2899,17l2882,,,,,35r2882,l2865,17r34,l2899,r-17,l2899,17r,xe" fillcolor="black" stroked="f">
              <v:path arrowok="t"/>
            </v:shape>
            <v:shape id="_x0000_s1062" style="position:absolute;left:2548;top:830;width:18;height:474" coordsize="34,949" path="m17,949l34,931,34,,,,,931,17,914r,35l34,949r,-18l17,949r,xe" fillcolor="black" stroked="f">
              <v:path arrowok="t"/>
            </v:shape>
            <v:shape id="_x0000_s1063" style="position:absolute;left:1107;top:1287;width:1450;height:17" coordsize="2899,35" path="m,17l17,35r2882,l2899,,17,,35,17,,17,,35r17,l,17r,xe" fillcolor="black" stroked="f">
              <v:path arrowok="t"/>
            </v:shape>
            <v:shape id="_x0000_s1064" style="position:absolute;left:1107;top:821;width:18;height:475" coordsize="35,948" path="m17,l,17,,948r35,l35,17,17,35,17,,,,,17,17,r,xe" fillcolor="black" stroked="f">
              <v:path arrowok="t"/>
            </v:shape>
            <v:shape id="_x0000_s1065" style="position:absolute;left:1117;top:828;width:1438;height:246" coordsize="2875,490" path="m,l2875,r,490l,490,,,,,,xe" fillcolor="black" stroked="f">
              <v:path arrowok="t"/>
            </v:shape>
            <v:shape id="_x0000_s1066" style="position:absolute;left:1117;top:820;width:1447;height:17" coordsize="2893,35" path="m2893,18l2875,,,,,35r2875,l2858,18r35,l2893,r-18,l2893,18r,xe" fillcolor="black" stroked="f">
              <v:path arrowok="t"/>
            </v:shape>
            <v:shape id="_x0000_s1067" style="position:absolute;left:2546;top:828;width:18;height:254" coordsize="35,508" path="m17,508l35,490,35,,,,,490,17,473r,35l35,508r,-18l17,508r,xe" fillcolor="black" stroked="f">
              <v:path arrowok="t"/>
            </v:shape>
            <v:shape id="_x0000_s1068" style="position:absolute;left:1109;top:1065;width:1446;height:17" coordsize="2893,35" path="m,17l18,35r2875,l2893,,18,,35,17,,17,,35r18,l,17r,xe" fillcolor="black" stroked="f">
              <v:path arrowok="t"/>
            </v:shape>
            <v:shape id="_x0000_s1069" style="position:absolute;left:1109;top:820;width:17;height:254" coordsize="35,508" path="m18,l,18,,508r35,l35,18,18,35,18,,,,,18,18,r,xe" fillcolor="black" stroked="f">
              <v:path arrowok="t"/>
            </v:shape>
            <v:shape id="_x0000_s1070" style="position:absolute;left:4588;top:816;width:1449;height:18" coordsize="2898,35" path="m2898,17l2881,,,,,35r2881,l2863,17r35,l2898,r-17,l2898,17r,xe" fillcolor="black" stroked="f">
              <v:path arrowok="t"/>
            </v:shape>
            <v:shape id="_x0000_s1071" style="position:absolute;left:6020;top:825;width:17;height:474" coordsize="35,949" path="m18,949l35,931,35,,,,,931,18,914r,35l35,949r,-18l18,949r,xe" fillcolor="black" stroked="f">
              <v:path arrowok="t"/>
            </v:shape>
            <v:shape id="_x0000_s1072" style="position:absolute;left:4579;top:1282;width:1449;height:17" coordsize="2898,35" path="m,17l17,35r2881,l2898,,17,,35,17,,17,,35r17,l,17r,xe" fillcolor="black" stroked="f">
              <v:path arrowok="t"/>
            </v:shape>
            <v:shape id="_x0000_s1073" style="position:absolute;left:4579;top:816;width:18;height:475" coordsize="35,948" path="m17,l,17,,948r35,l35,17,17,35,17,,,,,17,17,r,xe" fillcolor="black" stroked="f">
              <v:path arrowok="t"/>
            </v:shape>
            <v:shape id="_x0000_s1074" style="position:absolute;left:4589;top:940;width:1439;height:246" coordsize="2878,492" path="m,l2878,r,492l,492,,,,,,xe" fillcolor="black" stroked="f">
              <v:path arrowok="t"/>
            </v:shape>
            <v:shape id="_x0000_s1075" style="position:absolute;left:4589;top:931;width:1447;height:18" coordsize="2896,35" path="m2896,17l2878,,,,,35r2878,l2861,17r35,l2896,r-18,l2896,17r,xe" fillcolor="black" stroked="f">
              <v:path arrowok="t"/>
            </v:shape>
            <v:shape id="_x0000_s1076" style="position:absolute;left:6019;top:940;width:17;height:255" coordsize="35,510" path="m17,510l35,492,35,,,,,492,17,475r,35l35,510r,-18l17,510r,xe" fillcolor="black" stroked="f">
              <v:path arrowok="t"/>
            </v:shape>
            <v:shape id="_x0000_s1077" style="position:absolute;left:4580;top:1178;width:1448;height:17" coordsize="2895,35" path="m,17l17,35r2878,l2895,,17,,35,17,,17,,35r17,l,17r,xe" fillcolor="black" stroked="f">
              <v:path arrowok="t"/>
            </v:shape>
            <v:shape id="_x0000_s1078" style="position:absolute;left:4580;top:931;width:17;height:255" coordsize="35,509" path="m17,l,17,,509r35,l35,17,17,35,17,,,,,17,17,r,xe" fillcolor="black" stroked="f">
              <v:path arrowok="t"/>
            </v:shape>
            <v:shape id="_x0000_s1079" style="position:absolute;left:7627;top:831;width:1450;height:18" coordsize="2899,35" path="m2899,17l2882,,,,,35r2882,l2864,17r35,l2899,r-17,l2899,17r,xe" fillcolor="black" stroked="f">
              <v:path arrowok="t"/>
            </v:shape>
            <v:shape id="_x0000_s1080" style="position:absolute;left:9060;top:840;width:17;height:474" coordsize="35,948" path="m18,948l35,931,35,,,,,931,18,914r,34l35,948r,-17l18,948r,xe" fillcolor="black" stroked="f">
              <v:path arrowok="t"/>
            </v:shape>
            <v:shape id="_x0000_s1081" style="position:absolute;left:7619;top:1297;width:1449;height:17" coordsize="2900,34" path="m,17l18,34r2882,l2900,,18,,35,17,,17,,34r18,l,17r,xe" fillcolor="black" stroked="f">
              <v:path arrowok="t"/>
            </v:shape>
            <v:shape id="_x0000_s1082" style="position:absolute;left:7619;top:831;width:17;height:475" coordsize="35,948" path="m18,l,17,,948r35,l35,17,18,35,18,,,,,17,18,r,xe" fillcolor="black" stroked="f">
              <v:path arrowok="t"/>
            </v:shape>
            <v:shape id="_x0000_s1083" style="position:absolute;left:7629;top:1063;width:1438;height:246" coordsize="2875,491" path="m,l2875,r,491l,491,,,,,,xe" fillcolor="black" stroked="f">
              <v:path arrowok="t"/>
            </v:shape>
            <v:shape id="_x0000_s1084" style="position:absolute;left:7629;top:1054;width:1447;height:18" coordsize="2893,35" path="m2893,17l2875,,,,,35r2875,l2858,17r35,l2893,r-18,l2893,17r,xe" fillcolor="black" stroked="f">
              <v:path arrowok="t"/>
            </v:shape>
            <v:shape id="_x0000_s1085" style="position:absolute;left:9058;top:1063;width:18;height:254" coordsize="35,509" path="m17,509l35,491,35,,,,,491,17,474r,35l35,509r,-18l17,509r,xe" fillcolor="black" stroked="f">
              <v:path arrowok="t"/>
            </v:shape>
            <v:shape id="_x0000_s1086" style="position:absolute;left:7621;top:1300;width:1446;height:17" coordsize="2893,35" path="m,17l18,35r2875,l2893,,18,,35,17,,17,,35r18,l,17r,xe" fillcolor="black" stroked="f">
              <v:path arrowok="t"/>
            </v:shape>
            <v:shape id="_x0000_s1087" style="position:absolute;left:7621;top:1054;width:17;height:255" coordsize="35,508" path="m18,l,17,,508r35,l35,17,18,35,18,,,,,17,18,r,xe" fillcolor="black" stroked="f">
              <v:path arrowok="t"/>
            </v:shape>
            <v:shape id="_x0000_s1088" style="position:absolute;left:34;top:1017;width:83;height:32" coordsize="167,65" path="m,65l,,89,r14,l114,1r10,3l132,6r9,4l149,18r6,6l159,30r5,6l166,45r1,7l167,61r,4l137,65r,l137,59r-2,-5l132,47r-1,-3l129,39r-5,-4l120,32r-5,-2l109,27r-9,l91,27r-12,l30,27r,38l,65r,xe" fillcolor="black" stroked="f">
              <v:path arrowok="t"/>
            </v:shape>
            <v:shape id="_x0000_s1089" style="position:absolute;left:34;top:1049;width:89;height:52" coordsize="179,104" path="m,104l,,30,r,35l83,35r8,l100,35r6,l114,32r3,-1l122,28r4,-5l131,20r1,-5l135,11r2,-5l137,r30,l167,5r-1,6l164,17r-5,6l155,31r-5,6l144,41r-9,5l144,49r11,5l161,61r6,6l172,76r4,8l179,93r,11l146,104r,l146,98r-2,-6l141,84r-1,-3l135,76r-4,-4l126,69r-4,-2l115,66r-9,l96,63r-8,l30,63r,41l,104r,xe" fillcolor="black" stroked="f">
              <v:path arrowok="t"/>
            </v:shape>
            <v:shape id="_x0000_s1090" style="position:absolute;left:34;top:1101;width:89;height:34" coordsize="179,67" path="m,l,67r89,l100,67r11,l120,67r9,-1l137,64r7,-5l150,57r5,-5l159,49r5,-5l167,37r5,-6l175,24r1,-9l179,9r,-9l179,,146,r,5l146,9r-2,6l141,20r-1,4l137,29r-5,2l131,32r-5,3l122,35r-5,2l111,40r-5,l103,40r-7,1l89,41r-59,l30,,,,,xe" fillcolor="black" stroked="f">
              <v:path arrowok="t"/>
            </v:shape>
            <v:shape id="_x0000_s1091" style="position:absolute;left:34;top:1017;width:89;height:118" coordsize="179,236" path="m,236l,,89,r14,l114,1r10,3l132,6r9,4l149,18r6,6l159,30r5,6l166,45r1,7l167,61r,9l166,76r-2,6l159,88r-4,8l150,102r-6,4l135,111r9,3l155,119r6,7l167,132r5,9l176,149r3,9l179,169r,9l176,184r-1,9l172,200r-5,6l164,213r-5,5l155,221r-5,5l144,228r-7,5l129,235r-9,1l111,236r-11,l89,236,,236r,e" filled="f" strokeweight="1e-4mm">
              <v:path arrowok="t"/>
            </v:shape>
            <v:shape id="_x0000_s1092" style="position:absolute;left:49;top:1030;width:53;height:36" coordsize="107,73" path="m,73r53,l61,73r9,l76,73r8,-3l87,69r5,-3l96,61r5,-3l102,53r3,-4l107,44r,-6l107,32r-2,-5l102,20r-1,-3l99,12,94,8,90,5,85,3,79,,70,,61,,49,,,,,73r,e" filled="f" strokeweight="1e-4mm">
              <v:path arrowok="t"/>
            </v:shape>
            <v:shape id="_x0000_s1093" style="position:absolute;left:49;top:1081;width:58;height:41" coordsize="116,82" path="m,82r59,l66,82r7,-1l76,81r5,l87,78r5,-2l96,76r5,-3l102,72r5,-2l110,65r1,-4l114,56r2,-6l116,46r,-5l116,35r-2,-6l111,21r-1,-3l105,13,101,9,96,6,92,4,85,3r-9,l66,,58,,,,,82r,e" filled="f" strokeweight="1e-4mm">
              <v:path arrowok="t"/>
            </v:shape>
            <v:shape id="_x0000_s1094" style="position:absolute;left:138;top:1047;width:75;height:63" coordsize="149,126" path="m,126r,l1,119r2,-6l6,108r2,-4l12,99r5,-3l21,91r5,-3l30,87r6,-2l41,82r4,-2l52,80r6,-2l67,78,84,76,97,73r14,-3l119,67r,-2l119,62r,-1l119,61r,-9l117,44r-3,-5l113,35r-7,-5l97,26,88,24r-10,l70,24r-9,2l53,30r-6,2l43,36r-5,5l36,50r-4,8l3,53,8,45r2,-9l15,30r2,-6l21,19r6,-4l35,10,43,6,52,4,61,1,71,,82,,93,r9,1l111,4r8,2l126,9r5,1l134,15r5,4l141,24r2,3l146,32r2,7l149,44r,3l149,56r,9l149,104r,19l149,126r-32,l117,126r,-7l119,111r,-9l119,91r-8,2l99,96,87,99r-16,3l62,104r-6,l52,104r-5,2l43,108r-5,3l36,114r-1,3l32,119r,4l30,126,,126r,xe" fillcolor="black" stroked="f">
              <v:path arrowok="t"/>
            </v:shape>
            <v:shape id="_x0000_s1095" style="position:absolute;left:138;top:1110;width:79;height:26" coordsize="158,52" path="m,l,6r,8l3,26r5,8l15,41r8,5l35,49r10,3l58,52r9,l76,49r6,l91,49r8,-3l106,41r7,-4l122,31r1,3l126,41r,5l128,49r30,l157,46r-3,-5l152,34r,-3l149,23r,-10l149,,117,r-3,5l111,11r-5,3l102,19r-6,4l88,28r-6,3l73,32r-8,l56,32,50,31,43,28,38,23,36,19,32,14,30,11r,-6l30,r,l,,,xe" fillcolor="black" stroked="f">
              <v:path arrowok="t"/>
            </v:shape>
            <v:shape id="_x0000_s1096" style="position:absolute;left:138;top:1047;width:79;height:89" coordsize="158,178" path="m122,157r-9,6l106,167r-7,5l91,175r-9,l76,175r-9,3l58,178r-13,l35,175,23,172r-8,-5l8,160,3,152,,140r,-8l,126r1,-7l3,113r3,-5l8,104r4,-5l17,96r4,-5l26,88r4,-1l36,85r5,-3l45,80r7,l58,78r9,l84,76,97,73r14,-3l119,67r,-2l119,62r,-1l119,61r,-9l117,44r-3,-5l113,35r-7,-5l97,26,88,24r-10,l70,24r-9,2l53,30r-6,2l43,36r-5,5l36,50r-4,8l3,53,8,45r2,-9l15,30r2,-6l21,19r6,-4l35,10,43,6,52,4,61,1,71,,82,,93,r9,1l111,4r8,2l126,9r5,1l134,15r5,4l141,24r2,3l146,32r2,7l149,44r,3l149,56r,9l149,104r,19l149,139r,10l152,157r,3l154,167r3,5l158,175r-30,l126,172r,-5l123,160r-1,-3l122,157e" filled="f" strokeweight="1e-4mm">
              <v:path arrowok="t"/>
            </v:shape>
            <v:shape id="_x0000_s1097" style="position:absolute;left:153;top:1092;width:45;height:34" coordsize="89,67" path="m89,l81,2,69,5,57,8,41,11r-9,2l26,13r-4,l17,15r-4,2l8,20,6,23,5,26,2,28r,4l,35r,5l,46r2,3l6,54r2,4l13,63r7,3l26,67r9,l43,67r9,-1l58,63r8,-5l72,54r4,-5l81,46r3,-6l87,35r,-7l89,20r,-9l89,r,e" filled="f" strokeweight="1e-4mm">
              <v:path arrowok="t"/>
            </v:shape>
            <v:shape id="_x0000_s1098" style="position:absolute;left:236;top:1047;width:70;height:88" coordsize="140,175" path="m,175l,4r27,l27,27,38,17,50,6,64,1,81,r9,l96,1r7,3l110,6r6,4l120,12r5,5l129,21r2,5l136,30r1,6l137,44r3,3l140,53r,9l140,71r,104l111,175r,-104l111,62r-1,-6l110,50r-2,-5l105,41r-2,-5l99,35,96,30,93,27r-8,l81,26r-6,l66,26r-8,1l49,32r-7,4l35,45r-2,8l29,67r,15l29,175,,175r,xe" fillcolor="black" strokeweight="1e-4mm">
              <v:path arrowok="t"/>
            </v:shape>
            <v:shape id="_x0000_s1099" style="position:absolute;left:323;top:1017;width:76;height:75" coordsize="151,152" path="m,152r,l,139,2,128,5,114r4,-9l14,96r6,-9l26,80r9,-7l44,67r8,-5l63,61r9,l81,61r6,1l93,65r8,2l107,71r4,5l116,80r4,5l120,r31,l151,152r-29,l122,137r-2,-14l116,111r-6,-9l102,96,93,88,85,87,76,85r-9,2l58,88r-8,8l44,102r-7,9l35,122r-4,12l31,152,,152r,xe" fillcolor="black" stroked="f">
              <v:path arrowok="t"/>
            </v:shape>
            <v:shape id="_x0000_s1100" style="position:absolute;left:323;top:1092;width:76;height:44" coordsize="151,87" path="m,l,13,2,23,5,35,9,46r5,11l20,66r6,6l35,78r11,5l55,84r11,3l75,87,90,84r12,-3l113,74r9,-11l122,84r29,l151,,122,r,2l122,17r-2,14l116,41r-6,8l102,57r-9,4l85,66r-9,l67,66,58,61,50,57,44,49,37,41,35,28,31,15,31,r,l,,,xe" fillcolor="black" stroked="f">
              <v:path arrowok="t"/>
            </v:shape>
            <v:shape id="_x0000_s1101" style="position:absolute;left:323;top:1017;width:76;height:119" coordsize="151,239" path="m122,236r,-21l113,226r-11,7l90,236r-15,3l66,239,55,236r-9,-1l35,230r-9,-6l20,218r-6,-9l9,198,5,187,2,175,,165,,152,,139,2,128,5,114r4,-9l14,96r6,-9l26,80r9,-7l44,67r8,-5l63,61r9,l81,61r6,1l93,65r8,2l107,71r4,5l116,80r4,5l120,r31,l151,236r-29,l122,236e" filled="f" strokeweight="1e-4mm">
              <v:path arrowok="t"/>
            </v:shape>
            <v:shape id="_x0000_s1102" style="position:absolute;left:339;top:1059;width:46;height:66" coordsize="91,133" path="m,67l,82,4,95r2,13l13,116r6,8l27,128r9,5l45,133r9,l62,128r9,-4l79,116r6,-8l89,98,91,84r,-15l91,52,89,38,85,26,79,17,71,11,62,3,54,2,45,,36,2,27,3r-8,8l13,17,6,26,4,37,,49,,67r,e" filled="f" strokeweight="1e-4mm">
              <v:path arrowok="t"/>
            </v:shape>
            <v:shape id="_x0000_s1103" style="position:absolute;left:475;top:1017;width:45;height:118" coordsize="90,236" path="m90,236r-30,l60,52r-5,4l48,61r-8,6l31,71r-9,5l16,80,7,85,,87,,59,13,52,25,45r8,-6l43,30r9,-9l60,15,66,6,70,,90,r,236l90,236xe" fillcolor="black" strokeweight="1e-4mm">
              <v:path arrowok="t"/>
            </v:shape>
            <v:shape id="_x0000_s1104" style="position:absolute;left:6913;top:1015;width:84;height:33" coordsize="168,64" path="m,64l,,89,r14,l114,2r10,1l133,6r8,5l149,17r6,6l159,29r5,8l166,46r2,6l168,61r,3l138,64r,l138,58r-3,-4l133,47r-2,-4l129,38r-5,-4l120,32r-5,-3l109,28r-9,l91,28r-12,l30,28r,36l,64r,xe" fillcolor="black" stroked="f">
              <v:path arrowok="t"/>
            </v:shape>
            <v:shape id="_x0000_s1105" style="position:absolute;left:6913;top:1048;width:89;height:52" coordsize="179,105" path="m,105l,,30,r,35l83,35r8,l100,35r6,l114,34r4,-3l123,29r3,-4l131,20r2,-4l135,11r3,-3l138,r30,l168,5r-2,6l164,18r-5,7l155,31r-5,7l144,43r-9,3l144,51r11,4l161,61r7,8l173,77r3,9l179,95r,10l146,105r,l146,98r-2,-6l141,86r-1,-5l135,77r-4,-5l126,70r-3,-1l115,66r-9,l96,64r-8,l30,64r,41l,105r,xe" fillcolor="black" stroked="f">
              <v:path arrowok="t"/>
            </v:shape>
            <v:shape id="_x0000_s1106" style="position:absolute;left:6913;top:1100;width:89;height:34" coordsize="179,68" path="m,l,68r89,l100,68r11,l120,68r9,-2l138,63r6,-4l150,57r5,-5l159,48r5,-5l168,37r5,-6l175,25r1,-9l179,8r,-8l179,,146,r,5l146,8r-2,8l141,20r-1,5l138,28r-5,3l131,33r-5,1l123,34r-5,3l111,39r-5,l103,39r-7,3l89,42r-59,l30,,,,,xe" fillcolor="black" stroked="f">
              <v:path arrowok="t"/>
            </v:shape>
            <v:shape id="_x0000_s1107" style="position:absolute;left:6913;top:1015;width:89;height:119" coordsize="179,237" path="m,237l,,89,r14,l114,2r10,1l133,6r8,5l149,17r6,6l159,29r5,8l166,46r2,6l168,61r,8l166,75r-2,7l159,89r-4,6l150,102r-6,5l135,110r9,5l155,119r6,6l168,133r5,8l176,150r3,9l179,169r,8l176,185r-1,9l173,200r-5,6l164,212r-5,5l155,221r-5,5l144,228r-6,4l129,235r-9,2l111,237r-11,l89,237,,237r,e" filled="f" strokeweight="1e-4mm">
              <v:path arrowok="t"/>
            </v:shape>
            <v:shape id="_x0000_s1108" style="position:absolute;left:6928;top:1030;width:54;height:35" coordsize="108,71" path="m,71r53,l61,71r9,l76,71r8,-1l88,67r5,-2l96,61r5,-5l103,52r2,-5l108,44r,-8l108,30r-3,-4l103,19r-2,-4l99,10,94,6,90,4,85,1,79,,70,,61,,49,,,,,71r,e" filled="f" strokeweight="1e-4mm">
              <v:path arrowok="t"/>
            </v:shape>
            <v:shape id="_x0000_s1109" style="position:absolute;left:6928;top:1079;width:58;height:42" coordsize="116,83" path="m,83r59,l66,83r7,-3l76,80r5,l88,78r5,-3l96,75r5,-1l103,72r5,-3l110,66r1,-5l114,57r2,-8l116,46r,-5l116,34r-2,-6l111,22r-1,-5l105,13,101,8,96,6,93,5,85,2r-9,l66,,58,,,,,83r,e" filled="f" strokeweight="1e-4mm">
              <v:path arrowok="t"/>
            </v:shape>
            <v:shape id="_x0000_s1110" style="position:absolute;left:7018;top:1046;width:75;height:63" coordsize="149,125" path="m,125r,l1,119r3,-6l6,108r3,-4l12,99r5,-4l21,90r5,-1l30,87r6,-3l41,82r4,-2l52,80r6,-2l67,78,85,75,97,73r14,-4l120,67r,-3l120,63r,-3l120,60r,-8l117,43r-2,-5l113,34r-7,-5l97,26,88,23r-10,l70,23r-9,3l53,29r-6,3l44,37r-5,4l36,49r-4,9l4,54,9,46r1,-9l15,29r2,-6l21,19r6,-5l35,11,44,6,52,3,61,2,71,,82,,93,r9,2l111,3r9,3l126,8r5,3l135,14r4,5l141,23r2,5l146,32r2,6l149,43r,4l149,55r,9l149,104r,20l149,125r-32,l117,125r,-6l120,110r,-9l120,90r-9,3l100,95,87,99r-16,2l62,104r-6,l52,104r-5,2l44,108r-5,2l36,115r-1,1l32,119r,5l30,125,,125r,xe" fillcolor="black" stroked="f">
              <v:path arrowok="t"/>
            </v:shape>
            <v:shape id="_x0000_s1111" style="position:absolute;left:7018;top:1109;width:79;height:26" coordsize="158,52" path="m,l,8r,8l4,26r5,9l15,42r9,4l35,51r10,1l58,52r9,l76,51r6,l91,51r9,-5l106,42r7,-5l122,31r1,4l126,42r,4l128,51r30,l157,46r-3,-4l152,35r,-4l149,25r,-11l149,,117,r-2,5l111,11r-5,5l102,20r-6,5l88,29r-6,2l73,34r-8,l56,34,50,31,44,29,39,25,36,20,32,16,30,11r,-6l30,r,l,,,xe" fillcolor="black" stroked="f">
              <v:path arrowok="t"/>
            </v:shape>
            <v:shape id="_x0000_s1112" style="position:absolute;left:7018;top:1046;width:79;height:89" coordsize="158,177" path="m122,156r-9,6l106,167r-6,4l91,176r-9,l76,176r-9,1l58,177r-13,l35,176,24,171r-9,-4l9,160,4,151,,141r,-8l,125r1,-6l4,113r2,-5l9,104r3,-5l17,95r4,-5l26,89r4,-2l36,84r5,-2l45,80r7,l58,78r9,l85,75,97,73r14,-4l120,67r,-3l120,63r,-3l120,60r,-8l117,43r-2,-5l113,34r-7,-5l97,26,88,23r-10,l70,23r-9,3l53,29r-6,3l44,37r-5,4l36,49r-4,9l4,54,9,46r1,-9l15,29r2,-6l21,19r6,-5l35,11,44,6,52,3,61,2,71,,82,,93,r9,2l111,3r9,3l126,8r5,3l135,14r4,5l141,23r2,5l146,32r2,6l149,43r,4l149,55r,9l149,104r,20l149,139r,11l152,156r,4l154,167r3,4l158,176r-30,l126,171r,-4l123,160r-1,-4l122,156e" filled="f" strokeweight="1e-4mm">
              <v:path arrowok="t"/>
            </v:shape>
            <v:shape id="_x0000_s1113" style="position:absolute;left:7033;top:1091;width:45;height:34" coordsize="90,69" path="m90,l81,3,70,5,57,9,41,11r-9,3l26,14r-4,l17,16r-3,2l9,20,6,25,5,26,2,29r,5l,35r,5l,46r2,5l6,55r3,5l14,64r6,2l26,69r9,l43,69r9,-3l58,64r8,-4l72,55r4,-4l81,46r4,-6l87,35r,-6l90,20r,-9l90,r,e" filled="f" strokeweight="1e-4mm">
              <v:path arrowok="t"/>
            </v:shape>
            <v:shape id="_x0000_s1114" style="position:absolute;left:7116;top:1046;width:70;height:88" coordsize="139,176" path="m,176l,3r26,l26,28,37,17,49,6,63,2,81,r8,l96,2r6,1l109,6r7,5l119,12r5,5l128,21r2,5l135,29r2,8l137,43r2,4l139,54r,9l139,72r,104l111,176r,-104l111,63r-2,-8l109,49r-2,-3l104,41r-2,-4l98,34,96,29,92,28r-8,l81,26r-7,l66,26r-9,2l48,32r-7,5l34,46r-2,8l28,67r,15l28,176,,176r,xe" fillcolor="black" strokeweight="1e-4mm">
              <v:path arrowok="t"/>
            </v:shape>
            <v:shape id="_x0000_s1115" style="position:absolute;left:7203;top:1015;width:75;height:76" coordsize="151,151" path="m,151r,l,139,3,128,5,115,9,104r5,-9l20,87r6,-7l35,73r9,-6l52,63,64,61r8,l81,61r6,2l94,64r7,3l107,72r4,3l116,80r4,4l120,r31,l151,151r-29,l122,136r-2,-12l116,110r-6,-8l102,95,94,89,85,87,76,84r-9,3l59,89r-9,6l44,102r-7,8l35,121r-4,13l31,151,,151r,xe" fillcolor="black" stroked="f">
              <v:path arrowok="t"/>
            </v:shape>
            <v:shape id="_x0000_s1116" style="position:absolute;left:7203;top:1091;width:75;height:44" coordsize="151,87" path="m,l,14,3,25,5,35,9,46r5,11l20,66r6,6l35,79r11,5l55,86r11,1l75,87,90,86r12,-5l114,75r8,-11l122,86r29,l151,,122,r,3l122,18r-2,13l116,43r-6,8l102,57r-8,4l85,66r-9,l67,66,59,61,50,57,44,51,37,43,35,29,31,16,31,r,l,,,xe" fillcolor="black" stroked="f">
              <v:path arrowok="t"/>
            </v:shape>
            <v:shape id="_x0000_s1117" style="position:absolute;left:7203;top:1015;width:75;height:120" coordsize="151,238" path="m122,237r,-22l114,226r-12,6l90,237r-15,1l66,238,55,237r-9,-2l35,230r-9,-7l20,217r-6,-9l9,197,5,186,3,176,,165,,151,,139,3,128,5,115,9,104r5,-9l20,87r6,-7l35,73r9,-6l52,63,64,61r8,l81,61r6,2l94,64r7,3l107,72r4,3l116,80r4,4l120,r31,l151,237r-29,l122,237e" filled="f" strokeweight="1e-4mm">
              <v:path arrowok="t"/>
            </v:shape>
            <v:shape id="_x0000_s1118" style="position:absolute;left:7219;top:1058;width:45;height:66" coordsize="91,133" path="m,67l,83,4,96r2,14l13,118r6,6l28,128r8,5l45,133r9,l63,128r8,-4l79,118r6,-8l89,98,91,85r,-15l91,52,89,40,85,26,79,18,71,11,63,5,54,3,45,,36,3,28,5r-9,6l13,18,6,26,4,37,,50,,67r,e" filled="f" strokeweight="1e-4mm">
              <v:path arrowok="t"/>
            </v:shape>
            <v:shape id="_x0000_s1119" style="position:absolute;left:7344;top:1015;width:78;height:120" coordsize="157,238" path="m,176r28,-5l32,182r5,9l41,200r5,6l52,211r9,4l67,217r9,l85,217r8,-5l102,211r9,-8l117,195r5,-9l124,177r,-10l124,159r-2,-9l117,141r-6,-7l104,128r-8,-4l87,121r-9,l73,121r-6,3l63,124r-7,1l61,99r2,l63,99r2,l65,99r8,l82,98r9,-3l99,90r8,-6l111,78r2,-9l113,61r,-9l111,46r-4,-8l102,32,98,28,91,26,85,23r-9,l67,23r-9,3l52,29r-6,5l41,41r-4,6l35,56r-3,8l2,61,6,47,11,34,17,23r9,-8l37,8,47,3,61,,73,r9,l93,2r9,1l111,6r8,5l126,17r5,6l134,29r5,8l142,46r1,6l143,61r,8l142,75r-3,7l134,89r-3,6l126,99r-7,5l111,108r11,5l131,116r6,5l143,128r8,8l154,145r3,11l157,167r-3,15l151,195r-8,13l133,220r-14,8l107,235r-16,3l76,238r-15,l47,237,35,232,23,223,12,212,6,202,2,189,,176r,xe" fillcolor="black" strokeweight="1e-4mm">
              <v:path arrowok="t"/>
            </v:shape>
            <v:shape id="_x0000_s1120" style="position:absolute;left:4300;top:35;width:99;height:60" coordsize="198,119" path="m,119l,,83,,96,r13,2l117,2r9,3l135,6r9,5l152,15r9,5l170,28r6,12l183,50r7,11l192,74r4,13l198,102r,16l198,119r-32,l166,118r,-18l164,84,159,72,152,61,146,50r-6,-7l132,37r-8,-5l115,31r-9,l96,28r-13,l33,28r,91l,119r,xe" fillcolor="black" stroked="f">
              <v:path arrowok="t"/>
            </v:shape>
            <v:shape id="_x0000_s1121" style="position:absolute;left:4300;top:95;width:99;height:59" coordsize="198,118" path="m,l,118r88,l96,118r10,l115,118r9,-2l132,112r9,-2l149,105r6,-2l159,98r7,-3l170,87r5,-6l179,75r4,-9l187,57r5,-11l193,35r3,-10l198,11,198,,166,r,11l164,23r-3,11l159,44r-4,8l150,61r-4,7l141,75r-4,2l132,81r-6,2l120,87r-6,3l105,90,94,92r-11,l33,92,33,,,,,xe" fillcolor="black" stroked="f">
              <v:path arrowok="t"/>
            </v:shape>
            <v:shape id="_x0000_s1122" style="position:absolute;left:4300;top:35;width:99;height:119" coordsize="198,237" path="m,237l,,83,,96,r13,2l117,2r9,3l135,6r9,5l152,15r9,5l170,28r6,12l183,50r7,11l192,74r4,13l198,102r,16l198,130r-2,14l193,154r-1,11l187,176r-4,9l179,194r-4,6l170,206r-4,8l159,217r-4,5l149,224r-8,5l132,231r-8,4l115,237r-9,l96,237r-8,l,237r,e" filled="f" strokeweight="1e-4mm">
              <v:path arrowok="t"/>
            </v:shape>
            <v:shape id="_x0000_s1123" style="position:absolute;left:4316;top:50;width:67;height:91" coordsize="133,183" path="m,183r50,l61,183r11,-2l81,181r6,-3l93,174r6,-2l104,168r4,-2l113,159r4,-7l122,143r4,-8l128,125r3,-11l133,102r,-12l133,72,131,56,126,44,119,33,113,22r-6,-7l99,9,91,4,82,3r-9,l63,,50,,,,,183r,e" filled="f" strokeweight="1e-4mm">
              <v:path arrowok="t"/>
            </v:shape>
            <v:shape id="_x0000_s1124" style="position:absolute;left:4419;top:35;width:14;height:17" coordsize="29,32" path="m,32l,,29,r,32l,32r,xe" fillcolor="black" stroked="f">
              <v:path arrowok="t"/>
            </v:shape>
            <v:shape id="_x0000_s1125" style="position:absolute;left:4419;top:68;width:14;height:86" coordsize="29,171" path="m,171l,,29,r,171l,171r,xe" fillcolor="black" stroked="f">
              <v:path arrowok="t"/>
            </v:shape>
            <v:shape id="_x0000_s1126" style="position:absolute;left:4419;top:35;width:14;height:17" coordsize="29,32" path="m,32l,,29,r,32l,32r,e" filled="f" strokeweight="1e-4mm">
              <v:path arrowok="t"/>
            </v:shape>
            <v:shape id="_x0000_s1127" style="position:absolute;left:4419;top:68;width:14;height:86" coordsize="29,171" path="m,171l,,29,r,171l,171r,e" filled="f" strokeweight="1e-4mm">
              <v:path arrowok="t"/>
            </v:shape>
            <v:shape id="_x0000_s1128" style="position:absolute;left:4455;top:66;width:48;height:88" coordsize="96,176" path="m,176l,5r29,l29,31r4,-9l38,15r4,-4l47,6,50,5,58,2,61,r5,l73,r8,2l88,6r8,5l85,37,81,35,75,32,68,31r-4,l59,31r-4,1l50,35r-3,2l44,41r-4,2l38,48r-3,4l33,61r,8l32,78r,9l32,176,,176r,xe" fillcolor="black" strokeweight="1e-4mm">
              <v:path arrowok="t"/>
            </v:shape>
            <v:shape id="_x0000_s1129" style="position:absolute;left:4510;top:66;width:74;height:25" coordsize="147,49" path="m,49l5,37,14,23,26,13,40,6,55,2,73,,90,2r15,4l119,13r11,10l140,37r7,12l114,49r,-1l110,41r-6,-6l95,28,84,26,73,23r-9,3l55,28r-9,4l40,39r-6,7l31,49,,49r,xe" fillcolor="black" stroked="f">
              <v:path arrowok="t"/>
            </v:shape>
            <v:shape id="_x0000_s1130" style="position:absolute;left:4506;top:91;width:80;height:64" coordsize="159,130" path="m8,l7,5,2,23,,44,2,64,7,79r6,17l22,110r12,9l48,125r18,5l83,130r15,l112,127r10,-5l133,119r9,-9l150,101r5,-11l159,77,129,73r-5,8l120,87r-4,8l112,99r-8,5l98,105r-6,2l83,107r-11,l63,104,54,99,46,92,39,84,34,75,33,61,31,49r128,l159,46r,-2l159,43r,l157,23,155,3r,-3l122,r2,5l127,17r2,8l33,25,34,14,37,5,39,,8,r,xe" fillcolor="black" stroked="f">
              <v:path arrowok="t"/>
            </v:shape>
            <v:shape id="_x0000_s1131" style="position:absolute;left:4506;top:66;width:80;height:89" coordsize="159,179" path="m129,122r30,4l155,139r-5,11l142,159r-9,9l122,171r-10,5l98,179r-15,l66,179,48,174,34,168,22,159,13,145,7,128,2,113,,93,2,72,7,54,13,37,22,23,34,13,48,6,63,2,81,,98,2r15,4l127,13r11,10l148,37r7,15l157,72r2,20l159,92r,1l159,95r,3l31,98r2,12l34,124r5,9l46,141r8,7l63,153r9,3l83,156r9,l98,154r6,-1l112,148r4,-4l120,136r4,-6l129,122r,e" filled="f" strokeweight="1e-4mm">
              <v:path arrowok="t"/>
            </v:shape>
            <v:shape id="_x0000_s1132" style="position:absolute;left:4523;top:78;width:48;height:25" coordsize="96,51" path="m,51r96,l94,43,91,31,89,25,85,18,79,12,70,5,59,3,48,,39,3,30,5,21,9r-6,7l9,23,4,31,1,40,,51r,e" filled="f" strokeweight="1e-4mm">
              <v:path arrowok="t"/>
            </v:shape>
            <v:shape id="_x0000_s1133" style="position:absolute;left:4599;top:66;width:76;height:89" coordsize="154,179" path="m122,113r32,5l149,130r-4,14l137,154r-8,11l119,171r-12,5l94,179r-13,l64,179,49,174,35,168,23,159,14,145,7,130,3,110,,92,,78,3,66,7,54,12,43,15,32r8,-9l31,17r9,-6l49,6,59,2,70,,81,,94,2r11,3l116,8r11,7l136,22r6,9l146,41r3,13l120,58r-1,-9l116,43r-5,-6l107,32r-4,-1l96,26,90,23r-9,l70,26r-9,2l53,35r-7,6l40,49,35,61,31,74r,18l31,107r4,12l38,133r6,8l50,148r9,5l70,156r9,l88,156r8,-2l103,150r7,-5l114,139r5,-6l120,124r2,-11l122,113xe" fillcolor="black" strokeweight="1e-4mm">
              <v:path arrowok="t"/>
            </v:shape>
            <v:shape id="_x0000_s1134" style="position:absolute;left:4680;top:38;width:42;height:117" coordsize="85,235" path="m80,206r5,26l79,232r-5,l68,235r-5,l54,235r-6,-3l41,232r-5,-2l35,227r-5,-1l28,221r-1,-4l24,212r,-8l22,195r,-13l22,84,,84,,61r22,l22,18,50,r,61l80,61r,23l50,84r,100l50,191r3,4l53,197r,3l54,201r,l54,204r2,2l59,209r2,l65,209r3,l71,209r3,l79,209r1,-3l80,206xe" fillcolor="black" strokeweight="1e-4mm">
              <v:path arrowok="t"/>
            </v:shape>
            <v:shape id="_x0000_s1135" style="position:absolute;left:4735;top:35;width:14;height:17" coordsize="29,32" path="m,32l,,29,r,32l,32r,xe" fillcolor="black" stroked="f">
              <v:path arrowok="t"/>
            </v:shape>
            <v:shape id="_x0000_s1136" style="position:absolute;left:4735;top:68;width:14;height:86" coordsize="29,171" path="m,171l,,29,r,171l,171r,xe" fillcolor="black" stroked="f">
              <v:path arrowok="t"/>
            </v:shape>
            <v:shape id="_x0000_s1137" style="position:absolute;left:4735;top:35;width:14;height:17" coordsize="29,32" path="m,32l,,29,r,32l,32r,e" filled="f" strokeweight="1e-4mm">
              <v:path arrowok="t"/>
            </v:shape>
            <v:shape id="_x0000_s1138" style="position:absolute;left:4735;top:68;width:14;height:86" coordsize="29,171" path="m,171l,,29,r,171l,171r,e" filled="f" strokeweight="1e-4mm">
              <v:path arrowok="t"/>
            </v:shape>
            <v:shape id="_x0000_s1139" style="position:absolute;left:4767;top:66;width:80;height:46" coordsize="161,92" path="m,92r,l1,67,6,48,15,32,26,20,36,11,50,5,65,2,80,,97,2r16,4l126,13r13,10l148,37r6,15l158,69r3,20l161,92r-30,l131,89r,-15l126,61,122,49r-7,-8l108,35r-8,-7l88,26,80,23,70,26,58,28r-8,7l43,41r-7,8l32,63,30,76,27,92,,92r,xe" fillcolor="black" stroked="f">
              <v:path arrowok="t"/>
            </v:shape>
            <v:shape id="_x0000_s1140" style="position:absolute;left:4767;top:112;width:80;height:43" coordsize="161,87" path="m,l1,18,4,38r6,15l21,67r14,9l47,82r15,5l80,87r11,l102,84r9,-2l122,78r9,-5l139,67r7,-9l149,49r5,-11l158,26r3,-14l161,,131,r,15l126,27r-4,14l115,49r-7,7l100,61,88,64r-8,l70,64,58,61,50,56,43,49,36,41,32,27,30,15,27,r,l,,,xe" fillcolor="black" stroked="f">
              <v:path arrowok="t"/>
            </v:shape>
            <v:shape id="_x0000_s1141" style="position:absolute;left:4767;top:66;width:80;height:89" coordsize="161,179" path="m,92l1,67,6,48,15,32,26,20,36,11,50,5,65,2,80,,97,2r16,4l126,13r13,10l148,37r6,15l158,69r3,20l161,104r-3,14l154,130r-5,11l146,150r-7,9l131,165r-9,5l111,174r-9,2l91,179r-11,l62,179,47,174,35,168,21,159,10,145,4,130,1,110,,92r,e" filled="f" strokeweight="1e-4mm">
              <v:path arrowok="t"/>
            </v:shape>
            <v:shape id="_x0000_s1142" style="position:absolute;left:4781;top:78;width:51;height:66" coordsize="104,133" path="m,69l3,84,5,96r4,14l16,118r7,7l31,130r12,3l53,133r8,l73,130r8,-5l88,118r7,-8l99,96r5,-12l104,66r,-15l99,38,95,26,88,18,81,12,73,5,61,3,53,,43,3,31,5r-8,7l16,18,9,26,5,40,3,53,,69r,e" filled="f" strokeweight="1e-4mm">
              <v:path arrowok="t"/>
            </v:shape>
            <v:shape id="_x0000_s1143" style="position:absolute;left:4865;top:66;width:70;height:88" coordsize="139,176" path="m,176l,5r26,l26,28,37,17,49,6,63,2,81,r8,l96,2r6,3l109,6r6,5l119,13r5,4l128,22r2,4l135,31r2,6l137,43r2,5l139,54r,9l139,72r,104l110,176r,-104l110,63r-1,-6l109,49r-2,-3l104,41r-2,-4l98,35,96,31,92,28r-8,l81,26r-7,l66,26r-9,2l48,32r-7,5l34,46r-2,8l28,67r,16l28,176,,176r,xe" fillcolor="black" strokeweight="1e-4mm">
              <v:path arrowok="t"/>
            </v:shape>
            <v:shape id="_x0000_s1144" style="position:absolute;left:4999;top:66;width:81;height:46" coordsize="162,92" path="m,92r,l2,67,7,48,16,32,26,20,37,11,51,5,66,2,81,,98,2r15,4l127,13r12,10l148,37r7,15l159,69r3,20l162,92r-32,l130,89r,-15l127,61,122,49r-7,-8l109,35r-9,-7l89,26,81,23,69,26,59,28r-8,7l43,41r-6,8l33,63,31,76,28,92,,92r,xe" fillcolor="black" stroked="f">
              <v:path arrowok="t"/>
            </v:shape>
            <v:shape id="_x0000_s1145" style="position:absolute;left:4999;top:112;width:81;height:43" coordsize="162,87" path="m,l2,18,4,38r7,15l22,67r12,9l48,82r15,5l81,87r11,l103,84r9,-2l122,78r8,-5l139,67r8,-9l150,49r5,-11l159,26r3,-14l162,,130,r,15l127,27r-5,14l115,49r-6,7l100,61,89,64r-8,l69,64,59,61,51,56,43,49,37,41,33,27,31,15,28,r,l,,,xe" fillcolor="black" stroked="f">
              <v:path arrowok="t"/>
            </v:shape>
            <v:shape id="_x0000_s1146" style="position:absolute;left:4999;top:66;width:81;height:89" coordsize="162,179" path="m,92l2,67,7,48,16,32,26,20,37,11,51,5,66,2,81,,98,2r15,4l127,13r12,10l148,37r7,15l159,69r3,20l162,104r-3,14l155,130r-5,11l147,150r-8,9l130,165r-8,5l112,174r-9,2l92,179r-11,l63,179,48,174,34,168,22,159,11,145,4,130,2,110,,92r,e" filled="f" strokeweight="1e-4mm">
              <v:path arrowok="t"/>
            </v:shape>
            <v:shape id="_x0000_s1147" style="position:absolute;left:5013;top:78;width:51;height:66" coordsize="102,133" path="m,69l3,84,5,96r4,14l15,118r8,7l31,130r10,3l53,133r8,l72,130r9,-5l87,118r7,-8l99,96r3,-12l102,66r,-15l99,38,94,26,87,18,81,12,72,5,61,3,53,,41,3,31,5r-8,7l15,18,9,26,5,40,3,53,,69r,e" filled="f" strokeweight="1e-4mm">
              <v:path arrowok="t"/>
            </v:shape>
            <v:shape id="_x0000_s1148" style="position:absolute;left:5087;top:34;width:51;height:120" coordsize="101,241" path="m27,241l27,93,,93,,70r27,l27,52r,-8l27,35r,-5l29,26r3,-7l35,15r5,-5l44,6,50,4,58,1,67,r8,l82,r6,l94,1r7,l96,27r-3,l88,26r-4,l79,26r-6,l68,27r-4,3l62,32r-3,4l58,41r-3,6l55,54r,16l90,70r,23l55,93r,148l27,241r,xe" fillcolor="black" strokeweight="1e-4mm">
              <v:path arrowok="t"/>
            </v:shape>
            <v:shape id="_x0000_s1149" style="position:absolute;left:5191;top:35;width:74;height:77" coordsize="149,153" path="m,153l,,29,r,84l40,74,52,67,64,63,78,61r8,l93,63r6,3l108,67r6,5l121,76r4,5l130,87r4,5l139,98r1,6l145,113r2,9l147,130r2,12l149,150r,3l121,153r,l119,135r-3,-13l113,110r-8,-8l99,96,90,89,84,87,75,84r-9,3l58,89r-9,7l40,102r-6,8l32,122r-5,13l27,150r,3l,153r,xe" fillcolor="black" stroked="f">
              <v:path arrowok="t"/>
            </v:shape>
            <v:shape id="_x0000_s1150" style="position:absolute;left:5191;top:112;width:74;height:43" coordsize="149,87" path="m,l,84r27,l27,64r8,12l49,82r11,2l75,87r15,l104,82r12,-6l128,64,139,52r6,-16l147,17,149,,121,r-2,15l116,27r-3,14l105,49r-6,7l90,61r-9,3l73,64,61,62,52,61,43,53,35,43,32,34,29,26,27,12,27,,,,,xe" fillcolor="black" stroked="f">
              <v:path arrowok="t"/>
            </v:shape>
            <v:shape id="_x0000_s1151" style="position:absolute;left:5191;top:35;width:74;height:120" coordsize="149,240" path="m27,237l,237,,,29,r,84l40,74,52,67,64,63,78,61r8,l93,63r6,3l108,67r6,5l121,76r4,5l130,87r4,5l139,98r1,6l145,113r2,9l147,130r2,12l149,150r-2,20l145,189r-6,16l128,217r-12,12l104,235r-14,5l75,240,60,237,49,235,35,229,27,217r,20l27,237e" filled="f" strokeweight="1e-4mm">
              <v:path arrowok="t"/>
            </v:shape>
            <v:shape id="_x0000_s1152" style="position:absolute;left:5204;top:78;width:47;height:66" coordsize="94,133" path="m,66l,81,2,95r3,8l8,112r8,10l25,130r9,1l46,133r8,l63,130r9,-5l78,118r8,-8l89,96,92,84,94,69,92,51,89,38,86,26,78,18,72,12,63,5,57,3,48,,39,3,31,5r-9,7l13,18,7,26,5,38,,51,,66r,e" filled="f" strokeweight="1e-4mm">
              <v:path arrowok="t"/>
            </v:shape>
            <v:shape id="_x0000_s1153" style="position:absolute;left:5282;top:66;width:74;height:25" coordsize="147,49" path="m,49l5,37,13,23,26,13,40,6,54,2,72,,89,2r15,4l118,13r11,10l139,37r8,12l113,49r,-1l109,41r-6,-6l94,28,83,26,72,23r-9,3l54,28r-8,4l40,39r-7,7l31,49,,49r,xe" fillcolor="black" stroked="f">
              <v:path arrowok="t"/>
            </v:shape>
            <v:shape id="_x0000_s1154" style="position:absolute;left:5278;top:91;width:80;height:64" coordsize="159,130" path="m9,l7,5,2,23,,44,2,64,7,79r7,17l22,110r13,9l49,125r17,5l83,130r15,l112,127r10,-5l133,119r9,-9l151,101r5,-11l159,77,130,73r-5,8l121,87r-5,8l112,99r-7,5l98,105r-6,2l83,107r-11,l63,104,55,99,46,92,40,84,35,75,34,61,31,49r128,l159,46r,-2l159,43r,l157,23,156,3r,-3l122,r3,5l127,17r3,8l34,25,35,14,37,5,40,,9,r,xe" fillcolor="black" stroked="f">
              <v:path arrowok="t"/>
            </v:shape>
            <v:shape id="_x0000_s1155" style="position:absolute;left:5278;top:66;width:80;height:89" coordsize="159,179" path="m130,122r29,4l156,139r-5,11l142,159r-9,9l122,171r-10,5l98,179r-15,l66,179,49,174,35,168,22,159,14,145,7,128,2,113,,93,2,72,7,54,14,37,22,23,35,13,49,6,63,2,81,,98,2r15,4l127,13r11,10l148,37r8,15l157,72r2,20l159,92r,1l159,95r,3l31,98r3,12l35,124r5,9l46,141r9,7l63,153r9,3l83,156r9,l98,154r7,-1l112,148r4,-4l121,136r4,-6l130,122r,e" filled="f" strokeweight="1e-4mm">
              <v:path arrowok="t"/>
            </v:shape>
            <v:shape id="_x0000_s1156" style="position:absolute;left:5295;top:78;width:48;height:25" coordsize="96,51" path="m,51r96,l93,43,91,31,88,25,84,18,78,12,69,5,58,3,47,,38,3,29,5,21,9r-6,7l8,23,3,31,1,40,,51r,e" filled="f" strokeweight="1e-4mm">
              <v:path arrowok="t"/>
            </v:shape>
            <v:shape id="_x0000_s1157" style="position:absolute;left:5375;top:35;width:16;height:119" coordsize="32,237" path="m,237l,,32,r,237l,237r,xe" fillcolor="black" strokeweight="1e-4mm">
              <v:path arrowok="t"/>
            </v:shape>
            <v:shape id="_x0000_s1158" style="position:absolute;left:5404;top:38;width:43;height:117" coordsize="86,235" path="m81,206r5,26l78,232r-3,l68,235r-5,l55,235r-6,-3l42,232r-5,-2l35,227r-4,-1l29,221r-3,-4l25,212r,-8l22,195r,-13l22,84,,84,,61r22,l22,18,51,r,61l81,61r,23l51,84r,100l51,191r1,4l52,197r,3l55,201r,l55,204r2,2l60,209r1,l66,209r2,l72,209r3,l78,209r3,-3l81,206xe" fillcolor="black" strokeweight="1e-4mm">
              <v:path arrowok="t"/>
            </v:shape>
            <v:shape id="_x0000_s1159" style="position:absolute;left:5507;top:66;width:117;height:88" coordsize="233,176" path="m,176l,5r26,l26,28r3,-6l34,17r7,-4l47,8,54,6,61,2,69,r9,l87,r6,2l102,6r6,2l115,13r4,4l124,23r1,8l137,17,150,8,165,2,180,r12,2l203,5r8,3l220,15r6,8l230,32r3,14l233,58r,118l204,176r,-107l204,61r-1,-9l203,48r-3,-5l200,39r-2,-2l194,32r-2,-1l187,28r-4,l178,26r-4,l165,26r-8,2l150,32r-7,7l137,46r-3,8l130,63r,13l130,176r-28,l102,66r,-9l99,48,98,41,93,37,89,32,84,28,78,26r-6,l64,26r-6,2l52,31r-5,1l43,37r-5,4l37,46r-5,6l29,58r,9l28,76r,11l28,176,,176r,xe" fillcolor="black" strokeweight="1e-4mm">
              <v:path arrowok="t"/>
            </v:shape>
            <v:shape id="_x0000_s1160" style="position:absolute;left:5640;top:66;width:81;height:46" coordsize="162,92" path="m,92r,l3,67,8,48,16,32,26,20,37,11,51,5,66,2,81,,99,2r14,4l127,13r13,10l148,37r8,15l160,69r2,20l162,92r-31,l131,89r,-15l127,61,122,49r-6,-8l110,35r-9,-7l90,26,81,23,70,26,60,28r-9,7l44,41r-7,8l34,63,31,76,29,92,,92r,xe" fillcolor="black" stroked="f">
              <v:path arrowok="t"/>
            </v:shape>
            <v:shape id="_x0000_s1161" style="position:absolute;left:5640;top:112;width:81;height:43" coordsize="162,87" path="m,l3,18,5,38r6,15l23,67r12,9l49,82r15,5l81,87r11,l104,84r8,-2l122,78r9,-5l140,67r7,-9l151,49r5,-11l160,26r2,-14l162,,131,r,15l127,27r-5,14l116,49r-6,7l101,61,90,64r-9,l70,64,60,61,51,56,44,49,37,41,34,27,31,15,29,r,l,,,xe" fillcolor="black" stroked="f">
              <v:path arrowok="t"/>
            </v:shape>
            <v:shape id="_x0000_s1162" style="position:absolute;left:5640;top:66;width:81;height:89" coordsize="162,179" path="m,92l3,67,8,48,16,32,26,20,37,11,51,5,66,2,81,,99,2r14,4l127,13r13,10l148,37r8,15l160,69r2,20l162,104r-2,14l156,130r-5,11l147,150r-7,9l131,165r-9,5l112,174r-8,2l92,179r-11,l64,179,49,174,35,168,23,159,11,145,5,130,3,110,,92r,e" filled="f" strokeweight="1e-4mm">
              <v:path arrowok="t"/>
            </v:shape>
            <v:shape id="_x0000_s1163" style="position:absolute;left:5654;top:78;width:51;height:66" coordsize="102,133" path="m,69l2,84,5,96r3,14l15,118r7,7l31,130r10,3l52,133r9,l72,130r9,-5l87,118r6,-8l98,96r4,-12l102,66r,-15l98,38,93,26,87,18,81,12,72,5,61,3,52,,41,3,31,5r-9,7l15,18,8,26,5,40,2,53,,69r,e" filled="f" strokeweight="1e-4mm">
              <v:path arrowok="t"/>
            </v:shape>
            <v:shape id="_x0000_s1164" style="position:absolute;left:5729;top:68;width:79;height:86" coordsize="160,171" path="m67,171l,,32,,70,104r2,9l75,121r4,9l81,139r3,-9l85,121r5,-7l92,105,128,r32,l94,171r-27,l67,171xe" fillcolor="black" strokeweight="1e-4mm">
              <v:path arrowok="t"/>
            </v:shape>
            <v:shape id="_x0000_s1165" style="position:absolute;left:5821;top:66;width:73;height:25" coordsize="146,49" path="m,49l4,37,12,23,26,13,38,6,55,2,72,,90,2r14,4l117,13r11,10l139,37r7,12l113,49r,-1l108,41r-6,-6l93,28,82,26,72,23r-9,3l55,28r-9,4l38,39r-6,7l30,49,,49r,xe" fillcolor="black" stroked="f">
              <v:path arrowok="t"/>
            </v:shape>
            <v:shape id="_x0000_s1166" style="position:absolute;left:5817;top:91;width:80;height:64" coordsize="160,130" path="m9,l6,5,3,23,,44,3,64,6,79r7,17l21,110r14,9l47,125r18,5l82,130r17,l111,127r11,-5l133,119r9,-9l151,101r4,-11l160,77,128,73r-3,8l120,87r-4,8l111,99r-6,5l99,105r-8,2l82,107r-10,l64,104,55,99,46,92,39,84,35,75,32,61,30,49r130,l160,46r,-2l160,43r,l157,23,155,3r,-3l122,r3,5l126,17r2,8l32,25,35,14,37,5,39,,9,r,xe" fillcolor="black" stroked="f">
              <v:path arrowok="t"/>
            </v:shape>
            <v:shape id="_x0000_s1167" style="position:absolute;left:5817;top:66;width:80;height:89" coordsize="160,179" path="m128,122r32,4l155,139r-4,11l142,159r-9,9l122,171r-11,5l99,179r-17,l65,179,47,174,35,168,21,159,13,145,6,128,3,113,,93,3,72,6,54,13,37,21,23,35,13,47,6,64,2,81,,99,2r14,4l126,13r11,10l148,37r7,15l157,72r3,20l160,92r,1l160,95r,3l30,98r2,12l35,124r4,9l46,141r9,7l64,153r8,3l82,156r9,l99,154r6,-1l111,148r5,-4l120,136r5,-6l128,122r,e" filled="f" strokeweight="1e-4mm">
              <v:path arrowok="t"/>
            </v:shape>
            <v:shape id="_x0000_s1168" style="position:absolute;left:5833;top:78;width:48;height:25" coordsize="96,51" path="m,51r96,l94,43,93,31,90,25,85,18,79,12,70,5,59,3,49,,40,3,32,5,23,9r-8,7l9,23,5,31,3,40,,51r,e" filled="f" strokeweight="1e-4mm">
              <v:path arrowok="t"/>
            </v:shape>
            <v:shape id="_x0000_s1169" style="position:absolute;left:5915;top:66;width:117;height:88" coordsize="234,176" path="m,176l,5r26,l26,28r5,-6l35,17r7,-4l48,8,55,6,61,2,70,r8,l87,r7,2l103,6r6,2l116,13r5,4l124,23r3,8l138,17,151,8,166,2,182,r10,2l203,5r9,3l220,15r7,8l232,32r2,14l234,58r,118l205,176r,-107l205,61r-2,-9l203,48r-3,-5l200,39r-1,-2l194,32r-2,-1l188,28r-5,l179,26r-5,l166,26r-9,2l151,32r-7,7l138,46r-2,8l131,63r,13l131,176r-28,l103,66r,-9l101,48,98,41,94,37,89,32,86,28,78,26r-6,l66,26r-6,2l52,31r-4,1l43,37r-3,4l37,46r-4,6l31,58r,9l28,76r,11l28,176,,176r,xe" fillcolor="black" strokeweight="1e-4mm">
              <v:path arrowok="t"/>
            </v:shape>
            <v:shape id="_x0000_s1170" style="position:absolute;left:6053;top:66;width:73;height:25" coordsize="146,49" path="m,49l4,37,13,23,26,13,39,6,55,2,72,,90,2r15,4l117,13r12,10l140,37r6,12l114,49r,-1l109,41r-7,-6l94,28,82,26,72,23r-8,3l55,28r-9,4l39,39r-6,7l30,49,,49r,xe" fillcolor="black" stroked="f">
              <v:path arrowok="t"/>
            </v:shape>
            <v:shape id="_x0000_s1171" style="position:absolute;left:6048;top:91;width:80;height:64" coordsize="160,130" path="m9,l7,5,3,23,,44,3,64,7,79r6,17l22,110r13,9l48,125r17,5l83,130r16,l111,127r12,-5l134,119r9,-9l151,101r4,-11l160,77,129,73r-4,8l120,87r-4,8l111,99r-6,5l99,105r-8,2l83,107r-10,l64,104,55,99,47,92,39,84,35,75,33,61,30,49r130,l160,46r,-2l160,43r,l158,23,155,3r,-3l123,r2,5l126,17r3,8l33,25,35,14,38,5,39,,9,r,xe" fillcolor="black" stroked="f">
              <v:path arrowok="t"/>
            </v:shape>
            <v:shape id="_x0000_s1172" style="position:absolute;left:6048;top:66;width:80;height:89" coordsize="160,179" path="m129,122r31,4l155,139r-4,11l143,159r-9,9l123,171r-12,5l99,179r-16,l65,179,48,174,35,168,22,159,13,145,7,128,3,113,,93,3,72,7,54,13,37,22,23,35,13,48,6,64,2,81,,99,2r15,4l126,13r12,10l149,37r6,15l158,72r2,20l160,92r,1l160,95r,3l30,98r3,12l35,124r4,9l47,141r8,7l64,153r9,3l83,156r8,l99,154r6,-1l111,148r5,-4l120,136r5,-6l129,122r,e" filled="f" strokeweight="1e-4mm">
              <v:path arrowok="t"/>
            </v:shape>
            <v:shape id="_x0000_s1173" style="position:absolute;left:6064;top:78;width:48;height:25" coordsize="96,51" path="m,51r96,l93,43,92,31,90,25,85,18,78,12,70,5,58,3,48,,40,3,31,5,22,9r-7,7l9,23,5,31,2,40,,51r,e" filled="f" strokeweight="1e-4mm">
              <v:path arrowok="t"/>
            </v:shape>
            <v:shape id="_x0000_s1174" style="position:absolute;left:6146;top:66;width:70;height:88" coordsize="140,176" path="m,176l,5r26,l26,28,38,17,51,6,64,2,81,r9,l96,2r8,3l110,6r6,5l121,13r4,4l130,22r1,4l136,31r3,6l139,43r1,5l140,54r,9l140,72r,104l112,176r,-104l112,63r-2,-6l110,49r-3,-3l105,41r-1,-4l99,35,96,31,92,28r-6,l81,26r-6,l66,26r-9,2l49,32r-6,5l35,46r-1,8l29,67r,16l29,176,,176r,xe" fillcolor="black" strokeweight="1e-4mm">
              <v:path arrowok="t"/>
            </v:shape>
            <v:shape id="_x0000_s1175" style="position:absolute;left:6230;top:38;width:43;height:117" coordsize="85,235" path="m81,206r4,26l79,232r-4,l68,235r-4,l55,235r-6,-3l42,232r-4,-2l35,227r-3,-1l29,221r-2,-4l24,212r,-8l23,195r,-13l23,84,,84,,61r23,l23,18,50,r,61l81,61r,23l50,84r,100l50,191r3,4l53,197r,3l55,201r,l55,204r3,2l59,209r2,l66,209r2,l73,209r2,l79,209r2,-3l81,206xe" fillcolor="black" strokeweight="1e-4mm">
              <v:path arrowok="t"/>
            </v:shape>
            <v:shape id="_x0000_s1176" style="position:absolute;left:3873;top:1015;width:84;height:33" coordsize="169,64" path="m,64l,,90,r14,l114,2r11,1l134,6r9,5l149,17r7,6l160,29r5,8l166,46r3,6l169,61r,3l139,64r,l139,58r-3,-4l134,47r-3,-4l130,38r-5,-4l121,32r-5,-3l110,28r-9,l93,28r-14,l32,28r,36l,64r,xe" fillcolor="black" stroked="f">
              <v:path arrowok="t"/>
            </v:shape>
            <v:shape id="_x0000_s1177" style="position:absolute;left:3873;top:1048;width:90;height:52" coordsize="180,105" path="m,105l,,32,r,35l84,35r9,l101,35r7,l114,34r5,-3l123,29r5,-4l131,20r3,-4l136,11r3,-3l139,r30,l169,5r-3,6l165,18r-5,7l156,31r-5,7l145,43r-9,3l145,51r11,4l163,61r6,8l174,77r3,9l180,95r,10l148,105r,l148,98r-3,-6l143,86r-3,-5l136,77r-5,-5l128,70r-5,-1l116,66r-8,l96,64r-8,l32,64r,41l,105r,xe" fillcolor="black" stroked="f">
              <v:path arrowok="t"/>
            </v:shape>
            <v:shape id="_x0000_s1178" style="position:absolute;left:3873;top:1100;width:90;height:34" coordsize="180,68" path="m,l,68r90,l101,68r12,l121,68r9,-2l139,63r6,-4l151,57r5,-5l160,48r5,-5l169,37r5,-6l175,25r2,-9l180,8r,-8l180,,148,r,5l148,8r-3,8l143,20r-3,5l139,28r-5,3l131,33r-3,1l123,34r-4,3l113,39r-5,l104,39r-8,3l90,42r-58,l32,,,,,xe" fillcolor="black" stroked="f">
              <v:path arrowok="t"/>
            </v:shape>
            <v:shape id="_x0000_s1179" style="position:absolute;left:3873;top:1015;width:90;height:119" coordsize="180,237" path="m,237l,,90,r14,l114,2r11,1l134,6r9,5l149,17r7,6l160,29r5,8l166,46r3,6l169,61r,8l166,75r-1,7l160,89r-4,6l151,102r-6,5l136,110r9,5l156,119r7,6l169,133r5,8l177,150r3,9l180,169r,8l177,185r-2,9l174,200r-5,6l165,212r-5,5l156,221r-5,5l145,228r-6,4l130,235r-9,2l113,237r-12,l90,237,,237r,e" filled="f" strokeweight="1e-4mm">
              <v:path arrowok="t"/>
            </v:shape>
            <v:shape id="_x0000_s1180" style="position:absolute;left:3889;top:1030;width:53;height:35" coordsize="107,71" path="m,71r52,l61,71r8,l76,71r6,-1l87,67r4,-2l96,61r3,-5l102,52r2,-5l107,44r,-8l107,30r-3,-4l102,19,99,15,98,10,93,6,89,4,84,1,78,,69,,61,,47,,,,,71r,e" filled="f" strokeweight="1e-4mm">
              <v:path arrowok="t"/>
            </v:shape>
            <v:shape id="_x0000_s1181" style="position:absolute;left:3889;top:1079;width:58;height:42" coordsize="116,83" path="m,83r58,l64,83r8,-3l76,80r5,l87,78r4,-3l96,75r3,-1l102,72r5,-3l108,66r3,-5l113,57r3,-8l116,46r,-5l116,34r-3,-6l111,22r-3,-5l104,13,99,8,96,6,91,5,84,2r-8,l64,,56,,,,,83r,e" filled="f" strokeweight="1e-4mm">
              <v:path arrowok="t"/>
            </v:shape>
            <v:shape id="_x0000_s1182" style="position:absolute;left:3978;top:1046;width:75;height:63" coordsize="151,125" path="m,125r,l2,119r3,-6l7,108r2,-4l14,99r3,-4l22,90r4,-1l31,87r6,-3l42,82r4,-2l52,80r8,-2l68,78,86,75,98,73r14,-4l121,67r,-3l121,63r,-3l121,60r,-8l118,43r-2,-5l113,34r-6,-5l98,26,90,23r-12,l70,23r-9,3l55,29r-7,3l44,37r-4,4l37,49r-3,9l5,54,9,46r2,-9l16,29r1,-6l22,19r7,-5l35,11,44,6,52,3,61,2,72,,83,,95,r8,2l112,3r9,3l127,8r4,3l136,14r3,5l142,23r2,5l147,32r1,6l151,43r,4l151,55r,9l151,104r,20l151,125r-33,l118,125r,-6l121,110r,-9l121,90r-9,3l101,95,87,99r-15,2l63,104r-6,l52,104r-4,2l44,108r-4,2l37,115r-2,1l34,119r,5l31,125,,125r,xe" fillcolor="black" stroked="f">
              <v:path arrowok="t"/>
            </v:shape>
            <v:shape id="_x0000_s1183" style="position:absolute;left:3978;top:1109;width:80;height:26" coordsize="159,52" path="m,l,8r,8l5,26r4,9l16,42r9,4l35,51r11,1l60,52r8,l77,51r6,l92,51r9,-5l107,42r6,-5l122,31r3,4l127,42r,4l130,51r29,l157,46r-1,-4l153,35r,-4l151,25r,-11l151,,118,r-2,5l112,11r-5,5l103,20r-7,5l90,29r-7,2l75,34r-9,l57,34,51,31,44,29,40,25,37,20,34,16,31,11r,-6l31,r,l,,,xe" fillcolor="black" stroked="f">
              <v:path arrowok="t"/>
            </v:shape>
            <v:shape id="_x0000_s1184" style="position:absolute;left:3978;top:1046;width:80;height:89" coordsize="159,177" path="m122,156r-9,6l107,167r-6,4l92,176r-9,l77,176r-9,1l60,177r-14,l35,176,25,171r-9,-4l9,160,5,151,,141r,-8l,125r2,-6l5,113r2,-5l9,104r5,-5l17,95r5,-5l26,89r5,-2l37,84r5,-2l46,80r6,l60,78r8,l86,75,98,73r14,-4l121,67r,-3l121,63r,-3l121,60r,-8l118,43r-2,-5l113,34r-6,-5l98,26,90,23r-12,l70,23r-9,3l55,29r-7,3l44,37r-4,4l37,49r-3,9l5,54,9,46r2,-9l16,29r1,-6l22,19r7,-5l35,11,44,6,52,3,61,2,72,,83,,95,r8,2l112,3r9,3l127,8r4,3l136,14r3,5l142,23r2,5l147,32r1,6l151,43r,4l151,55r,9l151,104r,20l151,139r,11l153,156r,4l156,167r1,4l159,176r-29,l127,171r,-4l125,160r-3,-4l122,156e" filled="f" strokeweight="1e-4mm">
              <v:path arrowok="t"/>
            </v:shape>
            <v:shape id="_x0000_s1185" style="position:absolute;left:3994;top:1091;width:44;height:34" coordsize="90,69" path="m90,l81,3,70,5,56,9,41,11r-9,3l26,14r-5,l17,16r-4,2l9,20,6,25,4,26,3,29r,5l,35r,5l,46r3,5l6,55r3,5l13,64r7,2l26,69r9,l44,69r8,-3l59,64r6,-4l72,55r4,-4l81,46r4,-6l87,35r,-6l90,20r,-9l90,r,e" filled="f" strokeweight="1e-4mm">
              <v:path arrowok="t"/>
            </v:shape>
            <v:shape id="_x0000_s1186" style="position:absolute;left:4076;top:1046;width:70;height:88" coordsize="139,176" path="m,176l,3r26,l26,28,37,17,50,6,63,2,81,r9,l96,2r6,1l108,6r8,5l119,12r5,5l128,21r3,5l134,29r3,8l137,43r2,4l139,54r,9l139,72r,104l111,176r,-104l111,63r-3,-8l108,49r-1,-3l105,41r-3,-4l98,34,96,29,91,28r-6,l81,26r-8,l65,26r-9,2l47,32r-6,5l35,46r-3,8l28,67r,15l28,176,,176r,xe" fillcolor="black" strokeweight="1e-4mm">
              <v:path arrowok="t"/>
            </v:shape>
            <v:shape id="_x0000_s1187" style="position:absolute;left:4164;top:1015;width:75;height:76" coordsize="151,151" path="m,151r,l,139,3,128,4,115,9,104r4,-9l20,87r6,-7l35,73r9,-6l53,63,64,61r9,l81,61r7,2l94,64r6,3l108,72r3,3l116,80r4,4l120,r31,l151,151r-29,l122,136r-2,-12l116,110r-7,-8l103,95,94,89,85,87,76,84r-8,3l59,89r-9,6l44,102r-6,8l35,121r-5,13l30,151,,151r,xe" fillcolor="black" stroked="f">
              <v:path arrowok="t"/>
            </v:shape>
            <v:shape id="_x0000_s1188" style="position:absolute;left:4164;top:1091;width:75;height:44" coordsize="151,87" path="m,l,14,3,25,4,35,9,46r4,11l20,66r6,6l35,79r11,5l55,86r10,1l74,87,90,86r13,-5l114,75r8,-11l122,86r29,l151,,122,r,3l122,18r-2,13l116,43r-7,8l103,57r-9,4l85,66r-9,l68,66,59,61,50,57,44,51,38,43,35,29,30,16,30,r,l,,,xe" fillcolor="black" stroked="f">
              <v:path arrowok="t"/>
            </v:shape>
            <v:shape id="_x0000_s1189" style="position:absolute;left:4164;top:1015;width:75;height:120" coordsize="151,238" path="m122,237r,-22l114,226r-11,6l90,237r-16,1l65,238,55,237r-9,-2l35,230r-9,-7l20,217r-7,-9l9,197,4,186,3,176,,165,,151,,139,3,128,4,115,9,104r4,-9l20,87r6,-7l35,73r9,-6l53,63,64,61r9,l81,61r7,2l94,64r6,3l108,72r3,3l116,80r4,4l120,r31,l151,237r-29,l122,237e" filled="f" strokeweight="1e-4mm">
              <v:path arrowok="t"/>
            </v:shape>
            <v:shape id="_x0000_s1190" style="position:absolute;left:4179;top:1058;width:46;height:66" coordsize="92,133" path="m,67l,83,5,96r3,14l14,118r6,6l29,128r9,5l46,133r9,l64,128r9,-4l79,118r7,-8l90,98,92,85r,-15l92,52,90,40,86,26,79,18,73,11,64,5,55,3,46,,38,3,29,5r-9,6l14,18,8,26,5,37,,50,,67r,e" filled="f" strokeweight="1e-4mm">
              <v:path arrowok="t"/>
            </v:shape>
            <v:shape id="_x0000_s1191" style="position:absolute;left:4302;top:1015;width:80;height:119" coordsize="160,237" path="m160,211r,26l,237r,-5l3,226r,-5l5,217r1,-9l11,202r6,-8l24,186r7,-9l40,169,50,159r11,-9l79,134,93,121r12,-11l113,99r7,-9l125,82r2,-9l128,64r,-8l127,47r-5,-6l116,34r-6,-5l101,26,92,23r-8,l75,23,64,26r-9,3l49,34r-5,7l40,49,37,61,35,72,6,67,9,52,14,38,20,26r9,-9l40,8,52,3,67,,84,r17,l113,3r14,5l137,17r9,11l153,38r2,14l157,64r,8l155,78r,9l153,93r-5,6l145,107r-5,8l133,121r-8,9l116,139r-14,12l87,165r-11,9l66,182r-7,7l52,194r-2,3l46,202r-2,4l41,211r119,l160,211xe" fillcolor="black" strokeweight="1e-4mm">
              <v:path arrowok="t"/>
            </v:shape>
            <v:shape id="_x0000_s1192" style="position:absolute;left:699;top:982;width:154;height:119" coordsize="308,237" path="m64,237l,,33,,70,156r3,12l76,181r3,13l81,205r3,-15l87,176r3,-11l90,161,136,r39,l207,120r8,21l218,164r5,21l227,205r3,-11l232,181r4,-13l238,153,277,r31,l242,237r-30,l162,57,160,46r-3,-6l155,33r,-5l154,37r-3,6l149,51r-3,6l96,237r-32,l64,237xe" fillcolor="black" strokeweight="1e-4mm">
              <v:path arrowok="t"/>
            </v:shape>
            <v:shape id="_x0000_s1193" style="position:absolute;left:927;top:817;width:78;height:72" coordsize="157,144" path="m157,144l79,,,144r157,l157,144xe" fillcolor="black" stroked="f">
              <v:path arrowok="t"/>
            </v:shape>
            <v:shape id="_x0000_s1194" style="position:absolute;left:927;top:1232;width:78;height:72" coordsize="157,146" path="m157,l79,146,,,157,r,xe" fillcolor="black" stroked="f">
              <v:path arrowok="t"/>
            </v:shape>
            <v:shape id="_x0000_s1195" style="position:absolute;left:962;top:882;width:8;height:357" coordsize="18,713" path="m9,713r9,l18,,,,,713r9,l9,713r,xe" fillcolor="black" stroked="f">
              <v:path arrowok="t"/>
            </v:shape>
            <v:shape id="_x0000_s1196" style="position:absolute;left:2861;top:869;width:154;height:118" coordsize="308,234" path="m64,234l,,34,,70,156r3,11l78,181r1,12l81,205r3,-15l88,176r2,-11l90,161,136,r39,l208,120r7,21l218,164r5,21l227,205r3,-12l232,181r4,-14l238,152,278,r30,l243,234r-31,l162,57,160,46r-3,-7l156,33r,-5l154,37r-3,6l149,51r-2,6l96,234r-32,l64,234xe" fillcolor="black" strokeweight="1e-4mm">
              <v:path arrowok="t"/>
            </v:shape>
            <v:shape id="_x0000_s1197" style="position:absolute;left:2723;top:879;width:25;height:31" coordsize="49,61" path="m31,61r,-32l28,29r-8,4l17,33r,l15,35r-2,l11,35r-5,l5,38,,38,,24,6,23r7,-3l17,20r5,-2l26,14r2,-2l32,7,34,,49,r,61l31,61r,xe" fillcolor="black" stroked="f">
              <v:path arrowok="t"/>
            </v:shape>
            <v:shape id="_x0000_s1198" style="position:absolute;left:2785;top:878;width:28;height:32" coordsize="55,63" path="m,63l38,,55,,18,63,,63r,xe" fillcolor="black" stroked="f">
              <v:path arrowok="t"/>
            </v:shape>
            <v:shape id="_x0000_s1199" style="position:absolute;left:2762;top:910;width:32;height:39" coordsize="64,79" path="m,79l46,,64,,18,79,,79r,xe" fillcolor="black" stroked="f">
              <v:path arrowok="t"/>
            </v:shape>
            <v:shape id="_x0000_s1200" style="position:absolute;left:2796;top:918;width:43;height:31" coordsize="86,61" path="m53,61r2,-3l60,54r1,-2l64,48r2,-5l69,41r,-4l69,32,66,28,64,23,61,22,58,20,53,17,49,15r-5,l34,17r-7,6l23,32,20,46,,46,,35,3,26,8,20r4,-7l18,6,27,2,35,r9,l53,r8,2l69,6r6,5l79,15r5,7l86,28r,7l86,41r-2,7l81,54r-2,4l78,61r-25,l53,61xe" fillcolor="black" stroked="f">
              <v:path arrowok="t"/>
            </v:shape>
            <v:shape id="_x0000_s1201" style="position:absolute;left:2738;top:910;width:10;height:29" coordsize="18,59" path="m,l,59r18,l18,,,,,xe" fillcolor="black" stroked="f">
              <v:path arrowok="t"/>
            </v:shape>
            <v:shape id="_x0000_s1202" style="position:absolute;left:2745;top:949;width:26;height:29" coordsize="53,58" path="m35,l,58r18,l53,,35,r,xe" fillcolor="black" stroked="f">
              <v:path arrowok="t"/>
            </v:shape>
            <v:shape id="_x0000_s1203" style="position:absolute;left:2795;top:949;width:44;height:29" coordsize="89,58" path="m54,l50,2,41,8,30,15r-9,7l15,26r-5,6l6,37,4,41,1,46,,52r,6l89,58r,-15l36,43r-10,l24,43r2,-2l28,39r2,-5l33,32r2,-1l39,28r5,-2l48,22r6,-5l59,15r3,-4l67,8,70,6,71,5,76,2,79,r,l54,r,xe" fillcolor="black" stroked="f">
              <v:path arrowok="t"/>
            </v:shape>
            <v:shape id="_x0000_s1204" style="position:absolute;left:2745;top:878;width:68;height:100" coordsize="136,200" path="m136,l18,200,,200,119,r17,l136,e" filled="f" strokeweight="1e-4mm">
              <v:path arrowok="t"/>
            </v:shape>
            <v:shape id="_x0000_s1205" style="position:absolute;left:2795;top:918;width:44;height:60" coordsize="89,119" path="m89,119l,119r,-6l1,107r3,-5l6,98r4,-5l15,87r6,-4l30,76,41,69r9,-6l56,58r5,-4l62,52r3,-4l67,43r3,-2l70,37r,-5l67,28,65,23,62,22,59,20,54,17,50,15r-5,l35,17r-7,6l24,32,21,46,1,46,1,35,4,26,9,20r4,-7l19,6,28,2,36,r9,l54,r8,2l70,6r6,5l80,15r5,7l87,28r,7l87,41r-2,7l82,54r-2,4l79,61r-3,2l71,66r-1,1l67,69r-5,3l59,76r-5,2l48,83r-4,4l39,89r-4,3l33,93r-3,2l28,100r-2,2l24,104r2,l36,104r53,l89,119r,e" filled="f" strokeweight="1e-4mm">
              <v:path arrowok="t"/>
            </v:shape>
            <v:shape id="_x0000_s1206" style="position:absolute;left:2723;top:879;width:25;height:60" coordsize="49,120" path="m49,120r-18,l31,29r-3,l20,33r-3,l17,33r-2,2l13,35r-2,l6,35,5,38,,38,,24,6,23r7,-3l17,20r5,-2l26,14r2,-2l32,7,34,,49,r,120l49,120e" filled="f" strokeweight="1e-4mm">
              <v:path arrowok="t"/>
            </v:shape>
            <v:shape id="_x0000_s1207" style="position:absolute;left:2611;top:820;width:78;height:71" coordsize="157,143" path="m157,143l79,,,143r157,l157,143xe" fillcolor="black" stroked="f">
              <v:path arrowok="t"/>
            </v:shape>
            <v:shape id="_x0000_s1208" style="position:absolute;left:2611;top:1005;width:78;height:73" coordsize="157,145" path="m157,l79,145,,,157,r,xe" fillcolor="black" stroked="f">
              <v:path arrowok="t"/>
            </v:shape>
            <v:shape id="_x0000_s1209" style="position:absolute;left:2646;top:885;width:8;height:128" coordsize="17,256" path="m9,256r8,l17,,,,,256r9,l9,256r,xe" fillcolor="black" stroked="f">
              <v:path arrowok="t"/>
            </v:shape>
            <v:shape id="_x0000_s1210" style="position:absolute;left:6335;top:984;width:154;height:117" coordsize="308,235" path="m63,235l,,32,,70,157r2,11l76,180r2,14l81,205r2,-16l87,177r3,-11l90,162,136,r38,l207,120r7,22l218,163r5,22l227,205r2,-11l232,180r3,-12l238,153,277,r31,l242,235r-30,l162,57,159,46r-2,-6l154,33r,-4l153,38r-2,6l148,50r-2,7l96,235r-33,l63,235xe" fillcolor="black" strokeweight="1e-4mm">
              <v:path arrowok="t"/>
            </v:shape>
            <v:shape id="_x0000_s1211" style="position:absolute;left:6197;top:994;width:24;height:30" coordsize="50,61" path="m30,61r,-32l29,29r-9,3l18,32r,l15,35r-2,l11,35r-5,l4,37,,37,,24,6,21r7,-1l18,20r3,-2l26,13r3,-2l33,6,35,,50,r,61l30,61r,xe" fillcolor="black" stroked="f">
              <v:path arrowok="t"/>
            </v:shape>
            <v:shape id="_x0000_s1212" style="position:absolute;left:6259;top:992;width:27;height:32" coordsize="53,63" path="m,63l36,,53,,17,63,,63r,xe" fillcolor="black" stroked="f">
              <v:path arrowok="t"/>
            </v:shape>
            <v:shape id="_x0000_s1213" style="position:absolute;left:6236;top:1024;width:32;height:39" coordsize="63,78" path="m,78l46,,63,,17,78,,78r,xe" fillcolor="black" stroked="f">
              <v:path arrowok="t"/>
            </v:shape>
            <v:shape id="_x0000_s1214" style="position:absolute;left:6269;top:1033;width:43;height:30" coordsize="85,61" path="m52,61r3,-2l59,55r2,-2l64,48r2,-4l67,41r,-3l67,33,66,29,64,24,61,22,57,20,52,18,49,15r-5,l32,18r-6,6l22,33,20,46,,46,,35,2,27,6,20r5,-7l17,7,26,3,35,r9,l52,r9,3l67,7r8,5l78,15r5,7l85,29r,6l85,41r-2,7l81,55r-3,4l76,61r-24,l52,61xe" fillcolor="black" stroked="f">
              <v:path arrowok="t"/>
            </v:shape>
            <v:shape id="_x0000_s1215" style="position:absolute;left:6212;top:1024;width:9;height:29" coordsize="20,58" path="m,l,58r20,l20,,,,,xe" fillcolor="black" stroked="f">
              <v:path arrowok="t"/>
            </v:shape>
            <v:shape id="_x0000_s1216" style="position:absolute;left:6218;top:1063;width:27;height:29" coordsize="52,59" path="m35,l,59r17,l52,,35,r,xe" fillcolor="black" stroked="f">
              <v:path arrowok="t"/>
            </v:shape>
            <v:shape id="_x0000_s1217" style="position:absolute;left:6268;top:1063;width:45;height:29" coordsize="90,59" path="m55,l52,3,43,9,32,15r-9,6l17,26r-5,7l8,38,5,41,3,46,,53r,6l90,59r,-15l38,44r-11,l25,44r2,-3l29,39r3,-4l34,33r1,-3l40,29r4,-3l49,21r6,-3l60,15r4,-3l69,9,70,7,73,4,78,3,79,r,l55,r,xe" fillcolor="black" stroked="f">
              <v:path arrowok="t"/>
            </v:shape>
            <v:shape id="_x0000_s1218" style="position:absolute;left:6218;top:992;width:68;height:100" coordsize="134,200" path="m134,l17,200,,200,117,r17,l134,e" filled="f" strokeweight="1e-4mm">
              <v:path arrowok="t"/>
            </v:shape>
            <v:shape id="_x0000_s1219" style="position:absolute;left:6268;top:1033;width:45;height:59" coordsize="90,120" path="m90,120l,120r,-6l3,107r2,-5l8,99r4,-5l17,87r6,-5l32,76,43,70r9,-6l58,59r4,-4l64,53r3,-5l69,44r1,-3l70,38r,-5l69,29,67,24,64,22,60,20,55,18,52,15r-5,l35,18r-6,6l25,33,23,46,3,46,3,35,5,27,9,20r5,-7l20,7,29,3,38,r9,l55,r9,3l70,7r8,5l81,15r5,7l88,29r,6l88,41r-2,7l84,55r-3,4l79,61r-1,3l73,65r-3,3l69,70r-5,3l60,76r-5,3l49,82r-5,5l40,90r-5,1l34,94r-2,2l29,100r-2,2l25,105r2,l38,105r52,l90,120r,e" filled="f" strokeweight="1e-4mm">
              <v:path arrowok="t"/>
            </v:shape>
            <v:shape id="_x0000_s1220" style="position:absolute;left:6197;top:994;width:24;height:59" coordsize="50,119" path="m50,119r-20,l30,29r-1,l20,32r-2,l18,32r-3,3l13,35r-2,l6,35,4,37,,37,,24,6,21r7,-1l18,20r3,-2l26,13r3,-2l33,6,35,,50,r,119l50,119e" filled="f" strokeweight="1e-4mm">
              <v:path arrowok="t"/>
            </v:shape>
            <v:shape id="_x0000_s1221" style="position:absolute;left:6084;top:934;width:79;height:71" coordsize="157,143" path="m157,143l78,,,143r157,l157,143xe" fillcolor="black" stroked="f">
              <v:path arrowok="t"/>
            </v:shape>
            <v:shape id="_x0000_s1222" style="position:absolute;left:6084;top:1120;width:79;height:72" coordsize="157,146" path="m157,l78,146,,,157,r,xe" fillcolor="black" stroked="f">
              <v:path arrowok="t"/>
            </v:shape>
            <v:shape id="_x0000_s1223" style="position:absolute;left:6119;top:999;width:9;height:128" coordsize="17,256" path="m8,256r9,l17,,,,,256r8,l8,256r,xe" fillcolor="black" stroked="f">
              <v:path arrowok="t"/>
            </v:shape>
            <v:shape id="_x0000_s1224" style="position:absolute;left:9378;top:1101;width:153;height:118" coordsize="307,235" path="m62,235l,,32,,70,157r1,11l76,180r3,14l80,205r2,-16l87,177r2,-12l89,162,135,r40,l207,119r6,23l218,163r4,22l227,205r1,-11l231,180r5,-12l237,153,277,r30,l242,235r-31,l161,57,158,46r-1,-6l155,32r,-3l152,37r-2,7l148,50r-2,7l96,235r-34,l62,235xe" fillcolor="black" strokeweight="1e-4mm">
              <v:path arrowok="t"/>
            </v:shape>
            <v:shape id="_x0000_s1225" style="position:absolute;left:9239;top:1111;width:26;height:30" coordsize="51,61" path="m31,61r,-32l29,29r-9,3l18,32r,l16,35r-2,l11,35r-3,l5,37,,37,,24,8,21r6,-1l18,20r5,-3l26,12r3,-1l34,6,35,,51,r,61l31,61r,xe" fillcolor="black" stroked="f">
              <v:path arrowok="t"/>
            </v:shape>
            <v:shape id="_x0000_s1226" style="position:absolute;left:9301;top:1110;width:28;height:31" coordsize="55,63" path="m,63l37,,55,,17,63,,63r,xe" fillcolor="black" stroked="f">
              <v:path arrowok="t"/>
            </v:shape>
            <v:shape id="_x0000_s1227" style="position:absolute;left:9278;top:1141;width:32;height:40" coordsize="63,78" path="m,78l46,,63,,17,78,,78r,xe" fillcolor="black" stroked="f">
              <v:path arrowok="t"/>
            </v:shape>
            <v:shape id="_x0000_s1228" style="position:absolute;left:9313;top:1150;width:42;height:31" coordsize="85,61" path="m53,61r1,-2l59,55r2,-2l63,48r2,-4l68,41r,-3l68,33,65,29,63,24,61,21,56,20,53,18,48,15r-4,l33,18r-7,6l21,33,19,46,,46,,35,1,26,6,20r4,-7l18,7,26,3,35,r9,l53,r8,3l68,7r6,5l79,15r3,6l85,29r,6l85,41r-3,7l80,55r-1,4l76,61r-23,l53,61xe" fillcolor="black" stroked="f">
              <v:path arrowok="t"/>
            </v:shape>
            <v:shape id="_x0000_s1229" style="position:absolute;left:9255;top:1141;width:10;height:30" coordsize="20,58" path="m,l,58r20,l20,,,,,xe" fillcolor="black" stroked="f">
              <v:path arrowok="t"/>
            </v:shape>
            <v:shape id="_x0000_s1230" style="position:absolute;left:9261;top:1181;width:26;height:29" coordsize="52,59" path="m35,l,59r17,l52,,35,r,xe" fillcolor="black" stroked="f">
              <v:path arrowok="t"/>
            </v:shape>
            <v:shape id="_x0000_s1231" style="position:absolute;left:9311;top:1181;width:45;height:29" coordsize="89,59" path="m55,l50,3,41,9,30,15r-9,6l15,26r-4,7l6,37,3,41,2,46,,52r,7l89,59r,-15l37,44r-11,l23,44r3,-3l28,39r2,-4l32,33r3,-3l38,29r5,-3l47,21r8,-3l58,15r5,-4l67,9,70,6,72,4,76,3,78,r,l55,r,xe" fillcolor="black" stroked="f">
              <v:path arrowok="t"/>
            </v:shape>
            <v:shape id="_x0000_s1232" style="position:absolute;left:9261;top:1110;width:68;height:100" coordsize="136,200" path="m136,l17,200,,200,118,r18,l136,e" filled="f" strokeweight="1e-4mm">
              <v:path arrowok="t"/>
            </v:shape>
            <v:shape id="_x0000_s1233" style="position:absolute;left:9311;top:1150;width:45;height:60" coordsize="89,120" path="m89,120l,120r,-7l2,107r1,-5l6,98r5,-4l15,87r6,-5l30,76,41,70r9,-6l56,59r5,-4l63,53r2,-5l67,44r3,-3l70,38r,-5l67,29,65,24,63,21,58,20,55,18,50,15r-4,l35,18r-7,6l23,33,21,46,2,46,2,35,3,26,8,20r4,-7l20,7,28,3,37,r9,l55,r8,3l70,7r6,5l81,15r3,6l87,29r,6l87,41r-3,7l82,55r-1,4l78,61r-2,3l72,65r-2,2l67,70r-4,2l58,76r-3,3l47,82r-4,5l38,90r-3,1l32,94r-2,2l28,100r-2,2l23,105r3,l37,105r52,l89,120r,e" filled="f" strokeweight="1e-4mm">
              <v:path arrowok="t"/>
            </v:shape>
            <v:shape id="_x0000_s1234" style="position:absolute;left:9239;top:1111;width:26;height:60" coordsize="51,119" path="m51,119r-20,l31,29r-2,l20,32r-2,l18,32r-2,3l14,35r-3,l8,35,5,37,,37,,24,8,21r6,-1l18,20r5,-3l26,12r3,-1l34,6,35,,51,r,119l51,119e" filled="f" strokeweight="1e-4mm">
              <v:path arrowok="t"/>
            </v:shape>
            <v:shape id="_x0000_s1235" style="position:absolute;left:9127;top:1051;width:78;height:72" coordsize="157,143" path="m157,143l78,,,143r157,l157,143xe" fillcolor="black" stroked="f">
              <v:path arrowok="t"/>
            </v:shape>
            <v:shape id="_x0000_s1236" style="position:absolute;left:9127;top:1237;width:78;height:73" coordsize="157,146" path="m157,l78,146,,,157,r,xe" fillcolor="black" stroked="f">
              <v:path arrowok="t"/>
            </v:shape>
            <v:shape id="_x0000_s1237" style="position:absolute;left:9162;top:1117;width:9;height:128" coordsize="17,256" path="m8,256r9,l17,,,,,256r8,l8,256r,xe" fillcolor="black" stroked="f">
              <v:path arrowok="t"/>
            </v:shape>
            <v:shape id="_x0000_s1238" style="position:absolute;left:5919;top:250;width:83;height:89" coordsize="166,177" path="m,l166,89,,177,,,,xe" fillcolor="black" stroked="f">
              <v:path arrowok="t"/>
            </v:shape>
            <v:shape id="_x0000_s1239" style="position:absolute;left:4599;top:286;width:87;height:17" coordsize="175,34" path="m175,r,34l,34,,,175,r,xe" fillcolor="black" stroked="f">
              <v:path arrowok="t"/>
            </v:shape>
            <v:shape id="_x0000_s1240" style="position:absolute;left:4773;top:286;width:87;height:17" coordsize="175,34" path="m175,r,34l,34,,,175,r,xe" fillcolor="black" stroked="f">
              <v:path arrowok="t"/>
            </v:shape>
            <v:shape id="_x0000_s1241" style="position:absolute;left:4948;top:286;width:87;height:17" coordsize="175,34" path="m175,r,34l,34,,,175,r,xe" fillcolor="black" stroked="f">
              <v:path arrowok="t"/>
            </v:shape>
            <v:shape id="_x0000_s1242" style="position:absolute;left:5122;top:286;width:87;height:17" coordsize="175,34" path="m175,r,34l,34,,,175,r,xe" fillcolor="black" stroked="f">
              <v:path arrowok="t"/>
            </v:shape>
            <v:shape id="_x0000_s1243" style="position:absolute;left:5297;top:286;width:87;height:17" coordsize="175,34" path="m175,r,34l,34,,,175,r,xe" fillcolor="black" stroked="f">
              <v:path arrowok="t"/>
            </v:shape>
            <v:shape id="_x0000_s1244" style="position:absolute;left:5471;top:286;width:87;height:17" coordsize="175,34" path="m175,r,34l,34,,,175,r,xe" fillcolor="black" stroked="f">
              <v:path arrowok="t"/>
            </v:shape>
            <v:shape id="_x0000_s1245" style="position:absolute;left:5646;top:286;width:87;height:17" coordsize="175,34" path="m175,r,34l,34,,,175,r,xe" fillcolor="black" stroked="f">
              <v:path arrowok="t"/>
            </v:shape>
            <v:shape id="_x0000_s1246" style="position:absolute;left:5820;top:286;width:87;height:17" coordsize="175,34" path="m175,r,34l,34,,,175,r,xe" fillcolor="black" stroked="f">
              <v:path arrowok="t"/>
            </v:shape>
            <w10:wrap type="none"/>
            <w10:anchorlock/>
          </v:group>
        </w:pict>
      </w:r>
    </w:p>
    <w:p w:rsidR="001E2D97" w:rsidRPr="00A12F15" w:rsidRDefault="00FC47BA">
      <w:pPr>
        <w:pStyle w:val="Caption"/>
        <w:framePr w:w="9577" w:h="1304" w:wrap="auto" w:vAnchor="text" w:hAnchor="margin" w:x="32" w:y="1"/>
        <w:tabs>
          <w:tab w:val="left" w:pos="-720"/>
          <w:tab w:val="left" w:pos="0"/>
          <w:tab w:val="left" w:pos="259"/>
          <w:tab w:val="left" w:pos="604"/>
          <w:tab w:val="left" w:pos="816"/>
          <w:tab w:val="left" w:pos="1440"/>
        </w:tabs>
        <w:suppressAutoHyphens/>
        <w:spacing w:line="1" w:lineRule="exact"/>
        <w:jc w:val="both"/>
        <w:rPr>
          <w:rFonts w:ascii="Arial" w:hAnsi="Arial" w:cs="Arial"/>
          <w:vanish/>
          <w:sz w:val="20"/>
        </w:rPr>
      </w:pPr>
      <w:r w:rsidRPr="00A12F15">
        <w:rPr>
          <w:rFonts w:ascii="Arial" w:hAnsi="Arial" w:cs="Arial"/>
          <w:vanish/>
          <w:sz w:val="20"/>
        </w:rPr>
        <w:fldChar w:fldCharType="begin"/>
      </w:r>
      <w:r w:rsidR="001E2D97" w:rsidRPr="00A12F15">
        <w:rPr>
          <w:rFonts w:ascii="Arial" w:hAnsi="Arial" w:cs="Arial"/>
          <w:vanish/>
          <w:sz w:val="20"/>
        </w:rPr>
        <w:instrText>seq Figure  \* Arabic</w:instrText>
      </w:r>
      <w:r w:rsidRPr="00A12F15">
        <w:rPr>
          <w:rFonts w:ascii="Arial" w:hAnsi="Arial" w:cs="Arial"/>
          <w:vanish/>
          <w:sz w:val="20"/>
        </w:rPr>
        <w:fldChar w:fldCharType="separate"/>
      </w:r>
      <w:r w:rsidR="00C645F1">
        <w:rPr>
          <w:rFonts w:ascii="Arial" w:hAnsi="Arial" w:cs="Arial"/>
          <w:noProof/>
          <w:vanish/>
          <w:sz w:val="20"/>
        </w:rPr>
        <w:t>1</w:t>
      </w:r>
      <w:r w:rsidRPr="00A12F15">
        <w:rPr>
          <w:rFonts w:ascii="Arial" w:hAnsi="Arial" w:cs="Arial"/>
          <w:vanish/>
          <w:sz w:val="20"/>
        </w:rPr>
        <w:fldChar w:fldCharType="end"/>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Provide the following information:</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roofErr w:type="gramStart"/>
      <w:r w:rsidRPr="00A12F15">
        <w:rPr>
          <w:rFonts w:ascii="Arial" w:hAnsi="Arial" w:cs="Arial"/>
          <w:sz w:val="20"/>
        </w:rPr>
        <w:t>for</w:t>
      </w:r>
      <w:proofErr w:type="gramEnd"/>
      <w:r w:rsidRPr="00A12F15">
        <w:rPr>
          <w:rFonts w:ascii="Arial" w:hAnsi="Arial" w:cs="Arial"/>
          <w:sz w:val="20"/>
        </w:rPr>
        <w:t xml:space="preserve"> a load equal to half Max, </w:t>
      </w:r>
      <w:proofErr w:type="spellStart"/>
      <w:r w:rsidRPr="00A12F15">
        <w:rPr>
          <w:rFonts w:ascii="Arial" w:hAnsi="Arial" w:cs="Arial"/>
          <w:sz w:val="20"/>
        </w:rPr>
        <w:t>totalization</w:t>
      </w:r>
      <w:proofErr w:type="spellEnd"/>
      <w:r w:rsidRPr="00A12F15">
        <w:rPr>
          <w:rFonts w:ascii="Arial" w:hAnsi="Arial" w:cs="Arial"/>
          <w:sz w:val="20"/>
        </w:rPr>
        <w:t xml:space="preserve"> </w:t>
      </w:r>
      <w:r w:rsidR="00B817A1" w:rsidRPr="00A12F15">
        <w:rPr>
          <w:rFonts w:ascii="Arial" w:hAnsi="Arial" w:cs="Arial"/>
          <w:sz w:val="20"/>
        </w:rPr>
        <w:t>(</w:t>
      </w:r>
      <w:proofErr w:type="spellStart"/>
      <w:r w:rsidRPr="00A12F15">
        <w:rPr>
          <w:rFonts w:ascii="Arial" w:hAnsi="Arial" w:cs="Arial"/>
          <w:sz w:val="20"/>
        </w:rPr>
        <w:t>Σ</w:t>
      </w:r>
      <w:r w:rsidRPr="00A12F15">
        <w:rPr>
          <w:rFonts w:ascii="Arial" w:hAnsi="Arial" w:cs="Arial"/>
          <w:sz w:val="20"/>
          <w:vertAlign w:val="subscript"/>
        </w:rPr>
        <w:t>min</w:t>
      </w:r>
      <w:proofErr w:type="spellEnd"/>
      <w:r w:rsidR="00B817A1" w:rsidRPr="00A12F15">
        <w:rPr>
          <w:rFonts w:ascii="Arial" w:hAnsi="Arial" w:cs="Arial"/>
          <w:sz w:val="20"/>
        </w:rPr>
        <w:t>)</w:t>
      </w:r>
      <w:r w:rsidRPr="00A12F15">
        <w:rPr>
          <w:rFonts w:ascii="Arial" w:hAnsi="Arial" w:cs="Arial"/>
          <w:sz w:val="20"/>
        </w:rPr>
        <w:t xml:space="preserve"> (expressed as number of "d") is either</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w:t>
      </w:r>
      <w:r w:rsidRPr="00A12F15">
        <w:rPr>
          <w:rFonts w:ascii="Arial" w:hAnsi="Arial" w:cs="Arial"/>
          <w:sz w:val="20"/>
        </w:rPr>
        <w:tab/>
      </w:r>
      <w:proofErr w:type="gramStart"/>
      <w:r w:rsidRPr="00A12F15">
        <w:rPr>
          <w:rFonts w:ascii="Arial" w:hAnsi="Arial" w:cs="Arial"/>
          <w:sz w:val="20"/>
        </w:rPr>
        <w:t>equal</w:t>
      </w:r>
      <w:proofErr w:type="gramEnd"/>
      <w:r w:rsidRPr="00A12F15">
        <w:rPr>
          <w:rFonts w:ascii="Arial" w:hAnsi="Arial" w:cs="Arial"/>
          <w:sz w:val="20"/>
        </w:rPr>
        <w:t xml:space="preserve"> to .... </w:t>
      </w:r>
      <w:proofErr w:type="gramStart"/>
      <w:r w:rsidRPr="00A12F15">
        <w:rPr>
          <w:rFonts w:ascii="Arial" w:hAnsi="Arial" w:cs="Arial"/>
          <w:sz w:val="20"/>
        </w:rPr>
        <w:t>d</w:t>
      </w:r>
      <w:proofErr w:type="gramEnd"/>
      <w:r w:rsidRPr="00A12F15">
        <w:rPr>
          <w:rFonts w:ascii="Arial" w:hAnsi="Arial" w:cs="Arial"/>
          <w:sz w:val="20"/>
        </w:rPr>
        <w:t xml:space="preserve"> or,</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w:t>
      </w:r>
      <w:r w:rsidRPr="00A12F15">
        <w:rPr>
          <w:rFonts w:ascii="Arial" w:hAnsi="Arial" w:cs="Arial"/>
          <w:sz w:val="20"/>
        </w:rPr>
        <w:tab/>
        <w:t xml:space="preserve">5 times the appropriate value in R 50-1, </w:t>
      </w:r>
      <w:r w:rsidR="00A42004" w:rsidRPr="00A12F15">
        <w:rPr>
          <w:rFonts w:ascii="Arial" w:hAnsi="Arial" w:cs="Arial"/>
          <w:sz w:val="20"/>
        </w:rPr>
        <w:t>2.4</w:t>
      </w:r>
      <w:r w:rsidRPr="00A12F15">
        <w:rPr>
          <w:rFonts w:ascii="Arial" w:hAnsi="Arial" w:cs="Arial"/>
          <w:sz w:val="20"/>
        </w:rPr>
        <w:t xml:space="preserve"> Table 3</w:t>
      </w:r>
      <w:proofErr w:type="gramStart"/>
      <w:r w:rsidRPr="00A12F15">
        <w:rPr>
          <w:rFonts w:ascii="Arial" w:hAnsi="Arial" w:cs="Arial"/>
          <w:sz w:val="20"/>
        </w:rPr>
        <w:t>, ....</w:t>
      </w:r>
      <w:proofErr w:type="gramEnd"/>
      <w:r w:rsidRPr="00A12F15">
        <w:rPr>
          <w:rFonts w:ascii="Arial" w:hAnsi="Arial" w:cs="Arial"/>
          <w:sz w:val="20"/>
        </w:rPr>
        <w:t xml:space="preserve"> </w:t>
      </w:r>
      <w:proofErr w:type="gramStart"/>
      <w:r w:rsidRPr="00A12F15">
        <w:rPr>
          <w:rFonts w:ascii="Arial" w:hAnsi="Arial" w:cs="Arial"/>
          <w:sz w:val="20"/>
        </w:rPr>
        <w:t>d</w:t>
      </w:r>
      <w:proofErr w:type="gramEnd"/>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9072" w:type="dxa"/>
        <w:tblInd w:w="56" w:type="dxa"/>
        <w:tblLayout w:type="fixed"/>
        <w:tblCellMar>
          <w:left w:w="56" w:type="dxa"/>
          <w:right w:w="56" w:type="dxa"/>
        </w:tblCellMar>
        <w:tblLook w:val="0000"/>
      </w:tblPr>
      <w:tblGrid>
        <w:gridCol w:w="1134"/>
        <w:gridCol w:w="1418"/>
        <w:gridCol w:w="1134"/>
        <w:gridCol w:w="1559"/>
        <w:gridCol w:w="1559"/>
        <w:gridCol w:w="1276"/>
        <w:gridCol w:w="992"/>
      </w:tblGrid>
      <w:tr w:rsidR="001E2D97" w:rsidRPr="00A12F15" w:rsidTr="00ED5C77">
        <w:tc>
          <w:tcPr>
            <w:tcW w:w="1134" w:type="dxa"/>
            <w:tcBorders>
              <w:top w:val="double" w:sz="7" w:space="0" w:color="auto"/>
              <w:left w:val="double" w:sz="7" w:space="0" w:color="auto"/>
            </w:tcBorders>
          </w:tcPr>
          <w:p w:rsidR="001E2D97" w:rsidRPr="00A12F15" w:rsidRDefault="00FC47BA">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fldChar w:fldCharType="begin"/>
            </w:r>
            <w:r w:rsidR="001E2D97" w:rsidRPr="00A12F15">
              <w:rPr>
                <w:rFonts w:ascii="Arial" w:hAnsi="Arial" w:cs="Arial"/>
                <w:sz w:val="20"/>
              </w:rPr>
              <w:instrText xml:space="preserve">PRIVATE </w:instrText>
            </w:r>
            <w:r w:rsidRPr="00A12F15">
              <w:rPr>
                <w:rFonts w:ascii="Arial" w:hAnsi="Arial" w:cs="Arial"/>
                <w:sz w:val="20"/>
              </w:rPr>
              <w:fldChar w:fldCharType="end"/>
            </w:r>
          </w:p>
        </w:tc>
        <w:tc>
          <w:tcPr>
            <w:tcW w:w="1418" w:type="dxa"/>
            <w:tcBorders>
              <w:top w:val="double" w:sz="7" w:space="0" w:color="auto"/>
              <w:left w:val="single" w:sz="7" w:space="0" w:color="auto"/>
            </w:tcBorders>
          </w:tcPr>
          <w:p w:rsidR="001E2D97" w:rsidRPr="00A12F15" w:rsidRDefault="001E2D97">
            <w:pPr>
              <w:tabs>
                <w:tab w:val="center" w:pos="635"/>
              </w:tabs>
              <w:suppressAutoHyphens/>
              <w:rPr>
                <w:rFonts w:ascii="Arial" w:hAnsi="Arial" w:cs="Arial"/>
                <w:sz w:val="20"/>
              </w:rPr>
            </w:pPr>
            <w:r w:rsidRPr="00A12F15">
              <w:rPr>
                <w:rFonts w:ascii="Arial" w:hAnsi="Arial" w:cs="Arial"/>
                <w:sz w:val="20"/>
              </w:rPr>
              <w:tab/>
            </w:r>
            <w:r w:rsidR="00AB7BBD" w:rsidRPr="00A12F15">
              <w:rPr>
                <w:rFonts w:ascii="Arial" w:hAnsi="Arial" w:cs="Arial"/>
                <w:sz w:val="20"/>
              </w:rPr>
              <w:t>Load L</w:t>
            </w:r>
          </w:p>
          <w:p w:rsidR="001E2D97" w:rsidRPr="00A12F15" w:rsidRDefault="001E2D97">
            <w:pPr>
              <w:tabs>
                <w:tab w:val="left" w:pos="-720"/>
                <w:tab w:val="left" w:pos="0"/>
                <w:tab w:val="left" w:pos="259"/>
                <w:tab w:val="left" w:pos="604"/>
                <w:tab w:val="left" w:pos="816"/>
                <w:tab w:val="left" w:pos="1440"/>
              </w:tabs>
              <w:suppressAutoHyphens/>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rPr>
                <w:rFonts w:ascii="Arial" w:hAnsi="Arial" w:cs="Arial"/>
                <w:sz w:val="20"/>
              </w:rPr>
            </w:pPr>
          </w:p>
          <w:p w:rsidR="001E2D97" w:rsidRPr="00A12F15" w:rsidRDefault="001E2D97">
            <w:pPr>
              <w:tabs>
                <w:tab w:val="center" w:pos="635"/>
              </w:tabs>
              <w:suppressAutoHyphens/>
              <w:spacing w:after="56"/>
              <w:rPr>
                <w:rFonts w:ascii="Arial" w:hAnsi="Arial" w:cs="Arial"/>
                <w:sz w:val="20"/>
              </w:rPr>
            </w:pPr>
            <w:r w:rsidRPr="00A12F15">
              <w:rPr>
                <w:rFonts w:ascii="Arial" w:hAnsi="Arial" w:cs="Arial"/>
                <w:sz w:val="20"/>
              </w:rPr>
              <w:tab/>
              <w:t>(   )</w:t>
            </w:r>
          </w:p>
        </w:tc>
        <w:tc>
          <w:tcPr>
            <w:tcW w:w="1134" w:type="dxa"/>
            <w:tcBorders>
              <w:top w:val="double" w:sz="7" w:space="0" w:color="auto"/>
              <w:left w:val="single" w:sz="7" w:space="0" w:color="auto"/>
            </w:tcBorders>
          </w:tcPr>
          <w:p w:rsidR="001E2D97" w:rsidRPr="00A12F15" w:rsidRDefault="001E2D97">
            <w:pPr>
              <w:tabs>
                <w:tab w:val="center" w:pos="519"/>
              </w:tabs>
              <w:suppressAutoHyphens/>
              <w:spacing w:after="56"/>
              <w:rPr>
                <w:rFonts w:ascii="Arial" w:hAnsi="Arial" w:cs="Arial"/>
                <w:sz w:val="20"/>
              </w:rPr>
            </w:pPr>
            <w:r w:rsidRPr="00A12F15">
              <w:rPr>
                <w:rFonts w:ascii="Arial" w:hAnsi="Arial" w:cs="Arial"/>
                <w:sz w:val="20"/>
              </w:rPr>
              <w:tab/>
              <w:t>Pulses</w:t>
            </w:r>
            <w:r w:rsidR="00767019" w:rsidRPr="00A12F15">
              <w:rPr>
                <w:rFonts w:ascii="Arial" w:hAnsi="Arial" w:cs="Arial"/>
                <w:sz w:val="20"/>
              </w:rPr>
              <w:t>(*)</w:t>
            </w:r>
          </w:p>
        </w:tc>
        <w:tc>
          <w:tcPr>
            <w:tcW w:w="1559" w:type="dxa"/>
            <w:tcBorders>
              <w:top w:val="double" w:sz="7" w:space="0" w:color="auto"/>
              <w:left w:val="single" w:sz="7" w:space="0" w:color="auto"/>
            </w:tcBorders>
          </w:tcPr>
          <w:p w:rsidR="001E2D97" w:rsidRPr="00A12F15" w:rsidRDefault="001E2D97">
            <w:pPr>
              <w:tabs>
                <w:tab w:val="center" w:pos="752"/>
              </w:tabs>
              <w:suppressAutoHyphens/>
              <w:rPr>
                <w:rFonts w:ascii="Arial" w:hAnsi="Arial" w:cs="Arial"/>
                <w:sz w:val="20"/>
              </w:rPr>
            </w:pPr>
            <w:r w:rsidRPr="00A12F15">
              <w:rPr>
                <w:rFonts w:ascii="Arial" w:hAnsi="Arial" w:cs="Arial"/>
                <w:sz w:val="20"/>
              </w:rPr>
              <w:tab/>
              <w:t>Calculated</w:t>
            </w:r>
          </w:p>
          <w:p w:rsidR="001E2D97" w:rsidRPr="00A12F15" w:rsidRDefault="001E2D97">
            <w:pPr>
              <w:tabs>
                <w:tab w:val="center" w:pos="752"/>
              </w:tabs>
              <w:suppressAutoHyphens/>
              <w:rPr>
                <w:rFonts w:ascii="Arial" w:hAnsi="Arial" w:cs="Arial"/>
                <w:sz w:val="20"/>
              </w:rPr>
            </w:pPr>
            <w:r w:rsidRPr="00A12F15">
              <w:rPr>
                <w:rFonts w:ascii="Arial" w:hAnsi="Arial" w:cs="Arial"/>
                <w:sz w:val="20"/>
              </w:rPr>
              <w:tab/>
            </w:r>
            <w:proofErr w:type="spellStart"/>
            <w:r w:rsidRPr="00A12F15">
              <w:rPr>
                <w:rFonts w:ascii="Arial" w:hAnsi="Arial" w:cs="Arial"/>
                <w:sz w:val="20"/>
              </w:rPr>
              <w:t>totalization</w:t>
            </w:r>
            <w:proofErr w:type="spellEnd"/>
          </w:p>
          <w:p w:rsidR="001E2D97" w:rsidRPr="00A12F15" w:rsidRDefault="001E2D97">
            <w:pPr>
              <w:tabs>
                <w:tab w:val="center" w:pos="752"/>
              </w:tabs>
              <w:suppressAutoHyphens/>
              <w:rPr>
                <w:rFonts w:ascii="Arial" w:hAnsi="Arial" w:cs="Arial"/>
                <w:sz w:val="20"/>
              </w:rPr>
            </w:pPr>
            <w:r w:rsidRPr="00A12F15">
              <w:rPr>
                <w:rFonts w:ascii="Arial" w:hAnsi="Arial" w:cs="Arial"/>
                <w:sz w:val="20"/>
              </w:rPr>
              <w:tab/>
              <w:t>T</w:t>
            </w:r>
            <w:r w:rsidR="00A34541" w:rsidRPr="00A12F15">
              <w:rPr>
                <w:rFonts w:ascii="Arial" w:hAnsi="Arial" w:cs="Arial"/>
                <w:sz w:val="20"/>
              </w:rPr>
              <w:t>(**)</w:t>
            </w:r>
          </w:p>
          <w:p w:rsidR="001E2D97" w:rsidRPr="00A12F15" w:rsidRDefault="001E2D97">
            <w:pPr>
              <w:tabs>
                <w:tab w:val="center" w:pos="752"/>
              </w:tabs>
              <w:suppressAutoHyphens/>
              <w:spacing w:after="56"/>
              <w:rPr>
                <w:rFonts w:ascii="Arial" w:hAnsi="Arial" w:cs="Arial"/>
                <w:sz w:val="20"/>
              </w:rPr>
            </w:pPr>
            <w:r w:rsidRPr="00A12F15">
              <w:rPr>
                <w:rFonts w:ascii="Arial" w:hAnsi="Arial" w:cs="Arial"/>
                <w:sz w:val="20"/>
              </w:rPr>
              <w:tab/>
              <w:t>(   )</w:t>
            </w:r>
          </w:p>
        </w:tc>
        <w:tc>
          <w:tcPr>
            <w:tcW w:w="1559" w:type="dxa"/>
            <w:tcBorders>
              <w:top w:val="double" w:sz="7" w:space="0" w:color="auto"/>
              <w:left w:val="single" w:sz="7" w:space="0" w:color="auto"/>
            </w:tcBorders>
          </w:tcPr>
          <w:p w:rsidR="001E2D97" w:rsidRPr="00A12F15" w:rsidRDefault="001E2D97">
            <w:pPr>
              <w:tabs>
                <w:tab w:val="center" w:pos="752"/>
              </w:tabs>
              <w:suppressAutoHyphens/>
              <w:rPr>
                <w:rFonts w:ascii="Arial" w:hAnsi="Arial" w:cs="Arial"/>
                <w:sz w:val="20"/>
              </w:rPr>
            </w:pPr>
            <w:r w:rsidRPr="00A12F15">
              <w:rPr>
                <w:rFonts w:ascii="Arial" w:hAnsi="Arial" w:cs="Arial"/>
                <w:sz w:val="20"/>
              </w:rPr>
              <w:tab/>
              <w:t>Indicated</w:t>
            </w:r>
          </w:p>
          <w:p w:rsidR="001E2D97" w:rsidRPr="00A12F15" w:rsidRDefault="001E2D97">
            <w:pPr>
              <w:tabs>
                <w:tab w:val="center" w:pos="752"/>
              </w:tabs>
              <w:suppressAutoHyphens/>
              <w:rPr>
                <w:rFonts w:ascii="Arial" w:hAnsi="Arial" w:cs="Arial"/>
                <w:sz w:val="20"/>
              </w:rPr>
            </w:pPr>
            <w:r w:rsidRPr="00A12F15">
              <w:rPr>
                <w:rFonts w:ascii="Arial" w:hAnsi="Arial" w:cs="Arial"/>
                <w:sz w:val="20"/>
              </w:rPr>
              <w:tab/>
            </w:r>
            <w:proofErr w:type="spellStart"/>
            <w:r w:rsidRPr="00A12F15">
              <w:rPr>
                <w:rFonts w:ascii="Arial" w:hAnsi="Arial" w:cs="Arial"/>
                <w:sz w:val="20"/>
              </w:rPr>
              <w:t>totalization</w:t>
            </w:r>
            <w:proofErr w:type="spellEnd"/>
          </w:p>
          <w:p w:rsidR="001E2D97" w:rsidRPr="00A12F15" w:rsidRDefault="001E2D97">
            <w:pPr>
              <w:tabs>
                <w:tab w:val="center" w:pos="752"/>
              </w:tabs>
              <w:suppressAutoHyphens/>
              <w:rPr>
                <w:rFonts w:ascii="Arial" w:hAnsi="Arial" w:cs="Arial"/>
                <w:sz w:val="20"/>
              </w:rPr>
            </w:pPr>
            <w:r w:rsidRPr="00A12F15">
              <w:rPr>
                <w:rFonts w:ascii="Arial" w:hAnsi="Arial" w:cs="Arial"/>
                <w:sz w:val="20"/>
              </w:rPr>
              <w:tab/>
              <w:t>I</w:t>
            </w:r>
          </w:p>
          <w:p w:rsidR="001E2D97" w:rsidRPr="00A12F15" w:rsidRDefault="001E2D97">
            <w:pPr>
              <w:tabs>
                <w:tab w:val="center" w:pos="752"/>
              </w:tabs>
              <w:suppressAutoHyphens/>
              <w:spacing w:after="56"/>
              <w:rPr>
                <w:rFonts w:ascii="Arial" w:hAnsi="Arial" w:cs="Arial"/>
                <w:sz w:val="20"/>
              </w:rPr>
            </w:pPr>
            <w:r w:rsidRPr="00A12F15">
              <w:rPr>
                <w:rFonts w:ascii="Arial" w:hAnsi="Arial" w:cs="Arial"/>
                <w:sz w:val="20"/>
              </w:rPr>
              <w:tab/>
              <w:t>(   )</w:t>
            </w:r>
          </w:p>
        </w:tc>
        <w:tc>
          <w:tcPr>
            <w:tcW w:w="1276" w:type="dxa"/>
            <w:tcBorders>
              <w:top w:val="double" w:sz="7" w:space="0" w:color="auto"/>
              <w:left w:val="single" w:sz="7" w:space="0" w:color="auto"/>
            </w:tcBorders>
          </w:tcPr>
          <w:p w:rsidR="001E2D97" w:rsidRPr="00A12F15" w:rsidRDefault="001E2D97">
            <w:pPr>
              <w:tabs>
                <w:tab w:val="center" w:pos="649"/>
              </w:tabs>
              <w:suppressAutoHyphens/>
              <w:rPr>
                <w:rFonts w:ascii="Arial" w:hAnsi="Arial" w:cs="Arial"/>
                <w:sz w:val="20"/>
              </w:rPr>
            </w:pPr>
            <w:r w:rsidRPr="00A12F15">
              <w:rPr>
                <w:rFonts w:ascii="Arial" w:hAnsi="Arial" w:cs="Arial"/>
                <w:sz w:val="20"/>
              </w:rPr>
              <w:tab/>
              <w:t>Difference</w:t>
            </w:r>
          </w:p>
          <w:p w:rsidR="001E2D97" w:rsidRPr="00A12F15" w:rsidRDefault="001E2D97">
            <w:pPr>
              <w:tabs>
                <w:tab w:val="center" w:pos="649"/>
              </w:tabs>
              <w:suppressAutoHyphens/>
              <w:rPr>
                <w:rFonts w:ascii="Arial" w:hAnsi="Arial" w:cs="Arial"/>
                <w:sz w:val="20"/>
              </w:rPr>
            </w:pPr>
            <w:r w:rsidRPr="00A12F15">
              <w:rPr>
                <w:rFonts w:ascii="Arial" w:hAnsi="Arial" w:cs="Arial"/>
                <w:sz w:val="20"/>
              </w:rPr>
              <w:tab/>
              <w:t>I - T</w:t>
            </w:r>
          </w:p>
          <w:p w:rsidR="001E2D97" w:rsidRPr="00A12F15" w:rsidRDefault="001E2D97">
            <w:pPr>
              <w:tabs>
                <w:tab w:val="left" w:pos="-720"/>
                <w:tab w:val="left" w:pos="0"/>
                <w:tab w:val="left" w:pos="259"/>
                <w:tab w:val="left" w:pos="604"/>
                <w:tab w:val="left" w:pos="816"/>
                <w:tab w:val="left" w:pos="1440"/>
              </w:tabs>
              <w:suppressAutoHyphens/>
              <w:rPr>
                <w:rFonts w:ascii="Arial" w:hAnsi="Arial" w:cs="Arial"/>
                <w:sz w:val="20"/>
              </w:rPr>
            </w:pPr>
          </w:p>
          <w:p w:rsidR="001E2D97" w:rsidRPr="00A12F15" w:rsidRDefault="001E2D97">
            <w:pPr>
              <w:tabs>
                <w:tab w:val="center" w:pos="649"/>
              </w:tabs>
              <w:suppressAutoHyphens/>
              <w:spacing w:after="56"/>
              <w:rPr>
                <w:rFonts w:ascii="Arial" w:hAnsi="Arial" w:cs="Arial"/>
                <w:sz w:val="20"/>
              </w:rPr>
            </w:pPr>
            <w:r w:rsidRPr="00A12F15">
              <w:rPr>
                <w:rFonts w:ascii="Arial" w:hAnsi="Arial" w:cs="Arial"/>
                <w:sz w:val="20"/>
              </w:rPr>
              <w:tab/>
              <w:t>(     )</w:t>
            </w:r>
          </w:p>
        </w:tc>
        <w:tc>
          <w:tcPr>
            <w:tcW w:w="992" w:type="dxa"/>
            <w:tcBorders>
              <w:top w:val="double" w:sz="7" w:space="0" w:color="auto"/>
              <w:left w:val="single" w:sz="7" w:space="0" w:color="auto"/>
              <w:right w:val="double" w:sz="7" w:space="0" w:color="auto"/>
            </w:tcBorders>
          </w:tcPr>
          <w:p w:rsidR="001E2D97" w:rsidRPr="00A12F15" w:rsidRDefault="001E2D97" w:rsidP="00A34541">
            <w:pPr>
              <w:tabs>
                <w:tab w:val="center" w:pos="468"/>
              </w:tabs>
              <w:suppressAutoHyphens/>
              <w:spacing w:after="56"/>
              <w:rPr>
                <w:rFonts w:ascii="Arial" w:hAnsi="Arial" w:cs="Arial"/>
                <w:sz w:val="20"/>
              </w:rPr>
            </w:pPr>
            <w:r w:rsidRPr="00A12F15">
              <w:rPr>
                <w:rFonts w:ascii="Arial" w:hAnsi="Arial" w:cs="Arial"/>
                <w:sz w:val="20"/>
              </w:rPr>
              <w:t>E</w:t>
            </w:r>
            <w:r w:rsidR="00A34541" w:rsidRPr="00A12F15">
              <w:rPr>
                <w:rFonts w:ascii="Arial" w:hAnsi="Arial" w:cs="Arial"/>
                <w:sz w:val="20"/>
              </w:rPr>
              <w:t xml:space="preserve"> </w:t>
            </w:r>
            <w:r w:rsidRPr="00A12F15">
              <w:rPr>
                <w:rFonts w:ascii="Arial" w:hAnsi="Arial" w:cs="Arial"/>
                <w:sz w:val="20"/>
              </w:rPr>
              <w:t>%</w:t>
            </w:r>
            <w:r w:rsidR="00A34541" w:rsidRPr="00A12F15">
              <w:rPr>
                <w:rFonts w:ascii="Arial" w:hAnsi="Arial" w:cs="Arial"/>
                <w:sz w:val="20"/>
              </w:rPr>
              <w:t>(***)</w:t>
            </w:r>
          </w:p>
        </w:tc>
      </w:tr>
      <w:tr w:rsidR="001E2D97" w:rsidRPr="00A12F15" w:rsidTr="00ED5C77">
        <w:tc>
          <w:tcPr>
            <w:tcW w:w="1134"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Band 1</w:t>
            </w:r>
          </w:p>
        </w:tc>
        <w:tc>
          <w:tcPr>
            <w:tcW w:w="1418"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92"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ED5C77">
        <w:tc>
          <w:tcPr>
            <w:tcW w:w="1134"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Band 2</w:t>
            </w:r>
          </w:p>
        </w:tc>
        <w:tc>
          <w:tcPr>
            <w:tcW w:w="1418"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92"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091F28">
        <w:tc>
          <w:tcPr>
            <w:tcW w:w="1134" w:type="dxa"/>
            <w:tcBorders>
              <w:top w:val="single" w:sz="7" w:space="0" w:color="auto"/>
              <w:left w:val="double" w:sz="7" w:space="0" w:color="auto"/>
              <w:bottom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Band 3</w:t>
            </w:r>
          </w:p>
        </w:tc>
        <w:tc>
          <w:tcPr>
            <w:tcW w:w="1418" w:type="dxa"/>
            <w:tcBorders>
              <w:top w:val="single" w:sz="7" w:space="0" w:color="auto"/>
              <w:left w:val="single" w:sz="7" w:space="0" w:color="auto"/>
              <w:bottom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7" w:space="0" w:color="auto"/>
              <w:bottom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Borders>
              <w:top w:val="single" w:sz="7" w:space="0" w:color="auto"/>
              <w:left w:val="single" w:sz="7" w:space="0" w:color="auto"/>
              <w:bottom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Borders>
              <w:top w:val="single" w:sz="7" w:space="0" w:color="auto"/>
              <w:left w:val="single" w:sz="7" w:space="0" w:color="auto"/>
              <w:bottom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6" w:type="dxa"/>
            <w:tcBorders>
              <w:top w:val="single" w:sz="7" w:space="0" w:color="auto"/>
              <w:left w:val="single" w:sz="7" w:space="0" w:color="auto"/>
              <w:bottom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92" w:type="dxa"/>
            <w:tcBorders>
              <w:top w:val="single" w:sz="7" w:space="0" w:color="auto"/>
              <w:left w:val="single" w:sz="7" w:space="0" w:color="auto"/>
              <w:bottom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091F28" w:rsidRPr="00A12F15" w:rsidTr="00091F28">
        <w:tc>
          <w:tcPr>
            <w:tcW w:w="9072" w:type="dxa"/>
            <w:gridSpan w:val="7"/>
            <w:tcBorders>
              <w:top w:val="single" w:sz="7" w:space="0" w:color="auto"/>
              <w:left w:val="double" w:sz="7" w:space="0" w:color="auto"/>
              <w:bottom w:val="double" w:sz="7" w:space="0" w:color="auto"/>
              <w:right w:val="double" w:sz="7" w:space="0" w:color="auto"/>
            </w:tcBorders>
          </w:tcPr>
          <w:p w:rsidR="00091F28" w:rsidRPr="00A12F15" w:rsidRDefault="00091F28" w:rsidP="00F83412">
            <w:pPr>
              <w:tabs>
                <w:tab w:val="left" w:pos="-720"/>
                <w:tab w:val="left" w:pos="0"/>
                <w:tab w:val="left" w:pos="259"/>
                <w:tab w:val="left" w:pos="511"/>
                <w:tab w:val="left" w:pos="604"/>
                <w:tab w:val="left" w:pos="1440"/>
              </w:tabs>
              <w:suppressAutoHyphens/>
              <w:jc w:val="both"/>
              <w:rPr>
                <w:rFonts w:ascii="Arial" w:hAnsi="Arial" w:cs="Arial"/>
                <w:sz w:val="20"/>
              </w:rPr>
            </w:pPr>
            <w:r w:rsidRPr="00A12F15">
              <w:rPr>
                <w:rFonts w:ascii="Arial" w:hAnsi="Arial" w:cs="Arial"/>
                <w:sz w:val="20"/>
              </w:rPr>
              <w:t xml:space="preserve">(*) </w:t>
            </w:r>
            <w:r w:rsidRPr="00A12F15">
              <w:rPr>
                <w:rFonts w:ascii="Arial" w:hAnsi="Arial" w:cs="Arial"/>
                <w:sz w:val="20"/>
              </w:rPr>
              <w:tab/>
            </w:r>
            <w:r w:rsidRPr="00A12F15">
              <w:rPr>
                <w:rFonts w:ascii="Arial" w:hAnsi="Arial" w:cs="Arial"/>
                <w:sz w:val="20"/>
              </w:rPr>
              <w:tab/>
              <w:t>The pulses sent by the displacement transducer (or simulator) to simulate belt movement</w:t>
            </w:r>
          </w:p>
          <w:p w:rsidR="00091F28" w:rsidRPr="00A12F15" w:rsidRDefault="00091F28" w:rsidP="00F83412">
            <w:pPr>
              <w:tabs>
                <w:tab w:val="left" w:pos="-720"/>
                <w:tab w:val="left" w:pos="0"/>
                <w:tab w:val="left" w:pos="259"/>
                <w:tab w:val="left" w:pos="511"/>
                <w:tab w:val="left" w:pos="604"/>
                <w:tab w:val="left" w:pos="1440"/>
              </w:tabs>
              <w:suppressAutoHyphens/>
              <w:jc w:val="both"/>
              <w:rPr>
                <w:rFonts w:ascii="Arial" w:hAnsi="Arial" w:cs="Arial"/>
                <w:sz w:val="20"/>
              </w:rPr>
            </w:pPr>
            <w:r w:rsidRPr="00A12F15">
              <w:rPr>
                <w:rFonts w:ascii="Arial" w:hAnsi="Arial" w:cs="Arial"/>
                <w:sz w:val="20"/>
              </w:rPr>
              <w:t>(**)</w:t>
            </w:r>
            <w:r w:rsidRPr="00A12F15">
              <w:rPr>
                <w:rFonts w:ascii="Arial" w:hAnsi="Arial" w:cs="Arial"/>
                <w:sz w:val="20"/>
              </w:rPr>
              <w:tab/>
            </w:r>
            <w:r w:rsidRPr="00A12F15">
              <w:rPr>
                <w:rFonts w:ascii="Arial" w:hAnsi="Arial" w:cs="Arial"/>
                <w:sz w:val="20"/>
              </w:rPr>
              <w:tab/>
              <w:t xml:space="preserve">See the Simulation page in section 1 for the simulated </w:t>
            </w:r>
            <w:proofErr w:type="spellStart"/>
            <w:r w:rsidRPr="00A12F15">
              <w:rPr>
                <w:rFonts w:ascii="Arial" w:hAnsi="Arial" w:cs="Arial"/>
                <w:sz w:val="20"/>
              </w:rPr>
              <w:t>totalization</w:t>
            </w:r>
            <w:proofErr w:type="spellEnd"/>
            <w:r w:rsidRPr="00A12F15">
              <w:rPr>
                <w:rFonts w:ascii="Arial" w:hAnsi="Arial" w:cs="Arial"/>
                <w:sz w:val="20"/>
              </w:rPr>
              <w:t xml:space="preserve"> calculation formula </w:t>
            </w:r>
          </w:p>
          <w:p w:rsidR="00091F28" w:rsidRPr="00A12F15" w:rsidRDefault="00091F28" w:rsidP="00F83412">
            <w:pPr>
              <w:tabs>
                <w:tab w:val="left" w:pos="-720"/>
                <w:tab w:val="left" w:pos="0"/>
                <w:tab w:val="left" w:pos="259"/>
                <w:tab w:val="left" w:pos="511"/>
                <w:tab w:val="left" w:pos="604"/>
                <w:tab w:val="left" w:pos="1440"/>
              </w:tabs>
              <w:suppressAutoHyphens/>
              <w:jc w:val="both"/>
              <w:rPr>
                <w:rFonts w:ascii="Arial" w:hAnsi="Arial" w:cs="Arial"/>
                <w:sz w:val="20"/>
              </w:rPr>
            </w:pPr>
            <w:r w:rsidRPr="00A12F15">
              <w:rPr>
                <w:rFonts w:ascii="Arial" w:hAnsi="Arial" w:cs="Arial"/>
                <w:sz w:val="20"/>
              </w:rPr>
              <w:t>(***)</w:t>
            </w:r>
            <w:r w:rsidRPr="00A12F15">
              <w:rPr>
                <w:rFonts w:ascii="Arial" w:hAnsi="Arial" w:cs="Arial"/>
                <w:sz w:val="20"/>
              </w:rPr>
              <w:tab/>
            </w:r>
            <w:r w:rsidRPr="00A12F15">
              <w:rPr>
                <w:rFonts w:ascii="Arial" w:hAnsi="Arial" w:cs="Arial"/>
                <w:sz w:val="20"/>
              </w:rPr>
              <w:tab/>
              <w:t>See the “Explanatory notes” section for the E % calculation formula</w:t>
            </w:r>
          </w:p>
        </w:tc>
      </w:tr>
    </w:tbl>
    <w:p w:rsidR="00767019" w:rsidRPr="00A12F15" w:rsidRDefault="00767019" w:rsidP="00767019">
      <w:pPr>
        <w:tabs>
          <w:tab w:val="left" w:pos="-720"/>
          <w:tab w:val="left" w:pos="0"/>
          <w:tab w:val="left" w:pos="259"/>
          <w:tab w:val="left" w:pos="604"/>
          <w:tab w:val="left" w:pos="816"/>
          <w:tab w:val="left" w:pos="1440"/>
        </w:tabs>
        <w:suppressAutoHyphens/>
        <w:jc w:val="both"/>
        <w:rPr>
          <w:rFonts w:ascii="Arial" w:hAnsi="Arial" w:cs="Arial"/>
          <w:sz w:val="20"/>
        </w:rPr>
      </w:pPr>
    </w:p>
    <w:p w:rsidR="00A87F12" w:rsidRPr="00A12F15" w:rsidRDefault="00A87F12" w:rsidP="00A87F12">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
        <w:gridCol w:w="1260"/>
        <w:gridCol w:w="360"/>
        <w:gridCol w:w="1530"/>
      </w:tblGrid>
      <w:tr w:rsidR="00B30B0A" w:rsidRPr="00A12F15" w:rsidTr="003E7066">
        <w:trPr>
          <w:trHeight w:hRule="exact" w:val="280"/>
        </w:trPr>
        <w:tc>
          <w:tcPr>
            <w:tcW w:w="360" w:type="dxa"/>
            <w:tcBorders>
              <w:top w:val="single" w:sz="4" w:space="0" w:color="auto"/>
              <w:left w:val="single" w:sz="4" w:space="0" w:color="auto"/>
              <w:bottom w:val="single" w:sz="4" w:space="0" w:color="auto"/>
              <w:right w:val="single" w:sz="4" w:space="0" w:color="auto"/>
            </w:tcBorders>
            <w:vAlign w:val="center"/>
          </w:tcPr>
          <w:p w:rsidR="00B30B0A" w:rsidRPr="00A12F15" w:rsidRDefault="00B30B0A" w:rsidP="003E7066">
            <w:pPr>
              <w:tabs>
                <w:tab w:val="left" w:pos="-1440"/>
                <w:tab w:val="left" w:pos="-720"/>
                <w:tab w:val="left" w:pos="0"/>
                <w:tab w:val="left" w:pos="576"/>
                <w:tab w:val="left" w:pos="720"/>
              </w:tabs>
              <w:suppressAutoHyphens/>
              <w:ind w:right="-18"/>
              <w:jc w:val="right"/>
              <w:rPr>
                <w:rFonts w:ascii="Arial" w:hAnsi="Arial"/>
                <w:sz w:val="18"/>
              </w:rPr>
            </w:pPr>
          </w:p>
        </w:tc>
        <w:tc>
          <w:tcPr>
            <w:tcW w:w="1260" w:type="dxa"/>
            <w:tcBorders>
              <w:top w:val="nil"/>
              <w:left w:val="nil"/>
              <w:bottom w:val="nil"/>
              <w:right w:val="nil"/>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r w:rsidRPr="00A12F15">
              <w:rPr>
                <w:rFonts w:ascii="Arial" w:hAnsi="Arial"/>
                <w:sz w:val="18"/>
              </w:rPr>
              <w:t>Passed</w:t>
            </w:r>
          </w:p>
        </w:tc>
        <w:tc>
          <w:tcPr>
            <w:tcW w:w="360" w:type="dxa"/>
            <w:tcBorders>
              <w:top w:val="single" w:sz="4" w:space="0" w:color="auto"/>
              <w:left w:val="single" w:sz="4" w:space="0" w:color="auto"/>
              <w:bottom w:val="single" w:sz="4" w:space="0" w:color="auto"/>
              <w:right w:val="single" w:sz="4" w:space="0" w:color="auto"/>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p>
        </w:tc>
        <w:tc>
          <w:tcPr>
            <w:tcW w:w="1530" w:type="dxa"/>
            <w:tcBorders>
              <w:top w:val="nil"/>
              <w:left w:val="nil"/>
              <w:bottom w:val="nil"/>
              <w:right w:val="nil"/>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r w:rsidRPr="00A12F15">
              <w:rPr>
                <w:rFonts w:ascii="Arial" w:hAnsi="Arial"/>
                <w:sz w:val="18"/>
              </w:rPr>
              <w:t>Failed</w:t>
            </w:r>
          </w:p>
        </w:tc>
      </w:tr>
    </w:tbl>
    <w:p w:rsidR="00B30B0A" w:rsidRPr="00A12F15" w:rsidRDefault="00B30B0A" w:rsidP="00A87F12">
      <w:pPr>
        <w:tabs>
          <w:tab w:val="left" w:pos="-720"/>
          <w:tab w:val="left" w:pos="0"/>
          <w:tab w:val="left" w:pos="259"/>
          <w:tab w:val="left" w:pos="604"/>
          <w:tab w:val="left" w:pos="816"/>
          <w:tab w:val="left" w:pos="1440"/>
        </w:tabs>
        <w:suppressAutoHyphens/>
        <w:jc w:val="both"/>
        <w:rPr>
          <w:rFonts w:ascii="Arial" w:hAnsi="Arial" w:cs="Arial"/>
          <w:sz w:val="20"/>
        </w:rPr>
      </w:pPr>
    </w:p>
    <w:p w:rsidR="00A87F12" w:rsidRPr="00A12F15" w:rsidRDefault="00A87F12" w:rsidP="00A87F12">
      <w:pPr>
        <w:tabs>
          <w:tab w:val="left" w:pos="-720"/>
          <w:tab w:val="left" w:pos="0"/>
          <w:tab w:val="left" w:pos="259"/>
          <w:tab w:val="left" w:pos="604"/>
          <w:tab w:val="left" w:pos="816"/>
          <w:tab w:val="left" w:pos="1440"/>
        </w:tabs>
        <w:suppressAutoHyphens/>
        <w:jc w:val="both"/>
        <w:rPr>
          <w:rFonts w:ascii="Arial" w:hAnsi="Arial" w:cs="Arial"/>
          <w:sz w:val="20"/>
        </w:rPr>
      </w:pPr>
      <w:del w:id="207" w:author="morayoa" w:date="2013-06-06T09:04:00Z">
        <w:r w:rsidRPr="00A12F15" w:rsidDel="00DC255E">
          <w:rPr>
            <w:rFonts w:ascii="Arial" w:hAnsi="Arial" w:cs="Arial"/>
            <w:sz w:val="20"/>
          </w:rPr>
          <w:delText>Remarks</w:delText>
        </w:r>
      </w:del>
      <w:ins w:id="208" w:author="morayoa" w:date="2013-06-06T09:04:00Z">
        <w:r w:rsidR="00DC255E">
          <w:rPr>
            <w:rFonts w:ascii="Arial" w:hAnsi="Arial" w:cs="Arial"/>
            <w:sz w:val="20"/>
          </w:rPr>
          <w:t>Observations</w:t>
        </w:r>
      </w:ins>
      <w:r w:rsidRPr="00A12F15">
        <w:rPr>
          <w:rFonts w:ascii="Arial" w:hAnsi="Arial" w:cs="Arial"/>
          <w:sz w:val="20"/>
        </w:rPr>
        <w:t>:</w:t>
      </w:r>
    </w:p>
    <w:p w:rsidR="001E2D97" w:rsidRPr="00A12F15" w:rsidRDefault="0075580A" w:rsidP="00067A0D">
      <w:pPr>
        <w:tabs>
          <w:tab w:val="left" w:pos="-720"/>
          <w:tab w:val="left" w:pos="0"/>
          <w:tab w:val="left" w:pos="259"/>
          <w:tab w:val="left" w:pos="604"/>
          <w:tab w:val="left" w:pos="816"/>
          <w:tab w:val="left" w:pos="1440"/>
        </w:tabs>
        <w:suppressAutoHyphens/>
        <w:rPr>
          <w:rFonts w:ascii="Arial" w:hAnsi="Arial" w:cs="Arial"/>
          <w:b/>
          <w:sz w:val="20"/>
        </w:rPr>
      </w:pPr>
      <w:ins w:id="209" w:author="morayoa" w:date="2013-06-05T14:41:00Z">
        <w:r>
          <w:rPr>
            <w:rFonts w:ascii="Arial" w:hAnsi="Arial" w:cs="Arial"/>
            <w:sz w:val="16"/>
            <w:szCs w:val="16"/>
          </w:rPr>
          <w:t xml:space="preserve">Include information that </w:t>
        </w:r>
        <w:proofErr w:type="gramStart"/>
        <w:r>
          <w:rPr>
            <w:rFonts w:ascii="Arial" w:hAnsi="Arial" w:cs="Arial"/>
            <w:sz w:val="16"/>
            <w:szCs w:val="16"/>
          </w:rPr>
          <w:t>affect</w:t>
        </w:r>
        <w:proofErr w:type="gramEnd"/>
        <w:r>
          <w:rPr>
            <w:rFonts w:ascii="Arial" w:hAnsi="Arial" w:cs="Arial"/>
            <w:sz w:val="16"/>
            <w:szCs w:val="16"/>
          </w:rPr>
          <w:t xml:space="preserve"> the test condition, </w:t>
        </w:r>
      </w:ins>
      <w:ins w:id="210" w:author="morayoa" w:date="2013-06-06T09:50:00Z">
        <w:r w:rsidR="00B05592">
          <w:rPr>
            <w:rFonts w:ascii="Arial" w:hAnsi="Arial" w:cs="Arial"/>
            <w:sz w:val="16"/>
            <w:szCs w:val="16"/>
          </w:rPr>
          <w:t xml:space="preserve">as indicated in the last paragraph </w:t>
        </w:r>
      </w:ins>
      <w:ins w:id="211" w:author="morayoa" w:date="2013-06-05T14:41:00Z">
        <w:r>
          <w:rPr>
            <w:rFonts w:ascii="Arial" w:hAnsi="Arial" w:cs="Arial"/>
            <w:sz w:val="16"/>
            <w:szCs w:val="16"/>
          </w:rPr>
          <w:t>of R 50-1 &amp; -2, A.7.1</w:t>
        </w:r>
      </w:ins>
      <w:r w:rsidR="001E2D97" w:rsidRPr="00A12F15">
        <w:rPr>
          <w:rFonts w:ascii="Arial" w:hAnsi="Arial" w:cs="Arial"/>
          <w:sz w:val="20"/>
        </w:rPr>
        <w:br w:type="page"/>
      </w:r>
      <w:r w:rsidR="001E2D97" w:rsidRPr="00A12F15">
        <w:rPr>
          <w:rFonts w:ascii="Arial" w:hAnsi="Arial" w:cs="Arial"/>
          <w:b/>
          <w:sz w:val="20"/>
        </w:rPr>
        <w:lastRenderedPageBreak/>
        <w:t xml:space="preserve">1.4 </w:t>
      </w:r>
      <w:r w:rsidR="001E2D97" w:rsidRPr="00A12F15">
        <w:rPr>
          <w:rFonts w:ascii="Arial" w:hAnsi="Arial" w:cs="Arial"/>
          <w:b/>
          <w:sz w:val="20"/>
        </w:rPr>
        <w:tab/>
      </w:r>
      <w:r w:rsidR="000450FD" w:rsidRPr="00A12F15">
        <w:rPr>
          <w:rFonts w:ascii="Arial" w:hAnsi="Arial" w:cs="Arial"/>
          <w:b/>
          <w:sz w:val="20"/>
        </w:rPr>
        <w:tab/>
      </w:r>
      <w:r w:rsidR="001E2D97" w:rsidRPr="00A12F15">
        <w:rPr>
          <w:rFonts w:ascii="Arial" w:hAnsi="Arial" w:cs="Arial"/>
          <w:b/>
          <w:sz w:val="20"/>
        </w:rPr>
        <w:t xml:space="preserve">Zero-setting device (R 50-1, </w:t>
      </w:r>
      <w:r w:rsidR="00084550" w:rsidRPr="00A12F15">
        <w:rPr>
          <w:rFonts w:ascii="Arial" w:hAnsi="Arial" w:cs="Arial"/>
          <w:b/>
          <w:sz w:val="20"/>
        </w:rPr>
        <w:t>3.</w:t>
      </w:r>
      <w:r w:rsidR="00852722" w:rsidRPr="00A12F15">
        <w:rPr>
          <w:rFonts w:ascii="Arial" w:hAnsi="Arial" w:cs="Arial"/>
          <w:b/>
          <w:sz w:val="20"/>
        </w:rPr>
        <w:t>5</w:t>
      </w:r>
      <w:r w:rsidR="001E2D97" w:rsidRPr="00A12F15">
        <w:rPr>
          <w:rFonts w:ascii="Arial" w:hAnsi="Arial" w:cs="Arial"/>
          <w:b/>
          <w:sz w:val="20"/>
        </w:rPr>
        <w:t>)</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1.4.1</w:t>
      </w:r>
      <w:r w:rsidRPr="00A12F15">
        <w:rPr>
          <w:rFonts w:ascii="Arial" w:hAnsi="Arial" w:cs="Arial"/>
          <w:sz w:val="20"/>
        </w:rPr>
        <w:tab/>
      </w:r>
      <w:r w:rsidR="000450FD" w:rsidRPr="00A12F15">
        <w:rPr>
          <w:rFonts w:ascii="Arial" w:hAnsi="Arial" w:cs="Arial"/>
          <w:sz w:val="20"/>
        </w:rPr>
        <w:tab/>
      </w:r>
      <w:r w:rsidRPr="00A12F15">
        <w:rPr>
          <w:rFonts w:ascii="Arial" w:hAnsi="Arial" w:cs="Arial"/>
          <w:sz w:val="20"/>
        </w:rPr>
        <w:t xml:space="preserve">Zero-setting (range) (R 50-1, </w:t>
      </w:r>
      <w:r w:rsidR="00794A1C">
        <w:rPr>
          <w:rFonts w:ascii="Arial" w:hAnsi="Arial" w:cs="Arial"/>
          <w:b/>
          <w:sz w:val="20"/>
        </w:rPr>
        <w:t>2.7.3</w:t>
      </w:r>
      <w:r w:rsidR="007754FF">
        <w:rPr>
          <w:rFonts w:ascii="Arial" w:hAnsi="Arial" w:cs="Arial"/>
          <w:b/>
          <w:sz w:val="20"/>
        </w:rPr>
        <w:t xml:space="preserve">, </w:t>
      </w:r>
      <w:r w:rsidR="00084550" w:rsidRPr="00A12F15">
        <w:rPr>
          <w:rFonts w:ascii="Arial" w:hAnsi="Arial" w:cs="Arial"/>
          <w:sz w:val="20"/>
        </w:rPr>
        <w:t>3.</w:t>
      </w:r>
      <w:r w:rsidR="00852722" w:rsidRPr="00A12F15">
        <w:rPr>
          <w:rFonts w:ascii="Arial" w:hAnsi="Arial" w:cs="Arial"/>
          <w:sz w:val="20"/>
        </w:rPr>
        <w:t>5.1</w:t>
      </w:r>
      <w:r w:rsidRPr="00A12F15">
        <w:rPr>
          <w:rFonts w:ascii="Arial" w:hAnsi="Arial" w:cs="Arial"/>
          <w:sz w:val="20"/>
        </w:rPr>
        <w:t xml:space="preserve"> &amp; </w:t>
      </w:r>
      <w:r w:rsidR="00084550" w:rsidRPr="00A12F15">
        <w:rPr>
          <w:rFonts w:ascii="Arial" w:hAnsi="Arial" w:cs="Arial"/>
          <w:sz w:val="20"/>
        </w:rPr>
        <w:t>A.5.4.3</w:t>
      </w:r>
      <w:r w:rsidRPr="00A12F15">
        <w:rPr>
          <w:rFonts w:ascii="Arial" w:hAnsi="Arial" w:cs="Arial"/>
          <w:sz w:val="20"/>
        </w:rPr>
        <w:t>)</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9072"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2" w:type="dxa"/>
          <w:right w:w="112" w:type="dxa"/>
        </w:tblCellMar>
        <w:tblLook w:val="0000"/>
      </w:tblPr>
      <w:tblGrid>
        <w:gridCol w:w="3969"/>
        <w:gridCol w:w="898"/>
        <w:gridCol w:w="1370"/>
        <w:gridCol w:w="1276"/>
        <w:gridCol w:w="1559"/>
      </w:tblGrid>
      <w:tr w:rsidR="003A5D2F" w:rsidRPr="00A12F15" w:rsidTr="00ED5C77">
        <w:trPr>
          <w:trHeight w:hRule="exact" w:val="283"/>
        </w:trPr>
        <w:tc>
          <w:tcPr>
            <w:tcW w:w="3969" w:type="dxa"/>
            <w:tcBorders>
              <w:right w:val="nil"/>
            </w:tcBorders>
          </w:tcPr>
          <w:p w:rsidR="003A5D2F" w:rsidRPr="00A12F15" w:rsidRDefault="00FC47BA" w:rsidP="003A5D2F">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fldChar w:fldCharType="begin"/>
            </w:r>
            <w:r w:rsidR="003A5D2F" w:rsidRPr="00A12F15">
              <w:rPr>
                <w:rFonts w:ascii="Arial" w:hAnsi="Arial" w:cs="Arial"/>
                <w:sz w:val="20"/>
              </w:rPr>
              <w:instrText xml:space="preserve">PRIVATE </w:instrText>
            </w:r>
            <w:r w:rsidRPr="00A12F15">
              <w:rPr>
                <w:rFonts w:ascii="Arial" w:hAnsi="Arial" w:cs="Arial"/>
                <w:sz w:val="20"/>
              </w:rPr>
              <w:fldChar w:fldCharType="end"/>
            </w:r>
            <w:r w:rsidR="003A5D2F" w:rsidRPr="00A12F15">
              <w:rPr>
                <w:rFonts w:ascii="Arial" w:hAnsi="Arial" w:cs="Arial"/>
                <w:sz w:val="20"/>
              </w:rPr>
              <w:t>Application No.</w:t>
            </w:r>
            <w:proofErr w:type="gramStart"/>
            <w:r w:rsidR="003A5D2F" w:rsidRPr="00A12F15">
              <w:rPr>
                <w:rFonts w:ascii="Arial" w:hAnsi="Arial" w:cs="Arial"/>
                <w:sz w:val="20"/>
              </w:rPr>
              <w:t>:      ...........................</w:t>
            </w:r>
            <w:proofErr w:type="gramEnd"/>
          </w:p>
        </w:tc>
        <w:tc>
          <w:tcPr>
            <w:tcW w:w="898" w:type="dxa"/>
            <w:tcBorders>
              <w:left w:val="nil"/>
            </w:tcBorders>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370" w:type="dxa"/>
          </w:tcPr>
          <w:p w:rsidR="003A5D2F" w:rsidRPr="00A12F15" w:rsidRDefault="003A5D2F" w:rsidP="003A5D2F">
            <w:pPr>
              <w:tabs>
                <w:tab w:val="center" w:pos="665"/>
              </w:tabs>
              <w:suppressAutoHyphens/>
              <w:spacing w:after="56"/>
              <w:rPr>
                <w:rFonts w:ascii="Arial" w:hAnsi="Arial" w:cs="Arial"/>
                <w:sz w:val="20"/>
              </w:rPr>
            </w:pPr>
            <w:r w:rsidRPr="00A12F15">
              <w:rPr>
                <w:rFonts w:ascii="Arial" w:hAnsi="Arial" w:cs="Arial"/>
                <w:sz w:val="20"/>
              </w:rPr>
              <w:tab/>
              <w:t>At start</w:t>
            </w:r>
          </w:p>
        </w:tc>
        <w:tc>
          <w:tcPr>
            <w:tcW w:w="1276" w:type="dxa"/>
            <w:tcBorders>
              <w:bottom w:val="single" w:sz="4" w:space="0" w:color="auto"/>
            </w:tcBorders>
          </w:tcPr>
          <w:p w:rsidR="003A5D2F" w:rsidRPr="00A12F15" w:rsidRDefault="003A5D2F" w:rsidP="003A5D2F">
            <w:pPr>
              <w:tabs>
                <w:tab w:val="center" w:pos="574"/>
              </w:tabs>
              <w:suppressAutoHyphens/>
              <w:spacing w:after="56"/>
              <w:rPr>
                <w:rFonts w:ascii="Arial" w:hAnsi="Arial" w:cs="Arial"/>
                <w:sz w:val="20"/>
              </w:rPr>
            </w:pPr>
            <w:r w:rsidRPr="00A12F15">
              <w:rPr>
                <w:rFonts w:ascii="Arial" w:hAnsi="Arial" w:cs="Arial"/>
                <w:sz w:val="20"/>
              </w:rPr>
              <w:tab/>
              <w:t>At end</w:t>
            </w:r>
          </w:p>
        </w:tc>
        <w:tc>
          <w:tcPr>
            <w:tcW w:w="1559" w:type="dxa"/>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r>
      <w:tr w:rsidR="003A5D2F" w:rsidRPr="00A12F15" w:rsidTr="00ED5C77">
        <w:trPr>
          <w:trHeight w:hRule="exact" w:val="283"/>
        </w:trPr>
        <w:tc>
          <w:tcPr>
            <w:tcW w:w="3969" w:type="dxa"/>
            <w:tcBorders>
              <w:bottom w:val="single" w:sz="4" w:space="0" w:color="auto"/>
            </w:tcBorders>
          </w:tcPr>
          <w:p w:rsidR="003A5D2F" w:rsidRPr="00A12F15" w:rsidRDefault="00451C6B" w:rsidP="003A5D2F">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Type</w:t>
            </w:r>
            <w:r w:rsidR="003A5D2F" w:rsidRPr="00A12F15">
              <w:rPr>
                <w:rFonts w:ascii="Arial" w:hAnsi="Arial" w:cs="Arial"/>
                <w:sz w:val="20"/>
              </w:rPr>
              <w:t xml:space="preserve"> designation</w:t>
            </w:r>
            <w:proofErr w:type="gramStart"/>
            <w:r w:rsidR="003A5D2F" w:rsidRPr="00A12F15">
              <w:rPr>
                <w:rFonts w:ascii="Arial" w:hAnsi="Arial" w:cs="Arial"/>
                <w:sz w:val="20"/>
              </w:rPr>
              <w:t>:  ........................</w:t>
            </w:r>
            <w:proofErr w:type="gramEnd"/>
          </w:p>
        </w:tc>
        <w:tc>
          <w:tcPr>
            <w:tcW w:w="898" w:type="dxa"/>
          </w:tcPr>
          <w:p w:rsidR="003A5D2F" w:rsidRPr="00A12F15" w:rsidRDefault="003A5D2F" w:rsidP="003A5D2F">
            <w:pPr>
              <w:tabs>
                <w:tab w:val="left" w:pos="-720"/>
                <w:tab w:val="left" w:pos="0"/>
                <w:tab w:val="left" w:pos="259"/>
                <w:tab w:val="left" w:pos="604"/>
                <w:tab w:val="left" w:pos="816"/>
                <w:tab w:val="left" w:pos="1440"/>
              </w:tabs>
              <w:suppressAutoHyphens/>
              <w:spacing w:after="56"/>
              <w:jc w:val="right"/>
              <w:rPr>
                <w:rFonts w:ascii="Arial" w:hAnsi="Arial" w:cs="Arial"/>
                <w:sz w:val="20"/>
              </w:rPr>
            </w:pPr>
            <w:r w:rsidRPr="00A12F15">
              <w:rPr>
                <w:rFonts w:ascii="Arial" w:hAnsi="Arial" w:cs="Arial"/>
                <w:sz w:val="20"/>
              </w:rPr>
              <w:t>Temp:</w:t>
            </w:r>
          </w:p>
        </w:tc>
        <w:tc>
          <w:tcPr>
            <w:tcW w:w="1370" w:type="dxa"/>
            <w:tcBorders>
              <w:bottom w:val="single" w:sz="4" w:space="0" w:color="auto"/>
            </w:tcBorders>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6" w:type="dxa"/>
            <w:tcBorders>
              <w:bottom w:val="single" w:sz="4" w:space="0" w:color="auto"/>
            </w:tcBorders>
            <w:shd w:val="clear" w:color="auto" w:fill="auto"/>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r w:rsidRPr="00A12F15">
              <w:rPr>
                <w:rFonts w:ascii="Arial" w:hAnsi="Arial" w:cs="Arial"/>
                <w:sz w:val="20"/>
              </w:rPr>
              <w:sym w:font="Symbol" w:char="F0B0"/>
            </w:r>
            <w:r w:rsidRPr="00A12F15">
              <w:rPr>
                <w:rFonts w:ascii="Arial" w:hAnsi="Arial" w:cs="Arial"/>
                <w:sz w:val="20"/>
              </w:rPr>
              <w:t>C</w:t>
            </w:r>
          </w:p>
        </w:tc>
      </w:tr>
      <w:tr w:rsidR="003A5D2F" w:rsidRPr="00A12F15" w:rsidTr="00ED5C77">
        <w:trPr>
          <w:trHeight w:hRule="exact" w:val="283"/>
        </w:trPr>
        <w:tc>
          <w:tcPr>
            <w:tcW w:w="3969" w:type="dxa"/>
            <w:tcBorders>
              <w:bottom w:val="nil"/>
            </w:tcBorders>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Observer</w:t>
            </w:r>
            <w:proofErr w:type="gramStart"/>
            <w:r w:rsidRPr="00A12F15">
              <w:rPr>
                <w:rFonts w:ascii="Arial" w:hAnsi="Arial" w:cs="Arial"/>
                <w:sz w:val="20"/>
              </w:rPr>
              <w:t>:             .............................</w:t>
            </w:r>
            <w:proofErr w:type="gramEnd"/>
          </w:p>
        </w:tc>
        <w:tc>
          <w:tcPr>
            <w:tcW w:w="898" w:type="dxa"/>
          </w:tcPr>
          <w:p w:rsidR="003A5D2F" w:rsidRPr="00A12F15" w:rsidRDefault="003A5D2F" w:rsidP="003A5D2F">
            <w:pPr>
              <w:tabs>
                <w:tab w:val="right" w:pos="4642"/>
              </w:tabs>
              <w:suppressAutoHyphens/>
              <w:spacing w:after="56"/>
              <w:jc w:val="right"/>
              <w:rPr>
                <w:rFonts w:ascii="Arial" w:hAnsi="Arial" w:cs="Arial"/>
                <w:sz w:val="20"/>
              </w:rPr>
            </w:pPr>
            <w:r w:rsidRPr="00A12F15">
              <w:rPr>
                <w:rFonts w:ascii="Arial" w:hAnsi="Arial" w:cs="Arial"/>
                <w:sz w:val="20"/>
              </w:rPr>
              <w:t>Rel. h:</w:t>
            </w:r>
          </w:p>
        </w:tc>
        <w:tc>
          <w:tcPr>
            <w:tcW w:w="1370" w:type="dxa"/>
            <w:shd w:val="pct60" w:color="auto" w:fill="auto"/>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6" w:type="dxa"/>
            <w:tcBorders>
              <w:bottom w:val="single" w:sz="4" w:space="0" w:color="auto"/>
            </w:tcBorders>
            <w:shd w:val="pct60" w:color="auto" w:fill="auto"/>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
        </w:tc>
      </w:tr>
      <w:tr w:rsidR="003A5D2F" w:rsidRPr="00A12F15" w:rsidTr="00ED5C77">
        <w:trPr>
          <w:trHeight w:hRule="exact" w:val="283"/>
        </w:trPr>
        <w:tc>
          <w:tcPr>
            <w:tcW w:w="3969" w:type="dxa"/>
            <w:tcBorders>
              <w:top w:val="nil"/>
              <w:bottom w:val="nil"/>
            </w:tcBorders>
          </w:tcPr>
          <w:p w:rsidR="003A5D2F" w:rsidRPr="00A12F15" w:rsidRDefault="003A5D2F" w:rsidP="003A5D2F">
            <w:pPr>
              <w:tabs>
                <w:tab w:val="right" w:pos="4642"/>
              </w:tabs>
              <w:suppressAutoHyphens/>
              <w:spacing w:after="56"/>
              <w:rPr>
                <w:rFonts w:ascii="Arial" w:hAnsi="Arial" w:cs="Arial"/>
                <w:sz w:val="20"/>
              </w:rPr>
            </w:pPr>
          </w:p>
        </w:tc>
        <w:tc>
          <w:tcPr>
            <w:tcW w:w="898" w:type="dxa"/>
          </w:tcPr>
          <w:p w:rsidR="003A5D2F" w:rsidRPr="00A12F15" w:rsidRDefault="003A5D2F" w:rsidP="003A5D2F">
            <w:pPr>
              <w:tabs>
                <w:tab w:val="right" w:pos="4642"/>
              </w:tabs>
              <w:suppressAutoHyphens/>
              <w:spacing w:after="56"/>
              <w:jc w:val="center"/>
              <w:rPr>
                <w:rFonts w:ascii="Arial" w:hAnsi="Arial" w:cs="Arial"/>
                <w:sz w:val="20"/>
              </w:rPr>
            </w:pPr>
            <w:r w:rsidRPr="00A12F15">
              <w:rPr>
                <w:rFonts w:ascii="Arial" w:hAnsi="Arial" w:cs="Arial"/>
                <w:sz w:val="20"/>
              </w:rPr>
              <w:t xml:space="preserve">  Date:</w:t>
            </w:r>
            <w:r w:rsidRPr="00A12F15">
              <w:rPr>
                <w:rFonts w:ascii="Arial" w:hAnsi="Arial" w:cs="Arial"/>
                <w:sz w:val="20"/>
              </w:rPr>
              <w:tab/>
              <w:t>Date:</w:t>
            </w:r>
          </w:p>
        </w:tc>
        <w:tc>
          <w:tcPr>
            <w:tcW w:w="1370" w:type="dxa"/>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6" w:type="dxa"/>
            <w:shd w:val="clear" w:color="auto" w:fill="auto"/>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Pr>
          <w:p w:rsidR="003A5D2F" w:rsidRPr="00A12F15" w:rsidRDefault="002829F3" w:rsidP="003A5D2F">
            <w:pPr>
              <w:tabs>
                <w:tab w:val="left" w:pos="-720"/>
                <w:tab w:val="left" w:pos="0"/>
                <w:tab w:val="left" w:pos="259"/>
                <w:tab w:val="left" w:pos="604"/>
                <w:tab w:val="left" w:pos="816"/>
                <w:tab w:val="left" w:pos="1440"/>
              </w:tabs>
              <w:suppressAutoHyphens/>
              <w:spacing w:after="56"/>
              <w:rPr>
                <w:rFonts w:ascii="Arial" w:hAnsi="Arial" w:cs="Arial"/>
                <w:sz w:val="20"/>
              </w:rPr>
            </w:pPr>
            <w:proofErr w:type="spellStart"/>
            <w:r w:rsidRPr="00A12F15">
              <w:rPr>
                <w:rFonts w:ascii="Arial" w:hAnsi="Arial" w:cs="Arial"/>
                <w:sz w:val="20"/>
              </w:rPr>
              <w:t>yyyy</w:t>
            </w:r>
            <w:proofErr w:type="spellEnd"/>
            <w:r w:rsidRPr="00A12F15">
              <w:rPr>
                <w:rFonts w:ascii="Arial" w:hAnsi="Arial" w:cs="Arial"/>
                <w:sz w:val="20"/>
              </w:rPr>
              <w:t>-mm-</w:t>
            </w:r>
            <w:proofErr w:type="spellStart"/>
            <w:r w:rsidRPr="00A12F15">
              <w:rPr>
                <w:rFonts w:ascii="Arial" w:hAnsi="Arial" w:cs="Arial"/>
                <w:sz w:val="20"/>
              </w:rPr>
              <w:t>dd</w:t>
            </w:r>
            <w:proofErr w:type="spellEnd"/>
          </w:p>
        </w:tc>
      </w:tr>
      <w:tr w:rsidR="003A5D2F" w:rsidRPr="00A12F15" w:rsidTr="00ED5C77">
        <w:trPr>
          <w:trHeight w:hRule="exact" w:val="274"/>
        </w:trPr>
        <w:tc>
          <w:tcPr>
            <w:tcW w:w="3969" w:type="dxa"/>
            <w:tcBorders>
              <w:top w:val="nil"/>
            </w:tcBorders>
          </w:tcPr>
          <w:p w:rsidR="003A5D2F" w:rsidRPr="00A12F15" w:rsidRDefault="003A5D2F" w:rsidP="003A5D2F">
            <w:pPr>
              <w:tabs>
                <w:tab w:val="right" w:pos="4642"/>
              </w:tabs>
              <w:suppressAutoHyphens/>
              <w:spacing w:after="56"/>
              <w:rPr>
                <w:rFonts w:ascii="Arial" w:hAnsi="Arial" w:cs="Arial"/>
                <w:sz w:val="20"/>
              </w:rPr>
            </w:pPr>
          </w:p>
        </w:tc>
        <w:tc>
          <w:tcPr>
            <w:tcW w:w="898" w:type="dxa"/>
          </w:tcPr>
          <w:p w:rsidR="003A5D2F" w:rsidRPr="00A12F15" w:rsidRDefault="003A5D2F" w:rsidP="003A5D2F">
            <w:pPr>
              <w:tabs>
                <w:tab w:val="right" w:pos="4642"/>
              </w:tabs>
              <w:suppressAutoHyphens/>
              <w:spacing w:after="56"/>
              <w:jc w:val="center"/>
              <w:rPr>
                <w:rFonts w:ascii="Arial" w:hAnsi="Arial" w:cs="Arial"/>
                <w:sz w:val="20"/>
              </w:rPr>
            </w:pPr>
            <w:r w:rsidRPr="00A12F15">
              <w:rPr>
                <w:rFonts w:ascii="Arial" w:hAnsi="Arial" w:cs="Arial"/>
                <w:sz w:val="20"/>
              </w:rPr>
              <w:t xml:space="preserve">  Time:</w:t>
            </w:r>
            <w:r w:rsidRPr="00A12F15">
              <w:rPr>
                <w:rFonts w:ascii="Arial" w:hAnsi="Arial" w:cs="Arial"/>
                <w:sz w:val="20"/>
              </w:rPr>
              <w:tab/>
              <w:t>Time:</w:t>
            </w:r>
          </w:p>
        </w:tc>
        <w:tc>
          <w:tcPr>
            <w:tcW w:w="1370" w:type="dxa"/>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6" w:type="dxa"/>
            <w:shd w:val="clear" w:color="auto" w:fill="auto"/>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roofErr w:type="spellStart"/>
            <w:r w:rsidRPr="00A12F15">
              <w:rPr>
                <w:rFonts w:ascii="Arial" w:hAnsi="Arial" w:cs="Arial"/>
                <w:sz w:val="20"/>
              </w:rPr>
              <w:t>hh:mm:ss</w:t>
            </w:r>
            <w:proofErr w:type="spellEnd"/>
          </w:p>
        </w:tc>
      </w:tr>
      <w:tr w:rsidR="003A5D2F" w:rsidRPr="00A12F15" w:rsidTr="00ED5C77">
        <w:tc>
          <w:tcPr>
            <w:tcW w:w="9072" w:type="dxa"/>
            <w:gridSpan w:val="5"/>
          </w:tcPr>
          <w:p w:rsidR="003A5D2F" w:rsidRPr="00A12F15" w:rsidRDefault="003A5D2F" w:rsidP="003A5D2F">
            <w:pPr>
              <w:tabs>
                <w:tab w:val="left" w:pos="-720"/>
                <w:tab w:val="left" w:pos="0"/>
                <w:tab w:val="left" w:pos="259"/>
                <w:tab w:val="left" w:pos="604"/>
                <w:tab w:val="left" w:pos="816"/>
                <w:tab w:val="left" w:pos="1440"/>
              </w:tabs>
              <w:suppressAutoHyphens/>
              <w:rPr>
                <w:rFonts w:ascii="Arial" w:hAnsi="Arial" w:cs="Arial"/>
                <w:sz w:val="20"/>
              </w:rPr>
            </w:pPr>
            <w:r w:rsidRPr="00A12F15">
              <w:rPr>
                <w:rFonts w:ascii="Arial" w:hAnsi="Arial" w:cs="Arial"/>
                <w:sz w:val="20"/>
              </w:rPr>
              <w:t>Resolution during test:</w:t>
            </w:r>
          </w:p>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w:t>
            </w:r>
            <w:proofErr w:type="gramStart"/>
            <w:r w:rsidRPr="00A12F15">
              <w:rPr>
                <w:rFonts w:ascii="Arial" w:hAnsi="Arial" w:cs="Arial"/>
                <w:sz w:val="20"/>
              </w:rPr>
              <w:t>smaller</w:t>
            </w:r>
            <w:proofErr w:type="gramEnd"/>
            <w:r w:rsidRPr="00A12F15">
              <w:rPr>
                <w:rFonts w:ascii="Arial" w:hAnsi="Arial" w:cs="Arial"/>
                <w:sz w:val="20"/>
              </w:rPr>
              <w:t xml:space="preserve"> than d)       ................................</w:t>
            </w: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9072" w:type="dxa"/>
        <w:tblInd w:w="56" w:type="dxa"/>
        <w:tblLayout w:type="fixed"/>
        <w:tblCellMar>
          <w:left w:w="56" w:type="dxa"/>
          <w:right w:w="56" w:type="dxa"/>
        </w:tblCellMar>
        <w:tblLook w:val="0000"/>
      </w:tblPr>
      <w:tblGrid>
        <w:gridCol w:w="1701"/>
        <w:gridCol w:w="1701"/>
        <w:gridCol w:w="1843"/>
        <w:gridCol w:w="1701"/>
        <w:gridCol w:w="2126"/>
      </w:tblGrid>
      <w:tr w:rsidR="00C01B2C" w:rsidRPr="00A12F15" w:rsidTr="00ED5C77">
        <w:tc>
          <w:tcPr>
            <w:tcW w:w="3402" w:type="dxa"/>
            <w:gridSpan w:val="2"/>
            <w:tcBorders>
              <w:top w:val="double" w:sz="7" w:space="0" w:color="auto"/>
              <w:left w:val="double" w:sz="7" w:space="0" w:color="auto"/>
            </w:tcBorders>
          </w:tcPr>
          <w:p w:rsidR="001E2D97" w:rsidRPr="00A12F15" w:rsidRDefault="00FC47BA">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fldChar w:fldCharType="begin"/>
            </w:r>
            <w:r w:rsidR="001E2D97" w:rsidRPr="00A12F15">
              <w:rPr>
                <w:rFonts w:ascii="Arial" w:hAnsi="Arial" w:cs="Arial"/>
                <w:sz w:val="20"/>
              </w:rPr>
              <w:instrText xml:space="preserve">PRIVATE </w:instrText>
            </w:r>
            <w:r w:rsidRPr="00A12F15">
              <w:rPr>
                <w:rFonts w:ascii="Arial" w:hAnsi="Arial" w:cs="Arial"/>
                <w:sz w:val="20"/>
              </w:rPr>
              <w:fldChar w:fldCharType="end"/>
            </w:r>
            <w:r w:rsidR="001E2D97" w:rsidRPr="00A12F15">
              <w:rPr>
                <w:rFonts w:ascii="Arial" w:hAnsi="Arial" w:cs="Arial"/>
                <w:sz w:val="20"/>
              </w:rPr>
              <w:t xml:space="preserve">Positive portion </w:t>
            </w:r>
            <w:r w:rsidR="00241EE4" w:rsidRPr="00A12F15">
              <w:rPr>
                <w:rFonts w:ascii="Arial" w:hAnsi="Arial" w:cs="Arial"/>
                <w:sz w:val="20"/>
              </w:rPr>
              <w:t>L</w:t>
            </w:r>
            <w:r w:rsidR="001E2D97" w:rsidRPr="00A12F15">
              <w:rPr>
                <w:rFonts w:ascii="Arial" w:hAnsi="Arial" w:cs="Arial"/>
                <w:sz w:val="20"/>
                <w:vertAlign w:val="subscript"/>
              </w:rPr>
              <w:t>1</w:t>
            </w:r>
          </w:p>
        </w:tc>
        <w:tc>
          <w:tcPr>
            <w:tcW w:w="3544" w:type="dxa"/>
            <w:gridSpan w:val="2"/>
            <w:tcBorders>
              <w:top w:val="doub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xml:space="preserve">Negative portion </w:t>
            </w:r>
            <w:r w:rsidR="00241EE4" w:rsidRPr="00A12F15">
              <w:rPr>
                <w:rFonts w:ascii="Arial" w:hAnsi="Arial" w:cs="Arial"/>
                <w:sz w:val="20"/>
              </w:rPr>
              <w:t>L</w:t>
            </w:r>
            <w:r w:rsidRPr="00A12F15">
              <w:rPr>
                <w:rFonts w:ascii="Arial" w:hAnsi="Arial" w:cs="Arial"/>
                <w:sz w:val="20"/>
                <w:vertAlign w:val="subscript"/>
              </w:rPr>
              <w:t>2</w:t>
            </w:r>
          </w:p>
        </w:tc>
        <w:tc>
          <w:tcPr>
            <w:tcW w:w="2126" w:type="dxa"/>
            <w:tcBorders>
              <w:top w:val="doub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Zero-setting range</w:t>
            </w:r>
          </w:p>
          <w:p w:rsidR="001E2D97" w:rsidRPr="00A12F15" w:rsidRDefault="00241EE4">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L</w:t>
            </w:r>
            <w:r w:rsidR="001E2D97" w:rsidRPr="00A12F15">
              <w:rPr>
                <w:rFonts w:ascii="Arial" w:hAnsi="Arial" w:cs="Arial"/>
                <w:sz w:val="20"/>
                <w:vertAlign w:val="subscript"/>
              </w:rPr>
              <w:t>1</w:t>
            </w:r>
            <w:r w:rsidR="001E2D97" w:rsidRPr="00A12F15">
              <w:rPr>
                <w:rFonts w:ascii="Arial" w:hAnsi="Arial" w:cs="Arial"/>
                <w:sz w:val="20"/>
              </w:rPr>
              <w:t xml:space="preserve"> + </w:t>
            </w:r>
            <w:r w:rsidRPr="00A12F15">
              <w:rPr>
                <w:rFonts w:ascii="Arial" w:hAnsi="Arial" w:cs="Arial"/>
                <w:sz w:val="20"/>
              </w:rPr>
              <w:t>L</w:t>
            </w:r>
            <w:r w:rsidR="001E2D97" w:rsidRPr="00A12F15">
              <w:rPr>
                <w:rFonts w:ascii="Arial" w:hAnsi="Arial" w:cs="Arial"/>
                <w:sz w:val="20"/>
                <w:vertAlign w:val="subscript"/>
              </w:rPr>
              <w:t>2</w:t>
            </w:r>
          </w:p>
        </w:tc>
      </w:tr>
      <w:tr w:rsidR="001E2D97" w:rsidRPr="00A12F15" w:rsidTr="00ED5C77">
        <w:tc>
          <w:tcPr>
            <w:tcW w:w="1701"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Weight added</w:t>
            </w:r>
          </w:p>
        </w:tc>
        <w:tc>
          <w:tcPr>
            <w:tcW w:w="1701"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Re-zero</w:t>
            </w: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Yes/No</w:t>
            </w:r>
          </w:p>
        </w:tc>
        <w:tc>
          <w:tcPr>
            <w:tcW w:w="1843"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Weight removed</w:t>
            </w:r>
          </w:p>
        </w:tc>
        <w:tc>
          <w:tcPr>
            <w:tcW w:w="1701" w:type="dxa"/>
            <w:tcBorders>
              <w:top w:val="single" w:sz="7" w:space="0" w:color="auto"/>
              <w:left w:val="single" w:sz="7" w:space="0" w:color="auto"/>
            </w:tcBorders>
          </w:tcPr>
          <w:p w:rsidR="001E2D97" w:rsidRPr="00A12F15" w:rsidRDefault="00415EEC">
            <w:pPr>
              <w:tabs>
                <w:tab w:val="left" w:pos="-720"/>
                <w:tab w:val="left" w:pos="0"/>
                <w:tab w:val="left" w:pos="259"/>
                <w:tab w:val="left" w:pos="604"/>
                <w:tab w:val="left" w:pos="816"/>
                <w:tab w:val="left" w:pos="1440"/>
              </w:tabs>
              <w:suppressAutoHyphens/>
              <w:jc w:val="center"/>
              <w:rPr>
                <w:rFonts w:ascii="Arial" w:hAnsi="Arial" w:cs="Arial"/>
                <w:sz w:val="20"/>
              </w:rPr>
            </w:pPr>
            <w:r>
              <w:rPr>
                <w:rFonts w:ascii="Arial" w:hAnsi="Arial" w:cs="Arial"/>
                <w:sz w:val="20"/>
              </w:rPr>
              <w:t>Re-</w:t>
            </w:r>
            <w:r w:rsidR="00EC19A1">
              <w:rPr>
                <w:rFonts w:ascii="Arial" w:hAnsi="Arial" w:cs="Arial"/>
                <w:sz w:val="20"/>
              </w:rPr>
              <w:t>ze</w:t>
            </w:r>
            <w:r w:rsidR="00EC19A1" w:rsidRPr="00A12F15">
              <w:rPr>
                <w:rFonts w:ascii="Arial" w:hAnsi="Arial" w:cs="Arial"/>
                <w:sz w:val="20"/>
              </w:rPr>
              <w:t>ro</w:t>
            </w: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Yes/No</w:t>
            </w:r>
          </w:p>
        </w:tc>
        <w:tc>
          <w:tcPr>
            <w:tcW w:w="2126" w:type="dxa"/>
            <w:tcBorders>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r w:rsidR="001E2D97" w:rsidRPr="00A12F15" w:rsidTr="00ED5C77">
        <w:tc>
          <w:tcPr>
            <w:tcW w:w="1701"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701"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843"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701"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2126"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ED5C77">
        <w:tc>
          <w:tcPr>
            <w:tcW w:w="1701"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701"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843"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701"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2126"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ED5C77">
        <w:tc>
          <w:tcPr>
            <w:tcW w:w="1701"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701"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843"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701"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2126"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ED5C77">
        <w:tc>
          <w:tcPr>
            <w:tcW w:w="1701"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701"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843"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701"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2126"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ED5C77">
        <w:tc>
          <w:tcPr>
            <w:tcW w:w="1701"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701"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843"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701"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2126"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ED5C77">
        <w:tc>
          <w:tcPr>
            <w:tcW w:w="1701" w:type="dxa"/>
            <w:tcBorders>
              <w:top w:val="single" w:sz="7" w:space="0" w:color="auto"/>
              <w:left w:val="doub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701"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843"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701"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2126" w:type="dxa"/>
            <w:tcBorders>
              <w:top w:val="single" w:sz="7" w:space="0" w:color="auto"/>
              <w:left w:val="single" w:sz="7" w:space="0" w:color="auto"/>
              <w:bottom w:val="doub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Where:</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241EE4">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L</w:t>
      </w:r>
      <w:r w:rsidR="001E2D97" w:rsidRPr="00A12F15">
        <w:rPr>
          <w:rFonts w:ascii="Arial" w:hAnsi="Arial" w:cs="Arial"/>
          <w:sz w:val="20"/>
          <w:vertAlign w:val="subscript"/>
        </w:rPr>
        <w:t>1</w:t>
      </w:r>
      <w:r w:rsidR="001E2D97" w:rsidRPr="00A12F15">
        <w:rPr>
          <w:rFonts w:ascii="Arial" w:hAnsi="Arial" w:cs="Arial"/>
          <w:sz w:val="20"/>
        </w:rPr>
        <w:t xml:space="preserve"> is the maximum load that can be re-zeroed (positive portion)</w:t>
      </w:r>
    </w:p>
    <w:p w:rsidR="001E2D97" w:rsidRPr="00A12F15" w:rsidRDefault="00241EE4">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L</w:t>
      </w:r>
      <w:r w:rsidR="001E2D97" w:rsidRPr="00A12F15">
        <w:rPr>
          <w:rFonts w:ascii="Arial" w:hAnsi="Arial" w:cs="Arial"/>
          <w:sz w:val="20"/>
          <w:vertAlign w:val="subscript"/>
        </w:rPr>
        <w:t>2</w:t>
      </w:r>
      <w:r w:rsidR="001E2D97" w:rsidRPr="00A12F15">
        <w:rPr>
          <w:rFonts w:ascii="Arial" w:hAnsi="Arial" w:cs="Arial"/>
          <w:sz w:val="20"/>
        </w:rPr>
        <w:t xml:space="preserve"> is the maximum load that can be removed while the instrument can still be re-zeroed (negative portion)</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Check:</w:t>
      </w:r>
      <w:r w:rsidRPr="00A12F15">
        <w:rPr>
          <w:rFonts w:ascii="Arial" w:hAnsi="Arial" w:cs="Arial"/>
          <w:sz w:val="20"/>
        </w:rPr>
        <w:tab/>
      </w:r>
      <w:r w:rsidR="00241EE4" w:rsidRPr="00A12F15">
        <w:rPr>
          <w:rFonts w:ascii="Arial" w:hAnsi="Arial" w:cs="Arial"/>
          <w:sz w:val="20"/>
        </w:rPr>
        <w:t>L</w:t>
      </w:r>
      <w:r w:rsidRPr="00A12F15">
        <w:rPr>
          <w:rFonts w:ascii="Arial" w:hAnsi="Arial" w:cs="Arial"/>
          <w:sz w:val="20"/>
          <w:vertAlign w:val="subscript"/>
        </w:rPr>
        <w:t>1</w:t>
      </w:r>
      <w:r w:rsidRPr="00A12F15">
        <w:rPr>
          <w:rFonts w:ascii="Arial" w:hAnsi="Arial" w:cs="Arial"/>
          <w:sz w:val="20"/>
        </w:rPr>
        <w:t xml:space="preserve"> + </w:t>
      </w:r>
      <w:r w:rsidR="00241EE4" w:rsidRPr="00A12F15">
        <w:rPr>
          <w:rFonts w:ascii="Arial" w:hAnsi="Arial" w:cs="Arial"/>
          <w:sz w:val="20"/>
        </w:rPr>
        <w:t>L</w:t>
      </w:r>
      <w:r w:rsidRPr="00A12F15">
        <w:rPr>
          <w:rFonts w:ascii="Arial" w:hAnsi="Arial" w:cs="Arial"/>
          <w:sz w:val="20"/>
          <w:vertAlign w:val="subscript"/>
        </w:rPr>
        <w:t>2</w:t>
      </w:r>
      <w:r w:rsidRPr="00A12F15">
        <w:rPr>
          <w:rFonts w:ascii="Arial" w:hAnsi="Arial" w:cs="Arial"/>
          <w:sz w:val="20"/>
        </w:rPr>
        <w:t xml:space="preserve"> </w:t>
      </w:r>
      <w:r w:rsidRPr="00A12F15">
        <w:rPr>
          <w:rFonts w:ascii="Arial" w:hAnsi="Arial" w:cs="Arial"/>
          <w:sz w:val="20"/>
        </w:rPr>
        <w:sym w:font="Symbol" w:char="F0A3"/>
      </w:r>
      <w:r w:rsidRPr="00A12F15">
        <w:rPr>
          <w:rFonts w:ascii="Arial" w:hAnsi="Arial" w:cs="Arial"/>
          <w:sz w:val="20"/>
        </w:rPr>
        <w:t xml:space="preserve"> 4 % of Max</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
        <w:gridCol w:w="1260"/>
        <w:gridCol w:w="360"/>
        <w:gridCol w:w="1530"/>
      </w:tblGrid>
      <w:tr w:rsidR="00B30B0A" w:rsidRPr="00A12F15" w:rsidTr="003E7066">
        <w:trPr>
          <w:trHeight w:hRule="exact" w:val="280"/>
        </w:trPr>
        <w:tc>
          <w:tcPr>
            <w:tcW w:w="360" w:type="dxa"/>
            <w:tcBorders>
              <w:top w:val="single" w:sz="4" w:space="0" w:color="auto"/>
              <w:left w:val="single" w:sz="4" w:space="0" w:color="auto"/>
              <w:bottom w:val="single" w:sz="4" w:space="0" w:color="auto"/>
              <w:right w:val="single" w:sz="4" w:space="0" w:color="auto"/>
            </w:tcBorders>
            <w:vAlign w:val="center"/>
          </w:tcPr>
          <w:p w:rsidR="00B30B0A" w:rsidRPr="00A12F15" w:rsidRDefault="00B30B0A" w:rsidP="003E7066">
            <w:pPr>
              <w:tabs>
                <w:tab w:val="left" w:pos="-1440"/>
                <w:tab w:val="left" w:pos="-720"/>
                <w:tab w:val="left" w:pos="0"/>
                <w:tab w:val="left" w:pos="576"/>
                <w:tab w:val="left" w:pos="720"/>
              </w:tabs>
              <w:suppressAutoHyphens/>
              <w:ind w:right="-18"/>
              <w:jc w:val="right"/>
              <w:rPr>
                <w:rFonts w:ascii="Arial" w:hAnsi="Arial"/>
                <w:sz w:val="18"/>
              </w:rPr>
            </w:pPr>
          </w:p>
        </w:tc>
        <w:tc>
          <w:tcPr>
            <w:tcW w:w="1260" w:type="dxa"/>
            <w:tcBorders>
              <w:top w:val="nil"/>
              <w:left w:val="nil"/>
              <w:bottom w:val="nil"/>
              <w:right w:val="nil"/>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r w:rsidRPr="00A12F15">
              <w:rPr>
                <w:rFonts w:ascii="Arial" w:hAnsi="Arial"/>
                <w:sz w:val="18"/>
              </w:rPr>
              <w:t>Passed</w:t>
            </w:r>
          </w:p>
        </w:tc>
        <w:tc>
          <w:tcPr>
            <w:tcW w:w="360" w:type="dxa"/>
            <w:tcBorders>
              <w:top w:val="single" w:sz="4" w:space="0" w:color="auto"/>
              <w:left w:val="single" w:sz="4" w:space="0" w:color="auto"/>
              <w:bottom w:val="single" w:sz="4" w:space="0" w:color="auto"/>
              <w:right w:val="single" w:sz="4" w:space="0" w:color="auto"/>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p>
        </w:tc>
        <w:tc>
          <w:tcPr>
            <w:tcW w:w="1530" w:type="dxa"/>
            <w:tcBorders>
              <w:top w:val="nil"/>
              <w:left w:val="nil"/>
              <w:bottom w:val="nil"/>
              <w:right w:val="nil"/>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r w:rsidRPr="00A12F15">
              <w:rPr>
                <w:rFonts w:ascii="Arial" w:hAnsi="Arial"/>
                <w:sz w:val="18"/>
              </w:rPr>
              <w:t>Failed</w:t>
            </w: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del w:id="212" w:author="morayoa" w:date="2013-06-06T09:04:00Z">
        <w:r w:rsidRPr="00A12F15" w:rsidDel="00DC255E">
          <w:rPr>
            <w:rFonts w:ascii="Arial" w:hAnsi="Arial" w:cs="Arial"/>
            <w:sz w:val="20"/>
          </w:rPr>
          <w:delText>Remarks</w:delText>
        </w:r>
      </w:del>
      <w:ins w:id="213" w:author="morayoa" w:date="2013-06-06T09:04:00Z">
        <w:r w:rsidR="00DC255E">
          <w:rPr>
            <w:rFonts w:ascii="Arial" w:hAnsi="Arial" w:cs="Arial"/>
            <w:sz w:val="20"/>
          </w:rPr>
          <w:t>Observations</w:t>
        </w:r>
      </w:ins>
      <w:r w:rsidRPr="00A12F15">
        <w:rPr>
          <w:rFonts w:ascii="Arial" w:hAnsi="Arial" w:cs="Arial"/>
          <w:sz w:val="20"/>
        </w:rPr>
        <w:t>:</w:t>
      </w:r>
    </w:p>
    <w:p w:rsidR="001E2D97" w:rsidRPr="00A12F15" w:rsidRDefault="0075580A">
      <w:pPr>
        <w:tabs>
          <w:tab w:val="left" w:pos="-720"/>
          <w:tab w:val="left" w:pos="0"/>
          <w:tab w:val="left" w:pos="259"/>
          <w:tab w:val="left" w:pos="604"/>
          <w:tab w:val="left" w:pos="816"/>
          <w:tab w:val="left" w:pos="1440"/>
        </w:tabs>
        <w:suppressAutoHyphens/>
        <w:jc w:val="both"/>
        <w:rPr>
          <w:rFonts w:ascii="Arial" w:hAnsi="Arial" w:cs="Arial"/>
          <w:sz w:val="20"/>
        </w:rPr>
      </w:pPr>
      <w:ins w:id="214" w:author="morayoa" w:date="2013-06-05T14:41:00Z">
        <w:r>
          <w:rPr>
            <w:rFonts w:ascii="Arial" w:hAnsi="Arial" w:cs="Arial"/>
            <w:sz w:val="16"/>
            <w:szCs w:val="16"/>
          </w:rPr>
          <w:t xml:space="preserve">Include information that affect the test condition, </w:t>
        </w:r>
      </w:ins>
      <w:ins w:id="215" w:author="morayoa" w:date="2013-06-06T09:50:00Z">
        <w:r w:rsidR="00B05592">
          <w:rPr>
            <w:rFonts w:ascii="Arial" w:hAnsi="Arial" w:cs="Arial"/>
            <w:sz w:val="16"/>
            <w:szCs w:val="16"/>
          </w:rPr>
          <w:t xml:space="preserve">as indicated in the last paragraph </w:t>
        </w:r>
      </w:ins>
      <w:ins w:id="216" w:author="morayoa" w:date="2013-06-05T14:41:00Z">
        <w:r>
          <w:rPr>
            <w:rFonts w:ascii="Arial" w:hAnsi="Arial" w:cs="Arial"/>
            <w:sz w:val="16"/>
            <w:szCs w:val="16"/>
          </w:rPr>
          <w:t>of R 50-1 &amp; -2, A.7.1</w:t>
        </w:r>
      </w:ins>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br w:type="page"/>
      </w:r>
      <w:r w:rsidRPr="00A12F15">
        <w:rPr>
          <w:rFonts w:ascii="Arial" w:hAnsi="Arial" w:cs="Arial"/>
          <w:sz w:val="20"/>
        </w:rPr>
        <w:lastRenderedPageBreak/>
        <w:t>1.4.2</w:t>
      </w:r>
      <w:r w:rsidRPr="00A12F15">
        <w:rPr>
          <w:rFonts w:ascii="Arial" w:hAnsi="Arial" w:cs="Arial"/>
          <w:sz w:val="20"/>
        </w:rPr>
        <w:tab/>
      </w:r>
      <w:r w:rsidR="000450FD" w:rsidRPr="00A12F15">
        <w:rPr>
          <w:rFonts w:ascii="Arial" w:hAnsi="Arial" w:cs="Arial"/>
          <w:sz w:val="20"/>
        </w:rPr>
        <w:tab/>
      </w:r>
      <w:r w:rsidRPr="00A12F15">
        <w:rPr>
          <w:rFonts w:ascii="Arial" w:hAnsi="Arial" w:cs="Arial"/>
          <w:sz w:val="20"/>
        </w:rPr>
        <w:t xml:space="preserve">Zero-setting (semi-automatic and automatic) (R 50-1, </w:t>
      </w:r>
      <w:r w:rsidR="00491708" w:rsidRPr="00A12F15">
        <w:rPr>
          <w:rFonts w:ascii="Arial" w:hAnsi="Arial" w:cs="Arial"/>
          <w:sz w:val="20"/>
        </w:rPr>
        <w:t>3.5</w:t>
      </w:r>
      <w:r w:rsidR="00084550" w:rsidRPr="00A12F15">
        <w:rPr>
          <w:rFonts w:ascii="Arial" w:hAnsi="Arial" w:cs="Arial"/>
          <w:sz w:val="20"/>
        </w:rPr>
        <w:t>.1</w:t>
      </w:r>
      <w:r w:rsidRPr="00A12F15">
        <w:rPr>
          <w:rFonts w:ascii="Arial" w:hAnsi="Arial" w:cs="Arial"/>
          <w:sz w:val="20"/>
        </w:rPr>
        <w:t xml:space="preserve"> &amp; </w:t>
      </w:r>
      <w:r w:rsidR="00084550" w:rsidRPr="00A12F15">
        <w:rPr>
          <w:rFonts w:ascii="Arial" w:hAnsi="Arial" w:cs="Arial"/>
          <w:sz w:val="20"/>
        </w:rPr>
        <w:t>A.5.4.4</w:t>
      </w:r>
      <w:r w:rsidRPr="00A12F15">
        <w:rPr>
          <w:rFonts w:ascii="Arial" w:hAnsi="Arial" w:cs="Arial"/>
          <w:sz w:val="20"/>
        </w:rPr>
        <w:t>)</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9072"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2" w:type="dxa"/>
          <w:right w:w="112" w:type="dxa"/>
        </w:tblCellMar>
        <w:tblLook w:val="0000"/>
      </w:tblPr>
      <w:tblGrid>
        <w:gridCol w:w="3969"/>
        <w:gridCol w:w="898"/>
        <w:gridCol w:w="1229"/>
        <w:gridCol w:w="1275"/>
        <w:gridCol w:w="1701"/>
      </w:tblGrid>
      <w:tr w:rsidR="003A5D2F" w:rsidRPr="00A12F15" w:rsidTr="00ED5C77">
        <w:trPr>
          <w:trHeight w:hRule="exact" w:val="283"/>
        </w:trPr>
        <w:tc>
          <w:tcPr>
            <w:tcW w:w="3969" w:type="dxa"/>
            <w:tcBorders>
              <w:right w:val="nil"/>
            </w:tcBorders>
          </w:tcPr>
          <w:p w:rsidR="003A5D2F" w:rsidRPr="00A12F15" w:rsidRDefault="00FC47BA" w:rsidP="003A5D2F">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fldChar w:fldCharType="begin"/>
            </w:r>
            <w:r w:rsidR="003A5D2F" w:rsidRPr="00A12F15">
              <w:rPr>
                <w:rFonts w:ascii="Arial" w:hAnsi="Arial" w:cs="Arial"/>
                <w:sz w:val="20"/>
              </w:rPr>
              <w:instrText xml:space="preserve">PRIVATE </w:instrText>
            </w:r>
            <w:r w:rsidRPr="00A12F15">
              <w:rPr>
                <w:rFonts w:ascii="Arial" w:hAnsi="Arial" w:cs="Arial"/>
                <w:sz w:val="20"/>
              </w:rPr>
              <w:fldChar w:fldCharType="end"/>
            </w:r>
            <w:r w:rsidR="003A5D2F" w:rsidRPr="00A12F15">
              <w:rPr>
                <w:rFonts w:ascii="Arial" w:hAnsi="Arial" w:cs="Arial"/>
                <w:sz w:val="20"/>
              </w:rPr>
              <w:t>Application No.</w:t>
            </w:r>
            <w:proofErr w:type="gramStart"/>
            <w:r w:rsidR="003A5D2F" w:rsidRPr="00A12F15">
              <w:rPr>
                <w:rFonts w:ascii="Arial" w:hAnsi="Arial" w:cs="Arial"/>
                <w:sz w:val="20"/>
              </w:rPr>
              <w:t>:      ...........................</w:t>
            </w:r>
            <w:proofErr w:type="gramEnd"/>
          </w:p>
        </w:tc>
        <w:tc>
          <w:tcPr>
            <w:tcW w:w="898" w:type="dxa"/>
            <w:tcBorders>
              <w:left w:val="nil"/>
            </w:tcBorders>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29" w:type="dxa"/>
          </w:tcPr>
          <w:p w:rsidR="003A5D2F" w:rsidRPr="00A12F15" w:rsidRDefault="003A5D2F" w:rsidP="003A5D2F">
            <w:pPr>
              <w:tabs>
                <w:tab w:val="center" w:pos="665"/>
              </w:tabs>
              <w:suppressAutoHyphens/>
              <w:spacing w:after="56"/>
              <w:rPr>
                <w:rFonts w:ascii="Arial" w:hAnsi="Arial" w:cs="Arial"/>
                <w:sz w:val="20"/>
              </w:rPr>
            </w:pPr>
            <w:r w:rsidRPr="00A12F15">
              <w:rPr>
                <w:rFonts w:ascii="Arial" w:hAnsi="Arial" w:cs="Arial"/>
                <w:sz w:val="20"/>
              </w:rPr>
              <w:tab/>
              <w:t>At start</w:t>
            </w:r>
          </w:p>
        </w:tc>
        <w:tc>
          <w:tcPr>
            <w:tcW w:w="1275" w:type="dxa"/>
            <w:tcBorders>
              <w:bottom w:val="single" w:sz="4" w:space="0" w:color="auto"/>
            </w:tcBorders>
          </w:tcPr>
          <w:p w:rsidR="003A5D2F" w:rsidRPr="00A12F15" w:rsidRDefault="003A5D2F" w:rsidP="003A5D2F">
            <w:pPr>
              <w:tabs>
                <w:tab w:val="center" w:pos="574"/>
              </w:tabs>
              <w:suppressAutoHyphens/>
              <w:spacing w:after="56"/>
              <w:rPr>
                <w:rFonts w:ascii="Arial" w:hAnsi="Arial" w:cs="Arial"/>
                <w:sz w:val="20"/>
              </w:rPr>
            </w:pPr>
            <w:r w:rsidRPr="00A12F15">
              <w:rPr>
                <w:rFonts w:ascii="Arial" w:hAnsi="Arial" w:cs="Arial"/>
                <w:sz w:val="20"/>
              </w:rPr>
              <w:tab/>
              <w:t>At end</w:t>
            </w:r>
          </w:p>
        </w:tc>
        <w:tc>
          <w:tcPr>
            <w:tcW w:w="1701" w:type="dxa"/>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r>
      <w:tr w:rsidR="003A5D2F" w:rsidRPr="00A12F15" w:rsidTr="00ED5C77">
        <w:trPr>
          <w:trHeight w:hRule="exact" w:val="283"/>
        </w:trPr>
        <w:tc>
          <w:tcPr>
            <w:tcW w:w="3969" w:type="dxa"/>
            <w:tcBorders>
              <w:bottom w:val="single" w:sz="4" w:space="0" w:color="auto"/>
            </w:tcBorders>
          </w:tcPr>
          <w:p w:rsidR="003A5D2F" w:rsidRPr="00A12F15" w:rsidRDefault="00451C6B" w:rsidP="003A5D2F">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Type</w:t>
            </w:r>
            <w:r w:rsidR="003A5D2F" w:rsidRPr="00A12F15">
              <w:rPr>
                <w:rFonts w:ascii="Arial" w:hAnsi="Arial" w:cs="Arial"/>
                <w:sz w:val="20"/>
              </w:rPr>
              <w:t xml:space="preserve"> designation</w:t>
            </w:r>
            <w:proofErr w:type="gramStart"/>
            <w:r w:rsidR="003A5D2F" w:rsidRPr="00A12F15">
              <w:rPr>
                <w:rFonts w:ascii="Arial" w:hAnsi="Arial" w:cs="Arial"/>
                <w:sz w:val="20"/>
              </w:rPr>
              <w:t>:  ........................</w:t>
            </w:r>
            <w:proofErr w:type="gramEnd"/>
          </w:p>
        </w:tc>
        <w:tc>
          <w:tcPr>
            <w:tcW w:w="898" w:type="dxa"/>
          </w:tcPr>
          <w:p w:rsidR="003A5D2F" w:rsidRPr="00A12F15" w:rsidRDefault="003A5D2F" w:rsidP="003A5D2F">
            <w:pPr>
              <w:tabs>
                <w:tab w:val="left" w:pos="-720"/>
                <w:tab w:val="left" w:pos="0"/>
                <w:tab w:val="left" w:pos="259"/>
                <w:tab w:val="left" w:pos="604"/>
                <w:tab w:val="left" w:pos="816"/>
                <w:tab w:val="left" w:pos="1440"/>
              </w:tabs>
              <w:suppressAutoHyphens/>
              <w:spacing w:after="56"/>
              <w:jc w:val="right"/>
              <w:rPr>
                <w:rFonts w:ascii="Arial" w:hAnsi="Arial" w:cs="Arial"/>
                <w:sz w:val="20"/>
              </w:rPr>
            </w:pPr>
            <w:r w:rsidRPr="00A12F15">
              <w:rPr>
                <w:rFonts w:ascii="Arial" w:hAnsi="Arial" w:cs="Arial"/>
                <w:sz w:val="20"/>
              </w:rPr>
              <w:t>Temp:</w:t>
            </w:r>
          </w:p>
        </w:tc>
        <w:tc>
          <w:tcPr>
            <w:tcW w:w="1229" w:type="dxa"/>
            <w:tcBorders>
              <w:bottom w:val="single" w:sz="4" w:space="0" w:color="auto"/>
            </w:tcBorders>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tcBorders>
              <w:bottom w:val="single" w:sz="4" w:space="0" w:color="auto"/>
            </w:tcBorders>
            <w:shd w:val="clear" w:color="auto" w:fill="auto"/>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701" w:type="dxa"/>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r w:rsidRPr="00A12F15">
              <w:rPr>
                <w:rFonts w:ascii="Arial" w:hAnsi="Arial" w:cs="Arial"/>
                <w:sz w:val="20"/>
              </w:rPr>
              <w:sym w:font="Symbol" w:char="F0B0"/>
            </w:r>
            <w:r w:rsidRPr="00A12F15">
              <w:rPr>
                <w:rFonts w:ascii="Arial" w:hAnsi="Arial" w:cs="Arial"/>
                <w:sz w:val="20"/>
              </w:rPr>
              <w:t>C</w:t>
            </w:r>
          </w:p>
        </w:tc>
      </w:tr>
      <w:tr w:rsidR="003A5D2F" w:rsidRPr="00A12F15" w:rsidTr="00ED5C77">
        <w:trPr>
          <w:trHeight w:hRule="exact" w:val="283"/>
        </w:trPr>
        <w:tc>
          <w:tcPr>
            <w:tcW w:w="3969" w:type="dxa"/>
            <w:tcBorders>
              <w:bottom w:val="nil"/>
            </w:tcBorders>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Observer</w:t>
            </w:r>
            <w:proofErr w:type="gramStart"/>
            <w:r w:rsidRPr="00A12F15">
              <w:rPr>
                <w:rFonts w:ascii="Arial" w:hAnsi="Arial" w:cs="Arial"/>
                <w:sz w:val="20"/>
              </w:rPr>
              <w:t>:             .............................</w:t>
            </w:r>
            <w:proofErr w:type="gramEnd"/>
          </w:p>
        </w:tc>
        <w:tc>
          <w:tcPr>
            <w:tcW w:w="898" w:type="dxa"/>
          </w:tcPr>
          <w:p w:rsidR="003A5D2F" w:rsidRPr="00A12F15" w:rsidRDefault="003A5D2F" w:rsidP="003A5D2F">
            <w:pPr>
              <w:tabs>
                <w:tab w:val="right" w:pos="4642"/>
              </w:tabs>
              <w:suppressAutoHyphens/>
              <w:spacing w:after="56"/>
              <w:jc w:val="right"/>
              <w:rPr>
                <w:rFonts w:ascii="Arial" w:hAnsi="Arial" w:cs="Arial"/>
                <w:sz w:val="20"/>
              </w:rPr>
            </w:pPr>
            <w:r w:rsidRPr="00A12F15">
              <w:rPr>
                <w:rFonts w:ascii="Arial" w:hAnsi="Arial" w:cs="Arial"/>
                <w:sz w:val="20"/>
              </w:rPr>
              <w:t>Rel. h:</w:t>
            </w:r>
          </w:p>
        </w:tc>
        <w:tc>
          <w:tcPr>
            <w:tcW w:w="1229" w:type="dxa"/>
            <w:shd w:val="pct60" w:color="auto" w:fill="auto"/>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tcBorders>
              <w:bottom w:val="single" w:sz="4" w:space="0" w:color="auto"/>
            </w:tcBorders>
            <w:shd w:val="pct60" w:color="auto" w:fill="auto"/>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701" w:type="dxa"/>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
        </w:tc>
      </w:tr>
      <w:tr w:rsidR="003A5D2F" w:rsidRPr="00A12F15" w:rsidTr="00ED5C77">
        <w:trPr>
          <w:trHeight w:hRule="exact" w:val="283"/>
        </w:trPr>
        <w:tc>
          <w:tcPr>
            <w:tcW w:w="3969" w:type="dxa"/>
            <w:tcBorders>
              <w:top w:val="nil"/>
              <w:bottom w:val="nil"/>
            </w:tcBorders>
          </w:tcPr>
          <w:p w:rsidR="003A5D2F" w:rsidRPr="00A12F15" w:rsidRDefault="003A5D2F" w:rsidP="003A5D2F">
            <w:pPr>
              <w:tabs>
                <w:tab w:val="right" w:pos="4642"/>
              </w:tabs>
              <w:suppressAutoHyphens/>
              <w:spacing w:after="56"/>
              <w:rPr>
                <w:rFonts w:ascii="Arial" w:hAnsi="Arial" w:cs="Arial"/>
                <w:sz w:val="20"/>
              </w:rPr>
            </w:pPr>
          </w:p>
        </w:tc>
        <w:tc>
          <w:tcPr>
            <w:tcW w:w="898" w:type="dxa"/>
          </w:tcPr>
          <w:p w:rsidR="003A5D2F" w:rsidRPr="00A12F15" w:rsidRDefault="003A5D2F" w:rsidP="003A5D2F">
            <w:pPr>
              <w:tabs>
                <w:tab w:val="right" w:pos="4642"/>
              </w:tabs>
              <w:suppressAutoHyphens/>
              <w:spacing w:after="56"/>
              <w:jc w:val="center"/>
              <w:rPr>
                <w:rFonts w:ascii="Arial" w:hAnsi="Arial" w:cs="Arial"/>
                <w:sz w:val="20"/>
              </w:rPr>
            </w:pPr>
            <w:r w:rsidRPr="00A12F15">
              <w:rPr>
                <w:rFonts w:ascii="Arial" w:hAnsi="Arial" w:cs="Arial"/>
                <w:sz w:val="20"/>
              </w:rPr>
              <w:t xml:space="preserve">  Date:</w:t>
            </w:r>
            <w:r w:rsidRPr="00A12F15">
              <w:rPr>
                <w:rFonts w:ascii="Arial" w:hAnsi="Arial" w:cs="Arial"/>
                <w:sz w:val="20"/>
              </w:rPr>
              <w:tab/>
              <w:t>Date:</w:t>
            </w:r>
          </w:p>
        </w:tc>
        <w:tc>
          <w:tcPr>
            <w:tcW w:w="1229" w:type="dxa"/>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shd w:val="clear" w:color="auto" w:fill="auto"/>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701" w:type="dxa"/>
          </w:tcPr>
          <w:p w:rsidR="003A5D2F" w:rsidRPr="00A12F15" w:rsidRDefault="002829F3" w:rsidP="003A5D2F">
            <w:pPr>
              <w:tabs>
                <w:tab w:val="left" w:pos="-720"/>
                <w:tab w:val="left" w:pos="0"/>
                <w:tab w:val="left" w:pos="259"/>
                <w:tab w:val="left" w:pos="604"/>
                <w:tab w:val="left" w:pos="816"/>
                <w:tab w:val="left" w:pos="1440"/>
              </w:tabs>
              <w:suppressAutoHyphens/>
              <w:spacing w:after="56"/>
              <w:rPr>
                <w:rFonts w:ascii="Arial" w:hAnsi="Arial" w:cs="Arial"/>
                <w:sz w:val="20"/>
              </w:rPr>
            </w:pPr>
            <w:proofErr w:type="spellStart"/>
            <w:r w:rsidRPr="00A12F15">
              <w:rPr>
                <w:rFonts w:ascii="Arial" w:hAnsi="Arial" w:cs="Arial"/>
                <w:sz w:val="20"/>
              </w:rPr>
              <w:t>yyyy</w:t>
            </w:r>
            <w:proofErr w:type="spellEnd"/>
            <w:r w:rsidRPr="00A12F15">
              <w:rPr>
                <w:rFonts w:ascii="Arial" w:hAnsi="Arial" w:cs="Arial"/>
                <w:sz w:val="20"/>
              </w:rPr>
              <w:t>-mm-</w:t>
            </w:r>
            <w:proofErr w:type="spellStart"/>
            <w:r w:rsidRPr="00A12F15">
              <w:rPr>
                <w:rFonts w:ascii="Arial" w:hAnsi="Arial" w:cs="Arial"/>
                <w:sz w:val="20"/>
              </w:rPr>
              <w:t>dd</w:t>
            </w:r>
            <w:proofErr w:type="spellEnd"/>
          </w:p>
        </w:tc>
      </w:tr>
      <w:tr w:rsidR="003A5D2F" w:rsidRPr="00A12F15" w:rsidTr="00ED5C77">
        <w:trPr>
          <w:trHeight w:hRule="exact" w:val="274"/>
        </w:trPr>
        <w:tc>
          <w:tcPr>
            <w:tcW w:w="3969" w:type="dxa"/>
            <w:tcBorders>
              <w:top w:val="nil"/>
            </w:tcBorders>
          </w:tcPr>
          <w:p w:rsidR="003A5D2F" w:rsidRPr="00A12F15" w:rsidRDefault="003A5D2F" w:rsidP="003A5D2F">
            <w:pPr>
              <w:tabs>
                <w:tab w:val="right" w:pos="4642"/>
              </w:tabs>
              <w:suppressAutoHyphens/>
              <w:spacing w:after="56"/>
              <w:rPr>
                <w:rFonts w:ascii="Arial" w:hAnsi="Arial" w:cs="Arial"/>
                <w:sz w:val="20"/>
              </w:rPr>
            </w:pPr>
          </w:p>
        </w:tc>
        <w:tc>
          <w:tcPr>
            <w:tcW w:w="898" w:type="dxa"/>
          </w:tcPr>
          <w:p w:rsidR="003A5D2F" w:rsidRPr="00A12F15" w:rsidRDefault="003A5D2F" w:rsidP="003A5D2F">
            <w:pPr>
              <w:tabs>
                <w:tab w:val="right" w:pos="4642"/>
              </w:tabs>
              <w:suppressAutoHyphens/>
              <w:spacing w:after="56"/>
              <w:jc w:val="center"/>
              <w:rPr>
                <w:rFonts w:ascii="Arial" w:hAnsi="Arial" w:cs="Arial"/>
                <w:sz w:val="20"/>
              </w:rPr>
            </w:pPr>
            <w:r w:rsidRPr="00A12F15">
              <w:rPr>
                <w:rFonts w:ascii="Arial" w:hAnsi="Arial" w:cs="Arial"/>
                <w:sz w:val="20"/>
              </w:rPr>
              <w:t xml:space="preserve">  Time:</w:t>
            </w:r>
            <w:r w:rsidRPr="00A12F15">
              <w:rPr>
                <w:rFonts w:ascii="Arial" w:hAnsi="Arial" w:cs="Arial"/>
                <w:sz w:val="20"/>
              </w:rPr>
              <w:tab/>
              <w:t>Time:</w:t>
            </w:r>
          </w:p>
        </w:tc>
        <w:tc>
          <w:tcPr>
            <w:tcW w:w="1229" w:type="dxa"/>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shd w:val="clear" w:color="auto" w:fill="auto"/>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701" w:type="dxa"/>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roofErr w:type="spellStart"/>
            <w:r w:rsidRPr="00A12F15">
              <w:rPr>
                <w:rFonts w:ascii="Arial" w:hAnsi="Arial" w:cs="Arial"/>
                <w:sz w:val="20"/>
              </w:rPr>
              <w:t>hh:mm:ss</w:t>
            </w:r>
            <w:proofErr w:type="spellEnd"/>
          </w:p>
        </w:tc>
      </w:tr>
      <w:tr w:rsidR="003A5D2F" w:rsidRPr="00A12F15" w:rsidTr="00ED5C77">
        <w:tc>
          <w:tcPr>
            <w:tcW w:w="9072" w:type="dxa"/>
            <w:gridSpan w:val="5"/>
          </w:tcPr>
          <w:p w:rsidR="003A5D2F" w:rsidRPr="00A12F15" w:rsidRDefault="003A5D2F" w:rsidP="003A5D2F">
            <w:pPr>
              <w:tabs>
                <w:tab w:val="left" w:pos="-720"/>
                <w:tab w:val="left" w:pos="0"/>
                <w:tab w:val="left" w:pos="259"/>
                <w:tab w:val="left" w:pos="604"/>
                <w:tab w:val="left" w:pos="816"/>
                <w:tab w:val="left" w:pos="1440"/>
              </w:tabs>
              <w:suppressAutoHyphens/>
              <w:rPr>
                <w:rFonts w:ascii="Arial" w:hAnsi="Arial" w:cs="Arial"/>
                <w:sz w:val="20"/>
              </w:rPr>
            </w:pPr>
            <w:r w:rsidRPr="00A12F15">
              <w:rPr>
                <w:rFonts w:ascii="Arial" w:hAnsi="Arial" w:cs="Arial"/>
                <w:sz w:val="20"/>
              </w:rPr>
              <w:t>Resolution during test:</w:t>
            </w:r>
          </w:p>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w:t>
            </w:r>
            <w:proofErr w:type="gramStart"/>
            <w:r w:rsidRPr="00A12F15">
              <w:rPr>
                <w:rFonts w:ascii="Arial" w:hAnsi="Arial" w:cs="Arial"/>
                <w:sz w:val="20"/>
              </w:rPr>
              <w:t>smaller</w:t>
            </w:r>
            <w:proofErr w:type="gramEnd"/>
            <w:r w:rsidRPr="00A12F15">
              <w:rPr>
                <w:rFonts w:ascii="Arial" w:hAnsi="Arial" w:cs="Arial"/>
                <w:sz w:val="20"/>
              </w:rPr>
              <w:t xml:space="preserve"> than d)       ................................</w:t>
            </w: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9072" w:type="dxa"/>
        <w:tblInd w:w="56" w:type="dxa"/>
        <w:tblLayout w:type="fixed"/>
        <w:tblCellMar>
          <w:left w:w="56" w:type="dxa"/>
          <w:right w:w="56" w:type="dxa"/>
        </w:tblCellMar>
        <w:tblLook w:val="0000"/>
      </w:tblPr>
      <w:tblGrid>
        <w:gridCol w:w="1185"/>
        <w:gridCol w:w="1298"/>
        <w:gridCol w:w="1070"/>
        <w:gridCol w:w="1409"/>
        <w:gridCol w:w="1417"/>
        <w:gridCol w:w="1418"/>
        <w:gridCol w:w="1275"/>
      </w:tblGrid>
      <w:tr w:rsidR="001E2D97" w:rsidRPr="00A12F15" w:rsidTr="00ED5C77">
        <w:tc>
          <w:tcPr>
            <w:tcW w:w="1185" w:type="dxa"/>
            <w:tcBorders>
              <w:top w:val="double" w:sz="7" w:space="0" w:color="auto"/>
              <w:left w:val="double" w:sz="7" w:space="0" w:color="auto"/>
            </w:tcBorders>
          </w:tcPr>
          <w:p w:rsidR="001E2D97" w:rsidRPr="00A12F15" w:rsidRDefault="00FC47BA">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fldChar w:fldCharType="begin"/>
            </w:r>
            <w:r w:rsidR="001E2D97" w:rsidRPr="00A12F15">
              <w:rPr>
                <w:rFonts w:ascii="Arial" w:hAnsi="Arial" w:cs="Arial"/>
                <w:sz w:val="20"/>
              </w:rPr>
              <w:instrText xml:space="preserve">PRIVATE </w:instrText>
            </w:r>
            <w:r w:rsidRPr="00A12F15">
              <w:rPr>
                <w:rFonts w:ascii="Arial" w:hAnsi="Arial" w:cs="Arial"/>
                <w:sz w:val="20"/>
              </w:rPr>
              <w:fldChar w:fldCharType="end"/>
            </w:r>
          </w:p>
        </w:tc>
        <w:tc>
          <w:tcPr>
            <w:tcW w:w="1298" w:type="dxa"/>
            <w:tcBorders>
              <w:top w:val="double" w:sz="7" w:space="0" w:color="auto"/>
              <w:left w:val="single" w:sz="7" w:space="0" w:color="auto"/>
            </w:tcBorders>
          </w:tcPr>
          <w:p w:rsidR="001E2D97" w:rsidRPr="00A12F15" w:rsidRDefault="001E2D97">
            <w:pPr>
              <w:tabs>
                <w:tab w:val="center" w:pos="603"/>
              </w:tabs>
              <w:suppressAutoHyphens/>
              <w:rPr>
                <w:rFonts w:ascii="Arial" w:hAnsi="Arial" w:cs="Arial"/>
                <w:sz w:val="20"/>
              </w:rPr>
            </w:pPr>
            <w:r w:rsidRPr="00A12F15">
              <w:rPr>
                <w:rFonts w:ascii="Arial" w:hAnsi="Arial" w:cs="Arial"/>
                <w:sz w:val="20"/>
              </w:rPr>
              <w:tab/>
            </w:r>
            <w:r w:rsidR="00AB7BBD" w:rsidRPr="00A12F15">
              <w:rPr>
                <w:rFonts w:ascii="Arial" w:hAnsi="Arial" w:cs="Arial"/>
                <w:sz w:val="20"/>
              </w:rPr>
              <w:t>Load L</w:t>
            </w:r>
          </w:p>
          <w:p w:rsidR="001E2D97" w:rsidRPr="00A12F15" w:rsidRDefault="001E2D97">
            <w:pPr>
              <w:tabs>
                <w:tab w:val="left" w:pos="-720"/>
                <w:tab w:val="left" w:pos="0"/>
                <w:tab w:val="left" w:pos="259"/>
                <w:tab w:val="left" w:pos="604"/>
                <w:tab w:val="left" w:pos="816"/>
                <w:tab w:val="left" w:pos="1440"/>
              </w:tabs>
              <w:suppressAutoHyphens/>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rPr>
                <w:rFonts w:ascii="Arial" w:hAnsi="Arial" w:cs="Arial"/>
                <w:sz w:val="20"/>
              </w:rPr>
            </w:pPr>
          </w:p>
          <w:p w:rsidR="001E2D97" w:rsidRPr="00A12F15" w:rsidRDefault="001E2D97">
            <w:pPr>
              <w:tabs>
                <w:tab w:val="center" w:pos="603"/>
              </w:tabs>
              <w:suppressAutoHyphens/>
              <w:spacing w:after="56"/>
              <w:rPr>
                <w:rFonts w:ascii="Arial" w:hAnsi="Arial" w:cs="Arial"/>
                <w:sz w:val="20"/>
              </w:rPr>
            </w:pPr>
            <w:r w:rsidRPr="00A12F15">
              <w:rPr>
                <w:rFonts w:ascii="Arial" w:hAnsi="Arial" w:cs="Arial"/>
                <w:sz w:val="20"/>
              </w:rPr>
              <w:tab/>
              <w:t>(   )</w:t>
            </w:r>
          </w:p>
        </w:tc>
        <w:tc>
          <w:tcPr>
            <w:tcW w:w="1070" w:type="dxa"/>
            <w:tcBorders>
              <w:top w:val="double" w:sz="7" w:space="0" w:color="auto"/>
              <w:left w:val="single" w:sz="7" w:space="0" w:color="auto"/>
            </w:tcBorders>
          </w:tcPr>
          <w:p w:rsidR="001E2D97" w:rsidRPr="00A12F15" w:rsidRDefault="001E2D97">
            <w:pPr>
              <w:tabs>
                <w:tab w:val="center" w:pos="489"/>
              </w:tabs>
              <w:suppressAutoHyphens/>
              <w:spacing w:after="56"/>
              <w:rPr>
                <w:rFonts w:ascii="Arial" w:hAnsi="Arial" w:cs="Arial"/>
                <w:sz w:val="20"/>
              </w:rPr>
            </w:pPr>
            <w:r w:rsidRPr="00A12F15">
              <w:rPr>
                <w:rFonts w:ascii="Arial" w:hAnsi="Arial" w:cs="Arial"/>
                <w:sz w:val="20"/>
              </w:rPr>
              <w:tab/>
              <w:t>Pulses</w:t>
            </w:r>
            <w:r w:rsidR="00A648D0" w:rsidRPr="00A12F15">
              <w:rPr>
                <w:rFonts w:ascii="Arial" w:hAnsi="Arial" w:cs="Arial"/>
                <w:sz w:val="20"/>
              </w:rPr>
              <w:t>(*)</w:t>
            </w:r>
          </w:p>
        </w:tc>
        <w:tc>
          <w:tcPr>
            <w:tcW w:w="1409" w:type="dxa"/>
            <w:tcBorders>
              <w:top w:val="double" w:sz="7" w:space="0" w:color="auto"/>
              <w:left w:val="single" w:sz="7" w:space="0" w:color="auto"/>
            </w:tcBorders>
          </w:tcPr>
          <w:p w:rsidR="001E2D97" w:rsidRPr="00A12F15" w:rsidRDefault="001E2D97">
            <w:pPr>
              <w:tabs>
                <w:tab w:val="center" w:pos="828"/>
              </w:tabs>
              <w:suppressAutoHyphens/>
              <w:rPr>
                <w:rFonts w:ascii="Arial" w:hAnsi="Arial" w:cs="Arial"/>
                <w:sz w:val="20"/>
              </w:rPr>
            </w:pPr>
            <w:r w:rsidRPr="00A12F15">
              <w:rPr>
                <w:rFonts w:ascii="Arial" w:hAnsi="Arial" w:cs="Arial"/>
                <w:sz w:val="20"/>
              </w:rPr>
              <w:tab/>
              <w:t>Calculated</w:t>
            </w:r>
          </w:p>
          <w:p w:rsidR="001E2D97" w:rsidRPr="00A12F15" w:rsidRDefault="001E2D97">
            <w:pPr>
              <w:tabs>
                <w:tab w:val="center" w:pos="828"/>
              </w:tabs>
              <w:suppressAutoHyphens/>
              <w:rPr>
                <w:rFonts w:ascii="Arial" w:hAnsi="Arial" w:cs="Arial"/>
                <w:sz w:val="20"/>
              </w:rPr>
            </w:pPr>
            <w:r w:rsidRPr="00A12F15">
              <w:rPr>
                <w:rFonts w:ascii="Arial" w:hAnsi="Arial" w:cs="Arial"/>
                <w:sz w:val="20"/>
              </w:rPr>
              <w:tab/>
            </w:r>
            <w:proofErr w:type="spellStart"/>
            <w:r w:rsidRPr="00A12F15">
              <w:rPr>
                <w:rFonts w:ascii="Arial" w:hAnsi="Arial" w:cs="Arial"/>
                <w:sz w:val="20"/>
              </w:rPr>
              <w:t>totalization</w:t>
            </w:r>
            <w:proofErr w:type="spellEnd"/>
          </w:p>
          <w:p w:rsidR="001E2D97" w:rsidRPr="00A12F15" w:rsidRDefault="001E2D97">
            <w:pPr>
              <w:tabs>
                <w:tab w:val="center" w:pos="828"/>
              </w:tabs>
              <w:suppressAutoHyphens/>
              <w:rPr>
                <w:rFonts w:ascii="Arial" w:hAnsi="Arial" w:cs="Arial"/>
                <w:sz w:val="20"/>
              </w:rPr>
            </w:pPr>
            <w:r w:rsidRPr="00A12F15">
              <w:rPr>
                <w:rFonts w:ascii="Arial" w:hAnsi="Arial" w:cs="Arial"/>
                <w:sz w:val="20"/>
              </w:rPr>
              <w:tab/>
              <w:t>T</w:t>
            </w:r>
            <w:r w:rsidR="00A648D0" w:rsidRPr="00A12F15">
              <w:rPr>
                <w:rFonts w:ascii="Arial" w:hAnsi="Arial" w:cs="Arial"/>
                <w:sz w:val="20"/>
              </w:rPr>
              <w:t>(**)</w:t>
            </w:r>
          </w:p>
          <w:p w:rsidR="001E2D97" w:rsidRPr="00A12F15" w:rsidRDefault="001E2D97">
            <w:pPr>
              <w:tabs>
                <w:tab w:val="left" w:pos="-720"/>
                <w:tab w:val="left" w:pos="0"/>
                <w:tab w:val="left" w:pos="259"/>
                <w:tab w:val="left" w:pos="604"/>
                <w:tab w:val="left" w:pos="816"/>
                <w:tab w:val="left" w:pos="1440"/>
              </w:tabs>
              <w:suppressAutoHyphens/>
              <w:rPr>
                <w:rFonts w:ascii="Arial" w:hAnsi="Arial" w:cs="Arial"/>
                <w:sz w:val="20"/>
              </w:rPr>
            </w:pPr>
          </w:p>
          <w:p w:rsidR="001E2D97" w:rsidRPr="00A12F15" w:rsidRDefault="001E2D97">
            <w:pPr>
              <w:tabs>
                <w:tab w:val="center" w:pos="828"/>
              </w:tabs>
              <w:suppressAutoHyphens/>
              <w:spacing w:after="56"/>
              <w:rPr>
                <w:rFonts w:ascii="Arial" w:hAnsi="Arial" w:cs="Arial"/>
                <w:sz w:val="20"/>
              </w:rPr>
            </w:pPr>
            <w:r w:rsidRPr="00A12F15">
              <w:rPr>
                <w:rFonts w:ascii="Arial" w:hAnsi="Arial" w:cs="Arial"/>
                <w:sz w:val="20"/>
              </w:rPr>
              <w:tab/>
              <w:t>(   )</w:t>
            </w:r>
          </w:p>
        </w:tc>
        <w:tc>
          <w:tcPr>
            <w:tcW w:w="1417" w:type="dxa"/>
            <w:tcBorders>
              <w:top w:val="double" w:sz="7" w:space="0" w:color="auto"/>
              <w:left w:val="single" w:sz="7" w:space="0" w:color="auto"/>
            </w:tcBorders>
          </w:tcPr>
          <w:p w:rsidR="001E2D97" w:rsidRPr="00A12F15" w:rsidRDefault="001E2D97">
            <w:pPr>
              <w:tabs>
                <w:tab w:val="center" w:pos="829"/>
              </w:tabs>
              <w:suppressAutoHyphens/>
              <w:rPr>
                <w:rFonts w:ascii="Arial" w:hAnsi="Arial" w:cs="Arial"/>
                <w:sz w:val="20"/>
              </w:rPr>
            </w:pPr>
            <w:r w:rsidRPr="00A12F15">
              <w:rPr>
                <w:rFonts w:ascii="Arial" w:hAnsi="Arial" w:cs="Arial"/>
                <w:sz w:val="20"/>
              </w:rPr>
              <w:tab/>
              <w:t>Indicated</w:t>
            </w:r>
          </w:p>
          <w:p w:rsidR="001E2D97" w:rsidRPr="00A12F15" w:rsidRDefault="001E2D97">
            <w:pPr>
              <w:tabs>
                <w:tab w:val="center" w:pos="829"/>
              </w:tabs>
              <w:suppressAutoHyphens/>
              <w:rPr>
                <w:rFonts w:ascii="Arial" w:hAnsi="Arial" w:cs="Arial"/>
                <w:sz w:val="20"/>
              </w:rPr>
            </w:pPr>
            <w:r w:rsidRPr="00A12F15">
              <w:rPr>
                <w:rFonts w:ascii="Arial" w:hAnsi="Arial" w:cs="Arial"/>
                <w:sz w:val="20"/>
              </w:rPr>
              <w:tab/>
            </w:r>
            <w:proofErr w:type="spellStart"/>
            <w:r w:rsidRPr="00A12F15">
              <w:rPr>
                <w:rFonts w:ascii="Arial" w:hAnsi="Arial" w:cs="Arial"/>
                <w:sz w:val="20"/>
              </w:rPr>
              <w:t>totalization</w:t>
            </w:r>
            <w:proofErr w:type="spellEnd"/>
          </w:p>
          <w:p w:rsidR="001E2D97" w:rsidRPr="00A12F15" w:rsidRDefault="001E2D97">
            <w:pPr>
              <w:tabs>
                <w:tab w:val="center" w:pos="829"/>
              </w:tabs>
              <w:suppressAutoHyphens/>
              <w:rPr>
                <w:rFonts w:ascii="Arial" w:hAnsi="Arial" w:cs="Arial"/>
                <w:sz w:val="20"/>
              </w:rPr>
            </w:pPr>
            <w:r w:rsidRPr="00A12F15">
              <w:rPr>
                <w:rFonts w:ascii="Arial" w:hAnsi="Arial" w:cs="Arial"/>
                <w:sz w:val="20"/>
              </w:rPr>
              <w:tab/>
              <w:t>I</w:t>
            </w:r>
          </w:p>
          <w:p w:rsidR="001E2D97" w:rsidRPr="00A12F15" w:rsidRDefault="001E2D97">
            <w:pPr>
              <w:tabs>
                <w:tab w:val="left" w:pos="-720"/>
                <w:tab w:val="left" w:pos="0"/>
                <w:tab w:val="left" w:pos="259"/>
                <w:tab w:val="left" w:pos="604"/>
                <w:tab w:val="left" w:pos="816"/>
                <w:tab w:val="left" w:pos="1440"/>
              </w:tabs>
              <w:suppressAutoHyphens/>
              <w:rPr>
                <w:rFonts w:ascii="Arial" w:hAnsi="Arial" w:cs="Arial"/>
                <w:sz w:val="20"/>
              </w:rPr>
            </w:pPr>
          </w:p>
          <w:p w:rsidR="001E2D97" w:rsidRPr="00A12F15" w:rsidRDefault="001E2D97">
            <w:pPr>
              <w:tabs>
                <w:tab w:val="center" w:pos="829"/>
              </w:tabs>
              <w:suppressAutoHyphens/>
              <w:spacing w:after="56"/>
              <w:rPr>
                <w:rFonts w:ascii="Arial" w:hAnsi="Arial" w:cs="Arial"/>
                <w:sz w:val="20"/>
              </w:rPr>
            </w:pPr>
            <w:r w:rsidRPr="00A12F15">
              <w:rPr>
                <w:rFonts w:ascii="Arial" w:hAnsi="Arial" w:cs="Arial"/>
                <w:sz w:val="20"/>
              </w:rPr>
              <w:tab/>
              <w:t>(   )</w:t>
            </w:r>
          </w:p>
        </w:tc>
        <w:tc>
          <w:tcPr>
            <w:tcW w:w="1418" w:type="dxa"/>
            <w:tcBorders>
              <w:top w:val="double" w:sz="7" w:space="0" w:color="auto"/>
              <w:left w:val="single" w:sz="7" w:space="0" w:color="auto"/>
            </w:tcBorders>
          </w:tcPr>
          <w:p w:rsidR="001E2D97" w:rsidRPr="00A12F15" w:rsidRDefault="001E2D97">
            <w:pPr>
              <w:tabs>
                <w:tab w:val="center" w:pos="773"/>
              </w:tabs>
              <w:suppressAutoHyphens/>
              <w:rPr>
                <w:rFonts w:ascii="Arial" w:hAnsi="Arial" w:cs="Arial"/>
                <w:sz w:val="20"/>
              </w:rPr>
            </w:pPr>
            <w:r w:rsidRPr="00A12F15">
              <w:rPr>
                <w:rFonts w:ascii="Arial" w:hAnsi="Arial" w:cs="Arial"/>
                <w:sz w:val="20"/>
              </w:rPr>
              <w:tab/>
              <w:t>Difference</w:t>
            </w:r>
          </w:p>
          <w:p w:rsidR="001E2D97" w:rsidRPr="00A12F15" w:rsidRDefault="001E2D97">
            <w:pPr>
              <w:tabs>
                <w:tab w:val="center" w:pos="773"/>
              </w:tabs>
              <w:suppressAutoHyphens/>
              <w:rPr>
                <w:rFonts w:ascii="Arial" w:hAnsi="Arial" w:cs="Arial"/>
                <w:sz w:val="20"/>
              </w:rPr>
            </w:pPr>
            <w:r w:rsidRPr="00A12F15">
              <w:rPr>
                <w:rFonts w:ascii="Arial" w:hAnsi="Arial" w:cs="Arial"/>
                <w:sz w:val="20"/>
              </w:rPr>
              <w:tab/>
              <w:t>I - T</w:t>
            </w:r>
          </w:p>
          <w:p w:rsidR="001E2D97" w:rsidRPr="00A12F15" w:rsidRDefault="001E2D97">
            <w:pPr>
              <w:tabs>
                <w:tab w:val="left" w:pos="-720"/>
                <w:tab w:val="left" w:pos="0"/>
                <w:tab w:val="left" w:pos="259"/>
                <w:tab w:val="left" w:pos="604"/>
                <w:tab w:val="left" w:pos="816"/>
                <w:tab w:val="left" w:pos="1440"/>
              </w:tabs>
              <w:suppressAutoHyphens/>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rPr>
                <w:rFonts w:ascii="Arial" w:hAnsi="Arial" w:cs="Arial"/>
                <w:sz w:val="20"/>
              </w:rPr>
            </w:pPr>
          </w:p>
          <w:p w:rsidR="001E2D97" w:rsidRPr="00A12F15" w:rsidRDefault="001E2D97">
            <w:pPr>
              <w:tabs>
                <w:tab w:val="center" w:pos="773"/>
              </w:tabs>
              <w:suppressAutoHyphens/>
              <w:spacing w:after="56"/>
              <w:rPr>
                <w:rFonts w:ascii="Arial" w:hAnsi="Arial" w:cs="Arial"/>
                <w:sz w:val="20"/>
              </w:rPr>
            </w:pPr>
            <w:r w:rsidRPr="00A12F15">
              <w:rPr>
                <w:rFonts w:ascii="Arial" w:hAnsi="Arial" w:cs="Arial"/>
                <w:sz w:val="20"/>
              </w:rPr>
              <w:tab/>
              <w:t>(   )</w:t>
            </w:r>
          </w:p>
        </w:tc>
        <w:tc>
          <w:tcPr>
            <w:tcW w:w="1275" w:type="dxa"/>
            <w:tcBorders>
              <w:top w:val="double" w:sz="7" w:space="0" w:color="auto"/>
              <w:left w:val="single" w:sz="7" w:space="0" w:color="auto"/>
              <w:right w:val="double" w:sz="7" w:space="0" w:color="auto"/>
            </w:tcBorders>
          </w:tcPr>
          <w:p w:rsidR="001E2D97" w:rsidRPr="00A12F15" w:rsidRDefault="001E2D97" w:rsidP="00A648D0">
            <w:pPr>
              <w:tabs>
                <w:tab w:val="center" w:pos="402"/>
              </w:tabs>
              <w:suppressAutoHyphens/>
              <w:spacing w:after="56"/>
              <w:rPr>
                <w:rFonts w:ascii="Arial" w:hAnsi="Arial" w:cs="Arial"/>
                <w:sz w:val="20"/>
              </w:rPr>
            </w:pPr>
            <w:r w:rsidRPr="00A12F15">
              <w:rPr>
                <w:rFonts w:ascii="Arial" w:hAnsi="Arial" w:cs="Arial"/>
                <w:sz w:val="20"/>
              </w:rPr>
              <w:tab/>
              <w:t>E</w:t>
            </w:r>
            <w:r w:rsidR="00A648D0" w:rsidRPr="00A12F15">
              <w:rPr>
                <w:rFonts w:ascii="Arial" w:hAnsi="Arial" w:cs="Arial"/>
                <w:sz w:val="20"/>
              </w:rPr>
              <w:t xml:space="preserve"> </w:t>
            </w:r>
            <w:r w:rsidRPr="00A12F15">
              <w:rPr>
                <w:rFonts w:ascii="Arial" w:hAnsi="Arial" w:cs="Arial"/>
                <w:sz w:val="20"/>
              </w:rPr>
              <w:t>%</w:t>
            </w:r>
            <w:r w:rsidR="00A648D0" w:rsidRPr="00A12F15">
              <w:rPr>
                <w:rFonts w:ascii="Arial" w:hAnsi="Arial" w:cs="Arial"/>
                <w:sz w:val="20"/>
              </w:rPr>
              <w:t>(***)</w:t>
            </w:r>
          </w:p>
        </w:tc>
      </w:tr>
      <w:tr w:rsidR="001E2D97" w:rsidRPr="00A12F15" w:rsidTr="00ED5C77">
        <w:tc>
          <w:tcPr>
            <w:tcW w:w="1185" w:type="dxa"/>
            <w:tcBorders>
              <w:top w:val="single" w:sz="7" w:space="0" w:color="auto"/>
              <w:left w:val="double" w:sz="7" w:space="0" w:color="auto"/>
            </w:tcBorders>
          </w:tcPr>
          <w:p w:rsidR="001E2D97" w:rsidRPr="00A12F15" w:rsidRDefault="001E2D97">
            <w:pPr>
              <w:tabs>
                <w:tab w:val="center" w:pos="565"/>
              </w:tabs>
              <w:suppressAutoHyphens/>
              <w:spacing w:after="56"/>
              <w:rPr>
                <w:rFonts w:ascii="Arial" w:hAnsi="Arial" w:cs="Arial"/>
                <w:sz w:val="20"/>
              </w:rPr>
            </w:pPr>
            <w:r w:rsidRPr="00A12F15">
              <w:rPr>
                <w:rFonts w:ascii="Arial" w:hAnsi="Arial" w:cs="Arial"/>
                <w:sz w:val="20"/>
              </w:rPr>
              <w:tab/>
            </w:r>
            <w:r w:rsidR="00241EE4" w:rsidRPr="00A12F15">
              <w:rPr>
                <w:rFonts w:ascii="Arial" w:hAnsi="Arial" w:cs="Arial"/>
                <w:sz w:val="20"/>
              </w:rPr>
              <w:t>L</w:t>
            </w:r>
            <w:r w:rsidRPr="00A12F15">
              <w:rPr>
                <w:rFonts w:ascii="Arial" w:hAnsi="Arial" w:cs="Arial"/>
                <w:sz w:val="20"/>
                <w:vertAlign w:val="subscript"/>
              </w:rPr>
              <w:t>1</w:t>
            </w:r>
          </w:p>
        </w:tc>
        <w:tc>
          <w:tcPr>
            <w:tcW w:w="1298"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70"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09"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8"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ED5C77">
        <w:tc>
          <w:tcPr>
            <w:tcW w:w="1185" w:type="dxa"/>
            <w:tcBorders>
              <w:top w:val="single" w:sz="7" w:space="0" w:color="auto"/>
              <w:left w:val="double" w:sz="7" w:space="0" w:color="auto"/>
            </w:tcBorders>
          </w:tcPr>
          <w:p w:rsidR="001E2D97" w:rsidRPr="00A12F15" w:rsidRDefault="001E2D97">
            <w:pPr>
              <w:tabs>
                <w:tab w:val="center" w:pos="565"/>
              </w:tabs>
              <w:suppressAutoHyphens/>
              <w:spacing w:after="56"/>
              <w:rPr>
                <w:rFonts w:ascii="Arial" w:hAnsi="Arial" w:cs="Arial"/>
                <w:sz w:val="20"/>
              </w:rPr>
            </w:pPr>
            <w:r w:rsidRPr="00A12F15">
              <w:rPr>
                <w:rFonts w:ascii="Arial" w:hAnsi="Arial" w:cs="Arial"/>
                <w:sz w:val="20"/>
              </w:rPr>
              <w:tab/>
            </w:r>
            <w:r w:rsidR="00241EE4" w:rsidRPr="00A12F15">
              <w:rPr>
                <w:rFonts w:ascii="Arial" w:hAnsi="Arial" w:cs="Arial"/>
                <w:sz w:val="20"/>
              </w:rPr>
              <w:t>L</w:t>
            </w:r>
            <w:r w:rsidRPr="00A12F15">
              <w:rPr>
                <w:rFonts w:ascii="Arial" w:hAnsi="Arial" w:cs="Arial"/>
                <w:sz w:val="20"/>
                <w:vertAlign w:val="subscript"/>
              </w:rPr>
              <w:t>2</w:t>
            </w:r>
          </w:p>
        </w:tc>
        <w:tc>
          <w:tcPr>
            <w:tcW w:w="1298"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70"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09"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8"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ED5C77">
        <w:tc>
          <w:tcPr>
            <w:tcW w:w="1185" w:type="dxa"/>
            <w:tcBorders>
              <w:top w:val="single" w:sz="7" w:space="0" w:color="auto"/>
              <w:left w:val="double" w:sz="7" w:space="0" w:color="auto"/>
            </w:tcBorders>
          </w:tcPr>
          <w:p w:rsidR="001E2D97" w:rsidRPr="00A12F15" w:rsidRDefault="001E2D97">
            <w:pPr>
              <w:tabs>
                <w:tab w:val="center" w:pos="565"/>
              </w:tabs>
              <w:suppressAutoHyphens/>
              <w:spacing w:after="56"/>
              <w:rPr>
                <w:rFonts w:ascii="Arial" w:hAnsi="Arial" w:cs="Arial"/>
                <w:sz w:val="20"/>
              </w:rPr>
            </w:pPr>
            <w:r w:rsidRPr="00A12F15">
              <w:rPr>
                <w:rFonts w:ascii="Arial" w:hAnsi="Arial" w:cs="Arial"/>
                <w:sz w:val="20"/>
              </w:rPr>
              <w:tab/>
            </w:r>
            <w:r w:rsidR="00241EE4" w:rsidRPr="00A12F15">
              <w:rPr>
                <w:rFonts w:ascii="Arial" w:hAnsi="Arial" w:cs="Arial"/>
                <w:sz w:val="20"/>
              </w:rPr>
              <w:t>L</w:t>
            </w:r>
            <w:r w:rsidRPr="00A12F15">
              <w:rPr>
                <w:rFonts w:ascii="Arial" w:hAnsi="Arial" w:cs="Arial"/>
                <w:sz w:val="20"/>
                <w:vertAlign w:val="subscript"/>
              </w:rPr>
              <w:t>3</w:t>
            </w:r>
          </w:p>
        </w:tc>
        <w:tc>
          <w:tcPr>
            <w:tcW w:w="1298"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70"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09"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8"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091F28">
        <w:tc>
          <w:tcPr>
            <w:tcW w:w="1185" w:type="dxa"/>
            <w:tcBorders>
              <w:top w:val="single" w:sz="7" w:space="0" w:color="auto"/>
              <w:left w:val="double" w:sz="7" w:space="0" w:color="auto"/>
              <w:bottom w:val="single" w:sz="7" w:space="0" w:color="auto"/>
            </w:tcBorders>
          </w:tcPr>
          <w:p w:rsidR="001E2D97" w:rsidRPr="00A12F15" w:rsidRDefault="001E2D97">
            <w:pPr>
              <w:tabs>
                <w:tab w:val="center" w:pos="565"/>
              </w:tabs>
              <w:suppressAutoHyphens/>
              <w:spacing w:after="56"/>
              <w:rPr>
                <w:rFonts w:ascii="Arial" w:hAnsi="Arial" w:cs="Arial"/>
                <w:sz w:val="20"/>
              </w:rPr>
            </w:pPr>
            <w:r w:rsidRPr="00A12F15">
              <w:rPr>
                <w:rFonts w:ascii="Arial" w:hAnsi="Arial" w:cs="Arial"/>
                <w:sz w:val="20"/>
              </w:rPr>
              <w:tab/>
            </w:r>
            <w:r w:rsidR="00241EE4" w:rsidRPr="00A12F15">
              <w:rPr>
                <w:rFonts w:ascii="Arial" w:hAnsi="Arial" w:cs="Arial"/>
                <w:sz w:val="20"/>
              </w:rPr>
              <w:t>L</w:t>
            </w:r>
            <w:r w:rsidRPr="00A12F15">
              <w:rPr>
                <w:rFonts w:ascii="Arial" w:hAnsi="Arial" w:cs="Arial"/>
                <w:sz w:val="20"/>
                <w:vertAlign w:val="subscript"/>
              </w:rPr>
              <w:t>4</w:t>
            </w:r>
          </w:p>
        </w:tc>
        <w:tc>
          <w:tcPr>
            <w:tcW w:w="1298" w:type="dxa"/>
            <w:tcBorders>
              <w:top w:val="single" w:sz="7" w:space="0" w:color="auto"/>
              <w:left w:val="single" w:sz="7" w:space="0" w:color="auto"/>
              <w:bottom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70" w:type="dxa"/>
            <w:tcBorders>
              <w:top w:val="single" w:sz="7" w:space="0" w:color="auto"/>
              <w:left w:val="single" w:sz="7" w:space="0" w:color="auto"/>
              <w:bottom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09" w:type="dxa"/>
            <w:tcBorders>
              <w:top w:val="single" w:sz="7" w:space="0" w:color="auto"/>
              <w:left w:val="single" w:sz="7" w:space="0" w:color="auto"/>
              <w:bottom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Borders>
              <w:top w:val="single" w:sz="7" w:space="0" w:color="auto"/>
              <w:left w:val="single" w:sz="7" w:space="0" w:color="auto"/>
              <w:bottom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8" w:type="dxa"/>
            <w:tcBorders>
              <w:top w:val="single" w:sz="7" w:space="0" w:color="auto"/>
              <w:left w:val="single" w:sz="7" w:space="0" w:color="auto"/>
              <w:bottom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tcBorders>
              <w:top w:val="single" w:sz="7" w:space="0" w:color="auto"/>
              <w:left w:val="single" w:sz="7" w:space="0" w:color="auto"/>
              <w:bottom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091F28" w:rsidRPr="00A12F15" w:rsidTr="00091F28">
        <w:tc>
          <w:tcPr>
            <w:tcW w:w="9072" w:type="dxa"/>
            <w:gridSpan w:val="7"/>
            <w:tcBorders>
              <w:top w:val="single" w:sz="7" w:space="0" w:color="auto"/>
              <w:left w:val="double" w:sz="7" w:space="0" w:color="auto"/>
              <w:bottom w:val="double" w:sz="7" w:space="0" w:color="auto"/>
              <w:right w:val="double" w:sz="7" w:space="0" w:color="auto"/>
            </w:tcBorders>
          </w:tcPr>
          <w:p w:rsidR="00091F28" w:rsidRPr="00A12F15" w:rsidRDefault="00091F28" w:rsidP="00F83412">
            <w:pPr>
              <w:tabs>
                <w:tab w:val="left" w:pos="-720"/>
                <w:tab w:val="left" w:pos="0"/>
                <w:tab w:val="left" w:pos="259"/>
                <w:tab w:val="left" w:pos="604"/>
                <w:tab w:val="left" w:pos="653"/>
                <w:tab w:val="left" w:pos="1440"/>
              </w:tabs>
              <w:suppressAutoHyphens/>
              <w:jc w:val="both"/>
              <w:rPr>
                <w:rFonts w:ascii="Arial" w:hAnsi="Arial" w:cs="Arial"/>
                <w:sz w:val="20"/>
              </w:rPr>
            </w:pPr>
            <w:r w:rsidRPr="00A12F15">
              <w:rPr>
                <w:rFonts w:ascii="Arial" w:hAnsi="Arial" w:cs="Arial"/>
                <w:sz w:val="20"/>
              </w:rPr>
              <w:t xml:space="preserve">(*) </w:t>
            </w:r>
            <w:r w:rsidRPr="00A12F15">
              <w:rPr>
                <w:rFonts w:ascii="Arial" w:hAnsi="Arial" w:cs="Arial"/>
                <w:sz w:val="20"/>
              </w:rPr>
              <w:tab/>
            </w:r>
            <w:r w:rsidRPr="00A12F15">
              <w:rPr>
                <w:rFonts w:ascii="Arial" w:hAnsi="Arial" w:cs="Arial"/>
                <w:sz w:val="20"/>
              </w:rPr>
              <w:tab/>
              <w:t>The pulses sent by the displacement transducer (or simulator) to simulate belt movement</w:t>
            </w:r>
          </w:p>
          <w:p w:rsidR="00091F28" w:rsidRPr="00A12F15" w:rsidRDefault="00091F28" w:rsidP="00F83412">
            <w:pPr>
              <w:tabs>
                <w:tab w:val="left" w:pos="-720"/>
                <w:tab w:val="left" w:pos="0"/>
                <w:tab w:val="left" w:pos="259"/>
                <w:tab w:val="left" w:pos="604"/>
                <w:tab w:val="left" w:pos="653"/>
                <w:tab w:val="left" w:pos="1440"/>
              </w:tabs>
              <w:suppressAutoHyphens/>
              <w:jc w:val="both"/>
              <w:rPr>
                <w:rFonts w:ascii="Arial" w:hAnsi="Arial" w:cs="Arial"/>
                <w:sz w:val="20"/>
              </w:rPr>
            </w:pPr>
            <w:r w:rsidRPr="00A12F15">
              <w:rPr>
                <w:rFonts w:ascii="Arial" w:hAnsi="Arial" w:cs="Arial"/>
                <w:sz w:val="20"/>
              </w:rPr>
              <w:t>(**)</w:t>
            </w:r>
            <w:r w:rsidRPr="00A12F15">
              <w:rPr>
                <w:rFonts w:ascii="Arial" w:hAnsi="Arial" w:cs="Arial"/>
                <w:sz w:val="20"/>
              </w:rPr>
              <w:tab/>
            </w:r>
            <w:r w:rsidRPr="00A12F15">
              <w:rPr>
                <w:rFonts w:ascii="Arial" w:hAnsi="Arial" w:cs="Arial"/>
                <w:sz w:val="20"/>
              </w:rPr>
              <w:tab/>
              <w:t xml:space="preserve">See the Simulation page in section 1 for the simulated </w:t>
            </w:r>
            <w:proofErr w:type="spellStart"/>
            <w:r w:rsidRPr="00A12F15">
              <w:rPr>
                <w:rFonts w:ascii="Arial" w:hAnsi="Arial" w:cs="Arial"/>
                <w:sz w:val="20"/>
              </w:rPr>
              <w:t>totalization</w:t>
            </w:r>
            <w:proofErr w:type="spellEnd"/>
            <w:r w:rsidRPr="00A12F15">
              <w:rPr>
                <w:rFonts w:ascii="Arial" w:hAnsi="Arial" w:cs="Arial"/>
                <w:sz w:val="20"/>
              </w:rPr>
              <w:t xml:space="preserve"> calculation formula </w:t>
            </w:r>
          </w:p>
          <w:p w:rsidR="00091F28" w:rsidRPr="00A12F15" w:rsidRDefault="00091F28" w:rsidP="00F83412">
            <w:pPr>
              <w:tabs>
                <w:tab w:val="left" w:pos="-720"/>
                <w:tab w:val="left" w:pos="0"/>
                <w:tab w:val="left" w:pos="259"/>
                <w:tab w:val="left" w:pos="604"/>
                <w:tab w:val="left" w:pos="653"/>
                <w:tab w:val="left" w:pos="1440"/>
              </w:tabs>
              <w:suppressAutoHyphens/>
              <w:jc w:val="both"/>
              <w:rPr>
                <w:rFonts w:ascii="Arial" w:hAnsi="Arial" w:cs="Arial"/>
                <w:sz w:val="20"/>
              </w:rPr>
            </w:pPr>
            <w:r w:rsidRPr="00A12F15">
              <w:rPr>
                <w:rFonts w:ascii="Arial" w:hAnsi="Arial" w:cs="Arial"/>
                <w:sz w:val="20"/>
              </w:rPr>
              <w:t>(***)</w:t>
            </w:r>
            <w:r w:rsidRPr="00A12F15">
              <w:rPr>
                <w:rFonts w:ascii="Arial" w:hAnsi="Arial" w:cs="Arial"/>
                <w:sz w:val="20"/>
              </w:rPr>
              <w:tab/>
            </w:r>
            <w:r w:rsidRPr="00A12F15">
              <w:rPr>
                <w:rFonts w:ascii="Arial" w:hAnsi="Arial" w:cs="Arial"/>
                <w:sz w:val="20"/>
              </w:rPr>
              <w:tab/>
              <w:t>See the “Explanatory notes” section for the E % calculation formula</w:t>
            </w: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Where:</w:t>
      </w:r>
    </w:p>
    <w:p w:rsidR="001E2D97" w:rsidRPr="00A12F15" w:rsidRDefault="00241EE4">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L</w:t>
      </w:r>
      <w:r w:rsidR="001E2D97" w:rsidRPr="00A12F15">
        <w:rPr>
          <w:rFonts w:ascii="Arial" w:hAnsi="Arial" w:cs="Arial"/>
          <w:sz w:val="20"/>
          <w:vertAlign w:val="subscript"/>
        </w:rPr>
        <w:t>1</w:t>
      </w:r>
      <w:r w:rsidR="001E2D97" w:rsidRPr="00A12F15">
        <w:rPr>
          <w:rFonts w:ascii="Arial" w:hAnsi="Arial" w:cs="Arial"/>
          <w:sz w:val="20"/>
        </w:rPr>
        <w:t xml:space="preserve"> = 50 % of positive zero-setting range</w:t>
      </w:r>
    </w:p>
    <w:p w:rsidR="001E2D97" w:rsidRPr="00A12F15" w:rsidRDefault="00241EE4">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L</w:t>
      </w:r>
      <w:r w:rsidR="001E2D97" w:rsidRPr="00A12F15">
        <w:rPr>
          <w:rFonts w:ascii="Arial" w:hAnsi="Arial" w:cs="Arial"/>
          <w:sz w:val="20"/>
          <w:vertAlign w:val="subscript"/>
        </w:rPr>
        <w:t>2</w:t>
      </w:r>
      <w:r w:rsidR="001E2D97" w:rsidRPr="00A12F15">
        <w:rPr>
          <w:rFonts w:ascii="Arial" w:hAnsi="Arial" w:cs="Arial"/>
          <w:sz w:val="20"/>
        </w:rPr>
        <w:t xml:space="preserve"> = 100 % of positive zero-setting range</w:t>
      </w:r>
    </w:p>
    <w:p w:rsidR="001E2D97" w:rsidRPr="00A12F15" w:rsidRDefault="00241EE4">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L</w:t>
      </w:r>
      <w:r w:rsidR="001E2D97" w:rsidRPr="00A12F15">
        <w:rPr>
          <w:rFonts w:ascii="Arial" w:hAnsi="Arial" w:cs="Arial"/>
          <w:sz w:val="20"/>
          <w:vertAlign w:val="subscript"/>
        </w:rPr>
        <w:t>3</w:t>
      </w:r>
      <w:r w:rsidR="001E2D97" w:rsidRPr="00A12F15">
        <w:rPr>
          <w:rFonts w:ascii="Arial" w:hAnsi="Arial" w:cs="Arial"/>
          <w:sz w:val="20"/>
        </w:rPr>
        <w:t xml:space="preserve"> = -50 % of negative zero-setting</w:t>
      </w:r>
      <w:del w:id="217" w:author="morayoa" w:date="2013-06-11T10:01:00Z">
        <w:r w:rsidR="001E2D97" w:rsidRPr="00A12F15" w:rsidDel="00257D92">
          <w:rPr>
            <w:rFonts w:ascii="Arial" w:hAnsi="Arial" w:cs="Arial"/>
            <w:sz w:val="20"/>
          </w:rPr>
          <w:delText xml:space="preserve"> range</w:delText>
        </w:r>
      </w:del>
    </w:p>
    <w:p w:rsidR="001E2D97" w:rsidRPr="00A12F15" w:rsidRDefault="00241EE4">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L</w:t>
      </w:r>
      <w:r w:rsidR="001E2D97" w:rsidRPr="00A12F15">
        <w:rPr>
          <w:rFonts w:ascii="Arial" w:hAnsi="Arial" w:cs="Arial"/>
          <w:sz w:val="20"/>
          <w:vertAlign w:val="subscript"/>
        </w:rPr>
        <w:t>4</w:t>
      </w:r>
      <w:r w:rsidR="001E2D97" w:rsidRPr="00A12F15">
        <w:rPr>
          <w:rFonts w:ascii="Arial" w:hAnsi="Arial" w:cs="Arial"/>
          <w:sz w:val="20"/>
        </w:rPr>
        <w:t xml:space="preserve"> = -100 % of negative zero-setting</w:t>
      </w:r>
      <w:del w:id="218" w:author="morayoa" w:date="2013-06-11T10:01:00Z">
        <w:r w:rsidR="001E2D97" w:rsidRPr="00A12F15" w:rsidDel="00257D92">
          <w:rPr>
            <w:rFonts w:ascii="Arial" w:hAnsi="Arial" w:cs="Arial"/>
            <w:sz w:val="20"/>
          </w:rPr>
          <w:delText xml:space="preserve"> range</w:delText>
        </w:r>
      </w:del>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CF01BA" w:rsidRPr="00A12F15" w:rsidRDefault="00CF01BA" w:rsidP="00CF01BA">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
        <w:gridCol w:w="1260"/>
        <w:gridCol w:w="360"/>
        <w:gridCol w:w="1530"/>
      </w:tblGrid>
      <w:tr w:rsidR="00B30B0A" w:rsidRPr="00A12F15" w:rsidTr="003E7066">
        <w:trPr>
          <w:trHeight w:hRule="exact" w:val="280"/>
        </w:trPr>
        <w:tc>
          <w:tcPr>
            <w:tcW w:w="360" w:type="dxa"/>
            <w:tcBorders>
              <w:top w:val="single" w:sz="4" w:space="0" w:color="auto"/>
              <w:left w:val="single" w:sz="4" w:space="0" w:color="auto"/>
              <w:bottom w:val="single" w:sz="4" w:space="0" w:color="auto"/>
              <w:right w:val="single" w:sz="4" w:space="0" w:color="auto"/>
            </w:tcBorders>
            <w:vAlign w:val="center"/>
          </w:tcPr>
          <w:p w:rsidR="00B30B0A" w:rsidRPr="00A12F15" w:rsidRDefault="00B30B0A" w:rsidP="003E7066">
            <w:pPr>
              <w:tabs>
                <w:tab w:val="left" w:pos="-1440"/>
                <w:tab w:val="left" w:pos="-720"/>
                <w:tab w:val="left" w:pos="0"/>
                <w:tab w:val="left" w:pos="576"/>
                <w:tab w:val="left" w:pos="720"/>
              </w:tabs>
              <w:suppressAutoHyphens/>
              <w:ind w:right="-18"/>
              <w:jc w:val="right"/>
              <w:rPr>
                <w:rFonts w:ascii="Arial" w:hAnsi="Arial"/>
                <w:sz w:val="18"/>
              </w:rPr>
            </w:pPr>
          </w:p>
        </w:tc>
        <w:tc>
          <w:tcPr>
            <w:tcW w:w="1260" w:type="dxa"/>
            <w:tcBorders>
              <w:top w:val="nil"/>
              <w:left w:val="nil"/>
              <w:bottom w:val="nil"/>
              <w:right w:val="nil"/>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r w:rsidRPr="00A12F15">
              <w:rPr>
                <w:rFonts w:ascii="Arial" w:hAnsi="Arial"/>
                <w:sz w:val="18"/>
              </w:rPr>
              <w:t>Passed</w:t>
            </w:r>
          </w:p>
        </w:tc>
        <w:tc>
          <w:tcPr>
            <w:tcW w:w="360" w:type="dxa"/>
            <w:tcBorders>
              <w:top w:val="single" w:sz="4" w:space="0" w:color="auto"/>
              <w:left w:val="single" w:sz="4" w:space="0" w:color="auto"/>
              <w:bottom w:val="single" w:sz="4" w:space="0" w:color="auto"/>
              <w:right w:val="single" w:sz="4" w:space="0" w:color="auto"/>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p>
        </w:tc>
        <w:tc>
          <w:tcPr>
            <w:tcW w:w="1530" w:type="dxa"/>
            <w:tcBorders>
              <w:top w:val="nil"/>
              <w:left w:val="nil"/>
              <w:bottom w:val="nil"/>
              <w:right w:val="nil"/>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r w:rsidRPr="00A12F15">
              <w:rPr>
                <w:rFonts w:ascii="Arial" w:hAnsi="Arial"/>
                <w:sz w:val="18"/>
              </w:rPr>
              <w:t>Failed</w:t>
            </w:r>
          </w:p>
        </w:tc>
      </w:tr>
    </w:tbl>
    <w:p w:rsidR="00B30B0A" w:rsidRPr="00A12F15" w:rsidRDefault="00B30B0A" w:rsidP="00CF01BA">
      <w:pPr>
        <w:tabs>
          <w:tab w:val="left" w:pos="-720"/>
          <w:tab w:val="left" w:pos="0"/>
          <w:tab w:val="left" w:pos="259"/>
          <w:tab w:val="left" w:pos="604"/>
          <w:tab w:val="left" w:pos="816"/>
          <w:tab w:val="left" w:pos="1440"/>
        </w:tabs>
        <w:suppressAutoHyphens/>
        <w:jc w:val="both"/>
        <w:rPr>
          <w:rFonts w:ascii="Arial" w:hAnsi="Arial" w:cs="Arial"/>
          <w:sz w:val="20"/>
          <w:lang w:val="fr-BE"/>
        </w:rPr>
      </w:pPr>
    </w:p>
    <w:p w:rsidR="00CF01BA" w:rsidRPr="00A12F15" w:rsidRDefault="0068275F" w:rsidP="00CF01BA">
      <w:pPr>
        <w:tabs>
          <w:tab w:val="left" w:pos="-720"/>
          <w:tab w:val="left" w:pos="0"/>
          <w:tab w:val="left" w:pos="259"/>
          <w:tab w:val="left" w:pos="604"/>
          <w:tab w:val="left" w:pos="816"/>
          <w:tab w:val="left" w:pos="1440"/>
        </w:tabs>
        <w:suppressAutoHyphens/>
        <w:jc w:val="both"/>
        <w:rPr>
          <w:rFonts w:ascii="Arial" w:hAnsi="Arial" w:cs="Arial"/>
          <w:sz w:val="20"/>
          <w:lang w:val="fr-BE"/>
        </w:rPr>
      </w:pPr>
      <w:del w:id="219" w:author="morayoa" w:date="2013-06-06T09:04:00Z">
        <w:r w:rsidRPr="008072AC" w:rsidDel="00DC255E">
          <w:rPr>
            <w:rFonts w:ascii="Arial" w:hAnsi="Arial" w:cs="Arial"/>
            <w:sz w:val="20"/>
          </w:rPr>
          <w:delText>Remarks</w:delText>
        </w:r>
      </w:del>
      <w:ins w:id="220" w:author="morayoa" w:date="2013-06-06T09:04:00Z">
        <w:r w:rsidR="00DC255E">
          <w:rPr>
            <w:rFonts w:ascii="Arial" w:hAnsi="Arial" w:cs="Arial"/>
            <w:sz w:val="20"/>
          </w:rPr>
          <w:t>Observations</w:t>
        </w:r>
      </w:ins>
      <w:r w:rsidR="00D20B2D" w:rsidRPr="00A12F15">
        <w:rPr>
          <w:rFonts w:ascii="Arial" w:hAnsi="Arial" w:cs="Arial"/>
          <w:sz w:val="20"/>
          <w:lang w:val="fr-BE"/>
        </w:rPr>
        <w:t>:</w:t>
      </w:r>
    </w:p>
    <w:p w:rsidR="00CF01BA" w:rsidRPr="00A12F15" w:rsidRDefault="0075580A" w:rsidP="00CF01BA">
      <w:pPr>
        <w:tabs>
          <w:tab w:val="left" w:pos="-720"/>
          <w:tab w:val="left" w:pos="0"/>
          <w:tab w:val="left" w:pos="259"/>
          <w:tab w:val="left" w:pos="604"/>
          <w:tab w:val="left" w:pos="816"/>
          <w:tab w:val="left" w:pos="1440"/>
        </w:tabs>
        <w:suppressAutoHyphens/>
        <w:jc w:val="both"/>
        <w:rPr>
          <w:rFonts w:ascii="Arial" w:hAnsi="Arial" w:cs="Arial"/>
          <w:sz w:val="20"/>
          <w:lang w:val="fr-BE"/>
        </w:rPr>
      </w:pPr>
      <w:ins w:id="221" w:author="morayoa" w:date="2013-06-05T14:41:00Z">
        <w:r>
          <w:rPr>
            <w:rFonts w:ascii="Arial" w:hAnsi="Arial" w:cs="Arial"/>
            <w:sz w:val="16"/>
            <w:szCs w:val="16"/>
          </w:rPr>
          <w:t xml:space="preserve">Include information that affect the test condition, </w:t>
        </w:r>
      </w:ins>
      <w:ins w:id="222" w:author="morayoa" w:date="2013-06-06T09:50:00Z">
        <w:r w:rsidR="00B05592">
          <w:rPr>
            <w:rFonts w:ascii="Arial" w:hAnsi="Arial" w:cs="Arial"/>
            <w:sz w:val="16"/>
            <w:szCs w:val="16"/>
          </w:rPr>
          <w:t xml:space="preserve">as indicated in the last paragraph </w:t>
        </w:r>
      </w:ins>
      <w:ins w:id="223" w:author="morayoa" w:date="2013-06-05T14:41:00Z">
        <w:r>
          <w:rPr>
            <w:rFonts w:ascii="Arial" w:hAnsi="Arial" w:cs="Arial"/>
            <w:sz w:val="16"/>
            <w:szCs w:val="16"/>
          </w:rPr>
          <w:t>of R 50-1 &amp; -2, A.7.1</w:t>
        </w:r>
      </w:ins>
    </w:p>
    <w:p w:rsidR="00CF01BA" w:rsidRPr="00A12F15" w:rsidRDefault="00CF01BA" w:rsidP="00CF01BA">
      <w:pPr>
        <w:tabs>
          <w:tab w:val="left" w:pos="-720"/>
          <w:tab w:val="left" w:pos="0"/>
          <w:tab w:val="left" w:pos="259"/>
          <w:tab w:val="left" w:pos="604"/>
          <w:tab w:val="left" w:pos="816"/>
          <w:tab w:val="left" w:pos="1440"/>
        </w:tabs>
        <w:suppressAutoHyphens/>
        <w:jc w:val="both"/>
        <w:rPr>
          <w:rFonts w:ascii="Arial" w:hAnsi="Arial" w:cs="Arial"/>
          <w:sz w:val="20"/>
          <w:lang w:val="fr-BE"/>
        </w:rPr>
      </w:pPr>
    </w:p>
    <w:p w:rsidR="00CF01BA" w:rsidRPr="00A12F15" w:rsidRDefault="00CF01BA" w:rsidP="00CF01BA">
      <w:pPr>
        <w:tabs>
          <w:tab w:val="left" w:pos="-720"/>
          <w:tab w:val="left" w:pos="0"/>
          <w:tab w:val="left" w:pos="259"/>
          <w:tab w:val="left" w:pos="604"/>
          <w:tab w:val="left" w:pos="816"/>
          <w:tab w:val="left" w:pos="1440"/>
        </w:tabs>
        <w:suppressAutoHyphens/>
        <w:jc w:val="both"/>
        <w:rPr>
          <w:rFonts w:ascii="Arial" w:hAnsi="Arial" w:cs="Arial"/>
          <w:sz w:val="20"/>
          <w:lang w:val="fr-BE"/>
        </w:rPr>
      </w:pPr>
    </w:p>
    <w:p w:rsidR="00CF01BA" w:rsidRPr="00A12F15" w:rsidRDefault="00CF01BA" w:rsidP="00CF01BA">
      <w:pPr>
        <w:tabs>
          <w:tab w:val="left" w:pos="-720"/>
          <w:tab w:val="left" w:pos="0"/>
          <w:tab w:val="left" w:pos="259"/>
          <w:tab w:val="left" w:pos="604"/>
          <w:tab w:val="left" w:pos="816"/>
          <w:tab w:val="left" w:pos="1440"/>
        </w:tabs>
        <w:suppressAutoHyphens/>
        <w:jc w:val="both"/>
        <w:rPr>
          <w:rFonts w:ascii="Arial" w:hAnsi="Arial" w:cs="Arial"/>
          <w:sz w:val="20"/>
          <w:lang w:val="fr-BE"/>
        </w:rPr>
      </w:pPr>
    </w:p>
    <w:p w:rsidR="00CF01BA" w:rsidRPr="00A12F15" w:rsidRDefault="00CF01BA" w:rsidP="00CF01BA">
      <w:pPr>
        <w:tabs>
          <w:tab w:val="left" w:pos="-720"/>
          <w:tab w:val="left" w:pos="0"/>
          <w:tab w:val="left" w:pos="259"/>
          <w:tab w:val="left" w:pos="604"/>
          <w:tab w:val="left" w:pos="816"/>
          <w:tab w:val="left" w:pos="1440"/>
        </w:tabs>
        <w:suppressAutoHyphens/>
        <w:jc w:val="both"/>
        <w:rPr>
          <w:rFonts w:ascii="Arial" w:hAnsi="Arial" w:cs="Arial"/>
          <w:sz w:val="20"/>
          <w:lang w:val="fr-BE"/>
        </w:rPr>
      </w:pPr>
    </w:p>
    <w:p w:rsidR="00CF01BA" w:rsidRPr="00A12F15" w:rsidRDefault="00CF01BA" w:rsidP="00CF01BA">
      <w:pPr>
        <w:tabs>
          <w:tab w:val="left" w:pos="-720"/>
          <w:tab w:val="left" w:pos="0"/>
          <w:tab w:val="left" w:pos="259"/>
          <w:tab w:val="left" w:pos="604"/>
          <w:tab w:val="left" w:pos="816"/>
          <w:tab w:val="left" w:pos="1440"/>
        </w:tabs>
        <w:suppressAutoHyphens/>
        <w:jc w:val="both"/>
        <w:rPr>
          <w:rFonts w:ascii="Arial" w:hAnsi="Arial" w:cs="Arial"/>
          <w:sz w:val="20"/>
          <w:lang w:val="fr-BE"/>
        </w:rPr>
      </w:pPr>
    </w:p>
    <w:p w:rsidR="00CF01BA" w:rsidRPr="00A12F15" w:rsidRDefault="00CF01BA" w:rsidP="00CF01BA">
      <w:pPr>
        <w:tabs>
          <w:tab w:val="left" w:pos="-720"/>
          <w:tab w:val="left" w:pos="0"/>
          <w:tab w:val="left" w:pos="259"/>
          <w:tab w:val="left" w:pos="604"/>
          <w:tab w:val="left" w:pos="816"/>
          <w:tab w:val="left" w:pos="1440"/>
        </w:tabs>
        <w:suppressAutoHyphens/>
        <w:jc w:val="both"/>
        <w:rPr>
          <w:rFonts w:ascii="Arial" w:hAnsi="Arial" w:cs="Arial"/>
          <w:sz w:val="20"/>
          <w:lang w:val="fr-BE"/>
        </w:rPr>
      </w:pPr>
    </w:p>
    <w:p w:rsidR="00CF01BA" w:rsidRPr="00A12F15" w:rsidRDefault="00CF01BA" w:rsidP="00CF01BA">
      <w:pPr>
        <w:tabs>
          <w:tab w:val="left" w:pos="-720"/>
          <w:tab w:val="left" w:pos="0"/>
          <w:tab w:val="left" w:pos="259"/>
          <w:tab w:val="left" w:pos="604"/>
          <w:tab w:val="left" w:pos="816"/>
          <w:tab w:val="left" w:pos="1440"/>
        </w:tabs>
        <w:suppressAutoHyphens/>
        <w:jc w:val="both"/>
        <w:rPr>
          <w:rFonts w:ascii="Arial" w:hAnsi="Arial" w:cs="Arial"/>
          <w:sz w:val="20"/>
          <w:lang w:val="fr-BE"/>
        </w:rPr>
      </w:pPr>
    </w:p>
    <w:p w:rsidR="00CF01BA" w:rsidRPr="00A12F15" w:rsidRDefault="00CF01BA" w:rsidP="00CF01BA">
      <w:pPr>
        <w:tabs>
          <w:tab w:val="left" w:pos="-720"/>
          <w:tab w:val="left" w:pos="0"/>
          <w:tab w:val="left" w:pos="259"/>
          <w:tab w:val="left" w:pos="604"/>
          <w:tab w:val="left" w:pos="816"/>
          <w:tab w:val="left" w:pos="1440"/>
        </w:tabs>
        <w:suppressAutoHyphens/>
        <w:jc w:val="both"/>
        <w:rPr>
          <w:rFonts w:ascii="Arial" w:hAnsi="Arial" w:cs="Arial"/>
          <w:sz w:val="20"/>
          <w:lang w:val="fr-BE"/>
        </w:rPr>
      </w:pPr>
    </w:p>
    <w:p w:rsidR="00CF01BA" w:rsidRPr="00A12F15" w:rsidRDefault="00CF01BA" w:rsidP="00CF01BA">
      <w:pPr>
        <w:tabs>
          <w:tab w:val="left" w:pos="-720"/>
          <w:tab w:val="left" w:pos="0"/>
          <w:tab w:val="left" w:pos="259"/>
          <w:tab w:val="left" w:pos="604"/>
          <w:tab w:val="left" w:pos="816"/>
          <w:tab w:val="left" w:pos="1440"/>
        </w:tabs>
        <w:suppressAutoHyphens/>
        <w:jc w:val="both"/>
        <w:rPr>
          <w:rFonts w:ascii="Arial" w:hAnsi="Arial" w:cs="Arial"/>
          <w:sz w:val="20"/>
          <w:lang w:val="fr-BE"/>
        </w:rPr>
      </w:pPr>
    </w:p>
    <w:p w:rsidR="00CF01BA" w:rsidRPr="00A12F15" w:rsidRDefault="00CF01BA" w:rsidP="00CF01BA">
      <w:pPr>
        <w:tabs>
          <w:tab w:val="left" w:pos="-720"/>
          <w:tab w:val="left" w:pos="0"/>
          <w:tab w:val="left" w:pos="259"/>
          <w:tab w:val="left" w:pos="604"/>
          <w:tab w:val="left" w:pos="816"/>
          <w:tab w:val="left" w:pos="1440"/>
        </w:tabs>
        <w:suppressAutoHyphens/>
        <w:jc w:val="both"/>
        <w:rPr>
          <w:rFonts w:ascii="Arial" w:hAnsi="Arial" w:cs="Arial"/>
          <w:sz w:val="20"/>
          <w:lang w:val="fr-BE"/>
        </w:rPr>
      </w:pPr>
    </w:p>
    <w:p w:rsidR="00CF01BA" w:rsidRPr="00A12F15" w:rsidRDefault="00CF01BA" w:rsidP="00CF01BA">
      <w:pPr>
        <w:tabs>
          <w:tab w:val="left" w:pos="-720"/>
          <w:tab w:val="left" w:pos="0"/>
          <w:tab w:val="left" w:pos="259"/>
          <w:tab w:val="left" w:pos="604"/>
          <w:tab w:val="left" w:pos="816"/>
          <w:tab w:val="left" w:pos="1440"/>
        </w:tabs>
        <w:suppressAutoHyphens/>
        <w:jc w:val="both"/>
        <w:rPr>
          <w:rFonts w:ascii="Arial" w:hAnsi="Arial" w:cs="Arial"/>
          <w:sz w:val="20"/>
          <w:lang w:val="fr-BE"/>
        </w:rPr>
      </w:pPr>
    </w:p>
    <w:p w:rsidR="00CF01BA" w:rsidRPr="00A12F15" w:rsidRDefault="00CF01BA" w:rsidP="00CF01BA">
      <w:pPr>
        <w:tabs>
          <w:tab w:val="left" w:pos="-720"/>
          <w:tab w:val="left" w:pos="0"/>
          <w:tab w:val="left" w:pos="259"/>
          <w:tab w:val="left" w:pos="604"/>
          <w:tab w:val="left" w:pos="816"/>
          <w:tab w:val="left" w:pos="1440"/>
        </w:tabs>
        <w:suppressAutoHyphens/>
        <w:jc w:val="both"/>
        <w:rPr>
          <w:rFonts w:ascii="Arial" w:hAnsi="Arial" w:cs="Arial"/>
          <w:sz w:val="20"/>
          <w:lang w:val="fr-BE"/>
        </w:rPr>
      </w:pPr>
    </w:p>
    <w:p w:rsidR="00CF01BA" w:rsidRPr="00A12F15" w:rsidRDefault="00CF01BA" w:rsidP="00CF01BA">
      <w:pPr>
        <w:tabs>
          <w:tab w:val="left" w:pos="-720"/>
          <w:tab w:val="left" w:pos="0"/>
          <w:tab w:val="left" w:pos="259"/>
          <w:tab w:val="left" w:pos="604"/>
          <w:tab w:val="left" w:pos="816"/>
          <w:tab w:val="left" w:pos="1440"/>
        </w:tabs>
        <w:suppressAutoHyphens/>
        <w:jc w:val="both"/>
        <w:rPr>
          <w:rFonts w:ascii="Arial" w:hAnsi="Arial" w:cs="Arial"/>
          <w:sz w:val="20"/>
          <w:lang w:val="fr-BE"/>
        </w:rPr>
      </w:pPr>
    </w:p>
    <w:p w:rsidR="00A648D0" w:rsidRPr="00A12F15" w:rsidRDefault="00A648D0" w:rsidP="00CF01BA">
      <w:pPr>
        <w:tabs>
          <w:tab w:val="left" w:pos="-720"/>
          <w:tab w:val="left" w:pos="0"/>
          <w:tab w:val="left" w:pos="259"/>
          <w:tab w:val="left" w:pos="604"/>
          <w:tab w:val="left" w:pos="816"/>
          <w:tab w:val="left" w:pos="1440"/>
        </w:tabs>
        <w:suppressAutoHyphens/>
        <w:jc w:val="both"/>
        <w:rPr>
          <w:rFonts w:ascii="Arial" w:hAnsi="Arial" w:cs="Arial"/>
          <w:sz w:val="20"/>
          <w:lang w:val="fr-BE"/>
        </w:rPr>
      </w:pPr>
    </w:p>
    <w:p w:rsidR="00A648D0" w:rsidRDefault="00A648D0" w:rsidP="00CF01BA">
      <w:pPr>
        <w:tabs>
          <w:tab w:val="left" w:pos="-720"/>
          <w:tab w:val="left" w:pos="0"/>
          <w:tab w:val="left" w:pos="259"/>
          <w:tab w:val="left" w:pos="604"/>
          <w:tab w:val="left" w:pos="816"/>
          <w:tab w:val="left" w:pos="1440"/>
        </w:tabs>
        <w:suppressAutoHyphens/>
        <w:jc w:val="both"/>
        <w:rPr>
          <w:rFonts w:ascii="Arial" w:hAnsi="Arial" w:cs="Arial"/>
          <w:sz w:val="20"/>
          <w:lang w:val="fr-BE"/>
        </w:rPr>
      </w:pPr>
    </w:p>
    <w:p w:rsidR="0067602D" w:rsidRDefault="0067602D" w:rsidP="00CF01BA">
      <w:pPr>
        <w:tabs>
          <w:tab w:val="left" w:pos="-720"/>
          <w:tab w:val="left" w:pos="0"/>
          <w:tab w:val="left" w:pos="259"/>
          <w:tab w:val="left" w:pos="604"/>
          <w:tab w:val="left" w:pos="816"/>
          <w:tab w:val="left" w:pos="1440"/>
        </w:tabs>
        <w:suppressAutoHyphens/>
        <w:jc w:val="both"/>
        <w:rPr>
          <w:rFonts w:ascii="Arial" w:hAnsi="Arial" w:cs="Arial"/>
          <w:sz w:val="20"/>
          <w:lang w:val="fr-BE"/>
        </w:rPr>
      </w:pPr>
    </w:p>
    <w:p w:rsidR="00D87BD4" w:rsidRDefault="00D87BD4" w:rsidP="00CF01BA">
      <w:pPr>
        <w:tabs>
          <w:tab w:val="left" w:pos="-720"/>
          <w:tab w:val="left" w:pos="0"/>
          <w:tab w:val="left" w:pos="259"/>
          <w:tab w:val="left" w:pos="604"/>
          <w:tab w:val="left" w:pos="816"/>
          <w:tab w:val="left" w:pos="1440"/>
        </w:tabs>
        <w:suppressAutoHyphens/>
        <w:jc w:val="both"/>
        <w:rPr>
          <w:rFonts w:ascii="Arial" w:hAnsi="Arial" w:cs="Arial"/>
          <w:sz w:val="20"/>
          <w:lang w:val="fr-BE"/>
        </w:rPr>
      </w:pPr>
    </w:p>
    <w:p w:rsidR="00067A0D" w:rsidRDefault="00067A0D" w:rsidP="00CF01BA">
      <w:pPr>
        <w:tabs>
          <w:tab w:val="left" w:pos="-720"/>
          <w:tab w:val="left" w:pos="0"/>
          <w:tab w:val="left" w:pos="259"/>
          <w:tab w:val="left" w:pos="604"/>
          <w:tab w:val="left" w:pos="816"/>
          <w:tab w:val="left" w:pos="1440"/>
        </w:tabs>
        <w:suppressAutoHyphens/>
        <w:jc w:val="both"/>
        <w:rPr>
          <w:rFonts w:ascii="Arial" w:hAnsi="Arial" w:cs="Arial"/>
          <w:sz w:val="20"/>
          <w:lang w:val="fr-BE"/>
        </w:rPr>
      </w:pPr>
    </w:p>
    <w:p w:rsidR="00067A0D" w:rsidRDefault="00067A0D" w:rsidP="00CF01BA">
      <w:pPr>
        <w:tabs>
          <w:tab w:val="left" w:pos="-720"/>
          <w:tab w:val="left" w:pos="0"/>
          <w:tab w:val="left" w:pos="259"/>
          <w:tab w:val="left" w:pos="604"/>
          <w:tab w:val="left" w:pos="816"/>
          <w:tab w:val="left" w:pos="1440"/>
        </w:tabs>
        <w:suppressAutoHyphens/>
        <w:jc w:val="both"/>
        <w:rPr>
          <w:rFonts w:ascii="Arial" w:hAnsi="Arial" w:cs="Arial"/>
          <w:sz w:val="20"/>
          <w:lang w:val="fr-BE"/>
        </w:rPr>
      </w:pPr>
    </w:p>
    <w:p w:rsidR="001E2D97" w:rsidRPr="00A12F15" w:rsidRDefault="00D87BD4" w:rsidP="00CF01BA">
      <w:pPr>
        <w:tabs>
          <w:tab w:val="left" w:pos="-720"/>
          <w:tab w:val="left" w:pos="0"/>
          <w:tab w:val="left" w:pos="259"/>
          <w:tab w:val="left" w:pos="604"/>
          <w:tab w:val="left" w:pos="816"/>
          <w:tab w:val="left" w:pos="1440"/>
        </w:tabs>
        <w:suppressAutoHyphens/>
        <w:jc w:val="both"/>
        <w:rPr>
          <w:rFonts w:ascii="Arial" w:hAnsi="Arial" w:cs="Arial"/>
          <w:b/>
          <w:sz w:val="20"/>
          <w:lang w:val="fr-FR"/>
        </w:rPr>
      </w:pPr>
      <w:r>
        <w:rPr>
          <w:rFonts w:ascii="Arial" w:hAnsi="Arial" w:cs="Arial"/>
          <w:sz w:val="20"/>
          <w:lang w:val="fr-BE"/>
        </w:rPr>
        <w:lastRenderedPageBreak/>
        <w:t xml:space="preserve"> </w:t>
      </w:r>
      <w:r w:rsidR="001E2D97" w:rsidRPr="00A12F15">
        <w:rPr>
          <w:rFonts w:ascii="Arial" w:hAnsi="Arial" w:cs="Arial"/>
          <w:b/>
          <w:sz w:val="20"/>
          <w:lang w:val="fr-FR"/>
        </w:rPr>
        <w:t>1.5</w:t>
      </w:r>
      <w:r w:rsidR="001E2D97" w:rsidRPr="00A12F15">
        <w:rPr>
          <w:rFonts w:ascii="Arial" w:hAnsi="Arial" w:cs="Arial"/>
          <w:b/>
          <w:sz w:val="20"/>
          <w:lang w:val="fr-FR"/>
        </w:rPr>
        <w:tab/>
      </w:r>
      <w:r w:rsidR="000450FD" w:rsidRPr="00A12F15">
        <w:rPr>
          <w:rFonts w:ascii="Arial" w:hAnsi="Arial" w:cs="Arial"/>
          <w:b/>
          <w:sz w:val="20"/>
          <w:lang w:val="fr-FR"/>
        </w:rPr>
        <w:tab/>
      </w:r>
      <w:r w:rsidR="001E2D97" w:rsidRPr="00A12F15">
        <w:rPr>
          <w:rFonts w:ascii="Arial" w:hAnsi="Arial" w:cs="Arial"/>
          <w:b/>
          <w:sz w:val="20"/>
          <w:lang w:val="fr-FR"/>
        </w:rPr>
        <w:t xml:space="preserve">Influence </w:t>
      </w:r>
      <w:proofErr w:type="spellStart"/>
      <w:r w:rsidR="001E2D97" w:rsidRPr="00A12F15">
        <w:rPr>
          <w:rFonts w:ascii="Arial" w:hAnsi="Arial" w:cs="Arial"/>
          <w:b/>
          <w:sz w:val="20"/>
          <w:lang w:val="fr-FR"/>
        </w:rPr>
        <w:t>quantities</w:t>
      </w:r>
      <w:proofErr w:type="spellEnd"/>
      <w:r w:rsidR="001E2D97" w:rsidRPr="00A12F15">
        <w:rPr>
          <w:rFonts w:ascii="Arial" w:hAnsi="Arial" w:cs="Arial"/>
          <w:b/>
          <w:sz w:val="20"/>
          <w:lang w:val="fr-FR"/>
        </w:rPr>
        <w:t xml:space="preserve"> (R 50-1, </w:t>
      </w:r>
      <w:r w:rsidR="00794A1C">
        <w:rPr>
          <w:rFonts w:ascii="Arial" w:hAnsi="Arial" w:cs="Arial"/>
          <w:b/>
          <w:sz w:val="20"/>
          <w:lang w:val="fr-FR"/>
        </w:rPr>
        <w:t>2.7.4</w:t>
      </w:r>
      <w:r w:rsidR="001E2D97" w:rsidRPr="00A12F15">
        <w:rPr>
          <w:rFonts w:ascii="Arial" w:hAnsi="Arial" w:cs="Arial"/>
          <w:b/>
          <w:sz w:val="20"/>
          <w:lang w:val="fr-FR"/>
        </w:rPr>
        <w:t xml:space="preserve"> &amp; A.7)</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lang w:val="fr-FR"/>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1.5.1</w:t>
      </w:r>
      <w:r w:rsidRPr="00A12F15">
        <w:rPr>
          <w:rFonts w:ascii="Arial" w:hAnsi="Arial" w:cs="Arial"/>
          <w:sz w:val="20"/>
        </w:rPr>
        <w:tab/>
      </w:r>
      <w:r w:rsidR="000450FD" w:rsidRPr="00A12F15">
        <w:rPr>
          <w:rFonts w:ascii="Arial" w:hAnsi="Arial" w:cs="Arial"/>
          <w:sz w:val="20"/>
        </w:rPr>
        <w:tab/>
      </w:r>
      <w:r w:rsidRPr="00A12F15">
        <w:rPr>
          <w:rFonts w:ascii="Arial" w:hAnsi="Arial" w:cs="Arial"/>
          <w:sz w:val="20"/>
        </w:rPr>
        <w:t xml:space="preserve">Static temperatures (R 50-1, </w:t>
      </w:r>
      <w:r w:rsidR="00794A1C">
        <w:rPr>
          <w:rFonts w:ascii="Arial" w:hAnsi="Arial" w:cs="Arial"/>
          <w:sz w:val="20"/>
        </w:rPr>
        <w:t>2.7.4</w:t>
      </w:r>
      <w:r w:rsidR="00C96D52" w:rsidRPr="00A12F15">
        <w:rPr>
          <w:rFonts w:ascii="Arial" w:hAnsi="Arial" w:cs="Arial"/>
          <w:sz w:val="20"/>
        </w:rPr>
        <w:t>.1</w:t>
      </w:r>
      <w:r w:rsidRPr="00A12F15">
        <w:rPr>
          <w:rFonts w:ascii="Arial" w:hAnsi="Arial" w:cs="Arial"/>
          <w:sz w:val="20"/>
        </w:rPr>
        <w:t xml:space="preserve"> &amp; A.7.</w:t>
      </w:r>
      <w:r w:rsidR="00C96D52" w:rsidRPr="00A12F15">
        <w:rPr>
          <w:rFonts w:ascii="Arial" w:hAnsi="Arial" w:cs="Arial"/>
          <w:sz w:val="20"/>
        </w:rPr>
        <w:t>2.</w:t>
      </w:r>
      <w:r w:rsidRPr="00A12F15">
        <w:rPr>
          <w:rFonts w:ascii="Arial" w:hAnsi="Arial" w:cs="Arial"/>
          <w:sz w:val="20"/>
        </w:rPr>
        <w:t>1)</w:t>
      </w:r>
    </w:p>
    <w:p w:rsidR="00AB3FDF" w:rsidRPr="00A12F15" w:rsidRDefault="00AB3FDF">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Look w:val="04A0"/>
      </w:tblPr>
      <w:tblGrid>
        <w:gridCol w:w="4219"/>
        <w:gridCol w:w="4253"/>
      </w:tblGrid>
      <w:tr w:rsidR="00AB3FDF" w:rsidRPr="00A12F15" w:rsidTr="00C56268">
        <w:tc>
          <w:tcPr>
            <w:tcW w:w="4219" w:type="dxa"/>
          </w:tcPr>
          <w:p w:rsidR="00AB3FDF" w:rsidRPr="00A12F15" w:rsidRDefault="00AB3FDF" w:rsidP="00C56268">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Application No.</w:t>
            </w:r>
            <w:proofErr w:type="gramStart"/>
            <w:r w:rsidRPr="00A12F15">
              <w:rPr>
                <w:rFonts w:ascii="Arial" w:hAnsi="Arial" w:cs="Arial"/>
                <w:sz w:val="20"/>
              </w:rPr>
              <w:t>:      ................................</w:t>
            </w:r>
            <w:proofErr w:type="gramEnd"/>
          </w:p>
        </w:tc>
        <w:tc>
          <w:tcPr>
            <w:tcW w:w="4253" w:type="dxa"/>
          </w:tcPr>
          <w:p w:rsidR="00AB3FDF" w:rsidRPr="00A12F15" w:rsidRDefault="00AB3FDF" w:rsidP="00C56268">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Type designation</w:t>
            </w:r>
            <w:proofErr w:type="gramStart"/>
            <w:r w:rsidRPr="00A12F15">
              <w:rPr>
                <w:rFonts w:ascii="Arial" w:hAnsi="Arial" w:cs="Arial"/>
                <w:sz w:val="20"/>
              </w:rPr>
              <w:t>:  ................................</w:t>
            </w:r>
            <w:proofErr w:type="gramEnd"/>
          </w:p>
          <w:p w:rsidR="00AB3FDF" w:rsidRPr="00A12F15" w:rsidRDefault="00AB3FDF" w:rsidP="00C56268">
            <w:pPr>
              <w:tabs>
                <w:tab w:val="left" w:pos="-720"/>
                <w:tab w:val="left" w:pos="0"/>
                <w:tab w:val="left" w:pos="259"/>
                <w:tab w:val="left" w:pos="604"/>
                <w:tab w:val="left" w:pos="816"/>
                <w:tab w:val="left" w:pos="1440"/>
              </w:tabs>
              <w:suppressAutoHyphens/>
              <w:jc w:val="both"/>
              <w:rPr>
                <w:rFonts w:ascii="Arial" w:hAnsi="Arial" w:cs="Arial"/>
                <w:sz w:val="20"/>
              </w:rPr>
            </w:pPr>
          </w:p>
        </w:tc>
      </w:tr>
      <w:tr w:rsidR="00AB3FDF" w:rsidRPr="00A12F15" w:rsidTr="00C56268">
        <w:tc>
          <w:tcPr>
            <w:tcW w:w="4219" w:type="dxa"/>
          </w:tcPr>
          <w:p w:rsidR="00AB3FDF" w:rsidRPr="00A12F15" w:rsidRDefault="00AB3FDF" w:rsidP="00C56268">
            <w:pPr>
              <w:tabs>
                <w:tab w:val="left" w:pos="-720"/>
                <w:tab w:val="left" w:pos="0"/>
                <w:tab w:val="left" w:pos="259"/>
                <w:tab w:val="left" w:pos="604"/>
                <w:tab w:val="left" w:pos="816"/>
                <w:tab w:val="left" w:pos="1440"/>
              </w:tabs>
              <w:suppressAutoHyphens/>
              <w:jc w:val="both"/>
              <w:rPr>
                <w:rFonts w:ascii="Arial" w:hAnsi="Arial" w:cs="Arial"/>
                <w:sz w:val="20"/>
              </w:rPr>
            </w:pPr>
          </w:p>
        </w:tc>
        <w:tc>
          <w:tcPr>
            <w:tcW w:w="4253" w:type="dxa"/>
          </w:tcPr>
          <w:p w:rsidR="00AB3FDF" w:rsidRPr="00A12F15" w:rsidRDefault="00AB3FDF" w:rsidP="00C56268">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Observer</w:t>
            </w:r>
            <w:proofErr w:type="gramStart"/>
            <w:r w:rsidRPr="00A12F15">
              <w:rPr>
                <w:rFonts w:ascii="Arial" w:hAnsi="Arial" w:cs="Arial"/>
                <w:sz w:val="20"/>
              </w:rPr>
              <w:t>:             ................................</w:t>
            </w:r>
            <w:proofErr w:type="gramEnd"/>
          </w:p>
        </w:tc>
      </w:tr>
      <w:tr w:rsidR="00AB3FDF" w:rsidRPr="00A12F15" w:rsidTr="00C56268">
        <w:tc>
          <w:tcPr>
            <w:tcW w:w="4219" w:type="dxa"/>
          </w:tcPr>
          <w:p w:rsidR="00AB3FDF" w:rsidRPr="00A12F15" w:rsidRDefault="00AB3FDF" w:rsidP="00C56268">
            <w:pPr>
              <w:tabs>
                <w:tab w:val="left" w:pos="-720"/>
                <w:tab w:val="left" w:pos="0"/>
                <w:tab w:val="left" w:pos="259"/>
                <w:tab w:val="left" w:pos="604"/>
                <w:tab w:val="left" w:pos="816"/>
                <w:tab w:val="left" w:pos="1440"/>
              </w:tabs>
              <w:suppressAutoHyphens/>
              <w:rPr>
                <w:rFonts w:ascii="Arial" w:hAnsi="Arial" w:cs="Arial"/>
                <w:sz w:val="20"/>
              </w:rPr>
            </w:pPr>
            <w:r w:rsidRPr="00A12F15">
              <w:rPr>
                <w:rFonts w:ascii="Arial" w:hAnsi="Arial" w:cs="Arial"/>
                <w:sz w:val="20"/>
              </w:rPr>
              <w:t>Resolution during test:</w:t>
            </w:r>
          </w:p>
          <w:p w:rsidR="00AB3FDF" w:rsidRPr="00A12F15" w:rsidRDefault="00AB3FDF" w:rsidP="00C56268">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w:t>
            </w:r>
            <w:proofErr w:type="gramStart"/>
            <w:r w:rsidRPr="00A12F15">
              <w:rPr>
                <w:rFonts w:ascii="Arial" w:hAnsi="Arial" w:cs="Arial"/>
                <w:sz w:val="20"/>
              </w:rPr>
              <w:t>smaller</w:t>
            </w:r>
            <w:proofErr w:type="gramEnd"/>
            <w:r w:rsidRPr="00A12F15">
              <w:rPr>
                <w:rFonts w:ascii="Arial" w:hAnsi="Arial" w:cs="Arial"/>
                <w:sz w:val="20"/>
              </w:rPr>
              <w:t xml:space="preserve"> than d)       ..............................</w:t>
            </w:r>
          </w:p>
        </w:tc>
        <w:tc>
          <w:tcPr>
            <w:tcW w:w="4253" w:type="dxa"/>
          </w:tcPr>
          <w:p w:rsidR="00AB3FDF" w:rsidRPr="00A12F15" w:rsidRDefault="00AB3FDF" w:rsidP="00C56268">
            <w:pPr>
              <w:tabs>
                <w:tab w:val="left" w:pos="-720"/>
                <w:tab w:val="left" w:pos="0"/>
                <w:tab w:val="left" w:pos="259"/>
                <w:tab w:val="left" w:pos="604"/>
                <w:tab w:val="left" w:pos="816"/>
                <w:tab w:val="left" w:pos="1440"/>
              </w:tabs>
              <w:suppressAutoHyphens/>
              <w:jc w:val="both"/>
              <w:rPr>
                <w:rFonts w:ascii="Arial" w:hAnsi="Arial" w:cs="Arial"/>
                <w:sz w:val="20"/>
              </w:rPr>
            </w:pP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Confirm automatic zero-setting device is:</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69" w:type="dxa"/>
        <w:tblLayout w:type="fixed"/>
        <w:tblCellMar>
          <w:left w:w="69" w:type="dxa"/>
          <w:right w:w="69" w:type="dxa"/>
        </w:tblCellMar>
        <w:tblLook w:val="0000"/>
      </w:tblPr>
      <w:tblGrid>
        <w:gridCol w:w="280"/>
        <w:gridCol w:w="1600"/>
        <w:gridCol w:w="280"/>
        <w:gridCol w:w="1960"/>
        <w:gridCol w:w="280"/>
        <w:gridCol w:w="2277"/>
        <w:gridCol w:w="280"/>
        <w:gridCol w:w="1461"/>
      </w:tblGrid>
      <w:tr w:rsidR="001E2D97" w:rsidRPr="00A12F15">
        <w:tc>
          <w:tcPr>
            <w:tcW w:w="280" w:type="dxa"/>
            <w:tcBorders>
              <w:top w:val="single" w:sz="7" w:space="0" w:color="auto"/>
              <w:left w:val="single" w:sz="7" w:space="0" w:color="auto"/>
              <w:bottom w:val="single" w:sz="7" w:space="0" w:color="auto"/>
              <w:right w:val="single" w:sz="7" w:space="0" w:color="auto"/>
            </w:tcBorders>
          </w:tcPr>
          <w:p w:rsidR="001E2D97" w:rsidRPr="00A12F15" w:rsidRDefault="00FC47BA">
            <w:pPr>
              <w:tabs>
                <w:tab w:val="left" w:pos="-720"/>
                <w:tab w:val="left" w:pos="0"/>
                <w:tab w:val="left" w:pos="259"/>
                <w:tab w:val="left" w:pos="604"/>
                <w:tab w:val="left" w:pos="816"/>
                <w:tab w:val="left" w:pos="1440"/>
              </w:tabs>
              <w:suppressAutoHyphens/>
              <w:spacing w:before="2" w:after="110"/>
              <w:rPr>
                <w:rFonts w:ascii="Arial" w:hAnsi="Arial" w:cs="Arial"/>
                <w:sz w:val="20"/>
              </w:rPr>
            </w:pPr>
            <w:r w:rsidRPr="00A12F15">
              <w:rPr>
                <w:rFonts w:ascii="Arial" w:hAnsi="Arial" w:cs="Arial"/>
                <w:sz w:val="20"/>
              </w:rPr>
              <w:fldChar w:fldCharType="begin"/>
            </w:r>
            <w:r w:rsidR="001E2D97" w:rsidRPr="00A12F15">
              <w:rPr>
                <w:rFonts w:ascii="Arial" w:hAnsi="Arial" w:cs="Arial"/>
                <w:sz w:val="20"/>
              </w:rPr>
              <w:instrText xml:space="preserve">PRIVATE </w:instrText>
            </w:r>
            <w:r w:rsidRPr="00A12F15">
              <w:rPr>
                <w:rFonts w:ascii="Arial" w:hAnsi="Arial" w:cs="Arial"/>
                <w:sz w:val="20"/>
              </w:rPr>
              <w:fldChar w:fldCharType="end"/>
            </w:r>
          </w:p>
        </w:tc>
        <w:tc>
          <w:tcPr>
            <w:tcW w:w="1600" w:type="dxa"/>
          </w:tcPr>
          <w:p w:rsidR="001E2D97" w:rsidRPr="00A12F15" w:rsidRDefault="001E2D97">
            <w:pPr>
              <w:tabs>
                <w:tab w:val="left" w:pos="-720"/>
                <w:tab w:val="left" w:pos="0"/>
                <w:tab w:val="left" w:pos="259"/>
                <w:tab w:val="left" w:pos="604"/>
                <w:tab w:val="left" w:pos="816"/>
                <w:tab w:val="left" w:pos="1440"/>
              </w:tabs>
              <w:suppressAutoHyphens/>
              <w:spacing w:before="2" w:after="110"/>
              <w:rPr>
                <w:rFonts w:ascii="Arial" w:hAnsi="Arial" w:cs="Arial"/>
                <w:sz w:val="20"/>
              </w:rPr>
            </w:pPr>
            <w:r w:rsidRPr="00A12F15">
              <w:rPr>
                <w:rFonts w:ascii="Arial" w:hAnsi="Arial" w:cs="Arial"/>
                <w:sz w:val="20"/>
              </w:rPr>
              <w:t>Non existent</w:t>
            </w:r>
          </w:p>
        </w:tc>
        <w:tc>
          <w:tcPr>
            <w:tcW w:w="280" w:type="dxa"/>
            <w:tcBorders>
              <w:top w:val="single" w:sz="7" w:space="0" w:color="auto"/>
              <w:left w:val="single" w:sz="7" w:space="0" w:color="auto"/>
              <w:bottom w:val="single" w:sz="7" w:space="0" w:color="auto"/>
              <w:righ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before="2" w:after="110"/>
              <w:rPr>
                <w:rFonts w:ascii="Arial" w:hAnsi="Arial" w:cs="Arial"/>
                <w:sz w:val="20"/>
              </w:rPr>
            </w:pPr>
          </w:p>
        </w:tc>
        <w:tc>
          <w:tcPr>
            <w:tcW w:w="1960" w:type="dxa"/>
          </w:tcPr>
          <w:p w:rsidR="001E2D97" w:rsidRPr="00A12F15" w:rsidRDefault="001E2D97">
            <w:pPr>
              <w:tabs>
                <w:tab w:val="left" w:pos="-720"/>
                <w:tab w:val="left" w:pos="0"/>
                <w:tab w:val="left" w:pos="259"/>
                <w:tab w:val="left" w:pos="604"/>
                <w:tab w:val="left" w:pos="816"/>
                <w:tab w:val="left" w:pos="1440"/>
              </w:tabs>
              <w:suppressAutoHyphens/>
              <w:spacing w:before="2" w:after="110"/>
              <w:rPr>
                <w:rFonts w:ascii="Arial" w:hAnsi="Arial" w:cs="Arial"/>
                <w:sz w:val="20"/>
              </w:rPr>
            </w:pPr>
            <w:r w:rsidRPr="00A12F15">
              <w:rPr>
                <w:rFonts w:ascii="Arial" w:hAnsi="Arial" w:cs="Arial"/>
                <w:sz w:val="20"/>
              </w:rPr>
              <w:t>Not in operation</w:t>
            </w:r>
          </w:p>
        </w:tc>
        <w:tc>
          <w:tcPr>
            <w:tcW w:w="280" w:type="dxa"/>
            <w:tcBorders>
              <w:top w:val="single" w:sz="7" w:space="0" w:color="auto"/>
              <w:left w:val="single" w:sz="7" w:space="0" w:color="auto"/>
              <w:bottom w:val="single" w:sz="7" w:space="0" w:color="auto"/>
              <w:righ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before="2" w:after="110"/>
              <w:rPr>
                <w:rFonts w:ascii="Arial" w:hAnsi="Arial" w:cs="Arial"/>
                <w:sz w:val="20"/>
              </w:rPr>
            </w:pPr>
          </w:p>
        </w:tc>
        <w:tc>
          <w:tcPr>
            <w:tcW w:w="2277" w:type="dxa"/>
          </w:tcPr>
          <w:p w:rsidR="001E2D97" w:rsidRPr="00A12F15" w:rsidRDefault="001E2D97">
            <w:pPr>
              <w:tabs>
                <w:tab w:val="left" w:pos="-720"/>
                <w:tab w:val="left" w:pos="0"/>
                <w:tab w:val="left" w:pos="259"/>
                <w:tab w:val="left" w:pos="604"/>
                <w:tab w:val="left" w:pos="816"/>
                <w:tab w:val="left" w:pos="1440"/>
              </w:tabs>
              <w:suppressAutoHyphens/>
              <w:spacing w:before="2" w:after="110"/>
              <w:rPr>
                <w:rFonts w:ascii="Arial" w:hAnsi="Arial" w:cs="Arial"/>
                <w:sz w:val="20"/>
              </w:rPr>
            </w:pPr>
            <w:r w:rsidRPr="00A12F15">
              <w:rPr>
                <w:rFonts w:ascii="Arial" w:hAnsi="Arial" w:cs="Arial"/>
                <w:sz w:val="20"/>
              </w:rPr>
              <w:t>Out of working range</w:t>
            </w:r>
          </w:p>
        </w:tc>
        <w:tc>
          <w:tcPr>
            <w:tcW w:w="280" w:type="dxa"/>
          </w:tcPr>
          <w:p w:rsidR="001E2D97" w:rsidRPr="00A12F15" w:rsidRDefault="001E2D97">
            <w:pPr>
              <w:tabs>
                <w:tab w:val="left" w:pos="-720"/>
                <w:tab w:val="left" w:pos="0"/>
                <w:tab w:val="left" w:pos="259"/>
                <w:tab w:val="left" w:pos="604"/>
                <w:tab w:val="left" w:pos="816"/>
                <w:tab w:val="left" w:pos="1440"/>
              </w:tabs>
              <w:suppressAutoHyphens/>
              <w:spacing w:before="2" w:after="110"/>
              <w:rPr>
                <w:rFonts w:ascii="Arial" w:hAnsi="Arial" w:cs="Arial"/>
                <w:sz w:val="20"/>
              </w:rPr>
            </w:pPr>
          </w:p>
        </w:tc>
        <w:tc>
          <w:tcPr>
            <w:tcW w:w="1461" w:type="dxa"/>
          </w:tcPr>
          <w:p w:rsidR="001E2D97" w:rsidRPr="00A12F15" w:rsidRDefault="001E2D97">
            <w:pPr>
              <w:tabs>
                <w:tab w:val="left" w:pos="-720"/>
                <w:tab w:val="left" w:pos="0"/>
                <w:tab w:val="left" w:pos="259"/>
                <w:tab w:val="left" w:pos="604"/>
                <w:tab w:val="left" w:pos="816"/>
                <w:tab w:val="left" w:pos="1440"/>
              </w:tabs>
              <w:suppressAutoHyphens/>
              <w:spacing w:before="2" w:after="110"/>
              <w:rPr>
                <w:rFonts w:ascii="Arial" w:hAnsi="Arial" w:cs="Arial"/>
                <w:sz w:val="20"/>
              </w:rPr>
            </w:pP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Pre-test information</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56" w:type="dxa"/>
        <w:tblLayout w:type="fixed"/>
        <w:tblCellMar>
          <w:left w:w="56" w:type="dxa"/>
          <w:right w:w="56" w:type="dxa"/>
        </w:tblCellMar>
        <w:tblLook w:val="0000"/>
      </w:tblPr>
      <w:tblGrid>
        <w:gridCol w:w="1575"/>
        <w:gridCol w:w="1232"/>
        <w:gridCol w:w="1575"/>
        <w:gridCol w:w="1748"/>
      </w:tblGrid>
      <w:tr w:rsidR="001E2D97" w:rsidRPr="00A12F15" w:rsidTr="00FE7A93">
        <w:tc>
          <w:tcPr>
            <w:tcW w:w="1575" w:type="dxa"/>
            <w:tcBorders>
              <w:top w:val="double" w:sz="12" w:space="0" w:color="auto"/>
              <w:left w:val="double" w:sz="12" w:space="0" w:color="auto"/>
            </w:tcBorders>
          </w:tcPr>
          <w:p w:rsidR="001E2D97" w:rsidRPr="00A12F15" w:rsidRDefault="00FC47BA">
            <w:pPr>
              <w:tabs>
                <w:tab w:val="left" w:pos="-720"/>
                <w:tab w:val="left" w:pos="0"/>
                <w:tab w:val="left" w:pos="259"/>
                <w:tab w:val="left" w:pos="604"/>
                <w:tab w:val="left" w:pos="816"/>
                <w:tab w:val="left" w:pos="1440"/>
              </w:tabs>
              <w:suppressAutoHyphens/>
              <w:jc w:val="center"/>
              <w:rPr>
                <w:rFonts w:ascii="Arial" w:hAnsi="Arial" w:cs="Arial"/>
                <w:sz w:val="20"/>
                <w:vertAlign w:val="subscript"/>
              </w:rPr>
            </w:pPr>
            <w:r w:rsidRPr="00A12F15">
              <w:rPr>
                <w:rFonts w:ascii="Arial" w:hAnsi="Arial" w:cs="Arial"/>
                <w:sz w:val="20"/>
              </w:rPr>
              <w:fldChar w:fldCharType="begin"/>
            </w:r>
            <w:r w:rsidR="001E2D97" w:rsidRPr="00A12F15">
              <w:rPr>
                <w:rFonts w:ascii="Arial" w:hAnsi="Arial" w:cs="Arial"/>
                <w:sz w:val="20"/>
              </w:rPr>
              <w:instrText xml:space="preserve">PRIVATE </w:instrText>
            </w:r>
            <w:r w:rsidRPr="00A12F15">
              <w:rPr>
                <w:rFonts w:ascii="Arial" w:hAnsi="Arial" w:cs="Arial"/>
                <w:sz w:val="20"/>
              </w:rPr>
              <w:fldChar w:fldCharType="end"/>
            </w: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32" w:type="dxa"/>
            <w:tcBorders>
              <w:top w:val="double" w:sz="12"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proofErr w:type="spellStart"/>
            <w:r w:rsidRPr="00A12F15">
              <w:rPr>
                <w:rFonts w:ascii="Arial" w:hAnsi="Arial" w:cs="Arial"/>
                <w:sz w:val="20"/>
              </w:rPr>
              <w:t>Flowrate</w:t>
            </w:r>
            <w:proofErr w:type="spellEnd"/>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/h)</w:t>
            </w:r>
          </w:p>
        </w:tc>
        <w:tc>
          <w:tcPr>
            <w:tcW w:w="1575" w:type="dxa"/>
            <w:tcBorders>
              <w:top w:val="double" w:sz="12"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Equivalent</w:t>
            </w: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xml:space="preserve">pulses for </w:t>
            </w:r>
            <w:proofErr w:type="spellStart"/>
            <w:r w:rsidRPr="00A12F15">
              <w:rPr>
                <w:rFonts w:ascii="Arial" w:hAnsi="Arial" w:cs="Arial"/>
                <w:sz w:val="20"/>
              </w:rPr>
              <w:t>Σ</w:t>
            </w:r>
            <w:r w:rsidRPr="00A12F15">
              <w:rPr>
                <w:rFonts w:ascii="Arial" w:hAnsi="Arial" w:cs="Arial"/>
                <w:sz w:val="20"/>
                <w:vertAlign w:val="subscript"/>
              </w:rPr>
              <w:t>min</w:t>
            </w:r>
            <w:proofErr w:type="spellEnd"/>
          </w:p>
        </w:tc>
        <w:tc>
          <w:tcPr>
            <w:tcW w:w="1748" w:type="dxa"/>
            <w:tcBorders>
              <w:top w:val="double" w:sz="12" w:space="0" w:color="auto"/>
              <w:left w:val="single" w:sz="7" w:space="0" w:color="auto"/>
              <w:bottom w:val="single" w:sz="8"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 xml:space="preserve">Static </w:t>
            </w:r>
            <w:r w:rsidR="00323B66" w:rsidRPr="00A12F15">
              <w:rPr>
                <w:rFonts w:ascii="Arial" w:hAnsi="Arial" w:cs="Arial"/>
                <w:sz w:val="20"/>
              </w:rPr>
              <w:t xml:space="preserve">load (L) </w:t>
            </w:r>
            <w:r w:rsidRPr="00A12F15">
              <w:rPr>
                <w:rFonts w:ascii="Arial" w:hAnsi="Arial" w:cs="Arial"/>
                <w:sz w:val="20"/>
              </w:rPr>
              <w:t xml:space="preserve">for </w:t>
            </w:r>
            <w:proofErr w:type="spellStart"/>
            <w:r w:rsidRPr="00A12F15">
              <w:rPr>
                <w:rFonts w:ascii="Arial" w:hAnsi="Arial" w:cs="Arial"/>
                <w:sz w:val="20"/>
              </w:rPr>
              <w:t>Σ</w:t>
            </w:r>
            <w:r w:rsidRPr="00A12F15">
              <w:rPr>
                <w:rFonts w:ascii="Arial" w:hAnsi="Arial" w:cs="Arial"/>
                <w:sz w:val="20"/>
                <w:vertAlign w:val="subscript"/>
              </w:rPr>
              <w:t>min</w:t>
            </w:r>
            <w:proofErr w:type="spellEnd"/>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w:t>
            </w:r>
          </w:p>
        </w:tc>
      </w:tr>
      <w:tr w:rsidR="001E2D97" w:rsidRPr="00A12F15" w:rsidTr="00FE7A93">
        <w:tc>
          <w:tcPr>
            <w:tcW w:w="1575" w:type="dxa"/>
            <w:tcBorders>
              <w:top w:val="single" w:sz="7" w:space="0" w:color="auto"/>
              <w:left w:val="double" w:sz="12"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roofErr w:type="spellStart"/>
            <w:r w:rsidRPr="00A12F15">
              <w:rPr>
                <w:rFonts w:ascii="Arial" w:hAnsi="Arial" w:cs="Arial"/>
                <w:sz w:val="20"/>
              </w:rPr>
              <w:t>Q</w:t>
            </w:r>
            <w:r w:rsidRPr="00A12F15">
              <w:rPr>
                <w:rFonts w:ascii="Arial" w:hAnsi="Arial" w:cs="Arial"/>
                <w:sz w:val="20"/>
                <w:vertAlign w:val="subscript"/>
              </w:rPr>
              <w:t>max</w:t>
            </w:r>
            <w:proofErr w:type="spellEnd"/>
          </w:p>
        </w:tc>
        <w:tc>
          <w:tcPr>
            <w:tcW w:w="1232"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575"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748" w:type="dxa"/>
            <w:tcBorders>
              <w:top w:val="single" w:sz="8" w:space="0" w:color="auto"/>
              <w:left w:val="single" w:sz="7" w:space="0" w:color="auto"/>
              <w:bottom w:val="single" w:sz="4"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r w:rsidR="001E2D97" w:rsidRPr="00A12F15" w:rsidTr="00FE7A93">
        <w:tc>
          <w:tcPr>
            <w:tcW w:w="1575" w:type="dxa"/>
            <w:tcBorders>
              <w:top w:val="single" w:sz="7" w:space="0" w:color="auto"/>
              <w:left w:val="double" w:sz="12"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roofErr w:type="spellStart"/>
            <w:r w:rsidRPr="00A12F15">
              <w:rPr>
                <w:rFonts w:ascii="Arial" w:hAnsi="Arial" w:cs="Arial"/>
                <w:sz w:val="20"/>
              </w:rPr>
              <w:t>Q</w:t>
            </w:r>
            <w:r w:rsidRPr="00A12F15">
              <w:rPr>
                <w:rFonts w:ascii="Arial" w:hAnsi="Arial" w:cs="Arial"/>
                <w:sz w:val="20"/>
                <w:vertAlign w:val="subscript"/>
              </w:rPr>
              <w:t>intermediate</w:t>
            </w:r>
            <w:proofErr w:type="spellEnd"/>
          </w:p>
        </w:tc>
        <w:tc>
          <w:tcPr>
            <w:tcW w:w="1232"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575" w:type="dxa"/>
            <w:tcBorders>
              <w:top w:val="single" w:sz="7" w:space="0" w:color="auto"/>
              <w:left w:val="single" w:sz="7"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748" w:type="dxa"/>
            <w:tcBorders>
              <w:top w:val="single" w:sz="4" w:space="0" w:color="auto"/>
              <w:left w:val="single" w:sz="8" w:space="0" w:color="auto"/>
              <w:bottom w:val="single" w:sz="4" w:space="0" w:color="auto"/>
              <w:right w:val="double" w:sz="2"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r w:rsidR="001E2D97" w:rsidRPr="00A12F15" w:rsidTr="00FE7A93">
        <w:tc>
          <w:tcPr>
            <w:tcW w:w="1575" w:type="dxa"/>
            <w:tcBorders>
              <w:top w:val="single" w:sz="7" w:space="0" w:color="auto"/>
              <w:left w:val="double" w:sz="12"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roofErr w:type="spellStart"/>
            <w:r w:rsidRPr="00A12F15">
              <w:rPr>
                <w:rFonts w:ascii="Arial" w:hAnsi="Arial" w:cs="Arial"/>
                <w:sz w:val="20"/>
              </w:rPr>
              <w:t>Q</w:t>
            </w:r>
            <w:r w:rsidRPr="00A12F15">
              <w:rPr>
                <w:rFonts w:ascii="Arial" w:hAnsi="Arial" w:cs="Arial"/>
                <w:sz w:val="20"/>
                <w:vertAlign w:val="subscript"/>
              </w:rPr>
              <w:t>min</w:t>
            </w:r>
            <w:proofErr w:type="spellEnd"/>
          </w:p>
        </w:tc>
        <w:tc>
          <w:tcPr>
            <w:tcW w:w="1232"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575" w:type="dxa"/>
            <w:tcBorders>
              <w:top w:val="single" w:sz="7" w:space="0" w:color="auto"/>
              <w:left w:val="single" w:sz="7" w:space="0" w:color="auto"/>
              <w:bottom w:val="double" w:sz="7"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748" w:type="dxa"/>
            <w:tcBorders>
              <w:top w:val="single" w:sz="4" w:space="0" w:color="auto"/>
              <w:left w:val="single" w:sz="8" w:space="0" w:color="auto"/>
              <w:bottom w:val="double" w:sz="2" w:space="0" w:color="auto"/>
              <w:right w:val="double" w:sz="2"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Test results (Note at each "Q" the test is repeated)</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 xml:space="preserve">Test 1 - Static temperature 20 </w:t>
      </w:r>
      <w:r w:rsidRPr="00A12F15">
        <w:rPr>
          <w:rFonts w:ascii="Arial" w:hAnsi="Arial" w:cs="Arial"/>
          <w:sz w:val="20"/>
        </w:rPr>
        <w:sym w:font="Symbol" w:char="F0B0"/>
      </w:r>
      <w:r w:rsidRPr="00A12F15">
        <w:rPr>
          <w:rFonts w:ascii="Arial" w:hAnsi="Arial" w:cs="Arial"/>
          <w:sz w:val="20"/>
        </w:rPr>
        <w:t>C</w:t>
      </w:r>
    </w:p>
    <w:p w:rsidR="001711D4" w:rsidRPr="00A12F15" w:rsidRDefault="001711D4">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112" w:type="dxa"/>
        <w:tblLayout w:type="fixed"/>
        <w:tblCellMar>
          <w:left w:w="112" w:type="dxa"/>
          <w:right w:w="112" w:type="dxa"/>
        </w:tblCellMar>
        <w:tblLook w:val="0000"/>
      </w:tblPr>
      <w:tblGrid>
        <w:gridCol w:w="970"/>
        <w:gridCol w:w="970"/>
        <w:gridCol w:w="960"/>
        <w:gridCol w:w="1495"/>
      </w:tblGrid>
      <w:tr w:rsidR="00C01B2C" w:rsidRPr="00A12F15" w:rsidTr="006078E7">
        <w:tc>
          <w:tcPr>
            <w:tcW w:w="970" w:type="dxa"/>
          </w:tcPr>
          <w:p w:rsidR="001E2D97" w:rsidRPr="00A12F15" w:rsidRDefault="00FC47BA">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fldChar w:fldCharType="begin"/>
            </w:r>
            <w:r w:rsidR="001E2D97" w:rsidRPr="00A12F15">
              <w:rPr>
                <w:rFonts w:ascii="Arial" w:hAnsi="Arial" w:cs="Arial"/>
                <w:sz w:val="20"/>
              </w:rPr>
              <w:instrText xml:space="preserve">PRIVATE </w:instrText>
            </w:r>
            <w:r w:rsidRPr="00A12F15">
              <w:rPr>
                <w:rFonts w:ascii="Arial" w:hAnsi="Arial" w:cs="Arial"/>
                <w:sz w:val="20"/>
              </w:rPr>
              <w:fldChar w:fldCharType="end"/>
            </w:r>
          </w:p>
        </w:tc>
        <w:tc>
          <w:tcPr>
            <w:tcW w:w="970" w:type="dxa"/>
          </w:tcPr>
          <w:p w:rsidR="001E2D97" w:rsidRPr="00A12F15" w:rsidRDefault="001E2D97">
            <w:pPr>
              <w:tabs>
                <w:tab w:val="center" w:pos="373"/>
              </w:tabs>
              <w:suppressAutoHyphens/>
              <w:spacing w:after="56"/>
              <w:rPr>
                <w:rFonts w:ascii="Arial" w:hAnsi="Arial" w:cs="Arial"/>
                <w:sz w:val="20"/>
              </w:rPr>
            </w:pPr>
            <w:r w:rsidRPr="00A12F15">
              <w:rPr>
                <w:rFonts w:ascii="Arial" w:hAnsi="Arial" w:cs="Arial"/>
                <w:sz w:val="20"/>
              </w:rPr>
              <w:tab/>
              <w:t>At start</w:t>
            </w:r>
          </w:p>
        </w:tc>
        <w:tc>
          <w:tcPr>
            <w:tcW w:w="2455" w:type="dxa"/>
            <w:gridSpan w:val="2"/>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At end</w:t>
            </w:r>
          </w:p>
        </w:tc>
      </w:tr>
      <w:tr w:rsidR="001E2D97" w:rsidRPr="00A12F15" w:rsidTr="006078E7">
        <w:tc>
          <w:tcPr>
            <w:tcW w:w="970" w:type="dxa"/>
          </w:tcPr>
          <w:p w:rsidR="001E2D97" w:rsidRPr="00A12F15" w:rsidRDefault="001E2D97">
            <w:pPr>
              <w:tabs>
                <w:tab w:val="right" w:pos="746"/>
              </w:tabs>
              <w:suppressAutoHyphens/>
              <w:spacing w:after="56"/>
              <w:rPr>
                <w:rFonts w:ascii="Arial" w:hAnsi="Arial" w:cs="Arial"/>
                <w:sz w:val="20"/>
              </w:rPr>
            </w:pPr>
            <w:r w:rsidRPr="00A12F15">
              <w:rPr>
                <w:rFonts w:ascii="Arial" w:hAnsi="Arial" w:cs="Arial"/>
                <w:sz w:val="20"/>
              </w:rPr>
              <w:tab/>
              <w:t>Temp:</w:t>
            </w:r>
          </w:p>
        </w:tc>
        <w:tc>
          <w:tcPr>
            <w:tcW w:w="970" w:type="dxa"/>
            <w:tcBorders>
              <w:top w:val="doub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60" w:type="dxa"/>
            <w:tcBorders>
              <w:top w:val="doub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95" w:type="dxa"/>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r w:rsidRPr="00A12F15">
              <w:rPr>
                <w:rFonts w:ascii="Arial" w:hAnsi="Arial" w:cs="Arial"/>
                <w:sz w:val="20"/>
              </w:rPr>
              <w:sym w:font="Symbol" w:char="F0B0"/>
            </w:r>
            <w:r w:rsidRPr="00A12F15">
              <w:rPr>
                <w:rFonts w:ascii="Arial" w:hAnsi="Arial" w:cs="Arial"/>
                <w:sz w:val="20"/>
              </w:rPr>
              <w:t>C</w:t>
            </w:r>
          </w:p>
        </w:tc>
      </w:tr>
      <w:tr w:rsidR="001E2D97" w:rsidRPr="00A12F15" w:rsidTr="006078E7">
        <w:tc>
          <w:tcPr>
            <w:tcW w:w="970" w:type="dxa"/>
          </w:tcPr>
          <w:p w:rsidR="001E2D97" w:rsidRPr="00A12F15" w:rsidRDefault="001E2D97">
            <w:pPr>
              <w:tabs>
                <w:tab w:val="right" w:pos="746"/>
              </w:tabs>
              <w:suppressAutoHyphens/>
              <w:spacing w:after="56"/>
              <w:rPr>
                <w:rFonts w:ascii="Arial" w:hAnsi="Arial" w:cs="Arial"/>
                <w:sz w:val="20"/>
              </w:rPr>
            </w:pPr>
            <w:r w:rsidRPr="00A12F15">
              <w:rPr>
                <w:rFonts w:ascii="Arial" w:hAnsi="Arial" w:cs="Arial"/>
                <w:sz w:val="20"/>
              </w:rPr>
              <w:tab/>
              <w:t>Rel. h:</w:t>
            </w:r>
          </w:p>
        </w:tc>
        <w:tc>
          <w:tcPr>
            <w:tcW w:w="970"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60"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95" w:type="dxa"/>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
        </w:tc>
      </w:tr>
      <w:tr w:rsidR="001E2D97" w:rsidRPr="00A12F15" w:rsidTr="006078E7">
        <w:tc>
          <w:tcPr>
            <w:tcW w:w="970" w:type="dxa"/>
          </w:tcPr>
          <w:p w:rsidR="001E2D97" w:rsidRPr="00A12F15" w:rsidRDefault="001E2D97">
            <w:pPr>
              <w:tabs>
                <w:tab w:val="right" w:pos="746"/>
              </w:tabs>
              <w:suppressAutoHyphens/>
              <w:spacing w:after="56"/>
              <w:rPr>
                <w:rFonts w:ascii="Arial" w:hAnsi="Arial" w:cs="Arial"/>
                <w:sz w:val="20"/>
              </w:rPr>
            </w:pPr>
            <w:r w:rsidRPr="00A12F15">
              <w:rPr>
                <w:rFonts w:ascii="Arial" w:hAnsi="Arial" w:cs="Arial"/>
                <w:sz w:val="20"/>
              </w:rPr>
              <w:tab/>
              <w:t>Date:</w:t>
            </w:r>
          </w:p>
        </w:tc>
        <w:tc>
          <w:tcPr>
            <w:tcW w:w="970"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60"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95" w:type="dxa"/>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roofErr w:type="spellStart"/>
            <w:r w:rsidR="002829F3" w:rsidRPr="00A12F15">
              <w:rPr>
                <w:rFonts w:ascii="Arial" w:hAnsi="Arial" w:cs="Arial"/>
                <w:sz w:val="20"/>
              </w:rPr>
              <w:t>yyyy</w:t>
            </w:r>
            <w:proofErr w:type="spellEnd"/>
            <w:r w:rsidR="002829F3" w:rsidRPr="00A12F15">
              <w:rPr>
                <w:rFonts w:ascii="Arial" w:hAnsi="Arial" w:cs="Arial"/>
                <w:sz w:val="20"/>
              </w:rPr>
              <w:t>-mm-</w:t>
            </w:r>
            <w:proofErr w:type="spellStart"/>
            <w:r w:rsidR="002829F3" w:rsidRPr="00A12F15">
              <w:rPr>
                <w:rFonts w:ascii="Arial" w:hAnsi="Arial" w:cs="Arial"/>
                <w:sz w:val="20"/>
              </w:rPr>
              <w:t>dd</w:t>
            </w:r>
            <w:proofErr w:type="spellEnd"/>
          </w:p>
        </w:tc>
      </w:tr>
      <w:tr w:rsidR="001E2D97" w:rsidRPr="00A12F15" w:rsidTr="006078E7">
        <w:tc>
          <w:tcPr>
            <w:tcW w:w="970" w:type="dxa"/>
          </w:tcPr>
          <w:p w:rsidR="001E2D97" w:rsidRPr="00A12F15" w:rsidRDefault="001E2D97">
            <w:pPr>
              <w:tabs>
                <w:tab w:val="right" w:pos="746"/>
              </w:tabs>
              <w:suppressAutoHyphens/>
              <w:spacing w:after="56"/>
              <w:rPr>
                <w:rFonts w:ascii="Arial" w:hAnsi="Arial" w:cs="Arial"/>
                <w:sz w:val="20"/>
              </w:rPr>
            </w:pPr>
            <w:r w:rsidRPr="00A12F15">
              <w:rPr>
                <w:rFonts w:ascii="Arial" w:hAnsi="Arial" w:cs="Arial"/>
                <w:sz w:val="20"/>
              </w:rPr>
              <w:tab/>
              <w:t>Time:</w:t>
            </w:r>
          </w:p>
        </w:tc>
        <w:tc>
          <w:tcPr>
            <w:tcW w:w="970" w:type="dxa"/>
            <w:tcBorders>
              <w:top w:val="single" w:sz="7" w:space="0" w:color="auto"/>
              <w:left w:val="doub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60" w:type="dxa"/>
            <w:tcBorders>
              <w:top w:val="single" w:sz="7" w:space="0" w:color="auto"/>
              <w:left w:val="single" w:sz="7" w:space="0" w:color="auto"/>
              <w:bottom w:val="doub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95" w:type="dxa"/>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roofErr w:type="spellStart"/>
            <w:r w:rsidRPr="00A12F15">
              <w:rPr>
                <w:rFonts w:ascii="Arial" w:hAnsi="Arial" w:cs="Arial"/>
                <w:sz w:val="20"/>
              </w:rPr>
              <w:t>hh:mm:ss</w:t>
            </w:r>
            <w:proofErr w:type="spellEnd"/>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9072" w:type="dxa"/>
        <w:tblInd w:w="5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56" w:type="dxa"/>
          <w:right w:w="56" w:type="dxa"/>
        </w:tblCellMar>
        <w:tblLook w:val="0000"/>
      </w:tblPr>
      <w:tblGrid>
        <w:gridCol w:w="1418"/>
        <w:gridCol w:w="1112"/>
        <w:gridCol w:w="1112"/>
        <w:gridCol w:w="1320"/>
        <w:gridCol w:w="1559"/>
        <w:gridCol w:w="1417"/>
        <w:gridCol w:w="1134"/>
      </w:tblGrid>
      <w:tr w:rsidR="001E2D97" w:rsidRPr="00A12F15" w:rsidTr="00067A0D">
        <w:tc>
          <w:tcPr>
            <w:tcW w:w="1418" w:type="dxa"/>
            <w:tcBorders>
              <w:bottom w:val="single" w:sz="6" w:space="0" w:color="auto"/>
            </w:tcBorders>
          </w:tcPr>
          <w:p w:rsidR="001E2D97" w:rsidRPr="00A12F15" w:rsidRDefault="00FC47BA">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fldChar w:fldCharType="begin"/>
            </w:r>
            <w:r w:rsidR="001E2D97" w:rsidRPr="00A12F15">
              <w:rPr>
                <w:rFonts w:ascii="Arial" w:hAnsi="Arial" w:cs="Arial"/>
                <w:sz w:val="20"/>
              </w:rPr>
              <w:instrText xml:space="preserve">PRIVATE </w:instrText>
            </w:r>
            <w:r w:rsidRPr="00A12F15">
              <w:rPr>
                <w:rFonts w:ascii="Arial" w:hAnsi="Arial" w:cs="Arial"/>
                <w:sz w:val="20"/>
              </w:rPr>
              <w:fldChar w:fldCharType="end"/>
            </w:r>
            <w:r w:rsidR="001E2D97" w:rsidRPr="00A12F15">
              <w:rPr>
                <w:rFonts w:ascii="Arial" w:hAnsi="Arial" w:cs="Arial"/>
                <w:sz w:val="20"/>
              </w:rPr>
              <w:t>Q</w:t>
            </w:r>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/h)</w:t>
            </w:r>
          </w:p>
        </w:tc>
        <w:tc>
          <w:tcPr>
            <w:tcW w:w="1112" w:type="dxa"/>
          </w:tcPr>
          <w:p w:rsidR="001E2D97" w:rsidRPr="00A12F15" w:rsidRDefault="00AB7BBD">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Load L</w:t>
            </w:r>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w:t>
            </w:r>
          </w:p>
        </w:tc>
        <w:tc>
          <w:tcPr>
            <w:tcW w:w="1112" w:type="dxa"/>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Pulses</w:t>
            </w:r>
            <w:r w:rsidR="00A648D0" w:rsidRPr="00A12F15">
              <w:rPr>
                <w:rFonts w:ascii="Arial" w:hAnsi="Arial" w:cs="Arial"/>
                <w:sz w:val="20"/>
              </w:rPr>
              <w:t>(*)</w:t>
            </w:r>
          </w:p>
        </w:tc>
        <w:tc>
          <w:tcPr>
            <w:tcW w:w="1320" w:type="dxa"/>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Calculated</w:t>
            </w:r>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proofErr w:type="spellStart"/>
            <w:r w:rsidRPr="00A12F15">
              <w:rPr>
                <w:rFonts w:ascii="Arial" w:hAnsi="Arial" w:cs="Arial"/>
                <w:sz w:val="20"/>
              </w:rPr>
              <w:t>totalization</w:t>
            </w:r>
            <w:proofErr w:type="spellEnd"/>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T</w:t>
            </w:r>
            <w:r w:rsidR="00A648D0" w:rsidRPr="00A12F15">
              <w:rPr>
                <w:rFonts w:ascii="Arial" w:hAnsi="Arial" w:cs="Arial"/>
                <w:sz w:val="20"/>
              </w:rPr>
              <w:t>(**)</w:t>
            </w: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w:t>
            </w:r>
          </w:p>
        </w:tc>
        <w:tc>
          <w:tcPr>
            <w:tcW w:w="1559" w:type="dxa"/>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Indicated</w:t>
            </w:r>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proofErr w:type="spellStart"/>
            <w:r w:rsidRPr="00A12F15">
              <w:rPr>
                <w:rFonts w:ascii="Arial" w:hAnsi="Arial" w:cs="Arial"/>
                <w:sz w:val="20"/>
              </w:rPr>
              <w:t>totalization</w:t>
            </w:r>
            <w:proofErr w:type="spellEnd"/>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I</w:t>
            </w: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w:t>
            </w:r>
          </w:p>
        </w:tc>
        <w:tc>
          <w:tcPr>
            <w:tcW w:w="1417" w:type="dxa"/>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Difference</w:t>
            </w:r>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I - T</w:t>
            </w:r>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w:t>
            </w:r>
          </w:p>
        </w:tc>
        <w:tc>
          <w:tcPr>
            <w:tcW w:w="1134" w:type="dxa"/>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E</w:t>
            </w:r>
            <w:r w:rsidR="00A648D0" w:rsidRPr="00A12F15">
              <w:rPr>
                <w:rFonts w:ascii="Arial" w:hAnsi="Arial" w:cs="Arial"/>
                <w:sz w:val="20"/>
              </w:rPr>
              <w:t xml:space="preserve"> </w:t>
            </w:r>
            <w:r w:rsidRPr="00A12F15">
              <w:rPr>
                <w:rFonts w:ascii="Arial" w:hAnsi="Arial" w:cs="Arial"/>
                <w:sz w:val="20"/>
              </w:rPr>
              <w:t>%</w:t>
            </w:r>
            <w:r w:rsidR="00A648D0" w:rsidRPr="00A12F15">
              <w:rPr>
                <w:rFonts w:ascii="Arial" w:hAnsi="Arial" w:cs="Arial"/>
                <w:sz w:val="20"/>
              </w:rPr>
              <w:t>(***)</w:t>
            </w:r>
          </w:p>
        </w:tc>
      </w:tr>
      <w:tr w:rsidR="00503D98" w:rsidRPr="00A12F15" w:rsidTr="00067A0D">
        <w:tc>
          <w:tcPr>
            <w:tcW w:w="1418" w:type="dxa"/>
            <w:tcBorders>
              <w:top w:val="single" w:sz="6" w:space="0" w:color="auto"/>
              <w:bottom w:val="nil"/>
            </w:tcBorders>
          </w:tcPr>
          <w:p w:rsidR="00503D98" w:rsidRPr="00A12F15" w:rsidRDefault="00503D98">
            <w:pPr>
              <w:tabs>
                <w:tab w:val="left" w:pos="-720"/>
                <w:tab w:val="left" w:pos="0"/>
                <w:tab w:val="left" w:pos="259"/>
                <w:tab w:val="left" w:pos="604"/>
                <w:tab w:val="left" w:pos="816"/>
                <w:tab w:val="left" w:pos="1440"/>
              </w:tabs>
              <w:suppressAutoHyphens/>
              <w:jc w:val="center"/>
              <w:rPr>
                <w:rFonts w:ascii="Arial" w:hAnsi="Arial" w:cs="Arial"/>
                <w:sz w:val="20"/>
              </w:rPr>
            </w:pPr>
            <w:proofErr w:type="spellStart"/>
            <w:r w:rsidRPr="00A12F15">
              <w:rPr>
                <w:rFonts w:ascii="Arial" w:hAnsi="Arial" w:cs="Arial"/>
                <w:sz w:val="20"/>
              </w:rPr>
              <w:t>Q</w:t>
            </w:r>
            <w:r w:rsidRPr="00A12F15">
              <w:rPr>
                <w:rFonts w:ascii="Arial" w:hAnsi="Arial" w:cs="Arial"/>
                <w:sz w:val="20"/>
                <w:vertAlign w:val="subscript"/>
              </w:rPr>
              <w:t>min</w:t>
            </w:r>
            <w:proofErr w:type="spellEnd"/>
          </w:p>
        </w:tc>
        <w:tc>
          <w:tcPr>
            <w:tcW w:w="1112" w:type="dxa"/>
            <w:vMerge w:val="restart"/>
          </w:tcPr>
          <w:p w:rsidR="00503D98" w:rsidRPr="00A12F15" w:rsidRDefault="00503D98">
            <w:pPr>
              <w:tabs>
                <w:tab w:val="left" w:pos="-720"/>
                <w:tab w:val="left" w:pos="0"/>
                <w:tab w:val="left" w:pos="259"/>
                <w:tab w:val="left" w:pos="604"/>
                <w:tab w:val="left" w:pos="816"/>
                <w:tab w:val="left" w:pos="1440"/>
              </w:tabs>
              <w:suppressAutoHyphens/>
              <w:jc w:val="center"/>
              <w:rPr>
                <w:rFonts w:ascii="Arial" w:hAnsi="Arial" w:cs="Arial"/>
                <w:sz w:val="20"/>
              </w:rPr>
            </w:pPr>
          </w:p>
        </w:tc>
        <w:tc>
          <w:tcPr>
            <w:tcW w:w="1112" w:type="dxa"/>
            <w:vMerge w:val="restart"/>
          </w:tcPr>
          <w:p w:rsidR="00503D98" w:rsidRPr="00A12F15" w:rsidRDefault="00503D98">
            <w:pPr>
              <w:tabs>
                <w:tab w:val="left" w:pos="-720"/>
                <w:tab w:val="left" w:pos="0"/>
                <w:tab w:val="left" w:pos="259"/>
                <w:tab w:val="left" w:pos="604"/>
                <w:tab w:val="left" w:pos="816"/>
                <w:tab w:val="left" w:pos="1440"/>
              </w:tabs>
              <w:suppressAutoHyphens/>
              <w:jc w:val="center"/>
              <w:rPr>
                <w:rFonts w:ascii="Arial" w:hAnsi="Arial" w:cs="Arial"/>
                <w:sz w:val="20"/>
              </w:rPr>
            </w:pPr>
          </w:p>
        </w:tc>
        <w:tc>
          <w:tcPr>
            <w:tcW w:w="1320" w:type="dxa"/>
            <w:vMerge w:val="restart"/>
          </w:tcPr>
          <w:p w:rsidR="00503D98" w:rsidRPr="00A12F15" w:rsidRDefault="00503D98">
            <w:pPr>
              <w:tabs>
                <w:tab w:val="left" w:pos="-720"/>
                <w:tab w:val="left" w:pos="0"/>
                <w:tab w:val="left" w:pos="259"/>
                <w:tab w:val="left" w:pos="604"/>
                <w:tab w:val="left" w:pos="816"/>
                <w:tab w:val="left" w:pos="1440"/>
              </w:tabs>
              <w:suppressAutoHyphens/>
              <w:jc w:val="center"/>
              <w:rPr>
                <w:rFonts w:ascii="Arial" w:hAnsi="Arial" w:cs="Arial"/>
                <w:sz w:val="20"/>
              </w:rPr>
            </w:pPr>
          </w:p>
        </w:tc>
        <w:tc>
          <w:tcPr>
            <w:tcW w:w="1559" w:type="dxa"/>
          </w:tcPr>
          <w:p w:rsidR="00503D98" w:rsidRPr="00A12F15" w:rsidRDefault="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17" w:type="dxa"/>
          </w:tcPr>
          <w:p w:rsidR="00503D98" w:rsidRPr="00A12F15" w:rsidRDefault="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34" w:type="dxa"/>
          </w:tcPr>
          <w:p w:rsidR="00503D98" w:rsidRPr="00A12F15" w:rsidRDefault="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r w:rsidR="00503D98" w:rsidRPr="00A12F15" w:rsidTr="00067A0D">
        <w:tc>
          <w:tcPr>
            <w:tcW w:w="1418" w:type="dxa"/>
            <w:tcBorders>
              <w:top w:val="nil"/>
              <w:bottom w:val="single" w:sz="6" w:space="0" w:color="auto"/>
            </w:tcBorders>
          </w:tcPr>
          <w:p w:rsidR="00503D98" w:rsidRPr="00A12F15" w:rsidRDefault="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12" w:type="dxa"/>
            <w:vMerge/>
          </w:tcPr>
          <w:p w:rsidR="00503D98" w:rsidRPr="00A12F15" w:rsidRDefault="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12" w:type="dxa"/>
            <w:vMerge/>
          </w:tcPr>
          <w:p w:rsidR="00503D98" w:rsidRPr="00A12F15" w:rsidRDefault="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320" w:type="dxa"/>
            <w:vMerge/>
          </w:tcPr>
          <w:p w:rsidR="00503D98" w:rsidRPr="00A12F15" w:rsidRDefault="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559" w:type="dxa"/>
          </w:tcPr>
          <w:p w:rsidR="00503D98" w:rsidRPr="00A12F15" w:rsidRDefault="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17" w:type="dxa"/>
          </w:tcPr>
          <w:p w:rsidR="00503D98" w:rsidRPr="00A12F15" w:rsidRDefault="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34" w:type="dxa"/>
          </w:tcPr>
          <w:p w:rsidR="00503D98" w:rsidRPr="00A12F15" w:rsidRDefault="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r w:rsidR="00503D98" w:rsidRPr="00A12F15" w:rsidTr="00067A0D">
        <w:tc>
          <w:tcPr>
            <w:tcW w:w="1418" w:type="dxa"/>
            <w:tcBorders>
              <w:top w:val="single" w:sz="6" w:space="0" w:color="auto"/>
              <w:bottom w:val="nil"/>
            </w:tcBorders>
          </w:tcPr>
          <w:p w:rsidR="00503D98" w:rsidRPr="00A12F15" w:rsidRDefault="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roofErr w:type="spellStart"/>
            <w:r w:rsidRPr="00A12F15">
              <w:rPr>
                <w:rFonts w:ascii="Arial" w:hAnsi="Arial" w:cs="Arial"/>
                <w:sz w:val="20"/>
              </w:rPr>
              <w:t>Q</w:t>
            </w:r>
            <w:r w:rsidRPr="00A12F15">
              <w:rPr>
                <w:rFonts w:ascii="Arial" w:hAnsi="Arial" w:cs="Arial"/>
                <w:sz w:val="20"/>
                <w:vertAlign w:val="subscript"/>
              </w:rPr>
              <w:t>intermediate</w:t>
            </w:r>
            <w:proofErr w:type="spellEnd"/>
            <w:r w:rsidRPr="00A12F15">
              <w:rPr>
                <w:rFonts w:ascii="Arial" w:hAnsi="Arial" w:cs="Arial"/>
                <w:sz w:val="20"/>
              </w:rPr>
              <w:t xml:space="preserve"> </w:t>
            </w:r>
          </w:p>
        </w:tc>
        <w:tc>
          <w:tcPr>
            <w:tcW w:w="1112" w:type="dxa"/>
            <w:vMerge w:val="restart"/>
          </w:tcPr>
          <w:p w:rsidR="00503D98" w:rsidRPr="00A12F15" w:rsidRDefault="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12" w:type="dxa"/>
            <w:vMerge w:val="restart"/>
          </w:tcPr>
          <w:p w:rsidR="00503D98" w:rsidRPr="00A12F15" w:rsidRDefault="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320" w:type="dxa"/>
            <w:vMerge w:val="restart"/>
          </w:tcPr>
          <w:p w:rsidR="00503D98" w:rsidRPr="00A12F15" w:rsidRDefault="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559" w:type="dxa"/>
          </w:tcPr>
          <w:p w:rsidR="00503D98" w:rsidRPr="00A12F15" w:rsidRDefault="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17" w:type="dxa"/>
          </w:tcPr>
          <w:p w:rsidR="00503D98" w:rsidRPr="00A12F15" w:rsidRDefault="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34" w:type="dxa"/>
          </w:tcPr>
          <w:p w:rsidR="00503D98" w:rsidRPr="00A12F15" w:rsidRDefault="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r w:rsidR="00503D98" w:rsidRPr="00A12F15" w:rsidTr="00067A0D">
        <w:tc>
          <w:tcPr>
            <w:tcW w:w="1418" w:type="dxa"/>
            <w:tcBorders>
              <w:top w:val="nil"/>
              <w:bottom w:val="single" w:sz="6" w:space="0" w:color="auto"/>
            </w:tcBorders>
          </w:tcPr>
          <w:p w:rsidR="00503D98" w:rsidRPr="00A12F15" w:rsidRDefault="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12" w:type="dxa"/>
            <w:vMerge/>
          </w:tcPr>
          <w:p w:rsidR="00503D98" w:rsidRPr="00A12F15" w:rsidRDefault="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12" w:type="dxa"/>
            <w:vMerge/>
          </w:tcPr>
          <w:p w:rsidR="00503D98" w:rsidRPr="00A12F15" w:rsidRDefault="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320" w:type="dxa"/>
            <w:vMerge/>
          </w:tcPr>
          <w:p w:rsidR="00503D98" w:rsidRPr="00A12F15" w:rsidRDefault="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559" w:type="dxa"/>
          </w:tcPr>
          <w:p w:rsidR="00503D98" w:rsidRPr="00A12F15" w:rsidRDefault="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17" w:type="dxa"/>
          </w:tcPr>
          <w:p w:rsidR="00503D98" w:rsidRPr="00A12F15" w:rsidRDefault="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34" w:type="dxa"/>
          </w:tcPr>
          <w:p w:rsidR="00503D98" w:rsidRPr="00A12F15" w:rsidRDefault="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r w:rsidR="00503D98" w:rsidRPr="00A12F15" w:rsidTr="00067A0D">
        <w:tc>
          <w:tcPr>
            <w:tcW w:w="1418" w:type="dxa"/>
            <w:tcBorders>
              <w:top w:val="single" w:sz="6" w:space="0" w:color="auto"/>
              <w:bottom w:val="nil"/>
            </w:tcBorders>
          </w:tcPr>
          <w:p w:rsidR="00503D98" w:rsidRPr="00A12F15" w:rsidRDefault="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roofErr w:type="spellStart"/>
            <w:r w:rsidRPr="00A12F15">
              <w:rPr>
                <w:rFonts w:ascii="Arial" w:hAnsi="Arial" w:cs="Arial"/>
                <w:sz w:val="20"/>
              </w:rPr>
              <w:t>Q</w:t>
            </w:r>
            <w:r w:rsidRPr="00A12F15">
              <w:rPr>
                <w:rFonts w:ascii="Arial" w:hAnsi="Arial" w:cs="Arial"/>
                <w:sz w:val="20"/>
                <w:vertAlign w:val="subscript"/>
              </w:rPr>
              <w:t>max</w:t>
            </w:r>
            <w:proofErr w:type="spellEnd"/>
          </w:p>
        </w:tc>
        <w:tc>
          <w:tcPr>
            <w:tcW w:w="1112" w:type="dxa"/>
            <w:vMerge w:val="restart"/>
          </w:tcPr>
          <w:p w:rsidR="00503D98" w:rsidRPr="00A12F15" w:rsidRDefault="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12" w:type="dxa"/>
            <w:vMerge w:val="restart"/>
          </w:tcPr>
          <w:p w:rsidR="00503D98" w:rsidRPr="00A12F15" w:rsidRDefault="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320" w:type="dxa"/>
            <w:vMerge w:val="restart"/>
          </w:tcPr>
          <w:p w:rsidR="00503D98" w:rsidRPr="00A12F15" w:rsidRDefault="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559" w:type="dxa"/>
          </w:tcPr>
          <w:p w:rsidR="00503D98" w:rsidRPr="00A12F15" w:rsidRDefault="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17" w:type="dxa"/>
          </w:tcPr>
          <w:p w:rsidR="00503D98" w:rsidRPr="00A12F15" w:rsidRDefault="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34" w:type="dxa"/>
          </w:tcPr>
          <w:p w:rsidR="00503D98" w:rsidRPr="00A12F15" w:rsidRDefault="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r w:rsidR="00503D98" w:rsidRPr="00A12F15" w:rsidTr="00067A0D">
        <w:tc>
          <w:tcPr>
            <w:tcW w:w="1418" w:type="dxa"/>
            <w:tcBorders>
              <w:top w:val="nil"/>
              <w:bottom w:val="single" w:sz="6" w:space="0" w:color="auto"/>
            </w:tcBorders>
          </w:tcPr>
          <w:p w:rsidR="00503D98" w:rsidRPr="00A12F15" w:rsidRDefault="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12" w:type="dxa"/>
            <w:vMerge/>
          </w:tcPr>
          <w:p w:rsidR="00503D98" w:rsidRPr="00A12F15" w:rsidRDefault="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12" w:type="dxa"/>
            <w:vMerge/>
          </w:tcPr>
          <w:p w:rsidR="00503D98" w:rsidRPr="00A12F15" w:rsidRDefault="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320" w:type="dxa"/>
            <w:vMerge/>
          </w:tcPr>
          <w:p w:rsidR="00503D98" w:rsidRPr="00A12F15" w:rsidRDefault="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559" w:type="dxa"/>
          </w:tcPr>
          <w:p w:rsidR="00503D98" w:rsidRPr="00A12F15" w:rsidRDefault="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17" w:type="dxa"/>
          </w:tcPr>
          <w:p w:rsidR="00503D98" w:rsidRPr="00A12F15" w:rsidRDefault="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34" w:type="dxa"/>
          </w:tcPr>
          <w:p w:rsidR="00503D98" w:rsidRPr="00A12F15" w:rsidRDefault="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r w:rsidR="008C443C" w:rsidRPr="00A12F15" w:rsidTr="00067A0D">
        <w:tc>
          <w:tcPr>
            <w:tcW w:w="1418" w:type="dxa"/>
            <w:vMerge w:val="restart"/>
            <w:tcBorders>
              <w:top w:val="single" w:sz="6" w:space="0" w:color="auto"/>
            </w:tcBorders>
          </w:tcPr>
          <w:p w:rsidR="008C443C" w:rsidRPr="00A12F15" w:rsidRDefault="008C443C">
            <w:pPr>
              <w:tabs>
                <w:tab w:val="left" w:pos="-720"/>
                <w:tab w:val="left" w:pos="0"/>
                <w:tab w:val="left" w:pos="259"/>
                <w:tab w:val="left" w:pos="604"/>
                <w:tab w:val="left" w:pos="816"/>
                <w:tab w:val="left" w:pos="1440"/>
              </w:tabs>
              <w:suppressAutoHyphens/>
              <w:spacing w:after="56"/>
              <w:jc w:val="center"/>
              <w:rPr>
                <w:rFonts w:ascii="Arial" w:hAnsi="Arial" w:cs="Arial"/>
                <w:sz w:val="20"/>
              </w:rPr>
            </w:pPr>
            <w:proofErr w:type="spellStart"/>
            <w:r w:rsidRPr="00A12F15">
              <w:rPr>
                <w:rFonts w:ascii="Arial" w:hAnsi="Arial" w:cs="Arial"/>
                <w:sz w:val="20"/>
              </w:rPr>
              <w:t>Q</w:t>
            </w:r>
            <w:r w:rsidRPr="00A12F15">
              <w:rPr>
                <w:rFonts w:ascii="Arial" w:hAnsi="Arial" w:cs="Arial"/>
                <w:sz w:val="20"/>
                <w:vertAlign w:val="subscript"/>
              </w:rPr>
              <w:t>min</w:t>
            </w:r>
            <w:proofErr w:type="spellEnd"/>
          </w:p>
        </w:tc>
        <w:tc>
          <w:tcPr>
            <w:tcW w:w="1112" w:type="dxa"/>
            <w:vMerge w:val="restart"/>
          </w:tcPr>
          <w:p w:rsidR="008C443C" w:rsidRPr="00A12F15" w:rsidRDefault="008C443C">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12" w:type="dxa"/>
            <w:vMerge w:val="restart"/>
          </w:tcPr>
          <w:p w:rsidR="008C443C" w:rsidRPr="00A12F15" w:rsidRDefault="008C443C">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320" w:type="dxa"/>
            <w:vMerge w:val="restart"/>
          </w:tcPr>
          <w:p w:rsidR="008C443C" w:rsidRPr="00A12F15" w:rsidRDefault="008C443C">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559" w:type="dxa"/>
          </w:tcPr>
          <w:p w:rsidR="008C443C" w:rsidRPr="00A12F15" w:rsidRDefault="008C443C">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17" w:type="dxa"/>
          </w:tcPr>
          <w:p w:rsidR="008C443C" w:rsidRPr="00A12F15" w:rsidRDefault="008C443C">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34" w:type="dxa"/>
          </w:tcPr>
          <w:p w:rsidR="008C443C" w:rsidRPr="00A12F15" w:rsidRDefault="008C443C">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r w:rsidR="008C443C" w:rsidRPr="00A12F15" w:rsidTr="00322946">
        <w:tc>
          <w:tcPr>
            <w:tcW w:w="1418" w:type="dxa"/>
            <w:vMerge/>
          </w:tcPr>
          <w:p w:rsidR="008C443C" w:rsidRPr="00A12F15" w:rsidRDefault="008C443C">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12" w:type="dxa"/>
            <w:vMerge/>
          </w:tcPr>
          <w:p w:rsidR="008C443C" w:rsidRPr="00A12F15" w:rsidRDefault="008C443C">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12" w:type="dxa"/>
            <w:vMerge/>
          </w:tcPr>
          <w:p w:rsidR="008C443C" w:rsidRPr="00A12F15" w:rsidRDefault="008C443C">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320" w:type="dxa"/>
            <w:vMerge/>
          </w:tcPr>
          <w:p w:rsidR="008C443C" w:rsidRPr="00A12F15" w:rsidRDefault="008C443C">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559" w:type="dxa"/>
          </w:tcPr>
          <w:p w:rsidR="008C443C" w:rsidRPr="00A12F15" w:rsidRDefault="008C443C">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17" w:type="dxa"/>
          </w:tcPr>
          <w:p w:rsidR="008C443C" w:rsidRPr="00A12F15" w:rsidRDefault="008C443C">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34" w:type="dxa"/>
          </w:tcPr>
          <w:p w:rsidR="008C443C" w:rsidRPr="00A12F15" w:rsidRDefault="008C443C">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bl>
    <w:p w:rsidR="008C443C" w:rsidRDefault="008C443C" w:rsidP="00F83412">
      <w:pPr>
        <w:tabs>
          <w:tab w:val="left" w:pos="-720"/>
          <w:tab w:val="left" w:pos="0"/>
          <w:tab w:val="left" w:pos="259"/>
          <w:tab w:val="left" w:pos="567"/>
          <w:tab w:val="left" w:pos="604"/>
          <w:tab w:val="left" w:pos="1440"/>
        </w:tabs>
        <w:suppressAutoHyphens/>
        <w:jc w:val="both"/>
        <w:rPr>
          <w:ins w:id="224" w:author="morayoa" w:date="2013-06-11T10:49:00Z"/>
          <w:rFonts w:ascii="Arial" w:hAnsi="Arial" w:cs="Arial"/>
          <w:sz w:val="20"/>
        </w:rPr>
      </w:pPr>
    </w:p>
    <w:p w:rsidR="001711D4" w:rsidRPr="00A12F15" w:rsidRDefault="001711D4" w:rsidP="00F83412">
      <w:pPr>
        <w:tabs>
          <w:tab w:val="left" w:pos="-720"/>
          <w:tab w:val="left" w:pos="0"/>
          <w:tab w:val="left" w:pos="259"/>
          <w:tab w:val="left" w:pos="567"/>
          <w:tab w:val="left" w:pos="604"/>
          <w:tab w:val="left" w:pos="1440"/>
        </w:tabs>
        <w:suppressAutoHyphens/>
        <w:jc w:val="both"/>
        <w:rPr>
          <w:rFonts w:ascii="Arial" w:hAnsi="Arial" w:cs="Arial"/>
          <w:sz w:val="20"/>
        </w:rPr>
      </w:pPr>
      <w:r w:rsidRPr="00A12F15">
        <w:rPr>
          <w:rFonts w:ascii="Arial" w:hAnsi="Arial" w:cs="Arial"/>
          <w:sz w:val="20"/>
        </w:rPr>
        <w:t xml:space="preserve">(*) </w:t>
      </w:r>
      <w:r w:rsidRPr="00A12F15">
        <w:rPr>
          <w:rFonts w:ascii="Arial" w:hAnsi="Arial" w:cs="Arial"/>
          <w:sz w:val="20"/>
        </w:rPr>
        <w:tab/>
      </w:r>
      <w:r w:rsidRPr="00A12F15">
        <w:rPr>
          <w:rFonts w:ascii="Arial" w:hAnsi="Arial" w:cs="Arial"/>
          <w:sz w:val="20"/>
        </w:rPr>
        <w:tab/>
        <w:t>The pulses sent by the displacement transducer (or simulator) to simulate belt movement</w:t>
      </w:r>
    </w:p>
    <w:p w:rsidR="001711D4" w:rsidRPr="00A12F15" w:rsidRDefault="001711D4" w:rsidP="00F83412">
      <w:pPr>
        <w:tabs>
          <w:tab w:val="left" w:pos="-720"/>
          <w:tab w:val="left" w:pos="0"/>
          <w:tab w:val="left" w:pos="259"/>
          <w:tab w:val="left" w:pos="567"/>
          <w:tab w:val="left" w:pos="604"/>
          <w:tab w:val="left" w:pos="1440"/>
        </w:tabs>
        <w:suppressAutoHyphens/>
        <w:jc w:val="both"/>
        <w:rPr>
          <w:rFonts w:ascii="Arial" w:hAnsi="Arial" w:cs="Arial"/>
          <w:sz w:val="20"/>
        </w:rPr>
      </w:pPr>
      <w:r w:rsidRPr="00A12F15">
        <w:rPr>
          <w:rFonts w:ascii="Arial" w:hAnsi="Arial" w:cs="Arial"/>
          <w:sz w:val="20"/>
        </w:rPr>
        <w:t>(**)</w:t>
      </w:r>
      <w:r w:rsidRPr="00A12F15">
        <w:rPr>
          <w:rFonts w:ascii="Arial" w:hAnsi="Arial" w:cs="Arial"/>
          <w:sz w:val="20"/>
        </w:rPr>
        <w:tab/>
      </w:r>
      <w:r w:rsidRPr="00A12F15">
        <w:rPr>
          <w:rFonts w:ascii="Arial" w:hAnsi="Arial" w:cs="Arial"/>
          <w:sz w:val="20"/>
        </w:rPr>
        <w:tab/>
        <w:t xml:space="preserve">See the Simulation page in section 1 for the simulated </w:t>
      </w:r>
      <w:proofErr w:type="spellStart"/>
      <w:r w:rsidRPr="00A12F15">
        <w:rPr>
          <w:rFonts w:ascii="Arial" w:hAnsi="Arial" w:cs="Arial"/>
          <w:sz w:val="20"/>
        </w:rPr>
        <w:t>totalization</w:t>
      </w:r>
      <w:proofErr w:type="spellEnd"/>
      <w:r w:rsidRPr="00A12F15">
        <w:rPr>
          <w:rFonts w:ascii="Arial" w:hAnsi="Arial" w:cs="Arial"/>
          <w:sz w:val="20"/>
        </w:rPr>
        <w:t xml:space="preserve"> calculation formula </w:t>
      </w:r>
    </w:p>
    <w:p w:rsidR="001E2D97" w:rsidRPr="00A12F15" w:rsidRDefault="001711D4" w:rsidP="00F83412">
      <w:pPr>
        <w:tabs>
          <w:tab w:val="left" w:pos="-720"/>
          <w:tab w:val="left" w:pos="0"/>
          <w:tab w:val="left" w:pos="259"/>
          <w:tab w:val="left" w:pos="567"/>
          <w:tab w:val="left" w:pos="604"/>
          <w:tab w:val="left" w:pos="1440"/>
        </w:tabs>
        <w:suppressAutoHyphens/>
        <w:rPr>
          <w:rFonts w:ascii="Arial" w:hAnsi="Arial" w:cs="Arial"/>
          <w:sz w:val="20"/>
        </w:rPr>
      </w:pPr>
      <w:r w:rsidRPr="00A12F15">
        <w:rPr>
          <w:rFonts w:ascii="Arial" w:hAnsi="Arial" w:cs="Arial"/>
          <w:sz w:val="20"/>
        </w:rPr>
        <w:t>(***)</w:t>
      </w:r>
      <w:r w:rsidRPr="00A12F15">
        <w:rPr>
          <w:rFonts w:ascii="Arial" w:hAnsi="Arial" w:cs="Arial"/>
          <w:sz w:val="20"/>
        </w:rPr>
        <w:tab/>
      </w:r>
      <w:r w:rsidRPr="00A12F15">
        <w:rPr>
          <w:rFonts w:ascii="Arial" w:hAnsi="Arial" w:cs="Arial"/>
          <w:sz w:val="20"/>
        </w:rPr>
        <w:tab/>
        <w:t xml:space="preserve">See the “Explanatory notes” section for the E % calculation formula </w:t>
      </w:r>
      <w:r w:rsidR="001E2D97" w:rsidRPr="00A12F15">
        <w:rPr>
          <w:rFonts w:ascii="Arial" w:hAnsi="Arial" w:cs="Arial"/>
          <w:sz w:val="20"/>
        </w:rPr>
        <w:br w:type="page"/>
      </w:r>
      <w:r w:rsidR="001E2D97" w:rsidRPr="00A12F15">
        <w:rPr>
          <w:rFonts w:ascii="Arial" w:hAnsi="Arial" w:cs="Arial"/>
          <w:sz w:val="20"/>
        </w:rPr>
        <w:lastRenderedPageBreak/>
        <w:t>1.5.1</w:t>
      </w:r>
      <w:r w:rsidR="001E2D97" w:rsidRPr="00A12F15">
        <w:rPr>
          <w:rFonts w:ascii="Arial" w:hAnsi="Arial" w:cs="Arial"/>
          <w:sz w:val="20"/>
        </w:rPr>
        <w:tab/>
      </w:r>
      <w:r w:rsidR="000450FD" w:rsidRPr="00A12F15">
        <w:rPr>
          <w:rFonts w:ascii="Arial" w:hAnsi="Arial" w:cs="Arial"/>
          <w:sz w:val="20"/>
        </w:rPr>
        <w:tab/>
      </w:r>
      <w:r w:rsidR="001E2D97" w:rsidRPr="00A12F15">
        <w:rPr>
          <w:rFonts w:ascii="Arial" w:hAnsi="Arial" w:cs="Arial"/>
          <w:sz w:val="20"/>
        </w:rPr>
        <w:t>Static temperatures (continued)</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 xml:space="preserve">Test 2 - Static temperature specified high (     </w:t>
      </w:r>
      <w:r w:rsidRPr="00A12F15">
        <w:rPr>
          <w:rFonts w:ascii="Arial" w:hAnsi="Arial" w:cs="Arial"/>
          <w:sz w:val="20"/>
        </w:rPr>
        <w:sym w:font="Symbol" w:char="F0B0"/>
      </w:r>
      <w:r w:rsidRPr="00A12F15">
        <w:rPr>
          <w:rFonts w:ascii="Arial" w:hAnsi="Arial" w:cs="Arial"/>
          <w:sz w:val="20"/>
        </w:rPr>
        <w:t>C)</w:t>
      </w:r>
    </w:p>
    <w:p w:rsidR="001711D4" w:rsidRPr="00A12F15" w:rsidRDefault="001711D4">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112" w:type="dxa"/>
        <w:tblLayout w:type="fixed"/>
        <w:tblCellMar>
          <w:left w:w="112" w:type="dxa"/>
          <w:right w:w="112" w:type="dxa"/>
        </w:tblCellMar>
        <w:tblLook w:val="0000"/>
      </w:tblPr>
      <w:tblGrid>
        <w:gridCol w:w="970"/>
        <w:gridCol w:w="970"/>
        <w:gridCol w:w="960"/>
        <w:gridCol w:w="1495"/>
      </w:tblGrid>
      <w:tr w:rsidR="001E2D97" w:rsidRPr="00A12F15" w:rsidTr="00870A73">
        <w:tc>
          <w:tcPr>
            <w:tcW w:w="970" w:type="dxa"/>
          </w:tcPr>
          <w:p w:rsidR="001E2D97" w:rsidRPr="00A12F15" w:rsidRDefault="00FC47BA">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fldChar w:fldCharType="begin"/>
            </w:r>
            <w:r w:rsidR="001E2D97" w:rsidRPr="00A12F15">
              <w:rPr>
                <w:rFonts w:ascii="Arial" w:hAnsi="Arial" w:cs="Arial"/>
                <w:sz w:val="20"/>
              </w:rPr>
              <w:instrText xml:space="preserve">PRIVATE </w:instrText>
            </w:r>
            <w:r w:rsidRPr="00A12F15">
              <w:rPr>
                <w:rFonts w:ascii="Arial" w:hAnsi="Arial" w:cs="Arial"/>
                <w:sz w:val="20"/>
              </w:rPr>
              <w:fldChar w:fldCharType="end"/>
            </w:r>
          </w:p>
        </w:tc>
        <w:tc>
          <w:tcPr>
            <w:tcW w:w="970" w:type="dxa"/>
          </w:tcPr>
          <w:p w:rsidR="001E2D97" w:rsidRPr="00A12F15" w:rsidRDefault="001E2D97">
            <w:pPr>
              <w:tabs>
                <w:tab w:val="center" w:pos="373"/>
              </w:tabs>
              <w:suppressAutoHyphens/>
              <w:spacing w:after="56"/>
              <w:rPr>
                <w:rFonts w:ascii="Arial" w:hAnsi="Arial" w:cs="Arial"/>
                <w:sz w:val="20"/>
              </w:rPr>
            </w:pPr>
            <w:r w:rsidRPr="00A12F15">
              <w:rPr>
                <w:rFonts w:ascii="Arial" w:hAnsi="Arial" w:cs="Arial"/>
                <w:sz w:val="20"/>
              </w:rPr>
              <w:tab/>
              <w:t>At start</w:t>
            </w:r>
          </w:p>
        </w:tc>
        <w:tc>
          <w:tcPr>
            <w:tcW w:w="960" w:type="dxa"/>
          </w:tcPr>
          <w:p w:rsidR="001E2D97" w:rsidRPr="00A12F15" w:rsidRDefault="001E2D97">
            <w:pPr>
              <w:tabs>
                <w:tab w:val="center" w:pos="369"/>
              </w:tabs>
              <w:suppressAutoHyphens/>
              <w:spacing w:after="56"/>
              <w:rPr>
                <w:rFonts w:ascii="Arial" w:hAnsi="Arial" w:cs="Arial"/>
                <w:sz w:val="20"/>
              </w:rPr>
            </w:pPr>
            <w:r w:rsidRPr="00A12F15">
              <w:rPr>
                <w:rFonts w:ascii="Arial" w:hAnsi="Arial" w:cs="Arial"/>
                <w:sz w:val="20"/>
              </w:rPr>
              <w:tab/>
              <w:t>At end</w:t>
            </w:r>
          </w:p>
        </w:tc>
        <w:tc>
          <w:tcPr>
            <w:tcW w:w="1495" w:type="dxa"/>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870A73">
        <w:tc>
          <w:tcPr>
            <w:tcW w:w="970" w:type="dxa"/>
          </w:tcPr>
          <w:p w:rsidR="001E2D97" w:rsidRPr="00A12F15" w:rsidRDefault="001E2D97">
            <w:pPr>
              <w:tabs>
                <w:tab w:val="right" w:pos="746"/>
              </w:tabs>
              <w:suppressAutoHyphens/>
              <w:spacing w:after="56"/>
              <w:rPr>
                <w:rFonts w:ascii="Arial" w:hAnsi="Arial" w:cs="Arial"/>
                <w:sz w:val="20"/>
              </w:rPr>
            </w:pPr>
            <w:r w:rsidRPr="00A12F15">
              <w:rPr>
                <w:rFonts w:ascii="Arial" w:hAnsi="Arial" w:cs="Arial"/>
                <w:sz w:val="20"/>
              </w:rPr>
              <w:tab/>
              <w:t>Temp:</w:t>
            </w:r>
          </w:p>
        </w:tc>
        <w:tc>
          <w:tcPr>
            <w:tcW w:w="970" w:type="dxa"/>
            <w:tcBorders>
              <w:top w:val="doub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60" w:type="dxa"/>
            <w:tcBorders>
              <w:top w:val="doub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95" w:type="dxa"/>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r w:rsidRPr="00A12F15">
              <w:rPr>
                <w:rFonts w:ascii="Arial" w:hAnsi="Arial" w:cs="Arial"/>
                <w:sz w:val="20"/>
              </w:rPr>
              <w:sym w:font="Symbol" w:char="F0B0"/>
            </w:r>
            <w:r w:rsidRPr="00A12F15">
              <w:rPr>
                <w:rFonts w:ascii="Arial" w:hAnsi="Arial" w:cs="Arial"/>
                <w:sz w:val="20"/>
              </w:rPr>
              <w:t>C</w:t>
            </w:r>
          </w:p>
        </w:tc>
      </w:tr>
      <w:tr w:rsidR="001E2D97" w:rsidRPr="00A12F15" w:rsidTr="00870A73">
        <w:tc>
          <w:tcPr>
            <w:tcW w:w="970" w:type="dxa"/>
          </w:tcPr>
          <w:p w:rsidR="001E2D97" w:rsidRPr="00A12F15" w:rsidRDefault="001E2D97">
            <w:pPr>
              <w:tabs>
                <w:tab w:val="right" w:pos="746"/>
              </w:tabs>
              <w:suppressAutoHyphens/>
              <w:spacing w:after="56"/>
              <w:rPr>
                <w:rFonts w:ascii="Arial" w:hAnsi="Arial" w:cs="Arial"/>
                <w:sz w:val="20"/>
              </w:rPr>
            </w:pPr>
            <w:r w:rsidRPr="00A12F15">
              <w:rPr>
                <w:rFonts w:ascii="Arial" w:hAnsi="Arial" w:cs="Arial"/>
                <w:sz w:val="20"/>
              </w:rPr>
              <w:tab/>
              <w:t>Rel. h:</w:t>
            </w:r>
          </w:p>
        </w:tc>
        <w:tc>
          <w:tcPr>
            <w:tcW w:w="970"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60"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95" w:type="dxa"/>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
        </w:tc>
      </w:tr>
      <w:tr w:rsidR="001E2D97" w:rsidRPr="00A12F15" w:rsidTr="00870A73">
        <w:tc>
          <w:tcPr>
            <w:tcW w:w="970" w:type="dxa"/>
          </w:tcPr>
          <w:p w:rsidR="001E2D97" w:rsidRPr="00A12F15" w:rsidRDefault="001E2D97">
            <w:pPr>
              <w:tabs>
                <w:tab w:val="right" w:pos="746"/>
              </w:tabs>
              <w:suppressAutoHyphens/>
              <w:spacing w:after="56"/>
              <w:rPr>
                <w:rFonts w:ascii="Arial" w:hAnsi="Arial" w:cs="Arial"/>
                <w:sz w:val="20"/>
              </w:rPr>
            </w:pPr>
            <w:r w:rsidRPr="00A12F15">
              <w:rPr>
                <w:rFonts w:ascii="Arial" w:hAnsi="Arial" w:cs="Arial"/>
                <w:sz w:val="20"/>
              </w:rPr>
              <w:tab/>
              <w:t>Date:</w:t>
            </w:r>
          </w:p>
        </w:tc>
        <w:tc>
          <w:tcPr>
            <w:tcW w:w="970"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60"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95" w:type="dxa"/>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roofErr w:type="spellStart"/>
            <w:r w:rsidR="002829F3" w:rsidRPr="00A12F15">
              <w:rPr>
                <w:rFonts w:ascii="Arial" w:hAnsi="Arial" w:cs="Arial"/>
                <w:sz w:val="20"/>
              </w:rPr>
              <w:t>yyyy</w:t>
            </w:r>
            <w:proofErr w:type="spellEnd"/>
            <w:r w:rsidR="002829F3" w:rsidRPr="00A12F15">
              <w:rPr>
                <w:rFonts w:ascii="Arial" w:hAnsi="Arial" w:cs="Arial"/>
                <w:sz w:val="20"/>
              </w:rPr>
              <w:t>-mm-</w:t>
            </w:r>
            <w:proofErr w:type="spellStart"/>
            <w:r w:rsidR="002829F3" w:rsidRPr="00A12F15">
              <w:rPr>
                <w:rFonts w:ascii="Arial" w:hAnsi="Arial" w:cs="Arial"/>
                <w:sz w:val="20"/>
              </w:rPr>
              <w:t>dd</w:t>
            </w:r>
            <w:proofErr w:type="spellEnd"/>
          </w:p>
        </w:tc>
      </w:tr>
      <w:tr w:rsidR="001E2D97" w:rsidRPr="00A12F15" w:rsidTr="00870A73">
        <w:tc>
          <w:tcPr>
            <w:tcW w:w="970" w:type="dxa"/>
          </w:tcPr>
          <w:p w:rsidR="001E2D97" w:rsidRPr="00A12F15" w:rsidRDefault="001E2D97">
            <w:pPr>
              <w:tabs>
                <w:tab w:val="right" w:pos="746"/>
              </w:tabs>
              <w:suppressAutoHyphens/>
              <w:spacing w:after="56"/>
              <w:rPr>
                <w:rFonts w:ascii="Arial" w:hAnsi="Arial" w:cs="Arial"/>
                <w:sz w:val="20"/>
              </w:rPr>
            </w:pPr>
            <w:r w:rsidRPr="00A12F15">
              <w:rPr>
                <w:rFonts w:ascii="Arial" w:hAnsi="Arial" w:cs="Arial"/>
                <w:sz w:val="20"/>
              </w:rPr>
              <w:tab/>
              <w:t>Time:</w:t>
            </w:r>
          </w:p>
        </w:tc>
        <w:tc>
          <w:tcPr>
            <w:tcW w:w="970" w:type="dxa"/>
            <w:tcBorders>
              <w:top w:val="single" w:sz="7" w:space="0" w:color="auto"/>
              <w:left w:val="doub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60" w:type="dxa"/>
            <w:tcBorders>
              <w:top w:val="single" w:sz="7" w:space="0" w:color="auto"/>
              <w:left w:val="single" w:sz="7" w:space="0" w:color="auto"/>
              <w:bottom w:val="doub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95" w:type="dxa"/>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roofErr w:type="spellStart"/>
            <w:r w:rsidRPr="00A12F15">
              <w:rPr>
                <w:rFonts w:ascii="Arial" w:hAnsi="Arial" w:cs="Arial"/>
                <w:sz w:val="20"/>
              </w:rPr>
              <w:t>hh:mm:ss</w:t>
            </w:r>
            <w:proofErr w:type="spellEnd"/>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9072" w:type="dxa"/>
        <w:tblInd w:w="5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56" w:type="dxa"/>
          <w:right w:w="56" w:type="dxa"/>
        </w:tblCellMar>
        <w:tblLook w:val="0000"/>
      </w:tblPr>
      <w:tblGrid>
        <w:gridCol w:w="1418"/>
        <w:gridCol w:w="1112"/>
        <w:gridCol w:w="1112"/>
        <w:gridCol w:w="1320"/>
        <w:gridCol w:w="1559"/>
        <w:gridCol w:w="1417"/>
        <w:gridCol w:w="1134"/>
      </w:tblGrid>
      <w:tr w:rsidR="00503D98" w:rsidRPr="00A12F15" w:rsidTr="00503D98">
        <w:trPr>
          <w:ins w:id="225" w:author="morayoa" w:date="2013-06-11T10:35:00Z"/>
        </w:trPr>
        <w:tc>
          <w:tcPr>
            <w:tcW w:w="1418" w:type="dxa"/>
            <w:tcBorders>
              <w:bottom w:val="single" w:sz="6" w:space="0" w:color="auto"/>
            </w:tcBorders>
          </w:tcPr>
          <w:p w:rsidR="00503D98" w:rsidRPr="00A12F15" w:rsidRDefault="00FC47BA" w:rsidP="00503D98">
            <w:pPr>
              <w:tabs>
                <w:tab w:val="left" w:pos="-720"/>
                <w:tab w:val="left" w:pos="0"/>
                <w:tab w:val="left" w:pos="259"/>
                <w:tab w:val="left" w:pos="604"/>
                <w:tab w:val="left" w:pos="816"/>
                <w:tab w:val="left" w:pos="1440"/>
              </w:tabs>
              <w:suppressAutoHyphens/>
              <w:jc w:val="center"/>
              <w:rPr>
                <w:ins w:id="226" w:author="morayoa" w:date="2013-06-11T10:35:00Z"/>
                <w:rFonts w:ascii="Arial" w:hAnsi="Arial" w:cs="Arial"/>
                <w:sz w:val="20"/>
              </w:rPr>
            </w:pPr>
            <w:ins w:id="227" w:author="morayoa" w:date="2013-06-11T10:35:00Z">
              <w:r w:rsidRPr="00A12F15">
                <w:rPr>
                  <w:rFonts w:ascii="Arial" w:hAnsi="Arial" w:cs="Arial"/>
                  <w:sz w:val="20"/>
                </w:rPr>
                <w:fldChar w:fldCharType="begin"/>
              </w:r>
              <w:r w:rsidR="00503D98" w:rsidRPr="00A12F15">
                <w:rPr>
                  <w:rFonts w:ascii="Arial" w:hAnsi="Arial" w:cs="Arial"/>
                  <w:sz w:val="20"/>
                </w:rPr>
                <w:instrText xml:space="preserve">PRIVATE </w:instrText>
              </w:r>
              <w:r w:rsidRPr="00A12F15">
                <w:rPr>
                  <w:rFonts w:ascii="Arial" w:hAnsi="Arial" w:cs="Arial"/>
                  <w:sz w:val="20"/>
                </w:rPr>
                <w:fldChar w:fldCharType="end"/>
              </w:r>
              <w:r w:rsidR="00503D98" w:rsidRPr="00A12F15">
                <w:rPr>
                  <w:rFonts w:ascii="Arial" w:hAnsi="Arial" w:cs="Arial"/>
                  <w:sz w:val="20"/>
                </w:rPr>
                <w:t>Q</w:t>
              </w:r>
            </w:ins>
          </w:p>
          <w:p w:rsidR="00503D98" w:rsidRPr="00A12F15" w:rsidRDefault="00503D98" w:rsidP="00503D98">
            <w:pPr>
              <w:tabs>
                <w:tab w:val="left" w:pos="-720"/>
                <w:tab w:val="left" w:pos="0"/>
                <w:tab w:val="left" w:pos="259"/>
                <w:tab w:val="left" w:pos="604"/>
                <w:tab w:val="left" w:pos="816"/>
                <w:tab w:val="left" w:pos="1440"/>
              </w:tabs>
              <w:suppressAutoHyphens/>
              <w:jc w:val="center"/>
              <w:rPr>
                <w:ins w:id="228" w:author="morayoa" w:date="2013-06-11T10:35:00Z"/>
                <w:rFonts w:ascii="Arial" w:hAnsi="Arial" w:cs="Arial"/>
                <w:sz w:val="20"/>
              </w:rPr>
            </w:pPr>
          </w:p>
          <w:p w:rsidR="00503D98" w:rsidRPr="00A12F15" w:rsidRDefault="00503D98" w:rsidP="00503D98">
            <w:pPr>
              <w:tabs>
                <w:tab w:val="left" w:pos="-720"/>
                <w:tab w:val="left" w:pos="0"/>
                <w:tab w:val="left" w:pos="259"/>
                <w:tab w:val="left" w:pos="604"/>
                <w:tab w:val="left" w:pos="816"/>
                <w:tab w:val="left" w:pos="1440"/>
              </w:tabs>
              <w:suppressAutoHyphens/>
              <w:jc w:val="center"/>
              <w:rPr>
                <w:ins w:id="229" w:author="morayoa" w:date="2013-06-11T10:35:00Z"/>
                <w:rFonts w:ascii="Arial" w:hAnsi="Arial" w:cs="Arial"/>
                <w:sz w:val="20"/>
              </w:rPr>
            </w:pPr>
          </w:p>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230" w:author="morayoa" w:date="2013-06-11T10:35:00Z"/>
                <w:rFonts w:ascii="Arial" w:hAnsi="Arial" w:cs="Arial"/>
                <w:sz w:val="20"/>
              </w:rPr>
            </w:pPr>
            <w:ins w:id="231" w:author="morayoa" w:date="2013-06-11T10:35:00Z">
              <w:r w:rsidRPr="00A12F15">
                <w:rPr>
                  <w:rFonts w:ascii="Arial" w:hAnsi="Arial" w:cs="Arial"/>
                  <w:sz w:val="20"/>
                </w:rPr>
                <w:t>(    /h)</w:t>
              </w:r>
            </w:ins>
          </w:p>
        </w:tc>
        <w:tc>
          <w:tcPr>
            <w:tcW w:w="1112" w:type="dxa"/>
          </w:tcPr>
          <w:p w:rsidR="00503D98" w:rsidRPr="00A12F15" w:rsidRDefault="00503D98" w:rsidP="00503D98">
            <w:pPr>
              <w:tabs>
                <w:tab w:val="left" w:pos="-720"/>
                <w:tab w:val="left" w:pos="0"/>
                <w:tab w:val="left" w:pos="259"/>
                <w:tab w:val="left" w:pos="604"/>
                <w:tab w:val="left" w:pos="816"/>
                <w:tab w:val="left" w:pos="1440"/>
              </w:tabs>
              <w:suppressAutoHyphens/>
              <w:jc w:val="center"/>
              <w:rPr>
                <w:ins w:id="232" w:author="morayoa" w:date="2013-06-11T10:35:00Z"/>
                <w:rFonts w:ascii="Arial" w:hAnsi="Arial" w:cs="Arial"/>
                <w:sz w:val="20"/>
              </w:rPr>
            </w:pPr>
            <w:ins w:id="233" w:author="morayoa" w:date="2013-06-11T10:35:00Z">
              <w:r w:rsidRPr="00A12F15">
                <w:rPr>
                  <w:rFonts w:ascii="Arial" w:hAnsi="Arial" w:cs="Arial"/>
                  <w:sz w:val="20"/>
                </w:rPr>
                <w:t>Load L</w:t>
              </w:r>
            </w:ins>
          </w:p>
          <w:p w:rsidR="00503D98" w:rsidRPr="00A12F15" w:rsidRDefault="00503D98" w:rsidP="00503D98">
            <w:pPr>
              <w:tabs>
                <w:tab w:val="left" w:pos="-720"/>
                <w:tab w:val="left" w:pos="0"/>
                <w:tab w:val="left" w:pos="259"/>
                <w:tab w:val="left" w:pos="604"/>
                <w:tab w:val="left" w:pos="816"/>
                <w:tab w:val="left" w:pos="1440"/>
              </w:tabs>
              <w:suppressAutoHyphens/>
              <w:jc w:val="center"/>
              <w:rPr>
                <w:ins w:id="234" w:author="morayoa" w:date="2013-06-11T10:35:00Z"/>
                <w:rFonts w:ascii="Arial" w:hAnsi="Arial" w:cs="Arial"/>
                <w:sz w:val="20"/>
              </w:rPr>
            </w:pPr>
          </w:p>
          <w:p w:rsidR="00503D98" w:rsidRPr="00A12F15" w:rsidRDefault="00503D98" w:rsidP="00503D98">
            <w:pPr>
              <w:tabs>
                <w:tab w:val="left" w:pos="-720"/>
                <w:tab w:val="left" w:pos="0"/>
                <w:tab w:val="left" w:pos="259"/>
                <w:tab w:val="left" w:pos="604"/>
                <w:tab w:val="left" w:pos="816"/>
                <w:tab w:val="left" w:pos="1440"/>
              </w:tabs>
              <w:suppressAutoHyphens/>
              <w:jc w:val="center"/>
              <w:rPr>
                <w:ins w:id="235" w:author="morayoa" w:date="2013-06-11T10:35:00Z"/>
                <w:rFonts w:ascii="Arial" w:hAnsi="Arial" w:cs="Arial"/>
                <w:sz w:val="20"/>
              </w:rPr>
            </w:pPr>
          </w:p>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236" w:author="morayoa" w:date="2013-06-11T10:35:00Z"/>
                <w:rFonts w:ascii="Arial" w:hAnsi="Arial" w:cs="Arial"/>
                <w:sz w:val="20"/>
              </w:rPr>
            </w:pPr>
            <w:ins w:id="237" w:author="morayoa" w:date="2013-06-11T10:35:00Z">
              <w:r w:rsidRPr="00A12F15">
                <w:rPr>
                  <w:rFonts w:ascii="Arial" w:hAnsi="Arial" w:cs="Arial"/>
                  <w:sz w:val="20"/>
                </w:rPr>
                <w:t>(    )</w:t>
              </w:r>
            </w:ins>
          </w:p>
        </w:tc>
        <w:tc>
          <w:tcPr>
            <w:tcW w:w="1112"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238" w:author="morayoa" w:date="2013-06-11T10:35:00Z"/>
                <w:rFonts w:ascii="Arial" w:hAnsi="Arial" w:cs="Arial"/>
                <w:sz w:val="20"/>
              </w:rPr>
            </w:pPr>
            <w:ins w:id="239" w:author="morayoa" w:date="2013-06-11T10:35:00Z">
              <w:r w:rsidRPr="00A12F15">
                <w:rPr>
                  <w:rFonts w:ascii="Arial" w:hAnsi="Arial" w:cs="Arial"/>
                  <w:sz w:val="20"/>
                </w:rPr>
                <w:t>Pulses(*)</w:t>
              </w:r>
            </w:ins>
          </w:p>
        </w:tc>
        <w:tc>
          <w:tcPr>
            <w:tcW w:w="1320" w:type="dxa"/>
          </w:tcPr>
          <w:p w:rsidR="00503D98" w:rsidRPr="00A12F15" w:rsidRDefault="00503D98" w:rsidP="00503D98">
            <w:pPr>
              <w:tabs>
                <w:tab w:val="left" w:pos="-720"/>
                <w:tab w:val="left" w:pos="0"/>
                <w:tab w:val="left" w:pos="259"/>
                <w:tab w:val="left" w:pos="604"/>
                <w:tab w:val="left" w:pos="816"/>
                <w:tab w:val="left" w:pos="1440"/>
              </w:tabs>
              <w:suppressAutoHyphens/>
              <w:jc w:val="center"/>
              <w:rPr>
                <w:ins w:id="240" w:author="morayoa" w:date="2013-06-11T10:35:00Z"/>
                <w:rFonts w:ascii="Arial" w:hAnsi="Arial" w:cs="Arial"/>
                <w:sz w:val="20"/>
              </w:rPr>
            </w:pPr>
            <w:ins w:id="241" w:author="morayoa" w:date="2013-06-11T10:35:00Z">
              <w:r w:rsidRPr="00A12F15">
                <w:rPr>
                  <w:rFonts w:ascii="Arial" w:hAnsi="Arial" w:cs="Arial"/>
                  <w:sz w:val="20"/>
                </w:rPr>
                <w:t>Calculated</w:t>
              </w:r>
            </w:ins>
          </w:p>
          <w:p w:rsidR="00503D98" w:rsidRPr="00A12F15" w:rsidRDefault="00503D98" w:rsidP="00503D98">
            <w:pPr>
              <w:tabs>
                <w:tab w:val="left" w:pos="-720"/>
                <w:tab w:val="left" w:pos="0"/>
                <w:tab w:val="left" w:pos="259"/>
                <w:tab w:val="left" w:pos="604"/>
                <w:tab w:val="left" w:pos="816"/>
                <w:tab w:val="left" w:pos="1440"/>
              </w:tabs>
              <w:suppressAutoHyphens/>
              <w:jc w:val="center"/>
              <w:rPr>
                <w:ins w:id="242" w:author="morayoa" w:date="2013-06-11T10:35:00Z"/>
                <w:rFonts w:ascii="Arial" w:hAnsi="Arial" w:cs="Arial"/>
                <w:sz w:val="20"/>
              </w:rPr>
            </w:pPr>
            <w:proofErr w:type="spellStart"/>
            <w:ins w:id="243" w:author="morayoa" w:date="2013-06-11T10:35:00Z">
              <w:r w:rsidRPr="00A12F15">
                <w:rPr>
                  <w:rFonts w:ascii="Arial" w:hAnsi="Arial" w:cs="Arial"/>
                  <w:sz w:val="20"/>
                </w:rPr>
                <w:t>totalization</w:t>
              </w:r>
              <w:proofErr w:type="spellEnd"/>
            </w:ins>
          </w:p>
          <w:p w:rsidR="00503D98" w:rsidRPr="00A12F15" w:rsidRDefault="00503D98" w:rsidP="00503D98">
            <w:pPr>
              <w:tabs>
                <w:tab w:val="left" w:pos="-720"/>
                <w:tab w:val="left" w:pos="0"/>
                <w:tab w:val="left" w:pos="259"/>
                <w:tab w:val="left" w:pos="604"/>
                <w:tab w:val="left" w:pos="816"/>
                <w:tab w:val="left" w:pos="1440"/>
              </w:tabs>
              <w:suppressAutoHyphens/>
              <w:jc w:val="center"/>
              <w:rPr>
                <w:ins w:id="244" w:author="morayoa" w:date="2013-06-11T10:35:00Z"/>
                <w:rFonts w:ascii="Arial" w:hAnsi="Arial" w:cs="Arial"/>
                <w:sz w:val="20"/>
              </w:rPr>
            </w:pPr>
            <w:ins w:id="245" w:author="morayoa" w:date="2013-06-11T10:35:00Z">
              <w:r w:rsidRPr="00A12F15">
                <w:rPr>
                  <w:rFonts w:ascii="Arial" w:hAnsi="Arial" w:cs="Arial"/>
                  <w:sz w:val="20"/>
                </w:rPr>
                <w:t>T(**)</w:t>
              </w:r>
            </w:ins>
          </w:p>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246" w:author="morayoa" w:date="2013-06-11T10:35:00Z"/>
                <w:rFonts w:ascii="Arial" w:hAnsi="Arial" w:cs="Arial"/>
                <w:sz w:val="20"/>
              </w:rPr>
            </w:pPr>
            <w:ins w:id="247" w:author="morayoa" w:date="2013-06-11T10:35:00Z">
              <w:r w:rsidRPr="00A12F15">
                <w:rPr>
                  <w:rFonts w:ascii="Arial" w:hAnsi="Arial" w:cs="Arial"/>
                  <w:sz w:val="20"/>
                </w:rPr>
                <w:t>(    )</w:t>
              </w:r>
            </w:ins>
          </w:p>
        </w:tc>
        <w:tc>
          <w:tcPr>
            <w:tcW w:w="1559" w:type="dxa"/>
          </w:tcPr>
          <w:p w:rsidR="00503D98" w:rsidRPr="00A12F15" w:rsidRDefault="00503D98" w:rsidP="00503D98">
            <w:pPr>
              <w:tabs>
                <w:tab w:val="left" w:pos="-720"/>
                <w:tab w:val="left" w:pos="0"/>
                <w:tab w:val="left" w:pos="259"/>
                <w:tab w:val="left" w:pos="604"/>
                <w:tab w:val="left" w:pos="816"/>
                <w:tab w:val="left" w:pos="1440"/>
              </w:tabs>
              <w:suppressAutoHyphens/>
              <w:jc w:val="center"/>
              <w:rPr>
                <w:ins w:id="248" w:author="morayoa" w:date="2013-06-11T10:35:00Z"/>
                <w:rFonts w:ascii="Arial" w:hAnsi="Arial" w:cs="Arial"/>
                <w:sz w:val="20"/>
              </w:rPr>
            </w:pPr>
            <w:ins w:id="249" w:author="morayoa" w:date="2013-06-11T10:35:00Z">
              <w:r w:rsidRPr="00A12F15">
                <w:rPr>
                  <w:rFonts w:ascii="Arial" w:hAnsi="Arial" w:cs="Arial"/>
                  <w:sz w:val="20"/>
                </w:rPr>
                <w:t>Indicated</w:t>
              </w:r>
            </w:ins>
          </w:p>
          <w:p w:rsidR="00503D98" w:rsidRPr="00A12F15" w:rsidRDefault="00503D98" w:rsidP="00503D98">
            <w:pPr>
              <w:tabs>
                <w:tab w:val="left" w:pos="-720"/>
                <w:tab w:val="left" w:pos="0"/>
                <w:tab w:val="left" w:pos="259"/>
                <w:tab w:val="left" w:pos="604"/>
                <w:tab w:val="left" w:pos="816"/>
                <w:tab w:val="left" w:pos="1440"/>
              </w:tabs>
              <w:suppressAutoHyphens/>
              <w:jc w:val="center"/>
              <w:rPr>
                <w:ins w:id="250" w:author="morayoa" w:date="2013-06-11T10:35:00Z"/>
                <w:rFonts w:ascii="Arial" w:hAnsi="Arial" w:cs="Arial"/>
                <w:sz w:val="20"/>
              </w:rPr>
            </w:pPr>
            <w:proofErr w:type="spellStart"/>
            <w:ins w:id="251" w:author="morayoa" w:date="2013-06-11T10:35:00Z">
              <w:r w:rsidRPr="00A12F15">
                <w:rPr>
                  <w:rFonts w:ascii="Arial" w:hAnsi="Arial" w:cs="Arial"/>
                  <w:sz w:val="20"/>
                </w:rPr>
                <w:t>totalization</w:t>
              </w:r>
              <w:proofErr w:type="spellEnd"/>
            </w:ins>
          </w:p>
          <w:p w:rsidR="00503D98" w:rsidRPr="00A12F15" w:rsidRDefault="00503D98" w:rsidP="00503D98">
            <w:pPr>
              <w:tabs>
                <w:tab w:val="left" w:pos="-720"/>
                <w:tab w:val="left" w:pos="0"/>
                <w:tab w:val="left" w:pos="259"/>
                <w:tab w:val="left" w:pos="604"/>
                <w:tab w:val="left" w:pos="816"/>
                <w:tab w:val="left" w:pos="1440"/>
              </w:tabs>
              <w:suppressAutoHyphens/>
              <w:jc w:val="center"/>
              <w:rPr>
                <w:ins w:id="252" w:author="morayoa" w:date="2013-06-11T10:35:00Z"/>
                <w:rFonts w:ascii="Arial" w:hAnsi="Arial" w:cs="Arial"/>
                <w:sz w:val="20"/>
              </w:rPr>
            </w:pPr>
            <w:ins w:id="253" w:author="morayoa" w:date="2013-06-11T10:35:00Z">
              <w:r w:rsidRPr="00A12F15">
                <w:rPr>
                  <w:rFonts w:ascii="Arial" w:hAnsi="Arial" w:cs="Arial"/>
                  <w:sz w:val="20"/>
                </w:rPr>
                <w:t>I</w:t>
              </w:r>
            </w:ins>
          </w:p>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254" w:author="morayoa" w:date="2013-06-11T10:35:00Z"/>
                <w:rFonts w:ascii="Arial" w:hAnsi="Arial" w:cs="Arial"/>
                <w:sz w:val="20"/>
              </w:rPr>
            </w:pPr>
            <w:ins w:id="255" w:author="morayoa" w:date="2013-06-11T10:35:00Z">
              <w:r w:rsidRPr="00A12F15">
                <w:rPr>
                  <w:rFonts w:ascii="Arial" w:hAnsi="Arial" w:cs="Arial"/>
                  <w:sz w:val="20"/>
                </w:rPr>
                <w:t>(    )</w:t>
              </w:r>
            </w:ins>
          </w:p>
        </w:tc>
        <w:tc>
          <w:tcPr>
            <w:tcW w:w="1417" w:type="dxa"/>
          </w:tcPr>
          <w:p w:rsidR="00503D98" w:rsidRPr="00A12F15" w:rsidRDefault="00503D98" w:rsidP="00503D98">
            <w:pPr>
              <w:tabs>
                <w:tab w:val="left" w:pos="-720"/>
                <w:tab w:val="left" w:pos="0"/>
                <w:tab w:val="left" w:pos="259"/>
                <w:tab w:val="left" w:pos="604"/>
                <w:tab w:val="left" w:pos="816"/>
                <w:tab w:val="left" w:pos="1440"/>
              </w:tabs>
              <w:suppressAutoHyphens/>
              <w:jc w:val="center"/>
              <w:rPr>
                <w:ins w:id="256" w:author="morayoa" w:date="2013-06-11T10:35:00Z"/>
                <w:rFonts w:ascii="Arial" w:hAnsi="Arial" w:cs="Arial"/>
                <w:sz w:val="20"/>
              </w:rPr>
            </w:pPr>
            <w:ins w:id="257" w:author="morayoa" w:date="2013-06-11T10:35:00Z">
              <w:r w:rsidRPr="00A12F15">
                <w:rPr>
                  <w:rFonts w:ascii="Arial" w:hAnsi="Arial" w:cs="Arial"/>
                  <w:sz w:val="20"/>
                </w:rPr>
                <w:t>Difference</w:t>
              </w:r>
            </w:ins>
          </w:p>
          <w:p w:rsidR="00503D98" w:rsidRPr="00A12F15" w:rsidRDefault="00503D98" w:rsidP="00503D98">
            <w:pPr>
              <w:tabs>
                <w:tab w:val="left" w:pos="-720"/>
                <w:tab w:val="left" w:pos="0"/>
                <w:tab w:val="left" w:pos="259"/>
                <w:tab w:val="left" w:pos="604"/>
                <w:tab w:val="left" w:pos="816"/>
                <w:tab w:val="left" w:pos="1440"/>
              </w:tabs>
              <w:suppressAutoHyphens/>
              <w:jc w:val="center"/>
              <w:rPr>
                <w:ins w:id="258" w:author="morayoa" w:date="2013-06-11T10:35:00Z"/>
                <w:rFonts w:ascii="Arial" w:hAnsi="Arial" w:cs="Arial"/>
                <w:sz w:val="20"/>
              </w:rPr>
            </w:pPr>
            <w:ins w:id="259" w:author="morayoa" w:date="2013-06-11T10:35:00Z">
              <w:r w:rsidRPr="00A12F15">
                <w:rPr>
                  <w:rFonts w:ascii="Arial" w:hAnsi="Arial" w:cs="Arial"/>
                  <w:sz w:val="20"/>
                </w:rPr>
                <w:t>I - T</w:t>
              </w:r>
            </w:ins>
          </w:p>
          <w:p w:rsidR="00503D98" w:rsidRPr="00A12F15" w:rsidRDefault="00503D98" w:rsidP="00503D98">
            <w:pPr>
              <w:tabs>
                <w:tab w:val="left" w:pos="-720"/>
                <w:tab w:val="left" w:pos="0"/>
                <w:tab w:val="left" w:pos="259"/>
                <w:tab w:val="left" w:pos="604"/>
                <w:tab w:val="left" w:pos="816"/>
                <w:tab w:val="left" w:pos="1440"/>
              </w:tabs>
              <w:suppressAutoHyphens/>
              <w:jc w:val="center"/>
              <w:rPr>
                <w:ins w:id="260" w:author="morayoa" w:date="2013-06-11T10:35:00Z"/>
                <w:rFonts w:ascii="Arial" w:hAnsi="Arial" w:cs="Arial"/>
                <w:sz w:val="20"/>
              </w:rPr>
            </w:pPr>
          </w:p>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261" w:author="morayoa" w:date="2013-06-11T10:35:00Z"/>
                <w:rFonts w:ascii="Arial" w:hAnsi="Arial" w:cs="Arial"/>
                <w:sz w:val="20"/>
              </w:rPr>
            </w:pPr>
            <w:ins w:id="262" w:author="morayoa" w:date="2013-06-11T10:35:00Z">
              <w:r w:rsidRPr="00A12F15">
                <w:rPr>
                  <w:rFonts w:ascii="Arial" w:hAnsi="Arial" w:cs="Arial"/>
                  <w:sz w:val="20"/>
                </w:rPr>
                <w:t>(    )</w:t>
              </w:r>
            </w:ins>
          </w:p>
        </w:tc>
        <w:tc>
          <w:tcPr>
            <w:tcW w:w="1134"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263" w:author="morayoa" w:date="2013-06-11T10:35:00Z"/>
                <w:rFonts w:ascii="Arial" w:hAnsi="Arial" w:cs="Arial"/>
                <w:sz w:val="20"/>
              </w:rPr>
            </w:pPr>
            <w:ins w:id="264" w:author="morayoa" w:date="2013-06-11T10:35:00Z">
              <w:r w:rsidRPr="00A12F15">
                <w:rPr>
                  <w:rFonts w:ascii="Arial" w:hAnsi="Arial" w:cs="Arial"/>
                  <w:sz w:val="20"/>
                </w:rPr>
                <w:t>E %(***)</w:t>
              </w:r>
            </w:ins>
          </w:p>
        </w:tc>
      </w:tr>
      <w:tr w:rsidR="00503D98" w:rsidRPr="00A12F15" w:rsidTr="00503D98">
        <w:trPr>
          <w:ins w:id="265" w:author="morayoa" w:date="2013-06-11T10:35:00Z"/>
        </w:trPr>
        <w:tc>
          <w:tcPr>
            <w:tcW w:w="1418" w:type="dxa"/>
            <w:tcBorders>
              <w:top w:val="single" w:sz="6" w:space="0" w:color="auto"/>
              <w:bottom w:val="nil"/>
            </w:tcBorders>
          </w:tcPr>
          <w:p w:rsidR="00503D98" w:rsidRPr="00A12F15" w:rsidRDefault="00503D98" w:rsidP="00503D98">
            <w:pPr>
              <w:tabs>
                <w:tab w:val="left" w:pos="-720"/>
                <w:tab w:val="left" w:pos="0"/>
                <w:tab w:val="left" w:pos="259"/>
                <w:tab w:val="left" w:pos="604"/>
                <w:tab w:val="left" w:pos="816"/>
                <w:tab w:val="left" w:pos="1440"/>
              </w:tabs>
              <w:suppressAutoHyphens/>
              <w:jc w:val="center"/>
              <w:rPr>
                <w:ins w:id="266" w:author="morayoa" w:date="2013-06-11T10:35:00Z"/>
                <w:rFonts w:ascii="Arial" w:hAnsi="Arial" w:cs="Arial"/>
                <w:sz w:val="20"/>
              </w:rPr>
            </w:pPr>
            <w:proofErr w:type="spellStart"/>
            <w:ins w:id="267" w:author="morayoa" w:date="2013-06-11T10:35:00Z">
              <w:r w:rsidRPr="00A12F15">
                <w:rPr>
                  <w:rFonts w:ascii="Arial" w:hAnsi="Arial" w:cs="Arial"/>
                  <w:sz w:val="20"/>
                </w:rPr>
                <w:t>Q</w:t>
              </w:r>
              <w:r w:rsidRPr="00A12F15">
                <w:rPr>
                  <w:rFonts w:ascii="Arial" w:hAnsi="Arial" w:cs="Arial"/>
                  <w:sz w:val="20"/>
                  <w:vertAlign w:val="subscript"/>
                </w:rPr>
                <w:t>min</w:t>
              </w:r>
              <w:proofErr w:type="spellEnd"/>
            </w:ins>
          </w:p>
        </w:tc>
        <w:tc>
          <w:tcPr>
            <w:tcW w:w="1112" w:type="dxa"/>
            <w:vMerge w:val="restart"/>
          </w:tcPr>
          <w:p w:rsidR="00503D98" w:rsidRPr="00A12F15" w:rsidRDefault="00503D98" w:rsidP="00503D98">
            <w:pPr>
              <w:tabs>
                <w:tab w:val="left" w:pos="-720"/>
                <w:tab w:val="left" w:pos="0"/>
                <w:tab w:val="left" w:pos="259"/>
                <w:tab w:val="left" w:pos="604"/>
                <w:tab w:val="left" w:pos="816"/>
                <w:tab w:val="left" w:pos="1440"/>
              </w:tabs>
              <w:suppressAutoHyphens/>
              <w:jc w:val="center"/>
              <w:rPr>
                <w:ins w:id="268" w:author="morayoa" w:date="2013-06-11T10:35:00Z"/>
                <w:rFonts w:ascii="Arial" w:hAnsi="Arial" w:cs="Arial"/>
                <w:sz w:val="20"/>
              </w:rPr>
            </w:pPr>
          </w:p>
        </w:tc>
        <w:tc>
          <w:tcPr>
            <w:tcW w:w="1112" w:type="dxa"/>
            <w:vMerge w:val="restart"/>
          </w:tcPr>
          <w:p w:rsidR="00503D98" w:rsidRPr="00A12F15" w:rsidRDefault="00503D98" w:rsidP="00503D98">
            <w:pPr>
              <w:tabs>
                <w:tab w:val="left" w:pos="-720"/>
                <w:tab w:val="left" w:pos="0"/>
                <w:tab w:val="left" w:pos="259"/>
                <w:tab w:val="left" w:pos="604"/>
                <w:tab w:val="left" w:pos="816"/>
                <w:tab w:val="left" w:pos="1440"/>
              </w:tabs>
              <w:suppressAutoHyphens/>
              <w:jc w:val="center"/>
              <w:rPr>
                <w:ins w:id="269" w:author="morayoa" w:date="2013-06-11T10:35:00Z"/>
                <w:rFonts w:ascii="Arial" w:hAnsi="Arial" w:cs="Arial"/>
                <w:sz w:val="20"/>
              </w:rPr>
            </w:pPr>
          </w:p>
        </w:tc>
        <w:tc>
          <w:tcPr>
            <w:tcW w:w="1320" w:type="dxa"/>
            <w:vMerge w:val="restart"/>
          </w:tcPr>
          <w:p w:rsidR="00503D98" w:rsidRPr="00A12F15" w:rsidRDefault="00503D98" w:rsidP="00503D98">
            <w:pPr>
              <w:tabs>
                <w:tab w:val="left" w:pos="-720"/>
                <w:tab w:val="left" w:pos="0"/>
                <w:tab w:val="left" w:pos="259"/>
                <w:tab w:val="left" w:pos="604"/>
                <w:tab w:val="left" w:pos="816"/>
                <w:tab w:val="left" w:pos="1440"/>
              </w:tabs>
              <w:suppressAutoHyphens/>
              <w:jc w:val="center"/>
              <w:rPr>
                <w:ins w:id="270" w:author="morayoa" w:date="2013-06-11T10:35:00Z"/>
                <w:rFonts w:ascii="Arial" w:hAnsi="Arial" w:cs="Arial"/>
                <w:sz w:val="20"/>
              </w:rPr>
            </w:pPr>
          </w:p>
        </w:tc>
        <w:tc>
          <w:tcPr>
            <w:tcW w:w="1559"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271" w:author="morayoa" w:date="2013-06-11T10:35:00Z"/>
                <w:rFonts w:ascii="Arial" w:hAnsi="Arial" w:cs="Arial"/>
                <w:sz w:val="20"/>
              </w:rPr>
            </w:pPr>
          </w:p>
        </w:tc>
        <w:tc>
          <w:tcPr>
            <w:tcW w:w="1417"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272" w:author="morayoa" w:date="2013-06-11T10:35:00Z"/>
                <w:rFonts w:ascii="Arial" w:hAnsi="Arial" w:cs="Arial"/>
                <w:sz w:val="20"/>
              </w:rPr>
            </w:pPr>
          </w:p>
        </w:tc>
        <w:tc>
          <w:tcPr>
            <w:tcW w:w="1134"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273" w:author="morayoa" w:date="2013-06-11T10:35:00Z"/>
                <w:rFonts w:ascii="Arial" w:hAnsi="Arial" w:cs="Arial"/>
                <w:sz w:val="20"/>
              </w:rPr>
            </w:pPr>
          </w:p>
        </w:tc>
      </w:tr>
      <w:tr w:rsidR="00503D98" w:rsidRPr="00A12F15" w:rsidTr="00503D98">
        <w:trPr>
          <w:ins w:id="274" w:author="morayoa" w:date="2013-06-11T10:35:00Z"/>
        </w:trPr>
        <w:tc>
          <w:tcPr>
            <w:tcW w:w="1418" w:type="dxa"/>
            <w:tcBorders>
              <w:top w:val="nil"/>
              <w:bottom w:val="sing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275" w:author="morayoa" w:date="2013-06-11T10:35:00Z"/>
                <w:rFonts w:ascii="Arial" w:hAnsi="Arial" w:cs="Arial"/>
                <w:sz w:val="20"/>
              </w:rPr>
            </w:pPr>
          </w:p>
        </w:tc>
        <w:tc>
          <w:tcPr>
            <w:tcW w:w="1112" w:type="dxa"/>
            <w:vMer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276" w:author="morayoa" w:date="2013-06-11T10:35:00Z"/>
                <w:rFonts w:ascii="Arial" w:hAnsi="Arial" w:cs="Arial"/>
                <w:sz w:val="20"/>
              </w:rPr>
            </w:pPr>
          </w:p>
        </w:tc>
        <w:tc>
          <w:tcPr>
            <w:tcW w:w="1112" w:type="dxa"/>
            <w:vMer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277" w:author="morayoa" w:date="2013-06-11T10:35:00Z"/>
                <w:rFonts w:ascii="Arial" w:hAnsi="Arial" w:cs="Arial"/>
                <w:sz w:val="20"/>
              </w:rPr>
            </w:pPr>
          </w:p>
        </w:tc>
        <w:tc>
          <w:tcPr>
            <w:tcW w:w="1320" w:type="dxa"/>
            <w:vMer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278" w:author="morayoa" w:date="2013-06-11T10:35:00Z"/>
                <w:rFonts w:ascii="Arial" w:hAnsi="Arial" w:cs="Arial"/>
                <w:sz w:val="20"/>
              </w:rPr>
            </w:pPr>
          </w:p>
        </w:tc>
        <w:tc>
          <w:tcPr>
            <w:tcW w:w="1559"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279" w:author="morayoa" w:date="2013-06-11T10:35:00Z"/>
                <w:rFonts w:ascii="Arial" w:hAnsi="Arial" w:cs="Arial"/>
                <w:sz w:val="20"/>
              </w:rPr>
            </w:pPr>
          </w:p>
        </w:tc>
        <w:tc>
          <w:tcPr>
            <w:tcW w:w="1417"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280" w:author="morayoa" w:date="2013-06-11T10:35:00Z"/>
                <w:rFonts w:ascii="Arial" w:hAnsi="Arial" w:cs="Arial"/>
                <w:sz w:val="20"/>
              </w:rPr>
            </w:pPr>
          </w:p>
        </w:tc>
        <w:tc>
          <w:tcPr>
            <w:tcW w:w="1134"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281" w:author="morayoa" w:date="2013-06-11T10:35:00Z"/>
                <w:rFonts w:ascii="Arial" w:hAnsi="Arial" w:cs="Arial"/>
                <w:sz w:val="20"/>
              </w:rPr>
            </w:pPr>
          </w:p>
        </w:tc>
      </w:tr>
      <w:tr w:rsidR="00503D98" w:rsidRPr="00A12F15" w:rsidTr="00503D98">
        <w:trPr>
          <w:ins w:id="282" w:author="morayoa" w:date="2013-06-11T10:35:00Z"/>
        </w:trPr>
        <w:tc>
          <w:tcPr>
            <w:tcW w:w="1418" w:type="dxa"/>
            <w:tcBorders>
              <w:top w:val="single" w:sz="6" w:space="0" w:color="auto"/>
              <w:bottom w:val="nil"/>
            </w:tcBorders>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283" w:author="morayoa" w:date="2013-06-11T10:35:00Z"/>
                <w:rFonts w:ascii="Arial" w:hAnsi="Arial" w:cs="Arial"/>
                <w:sz w:val="20"/>
              </w:rPr>
            </w:pPr>
            <w:proofErr w:type="spellStart"/>
            <w:ins w:id="284" w:author="morayoa" w:date="2013-06-11T10:35:00Z">
              <w:r w:rsidRPr="00A12F15">
                <w:rPr>
                  <w:rFonts w:ascii="Arial" w:hAnsi="Arial" w:cs="Arial"/>
                  <w:sz w:val="20"/>
                </w:rPr>
                <w:t>Q</w:t>
              </w:r>
              <w:r w:rsidRPr="00A12F15">
                <w:rPr>
                  <w:rFonts w:ascii="Arial" w:hAnsi="Arial" w:cs="Arial"/>
                  <w:sz w:val="20"/>
                  <w:vertAlign w:val="subscript"/>
                </w:rPr>
                <w:t>intermediate</w:t>
              </w:r>
              <w:proofErr w:type="spellEnd"/>
              <w:r w:rsidRPr="00A12F15">
                <w:rPr>
                  <w:rFonts w:ascii="Arial" w:hAnsi="Arial" w:cs="Arial"/>
                  <w:sz w:val="20"/>
                </w:rPr>
                <w:t xml:space="preserve"> </w:t>
              </w:r>
            </w:ins>
          </w:p>
        </w:tc>
        <w:tc>
          <w:tcPr>
            <w:tcW w:w="1112" w:type="dxa"/>
            <w:vMerge w:val="restart"/>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285" w:author="morayoa" w:date="2013-06-11T10:35:00Z"/>
                <w:rFonts w:ascii="Arial" w:hAnsi="Arial" w:cs="Arial"/>
                <w:sz w:val="20"/>
              </w:rPr>
            </w:pPr>
          </w:p>
        </w:tc>
        <w:tc>
          <w:tcPr>
            <w:tcW w:w="1112" w:type="dxa"/>
            <w:vMerge w:val="restart"/>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286" w:author="morayoa" w:date="2013-06-11T10:35:00Z"/>
                <w:rFonts w:ascii="Arial" w:hAnsi="Arial" w:cs="Arial"/>
                <w:sz w:val="20"/>
              </w:rPr>
            </w:pPr>
          </w:p>
        </w:tc>
        <w:tc>
          <w:tcPr>
            <w:tcW w:w="1320" w:type="dxa"/>
            <w:vMerge w:val="restart"/>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287" w:author="morayoa" w:date="2013-06-11T10:35:00Z"/>
                <w:rFonts w:ascii="Arial" w:hAnsi="Arial" w:cs="Arial"/>
                <w:sz w:val="20"/>
              </w:rPr>
            </w:pPr>
          </w:p>
        </w:tc>
        <w:tc>
          <w:tcPr>
            <w:tcW w:w="1559"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288" w:author="morayoa" w:date="2013-06-11T10:35:00Z"/>
                <w:rFonts w:ascii="Arial" w:hAnsi="Arial" w:cs="Arial"/>
                <w:sz w:val="20"/>
              </w:rPr>
            </w:pPr>
          </w:p>
        </w:tc>
        <w:tc>
          <w:tcPr>
            <w:tcW w:w="1417"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289" w:author="morayoa" w:date="2013-06-11T10:35:00Z"/>
                <w:rFonts w:ascii="Arial" w:hAnsi="Arial" w:cs="Arial"/>
                <w:sz w:val="20"/>
              </w:rPr>
            </w:pPr>
          </w:p>
        </w:tc>
        <w:tc>
          <w:tcPr>
            <w:tcW w:w="1134"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290" w:author="morayoa" w:date="2013-06-11T10:35:00Z"/>
                <w:rFonts w:ascii="Arial" w:hAnsi="Arial" w:cs="Arial"/>
                <w:sz w:val="20"/>
              </w:rPr>
            </w:pPr>
          </w:p>
        </w:tc>
      </w:tr>
      <w:tr w:rsidR="00503D98" w:rsidRPr="00A12F15" w:rsidTr="00503D98">
        <w:trPr>
          <w:ins w:id="291" w:author="morayoa" w:date="2013-06-11T10:35:00Z"/>
        </w:trPr>
        <w:tc>
          <w:tcPr>
            <w:tcW w:w="1418" w:type="dxa"/>
            <w:tcBorders>
              <w:top w:val="nil"/>
              <w:bottom w:val="sing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292" w:author="morayoa" w:date="2013-06-11T10:35:00Z"/>
                <w:rFonts w:ascii="Arial" w:hAnsi="Arial" w:cs="Arial"/>
                <w:sz w:val="20"/>
              </w:rPr>
            </w:pPr>
          </w:p>
        </w:tc>
        <w:tc>
          <w:tcPr>
            <w:tcW w:w="1112" w:type="dxa"/>
            <w:vMer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293" w:author="morayoa" w:date="2013-06-11T10:35:00Z"/>
                <w:rFonts w:ascii="Arial" w:hAnsi="Arial" w:cs="Arial"/>
                <w:sz w:val="20"/>
              </w:rPr>
            </w:pPr>
          </w:p>
        </w:tc>
        <w:tc>
          <w:tcPr>
            <w:tcW w:w="1112" w:type="dxa"/>
            <w:vMer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294" w:author="morayoa" w:date="2013-06-11T10:35:00Z"/>
                <w:rFonts w:ascii="Arial" w:hAnsi="Arial" w:cs="Arial"/>
                <w:sz w:val="20"/>
              </w:rPr>
            </w:pPr>
          </w:p>
        </w:tc>
        <w:tc>
          <w:tcPr>
            <w:tcW w:w="1320" w:type="dxa"/>
            <w:vMer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295" w:author="morayoa" w:date="2013-06-11T10:35:00Z"/>
                <w:rFonts w:ascii="Arial" w:hAnsi="Arial" w:cs="Arial"/>
                <w:sz w:val="20"/>
              </w:rPr>
            </w:pPr>
          </w:p>
        </w:tc>
        <w:tc>
          <w:tcPr>
            <w:tcW w:w="1559"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296" w:author="morayoa" w:date="2013-06-11T10:35:00Z"/>
                <w:rFonts w:ascii="Arial" w:hAnsi="Arial" w:cs="Arial"/>
                <w:sz w:val="20"/>
              </w:rPr>
            </w:pPr>
          </w:p>
        </w:tc>
        <w:tc>
          <w:tcPr>
            <w:tcW w:w="1417"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297" w:author="morayoa" w:date="2013-06-11T10:35:00Z"/>
                <w:rFonts w:ascii="Arial" w:hAnsi="Arial" w:cs="Arial"/>
                <w:sz w:val="20"/>
              </w:rPr>
            </w:pPr>
          </w:p>
        </w:tc>
        <w:tc>
          <w:tcPr>
            <w:tcW w:w="1134"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298" w:author="morayoa" w:date="2013-06-11T10:35:00Z"/>
                <w:rFonts w:ascii="Arial" w:hAnsi="Arial" w:cs="Arial"/>
                <w:sz w:val="20"/>
              </w:rPr>
            </w:pPr>
          </w:p>
        </w:tc>
      </w:tr>
      <w:tr w:rsidR="00503D98" w:rsidRPr="00A12F15" w:rsidTr="00503D98">
        <w:trPr>
          <w:ins w:id="299" w:author="morayoa" w:date="2013-06-11T10:35:00Z"/>
        </w:trPr>
        <w:tc>
          <w:tcPr>
            <w:tcW w:w="1418" w:type="dxa"/>
            <w:tcBorders>
              <w:top w:val="single" w:sz="6" w:space="0" w:color="auto"/>
              <w:bottom w:val="nil"/>
            </w:tcBorders>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300" w:author="morayoa" w:date="2013-06-11T10:35:00Z"/>
                <w:rFonts w:ascii="Arial" w:hAnsi="Arial" w:cs="Arial"/>
                <w:sz w:val="20"/>
              </w:rPr>
            </w:pPr>
            <w:proofErr w:type="spellStart"/>
            <w:ins w:id="301" w:author="morayoa" w:date="2013-06-11T10:35:00Z">
              <w:r w:rsidRPr="00A12F15">
                <w:rPr>
                  <w:rFonts w:ascii="Arial" w:hAnsi="Arial" w:cs="Arial"/>
                  <w:sz w:val="20"/>
                </w:rPr>
                <w:t>Q</w:t>
              </w:r>
              <w:r w:rsidRPr="00A12F15">
                <w:rPr>
                  <w:rFonts w:ascii="Arial" w:hAnsi="Arial" w:cs="Arial"/>
                  <w:sz w:val="20"/>
                  <w:vertAlign w:val="subscript"/>
                </w:rPr>
                <w:t>max</w:t>
              </w:r>
              <w:proofErr w:type="spellEnd"/>
            </w:ins>
          </w:p>
        </w:tc>
        <w:tc>
          <w:tcPr>
            <w:tcW w:w="1112" w:type="dxa"/>
            <w:vMerge w:val="restart"/>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302" w:author="morayoa" w:date="2013-06-11T10:35:00Z"/>
                <w:rFonts w:ascii="Arial" w:hAnsi="Arial" w:cs="Arial"/>
                <w:sz w:val="20"/>
              </w:rPr>
            </w:pPr>
          </w:p>
        </w:tc>
        <w:tc>
          <w:tcPr>
            <w:tcW w:w="1112" w:type="dxa"/>
            <w:vMerge w:val="restart"/>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303" w:author="morayoa" w:date="2013-06-11T10:35:00Z"/>
                <w:rFonts w:ascii="Arial" w:hAnsi="Arial" w:cs="Arial"/>
                <w:sz w:val="20"/>
              </w:rPr>
            </w:pPr>
          </w:p>
        </w:tc>
        <w:tc>
          <w:tcPr>
            <w:tcW w:w="1320" w:type="dxa"/>
            <w:vMerge w:val="restart"/>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304" w:author="morayoa" w:date="2013-06-11T10:35:00Z"/>
                <w:rFonts w:ascii="Arial" w:hAnsi="Arial" w:cs="Arial"/>
                <w:sz w:val="20"/>
              </w:rPr>
            </w:pPr>
          </w:p>
        </w:tc>
        <w:tc>
          <w:tcPr>
            <w:tcW w:w="1559"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305" w:author="morayoa" w:date="2013-06-11T10:35:00Z"/>
                <w:rFonts w:ascii="Arial" w:hAnsi="Arial" w:cs="Arial"/>
                <w:sz w:val="20"/>
              </w:rPr>
            </w:pPr>
          </w:p>
        </w:tc>
        <w:tc>
          <w:tcPr>
            <w:tcW w:w="1417"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306" w:author="morayoa" w:date="2013-06-11T10:35:00Z"/>
                <w:rFonts w:ascii="Arial" w:hAnsi="Arial" w:cs="Arial"/>
                <w:sz w:val="20"/>
              </w:rPr>
            </w:pPr>
          </w:p>
        </w:tc>
        <w:tc>
          <w:tcPr>
            <w:tcW w:w="1134"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307" w:author="morayoa" w:date="2013-06-11T10:35:00Z"/>
                <w:rFonts w:ascii="Arial" w:hAnsi="Arial" w:cs="Arial"/>
                <w:sz w:val="20"/>
              </w:rPr>
            </w:pPr>
          </w:p>
        </w:tc>
      </w:tr>
      <w:tr w:rsidR="00503D98" w:rsidRPr="00A12F15" w:rsidTr="00503D98">
        <w:trPr>
          <w:ins w:id="308" w:author="morayoa" w:date="2013-06-11T10:35:00Z"/>
        </w:trPr>
        <w:tc>
          <w:tcPr>
            <w:tcW w:w="1418" w:type="dxa"/>
            <w:tcBorders>
              <w:top w:val="nil"/>
              <w:bottom w:val="sing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309" w:author="morayoa" w:date="2013-06-11T10:35:00Z"/>
                <w:rFonts w:ascii="Arial" w:hAnsi="Arial" w:cs="Arial"/>
                <w:sz w:val="20"/>
              </w:rPr>
            </w:pPr>
          </w:p>
        </w:tc>
        <w:tc>
          <w:tcPr>
            <w:tcW w:w="1112" w:type="dxa"/>
            <w:vMer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310" w:author="morayoa" w:date="2013-06-11T10:35:00Z"/>
                <w:rFonts w:ascii="Arial" w:hAnsi="Arial" w:cs="Arial"/>
                <w:sz w:val="20"/>
              </w:rPr>
            </w:pPr>
          </w:p>
        </w:tc>
        <w:tc>
          <w:tcPr>
            <w:tcW w:w="1112" w:type="dxa"/>
            <w:vMer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311" w:author="morayoa" w:date="2013-06-11T10:35:00Z"/>
                <w:rFonts w:ascii="Arial" w:hAnsi="Arial" w:cs="Arial"/>
                <w:sz w:val="20"/>
              </w:rPr>
            </w:pPr>
          </w:p>
        </w:tc>
        <w:tc>
          <w:tcPr>
            <w:tcW w:w="1320" w:type="dxa"/>
            <w:vMer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312" w:author="morayoa" w:date="2013-06-11T10:35:00Z"/>
                <w:rFonts w:ascii="Arial" w:hAnsi="Arial" w:cs="Arial"/>
                <w:sz w:val="20"/>
              </w:rPr>
            </w:pPr>
          </w:p>
        </w:tc>
        <w:tc>
          <w:tcPr>
            <w:tcW w:w="1559"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313" w:author="morayoa" w:date="2013-06-11T10:35:00Z"/>
                <w:rFonts w:ascii="Arial" w:hAnsi="Arial" w:cs="Arial"/>
                <w:sz w:val="20"/>
              </w:rPr>
            </w:pPr>
          </w:p>
        </w:tc>
        <w:tc>
          <w:tcPr>
            <w:tcW w:w="1417"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314" w:author="morayoa" w:date="2013-06-11T10:35:00Z"/>
                <w:rFonts w:ascii="Arial" w:hAnsi="Arial" w:cs="Arial"/>
                <w:sz w:val="20"/>
              </w:rPr>
            </w:pPr>
          </w:p>
        </w:tc>
        <w:tc>
          <w:tcPr>
            <w:tcW w:w="1134"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315" w:author="morayoa" w:date="2013-06-11T10:35:00Z"/>
                <w:rFonts w:ascii="Arial" w:hAnsi="Arial" w:cs="Arial"/>
                <w:sz w:val="20"/>
              </w:rPr>
            </w:pPr>
          </w:p>
        </w:tc>
      </w:tr>
      <w:tr w:rsidR="008C443C" w:rsidRPr="00A12F15" w:rsidTr="00503D98">
        <w:tc>
          <w:tcPr>
            <w:tcW w:w="1418" w:type="dxa"/>
            <w:vMerge w:val="restart"/>
            <w:tcBorders>
              <w:top w:val="single" w:sz="6" w:space="0" w:color="auto"/>
            </w:tcBorders>
          </w:tcPr>
          <w:p w:rsidR="008C443C" w:rsidRPr="00A12F15" w:rsidRDefault="008C443C" w:rsidP="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roofErr w:type="spellStart"/>
            <w:r w:rsidRPr="00A12F15">
              <w:rPr>
                <w:rFonts w:ascii="Arial" w:hAnsi="Arial" w:cs="Arial"/>
                <w:sz w:val="20"/>
              </w:rPr>
              <w:t>Q</w:t>
            </w:r>
            <w:r w:rsidRPr="00A12F15">
              <w:rPr>
                <w:rFonts w:ascii="Arial" w:hAnsi="Arial" w:cs="Arial"/>
                <w:sz w:val="20"/>
                <w:vertAlign w:val="subscript"/>
              </w:rPr>
              <w:t>min</w:t>
            </w:r>
            <w:proofErr w:type="spellEnd"/>
          </w:p>
        </w:tc>
        <w:tc>
          <w:tcPr>
            <w:tcW w:w="1112" w:type="dxa"/>
            <w:vMerge w:val="restart"/>
          </w:tcPr>
          <w:p w:rsidR="008C443C" w:rsidRPr="00A12F15" w:rsidRDefault="008C443C" w:rsidP="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12" w:type="dxa"/>
            <w:vMerge w:val="restart"/>
          </w:tcPr>
          <w:p w:rsidR="008C443C" w:rsidRPr="00A12F15" w:rsidRDefault="008C443C" w:rsidP="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320" w:type="dxa"/>
            <w:vMerge w:val="restart"/>
          </w:tcPr>
          <w:p w:rsidR="008C443C" w:rsidRPr="00A12F15" w:rsidRDefault="008C443C" w:rsidP="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559" w:type="dxa"/>
          </w:tcPr>
          <w:p w:rsidR="008C443C" w:rsidRPr="00A12F15" w:rsidRDefault="008C443C" w:rsidP="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17" w:type="dxa"/>
          </w:tcPr>
          <w:p w:rsidR="008C443C" w:rsidRPr="00A12F15" w:rsidRDefault="008C443C" w:rsidP="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34" w:type="dxa"/>
          </w:tcPr>
          <w:p w:rsidR="008C443C" w:rsidRPr="00A12F15" w:rsidRDefault="008C443C" w:rsidP="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r w:rsidR="008C443C" w:rsidRPr="00A12F15" w:rsidTr="00503D98">
        <w:tc>
          <w:tcPr>
            <w:tcW w:w="1418" w:type="dxa"/>
            <w:vMerge/>
          </w:tcPr>
          <w:p w:rsidR="008C443C" w:rsidRPr="00A12F15" w:rsidRDefault="008C443C" w:rsidP="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12" w:type="dxa"/>
            <w:vMerge/>
          </w:tcPr>
          <w:p w:rsidR="008C443C" w:rsidRPr="00A12F15" w:rsidRDefault="008C443C" w:rsidP="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12" w:type="dxa"/>
            <w:vMerge/>
          </w:tcPr>
          <w:p w:rsidR="008C443C" w:rsidRPr="00A12F15" w:rsidRDefault="008C443C" w:rsidP="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320" w:type="dxa"/>
            <w:vMerge/>
          </w:tcPr>
          <w:p w:rsidR="008C443C" w:rsidRPr="00A12F15" w:rsidRDefault="008C443C" w:rsidP="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559" w:type="dxa"/>
          </w:tcPr>
          <w:p w:rsidR="008C443C" w:rsidRPr="00A12F15" w:rsidRDefault="008C443C" w:rsidP="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17" w:type="dxa"/>
          </w:tcPr>
          <w:p w:rsidR="008C443C" w:rsidRPr="00A12F15" w:rsidRDefault="008C443C" w:rsidP="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34" w:type="dxa"/>
          </w:tcPr>
          <w:p w:rsidR="008C443C" w:rsidRPr="00A12F15" w:rsidRDefault="008C443C" w:rsidP="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 xml:space="preserve">Test 3 - Static temperature specified low (     </w:t>
      </w:r>
      <w:r w:rsidRPr="00A12F15">
        <w:rPr>
          <w:rFonts w:ascii="Arial" w:hAnsi="Arial" w:cs="Arial"/>
          <w:sz w:val="20"/>
        </w:rPr>
        <w:sym w:font="Symbol" w:char="F0B0"/>
      </w:r>
      <w:r w:rsidRPr="00A12F15">
        <w:rPr>
          <w:rFonts w:ascii="Arial" w:hAnsi="Arial" w:cs="Arial"/>
          <w:sz w:val="20"/>
        </w:rPr>
        <w:t>C)</w:t>
      </w:r>
    </w:p>
    <w:tbl>
      <w:tblPr>
        <w:tblW w:w="0" w:type="auto"/>
        <w:tblInd w:w="112" w:type="dxa"/>
        <w:tblLayout w:type="fixed"/>
        <w:tblCellMar>
          <w:left w:w="112" w:type="dxa"/>
          <w:right w:w="112" w:type="dxa"/>
        </w:tblCellMar>
        <w:tblLook w:val="0000"/>
      </w:tblPr>
      <w:tblGrid>
        <w:gridCol w:w="970"/>
        <w:gridCol w:w="970"/>
        <w:gridCol w:w="960"/>
        <w:gridCol w:w="1495"/>
      </w:tblGrid>
      <w:tr w:rsidR="001E2D97" w:rsidRPr="00A12F15" w:rsidTr="00870A73">
        <w:tc>
          <w:tcPr>
            <w:tcW w:w="970" w:type="dxa"/>
          </w:tcPr>
          <w:p w:rsidR="001E2D97" w:rsidRPr="00A12F15" w:rsidRDefault="00FC47BA">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fldChar w:fldCharType="begin"/>
            </w:r>
            <w:r w:rsidR="001E2D97" w:rsidRPr="00A12F15">
              <w:rPr>
                <w:rFonts w:ascii="Arial" w:hAnsi="Arial" w:cs="Arial"/>
                <w:sz w:val="20"/>
              </w:rPr>
              <w:instrText xml:space="preserve">PRIVATE </w:instrText>
            </w:r>
            <w:r w:rsidRPr="00A12F15">
              <w:rPr>
                <w:rFonts w:ascii="Arial" w:hAnsi="Arial" w:cs="Arial"/>
                <w:sz w:val="20"/>
              </w:rPr>
              <w:fldChar w:fldCharType="end"/>
            </w:r>
          </w:p>
        </w:tc>
        <w:tc>
          <w:tcPr>
            <w:tcW w:w="970" w:type="dxa"/>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At start</w:t>
            </w:r>
          </w:p>
        </w:tc>
        <w:tc>
          <w:tcPr>
            <w:tcW w:w="960" w:type="dxa"/>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At end</w:t>
            </w:r>
          </w:p>
        </w:tc>
        <w:tc>
          <w:tcPr>
            <w:tcW w:w="1495" w:type="dxa"/>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870A73">
        <w:tc>
          <w:tcPr>
            <w:tcW w:w="970" w:type="dxa"/>
          </w:tcPr>
          <w:p w:rsidR="001E2D97" w:rsidRPr="00A12F15" w:rsidRDefault="001E2D97">
            <w:pPr>
              <w:tabs>
                <w:tab w:val="right" w:pos="746"/>
              </w:tabs>
              <w:suppressAutoHyphens/>
              <w:spacing w:after="56"/>
              <w:rPr>
                <w:rFonts w:ascii="Arial" w:hAnsi="Arial" w:cs="Arial"/>
                <w:sz w:val="20"/>
              </w:rPr>
            </w:pPr>
            <w:r w:rsidRPr="00A12F15">
              <w:rPr>
                <w:rFonts w:ascii="Arial" w:hAnsi="Arial" w:cs="Arial"/>
                <w:sz w:val="20"/>
              </w:rPr>
              <w:tab/>
              <w:t>Temp:</w:t>
            </w:r>
          </w:p>
        </w:tc>
        <w:tc>
          <w:tcPr>
            <w:tcW w:w="970" w:type="dxa"/>
            <w:tcBorders>
              <w:top w:val="doub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60" w:type="dxa"/>
            <w:tcBorders>
              <w:top w:val="doub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95" w:type="dxa"/>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r w:rsidRPr="00A12F15">
              <w:rPr>
                <w:rFonts w:ascii="Arial" w:hAnsi="Arial" w:cs="Arial"/>
                <w:sz w:val="20"/>
              </w:rPr>
              <w:sym w:font="Symbol" w:char="F0B0"/>
            </w:r>
            <w:r w:rsidRPr="00A12F15">
              <w:rPr>
                <w:rFonts w:ascii="Arial" w:hAnsi="Arial" w:cs="Arial"/>
                <w:sz w:val="20"/>
              </w:rPr>
              <w:t>C</w:t>
            </w:r>
          </w:p>
        </w:tc>
      </w:tr>
      <w:tr w:rsidR="001E2D97" w:rsidRPr="00A12F15" w:rsidTr="00870A73">
        <w:tc>
          <w:tcPr>
            <w:tcW w:w="970" w:type="dxa"/>
          </w:tcPr>
          <w:p w:rsidR="001E2D97" w:rsidRPr="00A12F15" w:rsidRDefault="001E2D97">
            <w:pPr>
              <w:tabs>
                <w:tab w:val="right" w:pos="746"/>
              </w:tabs>
              <w:suppressAutoHyphens/>
              <w:spacing w:after="56"/>
              <w:rPr>
                <w:rFonts w:ascii="Arial" w:hAnsi="Arial" w:cs="Arial"/>
                <w:sz w:val="20"/>
              </w:rPr>
            </w:pPr>
            <w:r w:rsidRPr="00A12F15">
              <w:rPr>
                <w:rFonts w:ascii="Arial" w:hAnsi="Arial" w:cs="Arial"/>
                <w:sz w:val="20"/>
              </w:rPr>
              <w:tab/>
              <w:t>Rel. h:</w:t>
            </w:r>
          </w:p>
        </w:tc>
        <w:tc>
          <w:tcPr>
            <w:tcW w:w="970"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60"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95" w:type="dxa"/>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
        </w:tc>
      </w:tr>
      <w:tr w:rsidR="001E2D97" w:rsidRPr="00A12F15" w:rsidTr="00870A73">
        <w:tc>
          <w:tcPr>
            <w:tcW w:w="970" w:type="dxa"/>
          </w:tcPr>
          <w:p w:rsidR="001E2D97" w:rsidRPr="00A12F15" w:rsidRDefault="001E2D97">
            <w:pPr>
              <w:tabs>
                <w:tab w:val="right" w:pos="746"/>
              </w:tabs>
              <w:suppressAutoHyphens/>
              <w:spacing w:after="56"/>
              <w:rPr>
                <w:rFonts w:ascii="Arial" w:hAnsi="Arial" w:cs="Arial"/>
                <w:sz w:val="20"/>
              </w:rPr>
            </w:pPr>
            <w:r w:rsidRPr="00A12F15">
              <w:rPr>
                <w:rFonts w:ascii="Arial" w:hAnsi="Arial" w:cs="Arial"/>
                <w:sz w:val="20"/>
              </w:rPr>
              <w:tab/>
              <w:t>Date:</w:t>
            </w:r>
          </w:p>
        </w:tc>
        <w:tc>
          <w:tcPr>
            <w:tcW w:w="970"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60"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95" w:type="dxa"/>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roofErr w:type="spellStart"/>
            <w:r w:rsidR="002829F3" w:rsidRPr="00A12F15">
              <w:rPr>
                <w:rFonts w:ascii="Arial" w:hAnsi="Arial" w:cs="Arial"/>
                <w:sz w:val="20"/>
              </w:rPr>
              <w:t>yyyy</w:t>
            </w:r>
            <w:proofErr w:type="spellEnd"/>
            <w:r w:rsidR="002829F3" w:rsidRPr="00A12F15">
              <w:rPr>
                <w:rFonts w:ascii="Arial" w:hAnsi="Arial" w:cs="Arial"/>
                <w:sz w:val="20"/>
              </w:rPr>
              <w:t>-mm-</w:t>
            </w:r>
            <w:proofErr w:type="spellStart"/>
            <w:r w:rsidR="002829F3" w:rsidRPr="00A12F15">
              <w:rPr>
                <w:rFonts w:ascii="Arial" w:hAnsi="Arial" w:cs="Arial"/>
                <w:sz w:val="20"/>
              </w:rPr>
              <w:t>dd</w:t>
            </w:r>
            <w:proofErr w:type="spellEnd"/>
          </w:p>
        </w:tc>
      </w:tr>
      <w:tr w:rsidR="001E2D97" w:rsidRPr="00A12F15" w:rsidTr="00870A73">
        <w:tc>
          <w:tcPr>
            <w:tcW w:w="970" w:type="dxa"/>
          </w:tcPr>
          <w:p w:rsidR="001E2D97" w:rsidRPr="00A12F15" w:rsidRDefault="001E2D97">
            <w:pPr>
              <w:tabs>
                <w:tab w:val="right" w:pos="746"/>
              </w:tabs>
              <w:suppressAutoHyphens/>
              <w:spacing w:after="56"/>
              <w:rPr>
                <w:rFonts w:ascii="Arial" w:hAnsi="Arial" w:cs="Arial"/>
                <w:sz w:val="20"/>
              </w:rPr>
            </w:pPr>
            <w:r w:rsidRPr="00A12F15">
              <w:rPr>
                <w:rFonts w:ascii="Arial" w:hAnsi="Arial" w:cs="Arial"/>
                <w:sz w:val="20"/>
              </w:rPr>
              <w:tab/>
              <w:t>Time:</w:t>
            </w:r>
          </w:p>
        </w:tc>
        <w:tc>
          <w:tcPr>
            <w:tcW w:w="970" w:type="dxa"/>
            <w:tcBorders>
              <w:top w:val="single" w:sz="7" w:space="0" w:color="auto"/>
              <w:left w:val="doub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60" w:type="dxa"/>
            <w:tcBorders>
              <w:top w:val="single" w:sz="7" w:space="0" w:color="auto"/>
              <w:left w:val="single" w:sz="7" w:space="0" w:color="auto"/>
              <w:bottom w:val="doub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95" w:type="dxa"/>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roofErr w:type="spellStart"/>
            <w:r w:rsidRPr="00A12F15">
              <w:rPr>
                <w:rFonts w:ascii="Arial" w:hAnsi="Arial" w:cs="Arial"/>
                <w:sz w:val="20"/>
              </w:rPr>
              <w:t>hh:mm:ss</w:t>
            </w:r>
            <w:proofErr w:type="spellEnd"/>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9072" w:type="dxa"/>
        <w:tblInd w:w="5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56" w:type="dxa"/>
          <w:right w:w="56" w:type="dxa"/>
        </w:tblCellMar>
        <w:tblLook w:val="0000"/>
      </w:tblPr>
      <w:tblGrid>
        <w:gridCol w:w="1418"/>
        <w:gridCol w:w="1112"/>
        <w:gridCol w:w="1112"/>
        <w:gridCol w:w="1320"/>
        <w:gridCol w:w="1559"/>
        <w:gridCol w:w="1417"/>
        <w:gridCol w:w="1134"/>
      </w:tblGrid>
      <w:tr w:rsidR="00503D98" w:rsidRPr="00A12F15" w:rsidTr="00503D98">
        <w:trPr>
          <w:ins w:id="316" w:author="morayoa" w:date="2013-06-11T10:35:00Z"/>
        </w:trPr>
        <w:tc>
          <w:tcPr>
            <w:tcW w:w="1418" w:type="dxa"/>
            <w:tcBorders>
              <w:bottom w:val="single" w:sz="6" w:space="0" w:color="auto"/>
            </w:tcBorders>
          </w:tcPr>
          <w:p w:rsidR="00503D98" w:rsidRPr="00A12F15" w:rsidRDefault="00FC47BA" w:rsidP="00503D98">
            <w:pPr>
              <w:tabs>
                <w:tab w:val="left" w:pos="-720"/>
                <w:tab w:val="left" w:pos="0"/>
                <w:tab w:val="left" w:pos="259"/>
                <w:tab w:val="left" w:pos="604"/>
                <w:tab w:val="left" w:pos="816"/>
                <w:tab w:val="left" w:pos="1440"/>
              </w:tabs>
              <w:suppressAutoHyphens/>
              <w:jc w:val="center"/>
              <w:rPr>
                <w:ins w:id="317" w:author="morayoa" w:date="2013-06-11T10:35:00Z"/>
                <w:rFonts w:ascii="Arial" w:hAnsi="Arial" w:cs="Arial"/>
                <w:sz w:val="20"/>
              </w:rPr>
            </w:pPr>
            <w:ins w:id="318" w:author="morayoa" w:date="2013-06-11T10:35:00Z">
              <w:r w:rsidRPr="00A12F15">
                <w:rPr>
                  <w:rFonts w:ascii="Arial" w:hAnsi="Arial" w:cs="Arial"/>
                  <w:sz w:val="20"/>
                </w:rPr>
                <w:fldChar w:fldCharType="begin"/>
              </w:r>
              <w:r w:rsidR="00503D98" w:rsidRPr="00A12F15">
                <w:rPr>
                  <w:rFonts w:ascii="Arial" w:hAnsi="Arial" w:cs="Arial"/>
                  <w:sz w:val="20"/>
                </w:rPr>
                <w:instrText xml:space="preserve">PRIVATE </w:instrText>
              </w:r>
              <w:r w:rsidRPr="00A12F15">
                <w:rPr>
                  <w:rFonts w:ascii="Arial" w:hAnsi="Arial" w:cs="Arial"/>
                  <w:sz w:val="20"/>
                </w:rPr>
                <w:fldChar w:fldCharType="end"/>
              </w:r>
              <w:r w:rsidR="00503D98" w:rsidRPr="00A12F15">
                <w:rPr>
                  <w:rFonts w:ascii="Arial" w:hAnsi="Arial" w:cs="Arial"/>
                  <w:sz w:val="20"/>
                </w:rPr>
                <w:t>Q</w:t>
              </w:r>
            </w:ins>
          </w:p>
          <w:p w:rsidR="00503D98" w:rsidRPr="00A12F15" w:rsidRDefault="00503D98" w:rsidP="00503D98">
            <w:pPr>
              <w:tabs>
                <w:tab w:val="left" w:pos="-720"/>
                <w:tab w:val="left" w:pos="0"/>
                <w:tab w:val="left" w:pos="259"/>
                <w:tab w:val="left" w:pos="604"/>
                <w:tab w:val="left" w:pos="816"/>
                <w:tab w:val="left" w:pos="1440"/>
              </w:tabs>
              <w:suppressAutoHyphens/>
              <w:jc w:val="center"/>
              <w:rPr>
                <w:ins w:id="319" w:author="morayoa" w:date="2013-06-11T10:35:00Z"/>
                <w:rFonts w:ascii="Arial" w:hAnsi="Arial" w:cs="Arial"/>
                <w:sz w:val="20"/>
              </w:rPr>
            </w:pPr>
          </w:p>
          <w:p w:rsidR="00503D98" w:rsidRPr="00A12F15" w:rsidRDefault="00503D98" w:rsidP="00503D98">
            <w:pPr>
              <w:tabs>
                <w:tab w:val="left" w:pos="-720"/>
                <w:tab w:val="left" w:pos="0"/>
                <w:tab w:val="left" w:pos="259"/>
                <w:tab w:val="left" w:pos="604"/>
                <w:tab w:val="left" w:pos="816"/>
                <w:tab w:val="left" w:pos="1440"/>
              </w:tabs>
              <w:suppressAutoHyphens/>
              <w:jc w:val="center"/>
              <w:rPr>
                <w:ins w:id="320" w:author="morayoa" w:date="2013-06-11T10:35:00Z"/>
                <w:rFonts w:ascii="Arial" w:hAnsi="Arial" w:cs="Arial"/>
                <w:sz w:val="20"/>
              </w:rPr>
            </w:pPr>
          </w:p>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321" w:author="morayoa" w:date="2013-06-11T10:35:00Z"/>
                <w:rFonts w:ascii="Arial" w:hAnsi="Arial" w:cs="Arial"/>
                <w:sz w:val="20"/>
              </w:rPr>
            </w:pPr>
            <w:ins w:id="322" w:author="morayoa" w:date="2013-06-11T10:35:00Z">
              <w:r w:rsidRPr="00A12F15">
                <w:rPr>
                  <w:rFonts w:ascii="Arial" w:hAnsi="Arial" w:cs="Arial"/>
                  <w:sz w:val="20"/>
                </w:rPr>
                <w:t>(    /h)</w:t>
              </w:r>
            </w:ins>
          </w:p>
        </w:tc>
        <w:tc>
          <w:tcPr>
            <w:tcW w:w="1112" w:type="dxa"/>
          </w:tcPr>
          <w:p w:rsidR="00503D98" w:rsidRPr="00A12F15" w:rsidRDefault="00503D98" w:rsidP="00503D98">
            <w:pPr>
              <w:tabs>
                <w:tab w:val="left" w:pos="-720"/>
                <w:tab w:val="left" w:pos="0"/>
                <w:tab w:val="left" w:pos="259"/>
                <w:tab w:val="left" w:pos="604"/>
                <w:tab w:val="left" w:pos="816"/>
                <w:tab w:val="left" w:pos="1440"/>
              </w:tabs>
              <w:suppressAutoHyphens/>
              <w:jc w:val="center"/>
              <w:rPr>
                <w:ins w:id="323" w:author="morayoa" w:date="2013-06-11T10:35:00Z"/>
                <w:rFonts w:ascii="Arial" w:hAnsi="Arial" w:cs="Arial"/>
                <w:sz w:val="20"/>
              </w:rPr>
            </w:pPr>
            <w:ins w:id="324" w:author="morayoa" w:date="2013-06-11T10:35:00Z">
              <w:r w:rsidRPr="00A12F15">
                <w:rPr>
                  <w:rFonts w:ascii="Arial" w:hAnsi="Arial" w:cs="Arial"/>
                  <w:sz w:val="20"/>
                </w:rPr>
                <w:t>Load L</w:t>
              </w:r>
            </w:ins>
          </w:p>
          <w:p w:rsidR="00503D98" w:rsidRPr="00A12F15" w:rsidRDefault="00503D98" w:rsidP="00503D98">
            <w:pPr>
              <w:tabs>
                <w:tab w:val="left" w:pos="-720"/>
                <w:tab w:val="left" w:pos="0"/>
                <w:tab w:val="left" w:pos="259"/>
                <w:tab w:val="left" w:pos="604"/>
                <w:tab w:val="left" w:pos="816"/>
                <w:tab w:val="left" w:pos="1440"/>
              </w:tabs>
              <w:suppressAutoHyphens/>
              <w:jc w:val="center"/>
              <w:rPr>
                <w:ins w:id="325" w:author="morayoa" w:date="2013-06-11T10:35:00Z"/>
                <w:rFonts w:ascii="Arial" w:hAnsi="Arial" w:cs="Arial"/>
                <w:sz w:val="20"/>
              </w:rPr>
            </w:pPr>
          </w:p>
          <w:p w:rsidR="00503D98" w:rsidRPr="00A12F15" w:rsidRDefault="00503D98" w:rsidP="00503D98">
            <w:pPr>
              <w:tabs>
                <w:tab w:val="left" w:pos="-720"/>
                <w:tab w:val="left" w:pos="0"/>
                <w:tab w:val="left" w:pos="259"/>
                <w:tab w:val="left" w:pos="604"/>
                <w:tab w:val="left" w:pos="816"/>
                <w:tab w:val="left" w:pos="1440"/>
              </w:tabs>
              <w:suppressAutoHyphens/>
              <w:jc w:val="center"/>
              <w:rPr>
                <w:ins w:id="326" w:author="morayoa" w:date="2013-06-11T10:35:00Z"/>
                <w:rFonts w:ascii="Arial" w:hAnsi="Arial" w:cs="Arial"/>
                <w:sz w:val="20"/>
              </w:rPr>
            </w:pPr>
          </w:p>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327" w:author="morayoa" w:date="2013-06-11T10:35:00Z"/>
                <w:rFonts w:ascii="Arial" w:hAnsi="Arial" w:cs="Arial"/>
                <w:sz w:val="20"/>
              </w:rPr>
            </w:pPr>
            <w:ins w:id="328" w:author="morayoa" w:date="2013-06-11T10:35:00Z">
              <w:r w:rsidRPr="00A12F15">
                <w:rPr>
                  <w:rFonts w:ascii="Arial" w:hAnsi="Arial" w:cs="Arial"/>
                  <w:sz w:val="20"/>
                </w:rPr>
                <w:t>(    )</w:t>
              </w:r>
            </w:ins>
          </w:p>
        </w:tc>
        <w:tc>
          <w:tcPr>
            <w:tcW w:w="1112"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329" w:author="morayoa" w:date="2013-06-11T10:35:00Z"/>
                <w:rFonts w:ascii="Arial" w:hAnsi="Arial" w:cs="Arial"/>
                <w:sz w:val="20"/>
              </w:rPr>
            </w:pPr>
            <w:ins w:id="330" w:author="morayoa" w:date="2013-06-11T10:35:00Z">
              <w:r w:rsidRPr="00A12F15">
                <w:rPr>
                  <w:rFonts w:ascii="Arial" w:hAnsi="Arial" w:cs="Arial"/>
                  <w:sz w:val="20"/>
                </w:rPr>
                <w:t>Pulses(*)</w:t>
              </w:r>
            </w:ins>
          </w:p>
        </w:tc>
        <w:tc>
          <w:tcPr>
            <w:tcW w:w="1320" w:type="dxa"/>
          </w:tcPr>
          <w:p w:rsidR="00503D98" w:rsidRPr="00A12F15" w:rsidRDefault="00503D98" w:rsidP="00503D98">
            <w:pPr>
              <w:tabs>
                <w:tab w:val="left" w:pos="-720"/>
                <w:tab w:val="left" w:pos="0"/>
                <w:tab w:val="left" w:pos="259"/>
                <w:tab w:val="left" w:pos="604"/>
                <w:tab w:val="left" w:pos="816"/>
                <w:tab w:val="left" w:pos="1440"/>
              </w:tabs>
              <w:suppressAutoHyphens/>
              <w:jc w:val="center"/>
              <w:rPr>
                <w:ins w:id="331" w:author="morayoa" w:date="2013-06-11T10:35:00Z"/>
                <w:rFonts w:ascii="Arial" w:hAnsi="Arial" w:cs="Arial"/>
                <w:sz w:val="20"/>
              </w:rPr>
            </w:pPr>
            <w:ins w:id="332" w:author="morayoa" w:date="2013-06-11T10:35:00Z">
              <w:r w:rsidRPr="00A12F15">
                <w:rPr>
                  <w:rFonts w:ascii="Arial" w:hAnsi="Arial" w:cs="Arial"/>
                  <w:sz w:val="20"/>
                </w:rPr>
                <w:t>Calculated</w:t>
              </w:r>
            </w:ins>
          </w:p>
          <w:p w:rsidR="00503D98" w:rsidRPr="00A12F15" w:rsidRDefault="00503D98" w:rsidP="00503D98">
            <w:pPr>
              <w:tabs>
                <w:tab w:val="left" w:pos="-720"/>
                <w:tab w:val="left" w:pos="0"/>
                <w:tab w:val="left" w:pos="259"/>
                <w:tab w:val="left" w:pos="604"/>
                <w:tab w:val="left" w:pos="816"/>
                <w:tab w:val="left" w:pos="1440"/>
              </w:tabs>
              <w:suppressAutoHyphens/>
              <w:jc w:val="center"/>
              <w:rPr>
                <w:ins w:id="333" w:author="morayoa" w:date="2013-06-11T10:35:00Z"/>
                <w:rFonts w:ascii="Arial" w:hAnsi="Arial" w:cs="Arial"/>
                <w:sz w:val="20"/>
              </w:rPr>
            </w:pPr>
            <w:proofErr w:type="spellStart"/>
            <w:ins w:id="334" w:author="morayoa" w:date="2013-06-11T10:35:00Z">
              <w:r w:rsidRPr="00A12F15">
                <w:rPr>
                  <w:rFonts w:ascii="Arial" w:hAnsi="Arial" w:cs="Arial"/>
                  <w:sz w:val="20"/>
                </w:rPr>
                <w:t>totalization</w:t>
              </w:r>
              <w:proofErr w:type="spellEnd"/>
            </w:ins>
          </w:p>
          <w:p w:rsidR="00503D98" w:rsidRPr="00A12F15" w:rsidRDefault="00503D98" w:rsidP="00503D98">
            <w:pPr>
              <w:tabs>
                <w:tab w:val="left" w:pos="-720"/>
                <w:tab w:val="left" w:pos="0"/>
                <w:tab w:val="left" w:pos="259"/>
                <w:tab w:val="left" w:pos="604"/>
                <w:tab w:val="left" w:pos="816"/>
                <w:tab w:val="left" w:pos="1440"/>
              </w:tabs>
              <w:suppressAutoHyphens/>
              <w:jc w:val="center"/>
              <w:rPr>
                <w:ins w:id="335" w:author="morayoa" w:date="2013-06-11T10:35:00Z"/>
                <w:rFonts w:ascii="Arial" w:hAnsi="Arial" w:cs="Arial"/>
                <w:sz w:val="20"/>
              </w:rPr>
            </w:pPr>
            <w:ins w:id="336" w:author="morayoa" w:date="2013-06-11T10:35:00Z">
              <w:r w:rsidRPr="00A12F15">
                <w:rPr>
                  <w:rFonts w:ascii="Arial" w:hAnsi="Arial" w:cs="Arial"/>
                  <w:sz w:val="20"/>
                </w:rPr>
                <w:t>T(**)</w:t>
              </w:r>
            </w:ins>
          </w:p>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337" w:author="morayoa" w:date="2013-06-11T10:35:00Z"/>
                <w:rFonts w:ascii="Arial" w:hAnsi="Arial" w:cs="Arial"/>
                <w:sz w:val="20"/>
              </w:rPr>
            </w:pPr>
            <w:ins w:id="338" w:author="morayoa" w:date="2013-06-11T10:35:00Z">
              <w:r w:rsidRPr="00A12F15">
                <w:rPr>
                  <w:rFonts w:ascii="Arial" w:hAnsi="Arial" w:cs="Arial"/>
                  <w:sz w:val="20"/>
                </w:rPr>
                <w:t>(    )</w:t>
              </w:r>
            </w:ins>
          </w:p>
        </w:tc>
        <w:tc>
          <w:tcPr>
            <w:tcW w:w="1559" w:type="dxa"/>
          </w:tcPr>
          <w:p w:rsidR="00503D98" w:rsidRPr="00A12F15" w:rsidRDefault="00503D98" w:rsidP="00503D98">
            <w:pPr>
              <w:tabs>
                <w:tab w:val="left" w:pos="-720"/>
                <w:tab w:val="left" w:pos="0"/>
                <w:tab w:val="left" w:pos="259"/>
                <w:tab w:val="left" w:pos="604"/>
                <w:tab w:val="left" w:pos="816"/>
                <w:tab w:val="left" w:pos="1440"/>
              </w:tabs>
              <w:suppressAutoHyphens/>
              <w:jc w:val="center"/>
              <w:rPr>
                <w:ins w:id="339" w:author="morayoa" w:date="2013-06-11T10:35:00Z"/>
                <w:rFonts w:ascii="Arial" w:hAnsi="Arial" w:cs="Arial"/>
                <w:sz w:val="20"/>
              </w:rPr>
            </w:pPr>
            <w:ins w:id="340" w:author="morayoa" w:date="2013-06-11T10:35:00Z">
              <w:r w:rsidRPr="00A12F15">
                <w:rPr>
                  <w:rFonts w:ascii="Arial" w:hAnsi="Arial" w:cs="Arial"/>
                  <w:sz w:val="20"/>
                </w:rPr>
                <w:t>Indicated</w:t>
              </w:r>
            </w:ins>
          </w:p>
          <w:p w:rsidR="00503D98" w:rsidRPr="00A12F15" w:rsidRDefault="00503D98" w:rsidP="00503D98">
            <w:pPr>
              <w:tabs>
                <w:tab w:val="left" w:pos="-720"/>
                <w:tab w:val="left" w:pos="0"/>
                <w:tab w:val="left" w:pos="259"/>
                <w:tab w:val="left" w:pos="604"/>
                <w:tab w:val="left" w:pos="816"/>
                <w:tab w:val="left" w:pos="1440"/>
              </w:tabs>
              <w:suppressAutoHyphens/>
              <w:jc w:val="center"/>
              <w:rPr>
                <w:ins w:id="341" w:author="morayoa" w:date="2013-06-11T10:35:00Z"/>
                <w:rFonts w:ascii="Arial" w:hAnsi="Arial" w:cs="Arial"/>
                <w:sz w:val="20"/>
              </w:rPr>
            </w:pPr>
            <w:proofErr w:type="spellStart"/>
            <w:ins w:id="342" w:author="morayoa" w:date="2013-06-11T10:35:00Z">
              <w:r w:rsidRPr="00A12F15">
                <w:rPr>
                  <w:rFonts w:ascii="Arial" w:hAnsi="Arial" w:cs="Arial"/>
                  <w:sz w:val="20"/>
                </w:rPr>
                <w:t>totalization</w:t>
              </w:r>
              <w:proofErr w:type="spellEnd"/>
            </w:ins>
          </w:p>
          <w:p w:rsidR="00503D98" w:rsidRPr="00A12F15" w:rsidRDefault="00503D98" w:rsidP="00503D98">
            <w:pPr>
              <w:tabs>
                <w:tab w:val="left" w:pos="-720"/>
                <w:tab w:val="left" w:pos="0"/>
                <w:tab w:val="left" w:pos="259"/>
                <w:tab w:val="left" w:pos="604"/>
                <w:tab w:val="left" w:pos="816"/>
                <w:tab w:val="left" w:pos="1440"/>
              </w:tabs>
              <w:suppressAutoHyphens/>
              <w:jc w:val="center"/>
              <w:rPr>
                <w:ins w:id="343" w:author="morayoa" w:date="2013-06-11T10:35:00Z"/>
                <w:rFonts w:ascii="Arial" w:hAnsi="Arial" w:cs="Arial"/>
                <w:sz w:val="20"/>
              </w:rPr>
            </w:pPr>
            <w:ins w:id="344" w:author="morayoa" w:date="2013-06-11T10:35:00Z">
              <w:r w:rsidRPr="00A12F15">
                <w:rPr>
                  <w:rFonts w:ascii="Arial" w:hAnsi="Arial" w:cs="Arial"/>
                  <w:sz w:val="20"/>
                </w:rPr>
                <w:t>I</w:t>
              </w:r>
            </w:ins>
          </w:p>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345" w:author="morayoa" w:date="2013-06-11T10:35:00Z"/>
                <w:rFonts w:ascii="Arial" w:hAnsi="Arial" w:cs="Arial"/>
                <w:sz w:val="20"/>
              </w:rPr>
            </w:pPr>
            <w:ins w:id="346" w:author="morayoa" w:date="2013-06-11T10:35:00Z">
              <w:r w:rsidRPr="00A12F15">
                <w:rPr>
                  <w:rFonts w:ascii="Arial" w:hAnsi="Arial" w:cs="Arial"/>
                  <w:sz w:val="20"/>
                </w:rPr>
                <w:t>(    )</w:t>
              </w:r>
            </w:ins>
          </w:p>
        </w:tc>
        <w:tc>
          <w:tcPr>
            <w:tcW w:w="1417" w:type="dxa"/>
          </w:tcPr>
          <w:p w:rsidR="00503D98" w:rsidRPr="00A12F15" w:rsidRDefault="00503D98" w:rsidP="00503D98">
            <w:pPr>
              <w:tabs>
                <w:tab w:val="left" w:pos="-720"/>
                <w:tab w:val="left" w:pos="0"/>
                <w:tab w:val="left" w:pos="259"/>
                <w:tab w:val="left" w:pos="604"/>
                <w:tab w:val="left" w:pos="816"/>
                <w:tab w:val="left" w:pos="1440"/>
              </w:tabs>
              <w:suppressAutoHyphens/>
              <w:jc w:val="center"/>
              <w:rPr>
                <w:ins w:id="347" w:author="morayoa" w:date="2013-06-11T10:35:00Z"/>
                <w:rFonts w:ascii="Arial" w:hAnsi="Arial" w:cs="Arial"/>
                <w:sz w:val="20"/>
              </w:rPr>
            </w:pPr>
            <w:ins w:id="348" w:author="morayoa" w:date="2013-06-11T10:35:00Z">
              <w:r w:rsidRPr="00A12F15">
                <w:rPr>
                  <w:rFonts w:ascii="Arial" w:hAnsi="Arial" w:cs="Arial"/>
                  <w:sz w:val="20"/>
                </w:rPr>
                <w:t>Difference</w:t>
              </w:r>
            </w:ins>
          </w:p>
          <w:p w:rsidR="00503D98" w:rsidRPr="00A12F15" w:rsidRDefault="00503D98" w:rsidP="00503D98">
            <w:pPr>
              <w:tabs>
                <w:tab w:val="left" w:pos="-720"/>
                <w:tab w:val="left" w:pos="0"/>
                <w:tab w:val="left" w:pos="259"/>
                <w:tab w:val="left" w:pos="604"/>
                <w:tab w:val="left" w:pos="816"/>
                <w:tab w:val="left" w:pos="1440"/>
              </w:tabs>
              <w:suppressAutoHyphens/>
              <w:jc w:val="center"/>
              <w:rPr>
                <w:ins w:id="349" w:author="morayoa" w:date="2013-06-11T10:35:00Z"/>
                <w:rFonts w:ascii="Arial" w:hAnsi="Arial" w:cs="Arial"/>
                <w:sz w:val="20"/>
              </w:rPr>
            </w:pPr>
            <w:ins w:id="350" w:author="morayoa" w:date="2013-06-11T10:35:00Z">
              <w:r w:rsidRPr="00A12F15">
                <w:rPr>
                  <w:rFonts w:ascii="Arial" w:hAnsi="Arial" w:cs="Arial"/>
                  <w:sz w:val="20"/>
                </w:rPr>
                <w:t>I - T</w:t>
              </w:r>
            </w:ins>
          </w:p>
          <w:p w:rsidR="00503D98" w:rsidRPr="00A12F15" w:rsidRDefault="00503D98" w:rsidP="00503D98">
            <w:pPr>
              <w:tabs>
                <w:tab w:val="left" w:pos="-720"/>
                <w:tab w:val="left" w:pos="0"/>
                <w:tab w:val="left" w:pos="259"/>
                <w:tab w:val="left" w:pos="604"/>
                <w:tab w:val="left" w:pos="816"/>
                <w:tab w:val="left" w:pos="1440"/>
              </w:tabs>
              <w:suppressAutoHyphens/>
              <w:jc w:val="center"/>
              <w:rPr>
                <w:ins w:id="351" w:author="morayoa" w:date="2013-06-11T10:35:00Z"/>
                <w:rFonts w:ascii="Arial" w:hAnsi="Arial" w:cs="Arial"/>
                <w:sz w:val="20"/>
              </w:rPr>
            </w:pPr>
          </w:p>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352" w:author="morayoa" w:date="2013-06-11T10:35:00Z"/>
                <w:rFonts w:ascii="Arial" w:hAnsi="Arial" w:cs="Arial"/>
                <w:sz w:val="20"/>
              </w:rPr>
            </w:pPr>
            <w:ins w:id="353" w:author="morayoa" w:date="2013-06-11T10:35:00Z">
              <w:r w:rsidRPr="00A12F15">
                <w:rPr>
                  <w:rFonts w:ascii="Arial" w:hAnsi="Arial" w:cs="Arial"/>
                  <w:sz w:val="20"/>
                </w:rPr>
                <w:t>(    )</w:t>
              </w:r>
            </w:ins>
          </w:p>
        </w:tc>
        <w:tc>
          <w:tcPr>
            <w:tcW w:w="1134"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354" w:author="morayoa" w:date="2013-06-11T10:35:00Z"/>
                <w:rFonts w:ascii="Arial" w:hAnsi="Arial" w:cs="Arial"/>
                <w:sz w:val="20"/>
              </w:rPr>
            </w:pPr>
            <w:ins w:id="355" w:author="morayoa" w:date="2013-06-11T10:35:00Z">
              <w:r w:rsidRPr="00A12F15">
                <w:rPr>
                  <w:rFonts w:ascii="Arial" w:hAnsi="Arial" w:cs="Arial"/>
                  <w:sz w:val="20"/>
                </w:rPr>
                <w:t>E %(***)</w:t>
              </w:r>
            </w:ins>
          </w:p>
        </w:tc>
      </w:tr>
      <w:tr w:rsidR="00503D98" w:rsidRPr="00A12F15" w:rsidTr="00503D98">
        <w:trPr>
          <w:ins w:id="356" w:author="morayoa" w:date="2013-06-11T10:35:00Z"/>
        </w:trPr>
        <w:tc>
          <w:tcPr>
            <w:tcW w:w="1418" w:type="dxa"/>
            <w:tcBorders>
              <w:top w:val="single" w:sz="6" w:space="0" w:color="auto"/>
              <w:bottom w:val="nil"/>
            </w:tcBorders>
          </w:tcPr>
          <w:p w:rsidR="00503D98" w:rsidRPr="00A12F15" w:rsidRDefault="00503D98" w:rsidP="00503D98">
            <w:pPr>
              <w:tabs>
                <w:tab w:val="left" w:pos="-720"/>
                <w:tab w:val="left" w:pos="0"/>
                <w:tab w:val="left" w:pos="259"/>
                <w:tab w:val="left" w:pos="604"/>
                <w:tab w:val="left" w:pos="816"/>
                <w:tab w:val="left" w:pos="1440"/>
              </w:tabs>
              <w:suppressAutoHyphens/>
              <w:jc w:val="center"/>
              <w:rPr>
                <w:ins w:id="357" w:author="morayoa" w:date="2013-06-11T10:35:00Z"/>
                <w:rFonts w:ascii="Arial" w:hAnsi="Arial" w:cs="Arial"/>
                <w:sz w:val="20"/>
              </w:rPr>
            </w:pPr>
            <w:proofErr w:type="spellStart"/>
            <w:ins w:id="358" w:author="morayoa" w:date="2013-06-11T10:35:00Z">
              <w:r w:rsidRPr="00A12F15">
                <w:rPr>
                  <w:rFonts w:ascii="Arial" w:hAnsi="Arial" w:cs="Arial"/>
                  <w:sz w:val="20"/>
                </w:rPr>
                <w:t>Q</w:t>
              </w:r>
              <w:r w:rsidRPr="00A12F15">
                <w:rPr>
                  <w:rFonts w:ascii="Arial" w:hAnsi="Arial" w:cs="Arial"/>
                  <w:sz w:val="20"/>
                  <w:vertAlign w:val="subscript"/>
                </w:rPr>
                <w:t>min</w:t>
              </w:r>
              <w:proofErr w:type="spellEnd"/>
            </w:ins>
          </w:p>
        </w:tc>
        <w:tc>
          <w:tcPr>
            <w:tcW w:w="1112" w:type="dxa"/>
            <w:vMerge w:val="restart"/>
          </w:tcPr>
          <w:p w:rsidR="00503D98" w:rsidRPr="00A12F15" w:rsidRDefault="00503D98" w:rsidP="00503D98">
            <w:pPr>
              <w:tabs>
                <w:tab w:val="left" w:pos="-720"/>
                <w:tab w:val="left" w:pos="0"/>
                <w:tab w:val="left" w:pos="259"/>
                <w:tab w:val="left" w:pos="604"/>
                <w:tab w:val="left" w:pos="816"/>
                <w:tab w:val="left" w:pos="1440"/>
              </w:tabs>
              <w:suppressAutoHyphens/>
              <w:jc w:val="center"/>
              <w:rPr>
                <w:ins w:id="359" w:author="morayoa" w:date="2013-06-11T10:35:00Z"/>
                <w:rFonts w:ascii="Arial" w:hAnsi="Arial" w:cs="Arial"/>
                <w:sz w:val="20"/>
              </w:rPr>
            </w:pPr>
          </w:p>
        </w:tc>
        <w:tc>
          <w:tcPr>
            <w:tcW w:w="1112" w:type="dxa"/>
            <w:vMerge w:val="restart"/>
          </w:tcPr>
          <w:p w:rsidR="00503D98" w:rsidRPr="00A12F15" w:rsidRDefault="00503D98" w:rsidP="00503D98">
            <w:pPr>
              <w:tabs>
                <w:tab w:val="left" w:pos="-720"/>
                <w:tab w:val="left" w:pos="0"/>
                <w:tab w:val="left" w:pos="259"/>
                <w:tab w:val="left" w:pos="604"/>
                <w:tab w:val="left" w:pos="816"/>
                <w:tab w:val="left" w:pos="1440"/>
              </w:tabs>
              <w:suppressAutoHyphens/>
              <w:jc w:val="center"/>
              <w:rPr>
                <w:ins w:id="360" w:author="morayoa" w:date="2013-06-11T10:35:00Z"/>
                <w:rFonts w:ascii="Arial" w:hAnsi="Arial" w:cs="Arial"/>
                <w:sz w:val="20"/>
              </w:rPr>
            </w:pPr>
          </w:p>
        </w:tc>
        <w:tc>
          <w:tcPr>
            <w:tcW w:w="1320" w:type="dxa"/>
            <w:vMerge w:val="restart"/>
          </w:tcPr>
          <w:p w:rsidR="00503D98" w:rsidRPr="00A12F15" w:rsidRDefault="00503D98" w:rsidP="00503D98">
            <w:pPr>
              <w:tabs>
                <w:tab w:val="left" w:pos="-720"/>
                <w:tab w:val="left" w:pos="0"/>
                <w:tab w:val="left" w:pos="259"/>
                <w:tab w:val="left" w:pos="604"/>
                <w:tab w:val="left" w:pos="816"/>
                <w:tab w:val="left" w:pos="1440"/>
              </w:tabs>
              <w:suppressAutoHyphens/>
              <w:jc w:val="center"/>
              <w:rPr>
                <w:ins w:id="361" w:author="morayoa" w:date="2013-06-11T10:35:00Z"/>
                <w:rFonts w:ascii="Arial" w:hAnsi="Arial" w:cs="Arial"/>
                <w:sz w:val="20"/>
              </w:rPr>
            </w:pPr>
          </w:p>
        </w:tc>
        <w:tc>
          <w:tcPr>
            <w:tcW w:w="1559"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362" w:author="morayoa" w:date="2013-06-11T10:35:00Z"/>
                <w:rFonts w:ascii="Arial" w:hAnsi="Arial" w:cs="Arial"/>
                <w:sz w:val="20"/>
              </w:rPr>
            </w:pPr>
          </w:p>
        </w:tc>
        <w:tc>
          <w:tcPr>
            <w:tcW w:w="1417"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363" w:author="morayoa" w:date="2013-06-11T10:35:00Z"/>
                <w:rFonts w:ascii="Arial" w:hAnsi="Arial" w:cs="Arial"/>
                <w:sz w:val="20"/>
              </w:rPr>
            </w:pPr>
          </w:p>
        </w:tc>
        <w:tc>
          <w:tcPr>
            <w:tcW w:w="1134"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364" w:author="morayoa" w:date="2013-06-11T10:35:00Z"/>
                <w:rFonts w:ascii="Arial" w:hAnsi="Arial" w:cs="Arial"/>
                <w:sz w:val="20"/>
              </w:rPr>
            </w:pPr>
          </w:p>
        </w:tc>
      </w:tr>
      <w:tr w:rsidR="00503D98" w:rsidRPr="00A12F15" w:rsidTr="00503D98">
        <w:trPr>
          <w:ins w:id="365" w:author="morayoa" w:date="2013-06-11T10:35:00Z"/>
        </w:trPr>
        <w:tc>
          <w:tcPr>
            <w:tcW w:w="1418" w:type="dxa"/>
            <w:tcBorders>
              <w:top w:val="nil"/>
              <w:bottom w:val="sing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366" w:author="morayoa" w:date="2013-06-11T10:35:00Z"/>
                <w:rFonts w:ascii="Arial" w:hAnsi="Arial" w:cs="Arial"/>
                <w:sz w:val="20"/>
              </w:rPr>
            </w:pPr>
          </w:p>
        </w:tc>
        <w:tc>
          <w:tcPr>
            <w:tcW w:w="1112" w:type="dxa"/>
            <w:vMer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367" w:author="morayoa" w:date="2013-06-11T10:35:00Z"/>
                <w:rFonts w:ascii="Arial" w:hAnsi="Arial" w:cs="Arial"/>
                <w:sz w:val="20"/>
              </w:rPr>
            </w:pPr>
          </w:p>
        </w:tc>
        <w:tc>
          <w:tcPr>
            <w:tcW w:w="1112" w:type="dxa"/>
            <w:vMer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368" w:author="morayoa" w:date="2013-06-11T10:35:00Z"/>
                <w:rFonts w:ascii="Arial" w:hAnsi="Arial" w:cs="Arial"/>
                <w:sz w:val="20"/>
              </w:rPr>
            </w:pPr>
          </w:p>
        </w:tc>
        <w:tc>
          <w:tcPr>
            <w:tcW w:w="1320" w:type="dxa"/>
            <w:vMer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369" w:author="morayoa" w:date="2013-06-11T10:35:00Z"/>
                <w:rFonts w:ascii="Arial" w:hAnsi="Arial" w:cs="Arial"/>
                <w:sz w:val="20"/>
              </w:rPr>
            </w:pPr>
          </w:p>
        </w:tc>
        <w:tc>
          <w:tcPr>
            <w:tcW w:w="1559"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370" w:author="morayoa" w:date="2013-06-11T10:35:00Z"/>
                <w:rFonts w:ascii="Arial" w:hAnsi="Arial" w:cs="Arial"/>
                <w:sz w:val="20"/>
              </w:rPr>
            </w:pPr>
          </w:p>
        </w:tc>
        <w:tc>
          <w:tcPr>
            <w:tcW w:w="1417"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371" w:author="morayoa" w:date="2013-06-11T10:35:00Z"/>
                <w:rFonts w:ascii="Arial" w:hAnsi="Arial" w:cs="Arial"/>
                <w:sz w:val="20"/>
              </w:rPr>
            </w:pPr>
          </w:p>
        </w:tc>
        <w:tc>
          <w:tcPr>
            <w:tcW w:w="1134"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372" w:author="morayoa" w:date="2013-06-11T10:35:00Z"/>
                <w:rFonts w:ascii="Arial" w:hAnsi="Arial" w:cs="Arial"/>
                <w:sz w:val="20"/>
              </w:rPr>
            </w:pPr>
          </w:p>
        </w:tc>
      </w:tr>
      <w:tr w:rsidR="00503D98" w:rsidRPr="00A12F15" w:rsidTr="00503D98">
        <w:trPr>
          <w:ins w:id="373" w:author="morayoa" w:date="2013-06-11T10:35:00Z"/>
        </w:trPr>
        <w:tc>
          <w:tcPr>
            <w:tcW w:w="1418" w:type="dxa"/>
            <w:tcBorders>
              <w:top w:val="single" w:sz="6" w:space="0" w:color="auto"/>
              <w:bottom w:val="nil"/>
            </w:tcBorders>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374" w:author="morayoa" w:date="2013-06-11T10:35:00Z"/>
                <w:rFonts w:ascii="Arial" w:hAnsi="Arial" w:cs="Arial"/>
                <w:sz w:val="20"/>
              </w:rPr>
            </w:pPr>
            <w:proofErr w:type="spellStart"/>
            <w:ins w:id="375" w:author="morayoa" w:date="2013-06-11T10:35:00Z">
              <w:r w:rsidRPr="00A12F15">
                <w:rPr>
                  <w:rFonts w:ascii="Arial" w:hAnsi="Arial" w:cs="Arial"/>
                  <w:sz w:val="20"/>
                </w:rPr>
                <w:t>Q</w:t>
              </w:r>
              <w:r w:rsidRPr="00A12F15">
                <w:rPr>
                  <w:rFonts w:ascii="Arial" w:hAnsi="Arial" w:cs="Arial"/>
                  <w:sz w:val="20"/>
                  <w:vertAlign w:val="subscript"/>
                </w:rPr>
                <w:t>intermediate</w:t>
              </w:r>
              <w:proofErr w:type="spellEnd"/>
              <w:r w:rsidRPr="00A12F15">
                <w:rPr>
                  <w:rFonts w:ascii="Arial" w:hAnsi="Arial" w:cs="Arial"/>
                  <w:sz w:val="20"/>
                </w:rPr>
                <w:t xml:space="preserve"> </w:t>
              </w:r>
            </w:ins>
          </w:p>
        </w:tc>
        <w:tc>
          <w:tcPr>
            <w:tcW w:w="1112" w:type="dxa"/>
            <w:vMerge w:val="restart"/>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376" w:author="morayoa" w:date="2013-06-11T10:35:00Z"/>
                <w:rFonts w:ascii="Arial" w:hAnsi="Arial" w:cs="Arial"/>
                <w:sz w:val="20"/>
              </w:rPr>
            </w:pPr>
          </w:p>
        </w:tc>
        <w:tc>
          <w:tcPr>
            <w:tcW w:w="1112" w:type="dxa"/>
            <w:vMerge w:val="restart"/>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377" w:author="morayoa" w:date="2013-06-11T10:35:00Z"/>
                <w:rFonts w:ascii="Arial" w:hAnsi="Arial" w:cs="Arial"/>
                <w:sz w:val="20"/>
              </w:rPr>
            </w:pPr>
          </w:p>
        </w:tc>
        <w:tc>
          <w:tcPr>
            <w:tcW w:w="1320" w:type="dxa"/>
            <w:vMerge w:val="restart"/>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378" w:author="morayoa" w:date="2013-06-11T10:35:00Z"/>
                <w:rFonts w:ascii="Arial" w:hAnsi="Arial" w:cs="Arial"/>
                <w:sz w:val="20"/>
              </w:rPr>
            </w:pPr>
          </w:p>
        </w:tc>
        <w:tc>
          <w:tcPr>
            <w:tcW w:w="1559"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379" w:author="morayoa" w:date="2013-06-11T10:35:00Z"/>
                <w:rFonts w:ascii="Arial" w:hAnsi="Arial" w:cs="Arial"/>
                <w:sz w:val="20"/>
              </w:rPr>
            </w:pPr>
          </w:p>
        </w:tc>
        <w:tc>
          <w:tcPr>
            <w:tcW w:w="1417"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380" w:author="morayoa" w:date="2013-06-11T10:35:00Z"/>
                <w:rFonts w:ascii="Arial" w:hAnsi="Arial" w:cs="Arial"/>
                <w:sz w:val="20"/>
              </w:rPr>
            </w:pPr>
          </w:p>
        </w:tc>
        <w:tc>
          <w:tcPr>
            <w:tcW w:w="1134"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381" w:author="morayoa" w:date="2013-06-11T10:35:00Z"/>
                <w:rFonts w:ascii="Arial" w:hAnsi="Arial" w:cs="Arial"/>
                <w:sz w:val="20"/>
              </w:rPr>
            </w:pPr>
          </w:p>
        </w:tc>
      </w:tr>
      <w:tr w:rsidR="00503D98" w:rsidRPr="00A12F15" w:rsidTr="00503D98">
        <w:trPr>
          <w:ins w:id="382" w:author="morayoa" w:date="2013-06-11T10:35:00Z"/>
        </w:trPr>
        <w:tc>
          <w:tcPr>
            <w:tcW w:w="1418" w:type="dxa"/>
            <w:tcBorders>
              <w:top w:val="nil"/>
              <w:bottom w:val="sing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383" w:author="morayoa" w:date="2013-06-11T10:35:00Z"/>
                <w:rFonts w:ascii="Arial" w:hAnsi="Arial" w:cs="Arial"/>
                <w:sz w:val="20"/>
              </w:rPr>
            </w:pPr>
          </w:p>
        </w:tc>
        <w:tc>
          <w:tcPr>
            <w:tcW w:w="1112" w:type="dxa"/>
            <w:vMer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384" w:author="morayoa" w:date="2013-06-11T10:35:00Z"/>
                <w:rFonts w:ascii="Arial" w:hAnsi="Arial" w:cs="Arial"/>
                <w:sz w:val="20"/>
              </w:rPr>
            </w:pPr>
          </w:p>
        </w:tc>
        <w:tc>
          <w:tcPr>
            <w:tcW w:w="1112" w:type="dxa"/>
            <w:vMer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385" w:author="morayoa" w:date="2013-06-11T10:35:00Z"/>
                <w:rFonts w:ascii="Arial" w:hAnsi="Arial" w:cs="Arial"/>
                <w:sz w:val="20"/>
              </w:rPr>
            </w:pPr>
          </w:p>
        </w:tc>
        <w:tc>
          <w:tcPr>
            <w:tcW w:w="1320" w:type="dxa"/>
            <w:vMer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386" w:author="morayoa" w:date="2013-06-11T10:35:00Z"/>
                <w:rFonts w:ascii="Arial" w:hAnsi="Arial" w:cs="Arial"/>
                <w:sz w:val="20"/>
              </w:rPr>
            </w:pPr>
          </w:p>
        </w:tc>
        <w:tc>
          <w:tcPr>
            <w:tcW w:w="1559"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387" w:author="morayoa" w:date="2013-06-11T10:35:00Z"/>
                <w:rFonts w:ascii="Arial" w:hAnsi="Arial" w:cs="Arial"/>
                <w:sz w:val="20"/>
              </w:rPr>
            </w:pPr>
          </w:p>
        </w:tc>
        <w:tc>
          <w:tcPr>
            <w:tcW w:w="1417"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388" w:author="morayoa" w:date="2013-06-11T10:35:00Z"/>
                <w:rFonts w:ascii="Arial" w:hAnsi="Arial" w:cs="Arial"/>
                <w:sz w:val="20"/>
              </w:rPr>
            </w:pPr>
          </w:p>
        </w:tc>
        <w:tc>
          <w:tcPr>
            <w:tcW w:w="1134"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389" w:author="morayoa" w:date="2013-06-11T10:35:00Z"/>
                <w:rFonts w:ascii="Arial" w:hAnsi="Arial" w:cs="Arial"/>
                <w:sz w:val="20"/>
              </w:rPr>
            </w:pPr>
          </w:p>
        </w:tc>
      </w:tr>
      <w:tr w:rsidR="00503D98" w:rsidRPr="00A12F15" w:rsidTr="00503D98">
        <w:trPr>
          <w:ins w:id="390" w:author="morayoa" w:date="2013-06-11T10:35:00Z"/>
        </w:trPr>
        <w:tc>
          <w:tcPr>
            <w:tcW w:w="1418" w:type="dxa"/>
            <w:tcBorders>
              <w:top w:val="single" w:sz="6" w:space="0" w:color="auto"/>
              <w:bottom w:val="nil"/>
            </w:tcBorders>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391" w:author="morayoa" w:date="2013-06-11T10:35:00Z"/>
                <w:rFonts w:ascii="Arial" w:hAnsi="Arial" w:cs="Arial"/>
                <w:sz w:val="20"/>
              </w:rPr>
            </w:pPr>
            <w:proofErr w:type="spellStart"/>
            <w:ins w:id="392" w:author="morayoa" w:date="2013-06-11T10:35:00Z">
              <w:r w:rsidRPr="00A12F15">
                <w:rPr>
                  <w:rFonts w:ascii="Arial" w:hAnsi="Arial" w:cs="Arial"/>
                  <w:sz w:val="20"/>
                </w:rPr>
                <w:t>Q</w:t>
              </w:r>
              <w:r w:rsidRPr="00A12F15">
                <w:rPr>
                  <w:rFonts w:ascii="Arial" w:hAnsi="Arial" w:cs="Arial"/>
                  <w:sz w:val="20"/>
                  <w:vertAlign w:val="subscript"/>
                </w:rPr>
                <w:t>max</w:t>
              </w:r>
              <w:proofErr w:type="spellEnd"/>
            </w:ins>
          </w:p>
        </w:tc>
        <w:tc>
          <w:tcPr>
            <w:tcW w:w="1112" w:type="dxa"/>
            <w:vMerge w:val="restart"/>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393" w:author="morayoa" w:date="2013-06-11T10:35:00Z"/>
                <w:rFonts w:ascii="Arial" w:hAnsi="Arial" w:cs="Arial"/>
                <w:sz w:val="20"/>
              </w:rPr>
            </w:pPr>
          </w:p>
        </w:tc>
        <w:tc>
          <w:tcPr>
            <w:tcW w:w="1112" w:type="dxa"/>
            <w:vMerge w:val="restart"/>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394" w:author="morayoa" w:date="2013-06-11T10:35:00Z"/>
                <w:rFonts w:ascii="Arial" w:hAnsi="Arial" w:cs="Arial"/>
                <w:sz w:val="20"/>
              </w:rPr>
            </w:pPr>
          </w:p>
        </w:tc>
        <w:tc>
          <w:tcPr>
            <w:tcW w:w="1320" w:type="dxa"/>
            <w:vMerge w:val="restart"/>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395" w:author="morayoa" w:date="2013-06-11T10:35:00Z"/>
                <w:rFonts w:ascii="Arial" w:hAnsi="Arial" w:cs="Arial"/>
                <w:sz w:val="20"/>
              </w:rPr>
            </w:pPr>
          </w:p>
        </w:tc>
        <w:tc>
          <w:tcPr>
            <w:tcW w:w="1559"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396" w:author="morayoa" w:date="2013-06-11T10:35:00Z"/>
                <w:rFonts w:ascii="Arial" w:hAnsi="Arial" w:cs="Arial"/>
                <w:sz w:val="20"/>
              </w:rPr>
            </w:pPr>
          </w:p>
        </w:tc>
        <w:tc>
          <w:tcPr>
            <w:tcW w:w="1417"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397" w:author="morayoa" w:date="2013-06-11T10:35:00Z"/>
                <w:rFonts w:ascii="Arial" w:hAnsi="Arial" w:cs="Arial"/>
                <w:sz w:val="20"/>
              </w:rPr>
            </w:pPr>
          </w:p>
        </w:tc>
        <w:tc>
          <w:tcPr>
            <w:tcW w:w="1134"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398" w:author="morayoa" w:date="2013-06-11T10:35:00Z"/>
                <w:rFonts w:ascii="Arial" w:hAnsi="Arial" w:cs="Arial"/>
                <w:sz w:val="20"/>
              </w:rPr>
            </w:pPr>
          </w:p>
        </w:tc>
      </w:tr>
      <w:tr w:rsidR="00503D98" w:rsidRPr="00A12F15" w:rsidTr="00503D98">
        <w:trPr>
          <w:ins w:id="399" w:author="morayoa" w:date="2013-06-11T10:35:00Z"/>
        </w:trPr>
        <w:tc>
          <w:tcPr>
            <w:tcW w:w="1418" w:type="dxa"/>
            <w:tcBorders>
              <w:top w:val="nil"/>
              <w:bottom w:val="sing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400" w:author="morayoa" w:date="2013-06-11T10:35:00Z"/>
                <w:rFonts w:ascii="Arial" w:hAnsi="Arial" w:cs="Arial"/>
                <w:sz w:val="20"/>
              </w:rPr>
            </w:pPr>
          </w:p>
        </w:tc>
        <w:tc>
          <w:tcPr>
            <w:tcW w:w="1112" w:type="dxa"/>
            <w:vMer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401" w:author="morayoa" w:date="2013-06-11T10:35:00Z"/>
                <w:rFonts w:ascii="Arial" w:hAnsi="Arial" w:cs="Arial"/>
                <w:sz w:val="20"/>
              </w:rPr>
            </w:pPr>
          </w:p>
        </w:tc>
        <w:tc>
          <w:tcPr>
            <w:tcW w:w="1112" w:type="dxa"/>
            <w:vMer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402" w:author="morayoa" w:date="2013-06-11T10:35:00Z"/>
                <w:rFonts w:ascii="Arial" w:hAnsi="Arial" w:cs="Arial"/>
                <w:sz w:val="20"/>
              </w:rPr>
            </w:pPr>
          </w:p>
        </w:tc>
        <w:tc>
          <w:tcPr>
            <w:tcW w:w="1320" w:type="dxa"/>
            <w:vMer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403" w:author="morayoa" w:date="2013-06-11T10:35:00Z"/>
                <w:rFonts w:ascii="Arial" w:hAnsi="Arial" w:cs="Arial"/>
                <w:sz w:val="20"/>
              </w:rPr>
            </w:pPr>
          </w:p>
        </w:tc>
        <w:tc>
          <w:tcPr>
            <w:tcW w:w="1559"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404" w:author="morayoa" w:date="2013-06-11T10:35:00Z"/>
                <w:rFonts w:ascii="Arial" w:hAnsi="Arial" w:cs="Arial"/>
                <w:sz w:val="20"/>
              </w:rPr>
            </w:pPr>
          </w:p>
        </w:tc>
        <w:tc>
          <w:tcPr>
            <w:tcW w:w="1417"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405" w:author="morayoa" w:date="2013-06-11T10:35:00Z"/>
                <w:rFonts w:ascii="Arial" w:hAnsi="Arial" w:cs="Arial"/>
                <w:sz w:val="20"/>
              </w:rPr>
            </w:pPr>
          </w:p>
        </w:tc>
        <w:tc>
          <w:tcPr>
            <w:tcW w:w="1134"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406" w:author="morayoa" w:date="2013-06-11T10:35:00Z"/>
                <w:rFonts w:ascii="Arial" w:hAnsi="Arial" w:cs="Arial"/>
                <w:sz w:val="20"/>
              </w:rPr>
            </w:pPr>
          </w:p>
        </w:tc>
      </w:tr>
      <w:tr w:rsidR="008C443C" w:rsidRPr="00A12F15" w:rsidTr="00503D98">
        <w:tc>
          <w:tcPr>
            <w:tcW w:w="1418" w:type="dxa"/>
            <w:vMerge w:val="restart"/>
            <w:tcBorders>
              <w:top w:val="single" w:sz="6" w:space="0" w:color="auto"/>
            </w:tcBorders>
          </w:tcPr>
          <w:p w:rsidR="008C443C" w:rsidRPr="00A12F15" w:rsidRDefault="008C443C" w:rsidP="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roofErr w:type="spellStart"/>
            <w:r w:rsidRPr="00A12F15">
              <w:rPr>
                <w:rFonts w:ascii="Arial" w:hAnsi="Arial" w:cs="Arial"/>
                <w:sz w:val="20"/>
              </w:rPr>
              <w:t>Q</w:t>
            </w:r>
            <w:r w:rsidRPr="00A12F15">
              <w:rPr>
                <w:rFonts w:ascii="Arial" w:hAnsi="Arial" w:cs="Arial"/>
                <w:sz w:val="20"/>
                <w:vertAlign w:val="subscript"/>
              </w:rPr>
              <w:t>min</w:t>
            </w:r>
            <w:proofErr w:type="spellEnd"/>
          </w:p>
        </w:tc>
        <w:tc>
          <w:tcPr>
            <w:tcW w:w="1112" w:type="dxa"/>
            <w:vMerge w:val="restart"/>
          </w:tcPr>
          <w:p w:rsidR="008C443C" w:rsidRPr="00A12F15" w:rsidRDefault="008C443C" w:rsidP="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12" w:type="dxa"/>
            <w:vMerge w:val="restart"/>
          </w:tcPr>
          <w:p w:rsidR="008C443C" w:rsidRPr="00A12F15" w:rsidRDefault="008C443C" w:rsidP="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320" w:type="dxa"/>
            <w:vMerge w:val="restart"/>
          </w:tcPr>
          <w:p w:rsidR="008C443C" w:rsidRPr="00A12F15" w:rsidRDefault="008C443C" w:rsidP="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559" w:type="dxa"/>
          </w:tcPr>
          <w:p w:rsidR="008C443C" w:rsidRPr="00A12F15" w:rsidRDefault="008C443C" w:rsidP="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17" w:type="dxa"/>
          </w:tcPr>
          <w:p w:rsidR="008C443C" w:rsidRPr="00A12F15" w:rsidRDefault="008C443C" w:rsidP="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34" w:type="dxa"/>
          </w:tcPr>
          <w:p w:rsidR="008C443C" w:rsidRPr="00A12F15" w:rsidRDefault="008C443C" w:rsidP="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r w:rsidR="008C443C" w:rsidRPr="00A12F15" w:rsidTr="00503D98">
        <w:tc>
          <w:tcPr>
            <w:tcW w:w="1418" w:type="dxa"/>
            <w:vMerge/>
          </w:tcPr>
          <w:p w:rsidR="008C443C" w:rsidRPr="00A12F15" w:rsidRDefault="008C443C" w:rsidP="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12" w:type="dxa"/>
            <w:vMerge/>
          </w:tcPr>
          <w:p w:rsidR="008C443C" w:rsidRPr="00A12F15" w:rsidRDefault="008C443C" w:rsidP="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12" w:type="dxa"/>
            <w:vMerge/>
          </w:tcPr>
          <w:p w:rsidR="008C443C" w:rsidRPr="00A12F15" w:rsidRDefault="008C443C" w:rsidP="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320" w:type="dxa"/>
            <w:vMerge/>
          </w:tcPr>
          <w:p w:rsidR="008C443C" w:rsidRPr="00A12F15" w:rsidRDefault="008C443C" w:rsidP="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559" w:type="dxa"/>
          </w:tcPr>
          <w:p w:rsidR="008C443C" w:rsidRPr="00A12F15" w:rsidRDefault="008C443C" w:rsidP="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17" w:type="dxa"/>
          </w:tcPr>
          <w:p w:rsidR="008C443C" w:rsidRPr="00A12F15" w:rsidRDefault="008C443C" w:rsidP="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34" w:type="dxa"/>
          </w:tcPr>
          <w:p w:rsidR="008C443C" w:rsidRPr="00A12F15" w:rsidRDefault="008C443C" w:rsidP="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bl>
    <w:p w:rsidR="008C443C" w:rsidRDefault="00503D98" w:rsidP="00F83412">
      <w:pPr>
        <w:tabs>
          <w:tab w:val="left" w:pos="-720"/>
          <w:tab w:val="left" w:pos="0"/>
          <w:tab w:val="left" w:pos="259"/>
          <w:tab w:val="left" w:pos="567"/>
          <w:tab w:val="left" w:pos="604"/>
          <w:tab w:val="left" w:pos="1440"/>
        </w:tabs>
        <w:suppressAutoHyphens/>
        <w:jc w:val="both"/>
        <w:rPr>
          <w:ins w:id="407" w:author="morayoa" w:date="2013-06-11T10:48:00Z"/>
          <w:rFonts w:ascii="Arial" w:hAnsi="Arial" w:cs="Arial"/>
          <w:sz w:val="20"/>
        </w:rPr>
      </w:pPr>
      <w:ins w:id="408" w:author="morayoa" w:date="2013-06-11T10:35:00Z">
        <w:r w:rsidRPr="00A12F15">
          <w:rPr>
            <w:rFonts w:ascii="Arial" w:hAnsi="Arial" w:cs="Arial"/>
            <w:sz w:val="20"/>
          </w:rPr>
          <w:t xml:space="preserve"> </w:t>
        </w:r>
      </w:ins>
    </w:p>
    <w:p w:rsidR="001711D4" w:rsidRPr="00A12F15" w:rsidRDefault="001711D4" w:rsidP="00F83412">
      <w:pPr>
        <w:tabs>
          <w:tab w:val="left" w:pos="-720"/>
          <w:tab w:val="left" w:pos="0"/>
          <w:tab w:val="left" w:pos="259"/>
          <w:tab w:val="left" w:pos="567"/>
          <w:tab w:val="left" w:pos="604"/>
          <w:tab w:val="left" w:pos="1440"/>
        </w:tabs>
        <w:suppressAutoHyphens/>
        <w:jc w:val="both"/>
        <w:rPr>
          <w:rFonts w:ascii="Arial" w:hAnsi="Arial" w:cs="Arial"/>
          <w:sz w:val="20"/>
        </w:rPr>
      </w:pPr>
      <w:r w:rsidRPr="00A12F15">
        <w:rPr>
          <w:rFonts w:ascii="Arial" w:hAnsi="Arial" w:cs="Arial"/>
          <w:sz w:val="20"/>
        </w:rPr>
        <w:t xml:space="preserve">(*) </w:t>
      </w:r>
      <w:r w:rsidRPr="00A12F15">
        <w:rPr>
          <w:rFonts w:ascii="Arial" w:hAnsi="Arial" w:cs="Arial"/>
          <w:sz w:val="20"/>
        </w:rPr>
        <w:tab/>
      </w:r>
      <w:r w:rsidRPr="00A12F15">
        <w:rPr>
          <w:rFonts w:ascii="Arial" w:hAnsi="Arial" w:cs="Arial"/>
          <w:sz w:val="20"/>
        </w:rPr>
        <w:tab/>
        <w:t>The pulses sent by the displacement transducer (or simulator) to simulate belt movement</w:t>
      </w:r>
    </w:p>
    <w:p w:rsidR="001711D4" w:rsidRPr="00A12F15" w:rsidRDefault="001711D4" w:rsidP="00F83412">
      <w:pPr>
        <w:tabs>
          <w:tab w:val="left" w:pos="-720"/>
          <w:tab w:val="left" w:pos="0"/>
          <w:tab w:val="left" w:pos="259"/>
          <w:tab w:val="left" w:pos="567"/>
          <w:tab w:val="left" w:pos="604"/>
          <w:tab w:val="left" w:pos="1440"/>
        </w:tabs>
        <w:suppressAutoHyphens/>
        <w:jc w:val="both"/>
        <w:rPr>
          <w:rFonts w:ascii="Arial" w:hAnsi="Arial" w:cs="Arial"/>
          <w:sz w:val="20"/>
        </w:rPr>
      </w:pPr>
      <w:r w:rsidRPr="00A12F15">
        <w:rPr>
          <w:rFonts w:ascii="Arial" w:hAnsi="Arial" w:cs="Arial"/>
          <w:sz w:val="20"/>
        </w:rPr>
        <w:t>(**)</w:t>
      </w:r>
      <w:r w:rsidRPr="00A12F15">
        <w:rPr>
          <w:rFonts w:ascii="Arial" w:hAnsi="Arial" w:cs="Arial"/>
          <w:sz w:val="20"/>
        </w:rPr>
        <w:tab/>
      </w:r>
      <w:r w:rsidRPr="00A12F15">
        <w:rPr>
          <w:rFonts w:ascii="Arial" w:hAnsi="Arial" w:cs="Arial"/>
          <w:sz w:val="20"/>
        </w:rPr>
        <w:tab/>
        <w:t xml:space="preserve">See the Simulation page in section 1 for the simulated </w:t>
      </w:r>
      <w:proofErr w:type="spellStart"/>
      <w:r w:rsidRPr="00A12F15">
        <w:rPr>
          <w:rFonts w:ascii="Arial" w:hAnsi="Arial" w:cs="Arial"/>
          <w:sz w:val="20"/>
        </w:rPr>
        <w:t>totalization</w:t>
      </w:r>
      <w:proofErr w:type="spellEnd"/>
      <w:r w:rsidRPr="00A12F15">
        <w:rPr>
          <w:rFonts w:ascii="Arial" w:hAnsi="Arial" w:cs="Arial"/>
          <w:sz w:val="20"/>
        </w:rPr>
        <w:t xml:space="preserve"> calculation formula </w:t>
      </w:r>
    </w:p>
    <w:p w:rsidR="001711D4" w:rsidRDefault="001711D4" w:rsidP="00F83412">
      <w:pPr>
        <w:tabs>
          <w:tab w:val="left" w:pos="-720"/>
          <w:tab w:val="left" w:pos="0"/>
          <w:tab w:val="left" w:pos="259"/>
          <w:tab w:val="left" w:pos="567"/>
          <w:tab w:val="left" w:pos="604"/>
          <w:tab w:val="left" w:pos="1440"/>
        </w:tabs>
        <w:suppressAutoHyphens/>
        <w:jc w:val="both"/>
        <w:rPr>
          <w:rFonts w:ascii="Arial" w:hAnsi="Arial" w:cs="Arial"/>
          <w:sz w:val="20"/>
        </w:rPr>
      </w:pPr>
      <w:r w:rsidRPr="00A12F15">
        <w:rPr>
          <w:rFonts w:ascii="Arial" w:hAnsi="Arial" w:cs="Arial"/>
          <w:sz w:val="20"/>
        </w:rPr>
        <w:t>(***)</w:t>
      </w:r>
      <w:r w:rsidRPr="00A12F15">
        <w:rPr>
          <w:rFonts w:ascii="Arial" w:hAnsi="Arial" w:cs="Arial"/>
          <w:sz w:val="20"/>
        </w:rPr>
        <w:tab/>
      </w:r>
      <w:r w:rsidRPr="00A12F15">
        <w:rPr>
          <w:rFonts w:ascii="Arial" w:hAnsi="Arial" w:cs="Arial"/>
          <w:sz w:val="20"/>
        </w:rPr>
        <w:tab/>
        <w:t>See the “Explanatory notes” section for the E % calculation formula</w:t>
      </w:r>
    </w:p>
    <w:p w:rsidR="001711D4" w:rsidRDefault="001711D4" w:rsidP="001711D4">
      <w:pPr>
        <w:tabs>
          <w:tab w:val="left" w:pos="-720"/>
          <w:tab w:val="left" w:pos="0"/>
          <w:tab w:val="left" w:pos="259"/>
          <w:tab w:val="left" w:pos="604"/>
          <w:tab w:val="left" w:pos="816"/>
          <w:tab w:val="left" w:pos="1440"/>
        </w:tabs>
        <w:suppressAutoHyphens/>
        <w:jc w:val="both"/>
        <w:rPr>
          <w:rFonts w:ascii="Arial" w:hAnsi="Arial" w:cs="Arial"/>
          <w:sz w:val="20"/>
        </w:rPr>
      </w:pPr>
    </w:p>
    <w:p w:rsidR="001711D4" w:rsidRDefault="001711D4" w:rsidP="001711D4">
      <w:pPr>
        <w:tabs>
          <w:tab w:val="left" w:pos="-720"/>
          <w:tab w:val="left" w:pos="0"/>
          <w:tab w:val="left" w:pos="259"/>
          <w:tab w:val="left" w:pos="604"/>
          <w:tab w:val="left" w:pos="816"/>
          <w:tab w:val="left" w:pos="1440"/>
        </w:tabs>
        <w:suppressAutoHyphens/>
        <w:jc w:val="both"/>
        <w:rPr>
          <w:rFonts w:ascii="Arial" w:hAnsi="Arial" w:cs="Arial"/>
          <w:sz w:val="20"/>
        </w:rPr>
      </w:pPr>
    </w:p>
    <w:p w:rsidR="001711D4" w:rsidRDefault="001711D4" w:rsidP="001711D4">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1.5.1</w:t>
      </w:r>
      <w:r w:rsidRPr="00A12F15">
        <w:rPr>
          <w:rFonts w:ascii="Arial" w:hAnsi="Arial" w:cs="Arial"/>
          <w:sz w:val="20"/>
        </w:rPr>
        <w:tab/>
      </w:r>
      <w:r w:rsidR="000450FD" w:rsidRPr="00A12F15">
        <w:rPr>
          <w:rFonts w:ascii="Arial" w:hAnsi="Arial" w:cs="Arial"/>
          <w:sz w:val="20"/>
        </w:rPr>
        <w:tab/>
      </w:r>
      <w:r w:rsidRPr="00A12F15">
        <w:rPr>
          <w:rFonts w:ascii="Arial" w:hAnsi="Arial" w:cs="Arial"/>
          <w:sz w:val="20"/>
        </w:rPr>
        <w:t>Static temperatures (continued)</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54453E"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 xml:space="preserve">Test 4 - Static temperature 5 </w:t>
      </w:r>
      <w:r w:rsidRPr="00A12F15">
        <w:rPr>
          <w:rFonts w:ascii="Arial" w:hAnsi="Arial" w:cs="Arial"/>
          <w:sz w:val="20"/>
        </w:rPr>
        <w:sym w:font="Symbol" w:char="F0B0"/>
      </w:r>
      <w:r w:rsidRPr="00A12F15">
        <w:rPr>
          <w:rFonts w:ascii="Arial" w:hAnsi="Arial" w:cs="Arial"/>
          <w:sz w:val="20"/>
        </w:rPr>
        <w:t>C</w:t>
      </w:r>
    </w:p>
    <w:p w:rsidR="001711D4" w:rsidRPr="00A12F15" w:rsidRDefault="001711D4">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112" w:type="dxa"/>
        <w:tblLayout w:type="fixed"/>
        <w:tblCellMar>
          <w:left w:w="112" w:type="dxa"/>
          <w:right w:w="112" w:type="dxa"/>
        </w:tblCellMar>
        <w:tblLook w:val="0000"/>
      </w:tblPr>
      <w:tblGrid>
        <w:gridCol w:w="970"/>
        <w:gridCol w:w="970"/>
        <w:gridCol w:w="960"/>
        <w:gridCol w:w="1495"/>
      </w:tblGrid>
      <w:tr w:rsidR="001E2D97" w:rsidRPr="00A12F15" w:rsidTr="00870A73">
        <w:tc>
          <w:tcPr>
            <w:tcW w:w="970" w:type="dxa"/>
          </w:tcPr>
          <w:p w:rsidR="001E2D97" w:rsidRPr="00A12F15" w:rsidRDefault="00FC47BA">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fldChar w:fldCharType="begin"/>
            </w:r>
            <w:r w:rsidR="001E2D97" w:rsidRPr="00A12F15">
              <w:rPr>
                <w:rFonts w:ascii="Arial" w:hAnsi="Arial" w:cs="Arial"/>
                <w:sz w:val="20"/>
              </w:rPr>
              <w:instrText xml:space="preserve">PRIVATE </w:instrText>
            </w:r>
            <w:r w:rsidRPr="00A12F15">
              <w:rPr>
                <w:rFonts w:ascii="Arial" w:hAnsi="Arial" w:cs="Arial"/>
                <w:sz w:val="20"/>
              </w:rPr>
              <w:fldChar w:fldCharType="end"/>
            </w:r>
          </w:p>
        </w:tc>
        <w:tc>
          <w:tcPr>
            <w:tcW w:w="970" w:type="dxa"/>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At start</w:t>
            </w:r>
          </w:p>
        </w:tc>
        <w:tc>
          <w:tcPr>
            <w:tcW w:w="960" w:type="dxa"/>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At end</w:t>
            </w:r>
          </w:p>
        </w:tc>
        <w:tc>
          <w:tcPr>
            <w:tcW w:w="1495" w:type="dxa"/>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870A73">
        <w:tc>
          <w:tcPr>
            <w:tcW w:w="970" w:type="dxa"/>
          </w:tcPr>
          <w:p w:rsidR="001E2D97" w:rsidRPr="00A12F15" w:rsidRDefault="001E2D97">
            <w:pPr>
              <w:tabs>
                <w:tab w:val="left" w:pos="-720"/>
                <w:tab w:val="left" w:pos="0"/>
                <w:tab w:val="left" w:pos="259"/>
                <w:tab w:val="left" w:pos="604"/>
                <w:tab w:val="left" w:pos="816"/>
                <w:tab w:val="left" w:pos="1440"/>
              </w:tabs>
              <w:suppressAutoHyphens/>
              <w:spacing w:after="56"/>
              <w:jc w:val="right"/>
              <w:rPr>
                <w:rFonts w:ascii="Arial" w:hAnsi="Arial" w:cs="Arial"/>
                <w:sz w:val="20"/>
              </w:rPr>
            </w:pPr>
            <w:r w:rsidRPr="00A12F15">
              <w:rPr>
                <w:rFonts w:ascii="Arial" w:hAnsi="Arial" w:cs="Arial"/>
                <w:sz w:val="20"/>
              </w:rPr>
              <w:t>Temp:</w:t>
            </w:r>
          </w:p>
        </w:tc>
        <w:tc>
          <w:tcPr>
            <w:tcW w:w="970" w:type="dxa"/>
            <w:tcBorders>
              <w:top w:val="doub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60" w:type="dxa"/>
            <w:tcBorders>
              <w:top w:val="doub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95" w:type="dxa"/>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r w:rsidRPr="00A12F15">
              <w:rPr>
                <w:rFonts w:ascii="Arial" w:hAnsi="Arial" w:cs="Arial"/>
                <w:sz w:val="20"/>
              </w:rPr>
              <w:sym w:font="Symbol" w:char="F0B0"/>
            </w:r>
            <w:r w:rsidRPr="00A12F15">
              <w:rPr>
                <w:rFonts w:ascii="Arial" w:hAnsi="Arial" w:cs="Arial"/>
                <w:sz w:val="20"/>
              </w:rPr>
              <w:t>C</w:t>
            </w:r>
          </w:p>
        </w:tc>
      </w:tr>
      <w:tr w:rsidR="001E2D97" w:rsidRPr="00A12F15" w:rsidTr="00870A73">
        <w:tc>
          <w:tcPr>
            <w:tcW w:w="970" w:type="dxa"/>
          </w:tcPr>
          <w:p w:rsidR="001E2D97" w:rsidRPr="00A12F15" w:rsidRDefault="001E2D97">
            <w:pPr>
              <w:tabs>
                <w:tab w:val="left" w:pos="-720"/>
                <w:tab w:val="left" w:pos="0"/>
                <w:tab w:val="left" w:pos="259"/>
                <w:tab w:val="left" w:pos="604"/>
                <w:tab w:val="left" w:pos="816"/>
                <w:tab w:val="left" w:pos="1440"/>
              </w:tabs>
              <w:suppressAutoHyphens/>
              <w:spacing w:after="56"/>
              <w:jc w:val="right"/>
              <w:rPr>
                <w:rFonts w:ascii="Arial" w:hAnsi="Arial" w:cs="Arial"/>
                <w:sz w:val="20"/>
              </w:rPr>
            </w:pPr>
            <w:r w:rsidRPr="00A12F15">
              <w:rPr>
                <w:rFonts w:ascii="Arial" w:hAnsi="Arial" w:cs="Arial"/>
                <w:sz w:val="20"/>
              </w:rPr>
              <w:t>Rel. h:</w:t>
            </w:r>
          </w:p>
        </w:tc>
        <w:tc>
          <w:tcPr>
            <w:tcW w:w="970"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60"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95" w:type="dxa"/>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
        </w:tc>
      </w:tr>
      <w:tr w:rsidR="001E2D97" w:rsidRPr="00A12F15" w:rsidTr="00870A73">
        <w:tc>
          <w:tcPr>
            <w:tcW w:w="970" w:type="dxa"/>
          </w:tcPr>
          <w:p w:rsidR="001E2D97" w:rsidRPr="00A12F15" w:rsidRDefault="001E2D97">
            <w:pPr>
              <w:tabs>
                <w:tab w:val="right" w:pos="746"/>
              </w:tabs>
              <w:suppressAutoHyphens/>
              <w:spacing w:after="56"/>
              <w:rPr>
                <w:rFonts w:ascii="Arial" w:hAnsi="Arial" w:cs="Arial"/>
                <w:sz w:val="20"/>
              </w:rPr>
            </w:pPr>
            <w:r w:rsidRPr="00A12F15">
              <w:rPr>
                <w:rFonts w:ascii="Arial" w:hAnsi="Arial" w:cs="Arial"/>
                <w:sz w:val="20"/>
              </w:rPr>
              <w:tab/>
              <w:t>Date:</w:t>
            </w:r>
          </w:p>
        </w:tc>
        <w:tc>
          <w:tcPr>
            <w:tcW w:w="970"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60"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95" w:type="dxa"/>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roofErr w:type="spellStart"/>
            <w:r w:rsidR="002829F3" w:rsidRPr="00A12F15">
              <w:rPr>
                <w:rFonts w:ascii="Arial" w:hAnsi="Arial" w:cs="Arial"/>
                <w:sz w:val="20"/>
              </w:rPr>
              <w:t>yyyy</w:t>
            </w:r>
            <w:proofErr w:type="spellEnd"/>
            <w:r w:rsidR="002829F3" w:rsidRPr="00A12F15">
              <w:rPr>
                <w:rFonts w:ascii="Arial" w:hAnsi="Arial" w:cs="Arial"/>
                <w:sz w:val="20"/>
              </w:rPr>
              <w:t>-mm-</w:t>
            </w:r>
            <w:proofErr w:type="spellStart"/>
            <w:r w:rsidR="002829F3" w:rsidRPr="00A12F15">
              <w:rPr>
                <w:rFonts w:ascii="Arial" w:hAnsi="Arial" w:cs="Arial"/>
                <w:sz w:val="20"/>
              </w:rPr>
              <w:t>dd</w:t>
            </w:r>
            <w:proofErr w:type="spellEnd"/>
          </w:p>
        </w:tc>
      </w:tr>
      <w:tr w:rsidR="001E2D97" w:rsidRPr="00A12F15" w:rsidTr="00870A73">
        <w:tc>
          <w:tcPr>
            <w:tcW w:w="970" w:type="dxa"/>
          </w:tcPr>
          <w:p w:rsidR="001E2D97" w:rsidRPr="00A12F15" w:rsidRDefault="001E2D97">
            <w:pPr>
              <w:tabs>
                <w:tab w:val="right" w:pos="746"/>
              </w:tabs>
              <w:suppressAutoHyphens/>
              <w:spacing w:after="56"/>
              <w:rPr>
                <w:rFonts w:ascii="Arial" w:hAnsi="Arial" w:cs="Arial"/>
                <w:sz w:val="20"/>
              </w:rPr>
            </w:pPr>
            <w:r w:rsidRPr="00A12F15">
              <w:rPr>
                <w:rFonts w:ascii="Arial" w:hAnsi="Arial" w:cs="Arial"/>
                <w:sz w:val="20"/>
              </w:rPr>
              <w:tab/>
              <w:t>Time:</w:t>
            </w:r>
          </w:p>
        </w:tc>
        <w:tc>
          <w:tcPr>
            <w:tcW w:w="970" w:type="dxa"/>
            <w:tcBorders>
              <w:top w:val="single" w:sz="7" w:space="0" w:color="auto"/>
              <w:left w:val="doub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60" w:type="dxa"/>
            <w:tcBorders>
              <w:top w:val="single" w:sz="7" w:space="0" w:color="auto"/>
              <w:left w:val="single" w:sz="7" w:space="0" w:color="auto"/>
              <w:bottom w:val="doub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95" w:type="dxa"/>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roofErr w:type="spellStart"/>
            <w:r w:rsidRPr="00A12F15">
              <w:rPr>
                <w:rFonts w:ascii="Arial" w:hAnsi="Arial" w:cs="Arial"/>
                <w:sz w:val="20"/>
              </w:rPr>
              <w:t>hh:mm:ss</w:t>
            </w:r>
            <w:proofErr w:type="spellEnd"/>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9072" w:type="dxa"/>
        <w:tblInd w:w="5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56" w:type="dxa"/>
          <w:right w:w="56" w:type="dxa"/>
        </w:tblCellMar>
        <w:tblLook w:val="0000"/>
      </w:tblPr>
      <w:tblGrid>
        <w:gridCol w:w="1418"/>
        <w:gridCol w:w="1112"/>
        <w:gridCol w:w="1112"/>
        <w:gridCol w:w="1320"/>
        <w:gridCol w:w="1559"/>
        <w:gridCol w:w="1417"/>
        <w:gridCol w:w="1134"/>
      </w:tblGrid>
      <w:tr w:rsidR="00503D98" w:rsidRPr="00A12F15" w:rsidTr="00503D98">
        <w:trPr>
          <w:ins w:id="409" w:author="morayoa" w:date="2013-06-11T10:35:00Z"/>
        </w:trPr>
        <w:tc>
          <w:tcPr>
            <w:tcW w:w="1418" w:type="dxa"/>
            <w:tcBorders>
              <w:bottom w:val="single" w:sz="6" w:space="0" w:color="auto"/>
            </w:tcBorders>
          </w:tcPr>
          <w:p w:rsidR="00503D98" w:rsidRPr="00A12F15" w:rsidRDefault="00FC47BA" w:rsidP="00503D98">
            <w:pPr>
              <w:tabs>
                <w:tab w:val="left" w:pos="-720"/>
                <w:tab w:val="left" w:pos="0"/>
                <w:tab w:val="left" w:pos="259"/>
                <w:tab w:val="left" w:pos="604"/>
                <w:tab w:val="left" w:pos="816"/>
                <w:tab w:val="left" w:pos="1440"/>
              </w:tabs>
              <w:suppressAutoHyphens/>
              <w:jc w:val="center"/>
              <w:rPr>
                <w:ins w:id="410" w:author="morayoa" w:date="2013-06-11T10:35:00Z"/>
                <w:rFonts w:ascii="Arial" w:hAnsi="Arial" w:cs="Arial"/>
                <w:sz w:val="20"/>
              </w:rPr>
            </w:pPr>
            <w:ins w:id="411" w:author="morayoa" w:date="2013-06-11T10:35:00Z">
              <w:r w:rsidRPr="00A12F15">
                <w:rPr>
                  <w:rFonts w:ascii="Arial" w:hAnsi="Arial" w:cs="Arial"/>
                  <w:sz w:val="20"/>
                </w:rPr>
                <w:fldChar w:fldCharType="begin"/>
              </w:r>
              <w:r w:rsidR="00503D98" w:rsidRPr="00A12F15">
                <w:rPr>
                  <w:rFonts w:ascii="Arial" w:hAnsi="Arial" w:cs="Arial"/>
                  <w:sz w:val="20"/>
                </w:rPr>
                <w:instrText xml:space="preserve">PRIVATE </w:instrText>
              </w:r>
              <w:r w:rsidRPr="00A12F15">
                <w:rPr>
                  <w:rFonts w:ascii="Arial" w:hAnsi="Arial" w:cs="Arial"/>
                  <w:sz w:val="20"/>
                </w:rPr>
                <w:fldChar w:fldCharType="end"/>
              </w:r>
              <w:r w:rsidR="00503D98" w:rsidRPr="00A12F15">
                <w:rPr>
                  <w:rFonts w:ascii="Arial" w:hAnsi="Arial" w:cs="Arial"/>
                  <w:sz w:val="20"/>
                </w:rPr>
                <w:t>Q</w:t>
              </w:r>
            </w:ins>
          </w:p>
          <w:p w:rsidR="00503D98" w:rsidRPr="00A12F15" w:rsidRDefault="00503D98" w:rsidP="00503D98">
            <w:pPr>
              <w:tabs>
                <w:tab w:val="left" w:pos="-720"/>
                <w:tab w:val="left" w:pos="0"/>
                <w:tab w:val="left" w:pos="259"/>
                <w:tab w:val="left" w:pos="604"/>
                <w:tab w:val="left" w:pos="816"/>
                <w:tab w:val="left" w:pos="1440"/>
              </w:tabs>
              <w:suppressAutoHyphens/>
              <w:jc w:val="center"/>
              <w:rPr>
                <w:ins w:id="412" w:author="morayoa" w:date="2013-06-11T10:35:00Z"/>
                <w:rFonts w:ascii="Arial" w:hAnsi="Arial" w:cs="Arial"/>
                <w:sz w:val="20"/>
              </w:rPr>
            </w:pPr>
          </w:p>
          <w:p w:rsidR="00503D98" w:rsidRPr="00A12F15" w:rsidRDefault="00503D98" w:rsidP="00503D98">
            <w:pPr>
              <w:tabs>
                <w:tab w:val="left" w:pos="-720"/>
                <w:tab w:val="left" w:pos="0"/>
                <w:tab w:val="left" w:pos="259"/>
                <w:tab w:val="left" w:pos="604"/>
                <w:tab w:val="left" w:pos="816"/>
                <w:tab w:val="left" w:pos="1440"/>
              </w:tabs>
              <w:suppressAutoHyphens/>
              <w:jc w:val="center"/>
              <w:rPr>
                <w:ins w:id="413" w:author="morayoa" w:date="2013-06-11T10:35:00Z"/>
                <w:rFonts w:ascii="Arial" w:hAnsi="Arial" w:cs="Arial"/>
                <w:sz w:val="20"/>
              </w:rPr>
            </w:pPr>
          </w:p>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414" w:author="morayoa" w:date="2013-06-11T10:35:00Z"/>
                <w:rFonts w:ascii="Arial" w:hAnsi="Arial" w:cs="Arial"/>
                <w:sz w:val="20"/>
              </w:rPr>
            </w:pPr>
            <w:ins w:id="415" w:author="morayoa" w:date="2013-06-11T10:35:00Z">
              <w:r w:rsidRPr="00A12F15">
                <w:rPr>
                  <w:rFonts w:ascii="Arial" w:hAnsi="Arial" w:cs="Arial"/>
                  <w:sz w:val="20"/>
                </w:rPr>
                <w:t>(    /h)</w:t>
              </w:r>
            </w:ins>
          </w:p>
        </w:tc>
        <w:tc>
          <w:tcPr>
            <w:tcW w:w="1112" w:type="dxa"/>
          </w:tcPr>
          <w:p w:rsidR="00503D98" w:rsidRPr="00A12F15" w:rsidRDefault="00503D98" w:rsidP="00503D98">
            <w:pPr>
              <w:tabs>
                <w:tab w:val="left" w:pos="-720"/>
                <w:tab w:val="left" w:pos="0"/>
                <w:tab w:val="left" w:pos="259"/>
                <w:tab w:val="left" w:pos="604"/>
                <w:tab w:val="left" w:pos="816"/>
                <w:tab w:val="left" w:pos="1440"/>
              </w:tabs>
              <w:suppressAutoHyphens/>
              <w:jc w:val="center"/>
              <w:rPr>
                <w:ins w:id="416" w:author="morayoa" w:date="2013-06-11T10:35:00Z"/>
                <w:rFonts w:ascii="Arial" w:hAnsi="Arial" w:cs="Arial"/>
                <w:sz w:val="20"/>
              </w:rPr>
            </w:pPr>
            <w:ins w:id="417" w:author="morayoa" w:date="2013-06-11T10:35:00Z">
              <w:r w:rsidRPr="00A12F15">
                <w:rPr>
                  <w:rFonts w:ascii="Arial" w:hAnsi="Arial" w:cs="Arial"/>
                  <w:sz w:val="20"/>
                </w:rPr>
                <w:t>Load L</w:t>
              </w:r>
            </w:ins>
          </w:p>
          <w:p w:rsidR="00503D98" w:rsidRPr="00A12F15" w:rsidRDefault="00503D98" w:rsidP="00503D98">
            <w:pPr>
              <w:tabs>
                <w:tab w:val="left" w:pos="-720"/>
                <w:tab w:val="left" w:pos="0"/>
                <w:tab w:val="left" w:pos="259"/>
                <w:tab w:val="left" w:pos="604"/>
                <w:tab w:val="left" w:pos="816"/>
                <w:tab w:val="left" w:pos="1440"/>
              </w:tabs>
              <w:suppressAutoHyphens/>
              <w:jc w:val="center"/>
              <w:rPr>
                <w:ins w:id="418" w:author="morayoa" w:date="2013-06-11T10:35:00Z"/>
                <w:rFonts w:ascii="Arial" w:hAnsi="Arial" w:cs="Arial"/>
                <w:sz w:val="20"/>
              </w:rPr>
            </w:pPr>
          </w:p>
          <w:p w:rsidR="00503D98" w:rsidRPr="00A12F15" w:rsidRDefault="00503D98" w:rsidP="00503D98">
            <w:pPr>
              <w:tabs>
                <w:tab w:val="left" w:pos="-720"/>
                <w:tab w:val="left" w:pos="0"/>
                <w:tab w:val="left" w:pos="259"/>
                <w:tab w:val="left" w:pos="604"/>
                <w:tab w:val="left" w:pos="816"/>
                <w:tab w:val="left" w:pos="1440"/>
              </w:tabs>
              <w:suppressAutoHyphens/>
              <w:jc w:val="center"/>
              <w:rPr>
                <w:ins w:id="419" w:author="morayoa" w:date="2013-06-11T10:35:00Z"/>
                <w:rFonts w:ascii="Arial" w:hAnsi="Arial" w:cs="Arial"/>
                <w:sz w:val="20"/>
              </w:rPr>
            </w:pPr>
          </w:p>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420" w:author="morayoa" w:date="2013-06-11T10:35:00Z"/>
                <w:rFonts w:ascii="Arial" w:hAnsi="Arial" w:cs="Arial"/>
                <w:sz w:val="20"/>
              </w:rPr>
            </w:pPr>
            <w:ins w:id="421" w:author="morayoa" w:date="2013-06-11T10:35:00Z">
              <w:r w:rsidRPr="00A12F15">
                <w:rPr>
                  <w:rFonts w:ascii="Arial" w:hAnsi="Arial" w:cs="Arial"/>
                  <w:sz w:val="20"/>
                </w:rPr>
                <w:t>(    )</w:t>
              </w:r>
            </w:ins>
          </w:p>
        </w:tc>
        <w:tc>
          <w:tcPr>
            <w:tcW w:w="1112"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422" w:author="morayoa" w:date="2013-06-11T10:35:00Z"/>
                <w:rFonts w:ascii="Arial" w:hAnsi="Arial" w:cs="Arial"/>
                <w:sz w:val="20"/>
              </w:rPr>
            </w:pPr>
            <w:ins w:id="423" w:author="morayoa" w:date="2013-06-11T10:35:00Z">
              <w:r w:rsidRPr="00A12F15">
                <w:rPr>
                  <w:rFonts w:ascii="Arial" w:hAnsi="Arial" w:cs="Arial"/>
                  <w:sz w:val="20"/>
                </w:rPr>
                <w:t>Pulses(*)</w:t>
              </w:r>
            </w:ins>
          </w:p>
        </w:tc>
        <w:tc>
          <w:tcPr>
            <w:tcW w:w="1320" w:type="dxa"/>
          </w:tcPr>
          <w:p w:rsidR="00503D98" w:rsidRPr="00A12F15" w:rsidRDefault="00503D98" w:rsidP="00503D98">
            <w:pPr>
              <w:tabs>
                <w:tab w:val="left" w:pos="-720"/>
                <w:tab w:val="left" w:pos="0"/>
                <w:tab w:val="left" w:pos="259"/>
                <w:tab w:val="left" w:pos="604"/>
                <w:tab w:val="left" w:pos="816"/>
                <w:tab w:val="left" w:pos="1440"/>
              </w:tabs>
              <w:suppressAutoHyphens/>
              <w:jc w:val="center"/>
              <w:rPr>
                <w:ins w:id="424" w:author="morayoa" w:date="2013-06-11T10:35:00Z"/>
                <w:rFonts w:ascii="Arial" w:hAnsi="Arial" w:cs="Arial"/>
                <w:sz w:val="20"/>
              </w:rPr>
            </w:pPr>
            <w:ins w:id="425" w:author="morayoa" w:date="2013-06-11T10:35:00Z">
              <w:r w:rsidRPr="00A12F15">
                <w:rPr>
                  <w:rFonts w:ascii="Arial" w:hAnsi="Arial" w:cs="Arial"/>
                  <w:sz w:val="20"/>
                </w:rPr>
                <w:t>Calculated</w:t>
              </w:r>
            </w:ins>
          </w:p>
          <w:p w:rsidR="00503D98" w:rsidRPr="00A12F15" w:rsidRDefault="00503D98" w:rsidP="00503D98">
            <w:pPr>
              <w:tabs>
                <w:tab w:val="left" w:pos="-720"/>
                <w:tab w:val="left" w:pos="0"/>
                <w:tab w:val="left" w:pos="259"/>
                <w:tab w:val="left" w:pos="604"/>
                <w:tab w:val="left" w:pos="816"/>
                <w:tab w:val="left" w:pos="1440"/>
              </w:tabs>
              <w:suppressAutoHyphens/>
              <w:jc w:val="center"/>
              <w:rPr>
                <w:ins w:id="426" w:author="morayoa" w:date="2013-06-11T10:35:00Z"/>
                <w:rFonts w:ascii="Arial" w:hAnsi="Arial" w:cs="Arial"/>
                <w:sz w:val="20"/>
              </w:rPr>
            </w:pPr>
            <w:proofErr w:type="spellStart"/>
            <w:ins w:id="427" w:author="morayoa" w:date="2013-06-11T10:35:00Z">
              <w:r w:rsidRPr="00A12F15">
                <w:rPr>
                  <w:rFonts w:ascii="Arial" w:hAnsi="Arial" w:cs="Arial"/>
                  <w:sz w:val="20"/>
                </w:rPr>
                <w:t>totalization</w:t>
              </w:r>
              <w:proofErr w:type="spellEnd"/>
            </w:ins>
          </w:p>
          <w:p w:rsidR="00503D98" w:rsidRPr="00A12F15" w:rsidRDefault="00503D98" w:rsidP="00503D98">
            <w:pPr>
              <w:tabs>
                <w:tab w:val="left" w:pos="-720"/>
                <w:tab w:val="left" w:pos="0"/>
                <w:tab w:val="left" w:pos="259"/>
                <w:tab w:val="left" w:pos="604"/>
                <w:tab w:val="left" w:pos="816"/>
                <w:tab w:val="left" w:pos="1440"/>
              </w:tabs>
              <w:suppressAutoHyphens/>
              <w:jc w:val="center"/>
              <w:rPr>
                <w:ins w:id="428" w:author="morayoa" w:date="2013-06-11T10:35:00Z"/>
                <w:rFonts w:ascii="Arial" w:hAnsi="Arial" w:cs="Arial"/>
                <w:sz w:val="20"/>
              </w:rPr>
            </w:pPr>
            <w:ins w:id="429" w:author="morayoa" w:date="2013-06-11T10:35:00Z">
              <w:r w:rsidRPr="00A12F15">
                <w:rPr>
                  <w:rFonts w:ascii="Arial" w:hAnsi="Arial" w:cs="Arial"/>
                  <w:sz w:val="20"/>
                </w:rPr>
                <w:t>T(**)</w:t>
              </w:r>
            </w:ins>
          </w:p>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430" w:author="morayoa" w:date="2013-06-11T10:35:00Z"/>
                <w:rFonts w:ascii="Arial" w:hAnsi="Arial" w:cs="Arial"/>
                <w:sz w:val="20"/>
              </w:rPr>
            </w:pPr>
            <w:ins w:id="431" w:author="morayoa" w:date="2013-06-11T10:35:00Z">
              <w:r w:rsidRPr="00A12F15">
                <w:rPr>
                  <w:rFonts w:ascii="Arial" w:hAnsi="Arial" w:cs="Arial"/>
                  <w:sz w:val="20"/>
                </w:rPr>
                <w:t>(    )</w:t>
              </w:r>
            </w:ins>
          </w:p>
        </w:tc>
        <w:tc>
          <w:tcPr>
            <w:tcW w:w="1559" w:type="dxa"/>
          </w:tcPr>
          <w:p w:rsidR="00503D98" w:rsidRPr="00A12F15" w:rsidRDefault="00503D98" w:rsidP="00503D98">
            <w:pPr>
              <w:tabs>
                <w:tab w:val="left" w:pos="-720"/>
                <w:tab w:val="left" w:pos="0"/>
                <w:tab w:val="left" w:pos="259"/>
                <w:tab w:val="left" w:pos="604"/>
                <w:tab w:val="left" w:pos="816"/>
                <w:tab w:val="left" w:pos="1440"/>
              </w:tabs>
              <w:suppressAutoHyphens/>
              <w:jc w:val="center"/>
              <w:rPr>
                <w:ins w:id="432" w:author="morayoa" w:date="2013-06-11T10:35:00Z"/>
                <w:rFonts w:ascii="Arial" w:hAnsi="Arial" w:cs="Arial"/>
                <w:sz w:val="20"/>
              </w:rPr>
            </w:pPr>
            <w:ins w:id="433" w:author="morayoa" w:date="2013-06-11T10:35:00Z">
              <w:r w:rsidRPr="00A12F15">
                <w:rPr>
                  <w:rFonts w:ascii="Arial" w:hAnsi="Arial" w:cs="Arial"/>
                  <w:sz w:val="20"/>
                </w:rPr>
                <w:t>Indicated</w:t>
              </w:r>
            </w:ins>
          </w:p>
          <w:p w:rsidR="00503D98" w:rsidRPr="00A12F15" w:rsidRDefault="00503D98" w:rsidP="00503D98">
            <w:pPr>
              <w:tabs>
                <w:tab w:val="left" w:pos="-720"/>
                <w:tab w:val="left" w:pos="0"/>
                <w:tab w:val="left" w:pos="259"/>
                <w:tab w:val="left" w:pos="604"/>
                <w:tab w:val="left" w:pos="816"/>
                <w:tab w:val="left" w:pos="1440"/>
              </w:tabs>
              <w:suppressAutoHyphens/>
              <w:jc w:val="center"/>
              <w:rPr>
                <w:ins w:id="434" w:author="morayoa" w:date="2013-06-11T10:35:00Z"/>
                <w:rFonts w:ascii="Arial" w:hAnsi="Arial" w:cs="Arial"/>
                <w:sz w:val="20"/>
              </w:rPr>
            </w:pPr>
            <w:proofErr w:type="spellStart"/>
            <w:ins w:id="435" w:author="morayoa" w:date="2013-06-11T10:35:00Z">
              <w:r w:rsidRPr="00A12F15">
                <w:rPr>
                  <w:rFonts w:ascii="Arial" w:hAnsi="Arial" w:cs="Arial"/>
                  <w:sz w:val="20"/>
                </w:rPr>
                <w:t>totalization</w:t>
              </w:r>
              <w:proofErr w:type="spellEnd"/>
            </w:ins>
          </w:p>
          <w:p w:rsidR="00503D98" w:rsidRPr="00A12F15" w:rsidRDefault="00503D98" w:rsidP="00503D98">
            <w:pPr>
              <w:tabs>
                <w:tab w:val="left" w:pos="-720"/>
                <w:tab w:val="left" w:pos="0"/>
                <w:tab w:val="left" w:pos="259"/>
                <w:tab w:val="left" w:pos="604"/>
                <w:tab w:val="left" w:pos="816"/>
                <w:tab w:val="left" w:pos="1440"/>
              </w:tabs>
              <w:suppressAutoHyphens/>
              <w:jc w:val="center"/>
              <w:rPr>
                <w:ins w:id="436" w:author="morayoa" w:date="2013-06-11T10:35:00Z"/>
                <w:rFonts w:ascii="Arial" w:hAnsi="Arial" w:cs="Arial"/>
                <w:sz w:val="20"/>
              </w:rPr>
            </w:pPr>
            <w:ins w:id="437" w:author="morayoa" w:date="2013-06-11T10:35:00Z">
              <w:r w:rsidRPr="00A12F15">
                <w:rPr>
                  <w:rFonts w:ascii="Arial" w:hAnsi="Arial" w:cs="Arial"/>
                  <w:sz w:val="20"/>
                </w:rPr>
                <w:t>I</w:t>
              </w:r>
            </w:ins>
          </w:p>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438" w:author="morayoa" w:date="2013-06-11T10:35:00Z"/>
                <w:rFonts w:ascii="Arial" w:hAnsi="Arial" w:cs="Arial"/>
                <w:sz w:val="20"/>
              </w:rPr>
            </w:pPr>
            <w:ins w:id="439" w:author="morayoa" w:date="2013-06-11T10:35:00Z">
              <w:r w:rsidRPr="00A12F15">
                <w:rPr>
                  <w:rFonts w:ascii="Arial" w:hAnsi="Arial" w:cs="Arial"/>
                  <w:sz w:val="20"/>
                </w:rPr>
                <w:t>(    )</w:t>
              </w:r>
            </w:ins>
          </w:p>
        </w:tc>
        <w:tc>
          <w:tcPr>
            <w:tcW w:w="1417" w:type="dxa"/>
          </w:tcPr>
          <w:p w:rsidR="00503D98" w:rsidRPr="00A12F15" w:rsidRDefault="00503D98" w:rsidP="00503D98">
            <w:pPr>
              <w:tabs>
                <w:tab w:val="left" w:pos="-720"/>
                <w:tab w:val="left" w:pos="0"/>
                <w:tab w:val="left" w:pos="259"/>
                <w:tab w:val="left" w:pos="604"/>
                <w:tab w:val="left" w:pos="816"/>
                <w:tab w:val="left" w:pos="1440"/>
              </w:tabs>
              <w:suppressAutoHyphens/>
              <w:jc w:val="center"/>
              <w:rPr>
                <w:ins w:id="440" w:author="morayoa" w:date="2013-06-11T10:35:00Z"/>
                <w:rFonts w:ascii="Arial" w:hAnsi="Arial" w:cs="Arial"/>
                <w:sz w:val="20"/>
              </w:rPr>
            </w:pPr>
            <w:ins w:id="441" w:author="morayoa" w:date="2013-06-11T10:35:00Z">
              <w:r w:rsidRPr="00A12F15">
                <w:rPr>
                  <w:rFonts w:ascii="Arial" w:hAnsi="Arial" w:cs="Arial"/>
                  <w:sz w:val="20"/>
                </w:rPr>
                <w:t>Difference</w:t>
              </w:r>
            </w:ins>
          </w:p>
          <w:p w:rsidR="00503D98" w:rsidRPr="00A12F15" w:rsidRDefault="00503D98" w:rsidP="00503D98">
            <w:pPr>
              <w:tabs>
                <w:tab w:val="left" w:pos="-720"/>
                <w:tab w:val="left" w:pos="0"/>
                <w:tab w:val="left" w:pos="259"/>
                <w:tab w:val="left" w:pos="604"/>
                <w:tab w:val="left" w:pos="816"/>
                <w:tab w:val="left" w:pos="1440"/>
              </w:tabs>
              <w:suppressAutoHyphens/>
              <w:jc w:val="center"/>
              <w:rPr>
                <w:ins w:id="442" w:author="morayoa" w:date="2013-06-11T10:35:00Z"/>
                <w:rFonts w:ascii="Arial" w:hAnsi="Arial" w:cs="Arial"/>
                <w:sz w:val="20"/>
              </w:rPr>
            </w:pPr>
            <w:ins w:id="443" w:author="morayoa" w:date="2013-06-11T10:35:00Z">
              <w:r w:rsidRPr="00A12F15">
                <w:rPr>
                  <w:rFonts w:ascii="Arial" w:hAnsi="Arial" w:cs="Arial"/>
                  <w:sz w:val="20"/>
                </w:rPr>
                <w:t>I - T</w:t>
              </w:r>
            </w:ins>
          </w:p>
          <w:p w:rsidR="00503D98" w:rsidRPr="00A12F15" w:rsidRDefault="00503D98" w:rsidP="00503D98">
            <w:pPr>
              <w:tabs>
                <w:tab w:val="left" w:pos="-720"/>
                <w:tab w:val="left" w:pos="0"/>
                <w:tab w:val="left" w:pos="259"/>
                <w:tab w:val="left" w:pos="604"/>
                <w:tab w:val="left" w:pos="816"/>
                <w:tab w:val="left" w:pos="1440"/>
              </w:tabs>
              <w:suppressAutoHyphens/>
              <w:jc w:val="center"/>
              <w:rPr>
                <w:ins w:id="444" w:author="morayoa" w:date="2013-06-11T10:35:00Z"/>
                <w:rFonts w:ascii="Arial" w:hAnsi="Arial" w:cs="Arial"/>
                <w:sz w:val="20"/>
              </w:rPr>
            </w:pPr>
          </w:p>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445" w:author="morayoa" w:date="2013-06-11T10:35:00Z"/>
                <w:rFonts w:ascii="Arial" w:hAnsi="Arial" w:cs="Arial"/>
                <w:sz w:val="20"/>
              </w:rPr>
            </w:pPr>
            <w:ins w:id="446" w:author="morayoa" w:date="2013-06-11T10:35:00Z">
              <w:r w:rsidRPr="00A12F15">
                <w:rPr>
                  <w:rFonts w:ascii="Arial" w:hAnsi="Arial" w:cs="Arial"/>
                  <w:sz w:val="20"/>
                </w:rPr>
                <w:t>(    )</w:t>
              </w:r>
            </w:ins>
          </w:p>
        </w:tc>
        <w:tc>
          <w:tcPr>
            <w:tcW w:w="1134"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447" w:author="morayoa" w:date="2013-06-11T10:35:00Z"/>
                <w:rFonts w:ascii="Arial" w:hAnsi="Arial" w:cs="Arial"/>
                <w:sz w:val="20"/>
              </w:rPr>
            </w:pPr>
            <w:ins w:id="448" w:author="morayoa" w:date="2013-06-11T10:35:00Z">
              <w:r w:rsidRPr="00A12F15">
                <w:rPr>
                  <w:rFonts w:ascii="Arial" w:hAnsi="Arial" w:cs="Arial"/>
                  <w:sz w:val="20"/>
                </w:rPr>
                <w:t>E %(***)</w:t>
              </w:r>
            </w:ins>
          </w:p>
        </w:tc>
      </w:tr>
      <w:tr w:rsidR="00503D98" w:rsidRPr="00A12F15" w:rsidTr="00503D98">
        <w:trPr>
          <w:ins w:id="449" w:author="morayoa" w:date="2013-06-11T10:35:00Z"/>
        </w:trPr>
        <w:tc>
          <w:tcPr>
            <w:tcW w:w="1418" w:type="dxa"/>
            <w:tcBorders>
              <w:top w:val="single" w:sz="6" w:space="0" w:color="auto"/>
              <w:bottom w:val="nil"/>
            </w:tcBorders>
          </w:tcPr>
          <w:p w:rsidR="00503D98" w:rsidRPr="00A12F15" w:rsidRDefault="00503D98" w:rsidP="00503D98">
            <w:pPr>
              <w:tabs>
                <w:tab w:val="left" w:pos="-720"/>
                <w:tab w:val="left" w:pos="0"/>
                <w:tab w:val="left" w:pos="259"/>
                <w:tab w:val="left" w:pos="604"/>
                <w:tab w:val="left" w:pos="816"/>
                <w:tab w:val="left" w:pos="1440"/>
              </w:tabs>
              <w:suppressAutoHyphens/>
              <w:jc w:val="center"/>
              <w:rPr>
                <w:ins w:id="450" w:author="morayoa" w:date="2013-06-11T10:35:00Z"/>
                <w:rFonts w:ascii="Arial" w:hAnsi="Arial" w:cs="Arial"/>
                <w:sz w:val="20"/>
              </w:rPr>
            </w:pPr>
            <w:proofErr w:type="spellStart"/>
            <w:ins w:id="451" w:author="morayoa" w:date="2013-06-11T10:35:00Z">
              <w:r w:rsidRPr="00A12F15">
                <w:rPr>
                  <w:rFonts w:ascii="Arial" w:hAnsi="Arial" w:cs="Arial"/>
                  <w:sz w:val="20"/>
                </w:rPr>
                <w:t>Q</w:t>
              </w:r>
              <w:r w:rsidRPr="00A12F15">
                <w:rPr>
                  <w:rFonts w:ascii="Arial" w:hAnsi="Arial" w:cs="Arial"/>
                  <w:sz w:val="20"/>
                  <w:vertAlign w:val="subscript"/>
                </w:rPr>
                <w:t>min</w:t>
              </w:r>
              <w:proofErr w:type="spellEnd"/>
            </w:ins>
          </w:p>
        </w:tc>
        <w:tc>
          <w:tcPr>
            <w:tcW w:w="1112" w:type="dxa"/>
            <w:vMerge w:val="restart"/>
          </w:tcPr>
          <w:p w:rsidR="00503D98" w:rsidRPr="00A12F15" w:rsidRDefault="00503D98" w:rsidP="00503D98">
            <w:pPr>
              <w:tabs>
                <w:tab w:val="left" w:pos="-720"/>
                <w:tab w:val="left" w:pos="0"/>
                <w:tab w:val="left" w:pos="259"/>
                <w:tab w:val="left" w:pos="604"/>
                <w:tab w:val="left" w:pos="816"/>
                <w:tab w:val="left" w:pos="1440"/>
              </w:tabs>
              <w:suppressAutoHyphens/>
              <w:jc w:val="center"/>
              <w:rPr>
                <w:ins w:id="452" w:author="morayoa" w:date="2013-06-11T10:35:00Z"/>
                <w:rFonts w:ascii="Arial" w:hAnsi="Arial" w:cs="Arial"/>
                <w:sz w:val="20"/>
              </w:rPr>
            </w:pPr>
          </w:p>
        </w:tc>
        <w:tc>
          <w:tcPr>
            <w:tcW w:w="1112" w:type="dxa"/>
            <w:vMerge w:val="restart"/>
          </w:tcPr>
          <w:p w:rsidR="00503D98" w:rsidRPr="00A12F15" w:rsidRDefault="00503D98" w:rsidP="00503D98">
            <w:pPr>
              <w:tabs>
                <w:tab w:val="left" w:pos="-720"/>
                <w:tab w:val="left" w:pos="0"/>
                <w:tab w:val="left" w:pos="259"/>
                <w:tab w:val="left" w:pos="604"/>
                <w:tab w:val="left" w:pos="816"/>
                <w:tab w:val="left" w:pos="1440"/>
              </w:tabs>
              <w:suppressAutoHyphens/>
              <w:jc w:val="center"/>
              <w:rPr>
                <w:ins w:id="453" w:author="morayoa" w:date="2013-06-11T10:35:00Z"/>
                <w:rFonts w:ascii="Arial" w:hAnsi="Arial" w:cs="Arial"/>
                <w:sz w:val="20"/>
              </w:rPr>
            </w:pPr>
          </w:p>
        </w:tc>
        <w:tc>
          <w:tcPr>
            <w:tcW w:w="1320" w:type="dxa"/>
            <w:vMerge w:val="restart"/>
          </w:tcPr>
          <w:p w:rsidR="00503D98" w:rsidRPr="00A12F15" w:rsidRDefault="00503D98" w:rsidP="00503D98">
            <w:pPr>
              <w:tabs>
                <w:tab w:val="left" w:pos="-720"/>
                <w:tab w:val="left" w:pos="0"/>
                <w:tab w:val="left" w:pos="259"/>
                <w:tab w:val="left" w:pos="604"/>
                <w:tab w:val="left" w:pos="816"/>
                <w:tab w:val="left" w:pos="1440"/>
              </w:tabs>
              <w:suppressAutoHyphens/>
              <w:jc w:val="center"/>
              <w:rPr>
                <w:ins w:id="454" w:author="morayoa" w:date="2013-06-11T10:35:00Z"/>
                <w:rFonts w:ascii="Arial" w:hAnsi="Arial" w:cs="Arial"/>
                <w:sz w:val="20"/>
              </w:rPr>
            </w:pPr>
          </w:p>
        </w:tc>
        <w:tc>
          <w:tcPr>
            <w:tcW w:w="1559"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455" w:author="morayoa" w:date="2013-06-11T10:35:00Z"/>
                <w:rFonts w:ascii="Arial" w:hAnsi="Arial" w:cs="Arial"/>
                <w:sz w:val="20"/>
              </w:rPr>
            </w:pPr>
          </w:p>
        </w:tc>
        <w:tc>
          <w:tcPr>
            <w:tcW w:w="1417"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456" w:author="morayoa" w:date="2013-06-11T10:35:00Z"/>
                <w:rFonts w:ascii="Arial" w:hAnsi="Arial" w:cs="Arial"/>
                <w:sz w:val="20"/>
              </w:rPr>
            </w:pPr>
          </w:p>
        </w:tc>
        <w:tc>
          <w:tcPr>
            <w:tcW w:w="1134"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457" w:author="morayoa" w:date="2013-06-11T10:35:00Z"/>
                <w:rFonts w:ascii="Arial" w:hAnsi="Arial" w:cs="Arial"/>
                <w:sz w:val="20"/>
              </w:rPr>
            </w:pPr>
          </w:p>
        </w:tc>
      </w:tr>
      <w:tr w:rsidR="00503D98" w:rsidRPr="00A12F15" w:rsidTr="00503D98">
        <w:trPr>
          <w:ins w:id="458" w:author="morayoa" w:date="2013-06-11T10:35:00Z"/>
        </w:trPr>
        <w:tc>
          <w:tcPr>
            <w:tcW w:w="1418" w:type="dxa"/>
            <w:tcBorders>
              <w:top w:val="nil"/>
              <w:bottom w:val="sing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459" w:author="morayoa" w:date="2013-06-11T10:35:00Z"/>
                <w:rFonts w:ascii="Arial" w:hAnsi="Arial" w:cs="Arial"/>
                <w:sz w:val="20"/>
              </w:rPr>
            </w:pPr>
          </w:p>
        </w:tc>
        <w:tc>
          <w:tcPr>
            <w:tcW w:w="1112" w:type="dxa"/>
            <w:vMer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460" w:author="morayoa" w:date="2013-06-11T10:35:00Z"/>
                <w:rFonts w:ascii="Arial" w:hAnsi="Arial" w:cs="Arial"/>
                <w:sz w:val="20"/>
              </w:rPr>
            </w:pPr>
          </w:p>
        </w:tc>
        <w:tc>
          <w:tcPr>
            <w:tcW w:w="1112" w:type="dxa"/>
            <w:vMer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461" w:author="morayoa" w:date="2013-06-11T10:35:00Z"/>
                <w:rFonts w:ascii="Arial" w:hAnsi="Arial" w:cs="Arial"/>
                <w:sz w:val="20"/>
              </w:rPr>
            </w:pPr>
          </w:p>
        </w:tc>
        <w:tc>
          <w:tcPr>
            <w:tcW w:w="1320" w:type="dxa"/>
            <w:vMer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462" w:author="morayoa" w:date="2013-06-11T10:35:00Z"/>
                <w:rFonts w:ascii="Arial" w:hAnsi="Arial" w:cs="Arial"/>
                <w:sz w:val="20"/>
              </w:rPr>
            </w:pPr>
          </w:p>
        </w:tc>
        <w:tc>
          <w:tcPr>
            <w:tcW w:w="1559"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463" w:author="morayoa" w:date="2013-06-11T10:35:00Z"/>
                <w:rFonts w:ascii="Arial" w:hAnsi="Arial" w:cs="Arial"/>
                <w:sz w:val="20"/>
              </w:rPr>
            </w:pPr>
          </w:p>
        </w:tc>
        <w:tc>
          <w:tcPr>
            <w:tcW w:w="1417"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464" w:author="morayoa" w:date="2013-06-11T10:35:00Z"/>
                <w:rFonts w:ascii="Arial" w:hAnsi="Arial" w:cs="Arial"/>
                <w:sz w:val="20"/>
              </w:rPr>
            </w:pPr>
          </w:p>
        </w:tc>
        <w:tc>
          <w:tcPr>
            <w:tcW w:w="1134"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465" w:author="morayoa" w:date="2013-06-11T10:35:00Z"/>
                <w:rFonts w:ascii="Arial" w:hAnsi="Arial" w:cs="Arial"/>
                <w:sz w:val="20"/>
              </w:rPr>
            </w:pPr>
          </w:p>
        </w:tc>
      </w:tr>
      <w:tr w:rsidR="00503D98" w:rsidRPr="00A12F15" w:rsidTr="00503D98">
        <w:trPr>
          <w:ins w:id="466" w:author="morayoa" w:date="2013-06-11T10:35:00Z"/>
        </w:trPr>
        <w:tc>
          <w:tcPr>
            <w:tcW w:w="1418" w:type="dxa"/>
            <w:tcBorders>
              <w:top w:val="single" w:sz="6" w:space="0" w:color="auto"/>
              <w:bottom w:val="nil"/>
            </w:tcBorders>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467" w:author="morayoa" w:date="2013-06-11T10:35:00Z"/>
                <w:rFonts w:ascii="Arial" w:hAnsi="Arial" w:cs="Arial"/>
                <w:sz w:val="20"/>
              </w:rPr>
            </w:pPr>
            <w:proofErr w:type="spellStart"/>
            <w:ins w:id="468" w:author="morayoa" w:date="2013-06-11T10:35:00Z">
              <w:r w:rsidRPr="00A12F15">
                <w:rPr>
                  <w:rFonts w:ascii="Arial" w:hAnsi="Arial" w:cs="Arial"/>
                  <w:sz w:val="20"/>
                </w:rPr>
                <w:t>Q</w:t>
              </w:r>
              <w:r w:rsidRPr="00A12F15">
                <w:rPr>
                  <w:rFonts w:ascii="Arial" w:hAnsi="Arial" w:cs="Arial"/>
                  <w:sz w:val="20"/>
                  <w:vertAlign w:val="subscript"/>
                </w:rPr>
                <w:t>intermediate</w:t>
              </w:r>
              <w:proofErr w:type="spellEnd"/>
              <w:r w:rsidRPr="00A12F15">
                <w:rPr>
                  <w:rFonts w:ascii="Arial" w:hAnsi="Arial" w:cs="Arial"/>
                  <w:sz w:val="20"/>
                </w:rPr>
                <w:t xml:space="preserve"> </w:t>
              </w:r>
            </w:ins>
          </w:p>
        </w:tc>
        <w:tc>
          <w:tcPr>
            <w:tcW w:w="1112" w:type="dxa"/>
            <w:vMerge w:val="restart"/>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469" w:author="morayoa" w:date="2013-06-11T10:35:00Z"/>
                <w:rFonts w:ascii="Arial" w:hAnsi="Arial" w:cs="Arial"/>
                <w:sz w:val="20"/>
              </w:rPr>
            </w:pPr>
          </w:p>
        </w:tc>
        <w:tc>
          <w:tcPr>
            <w:tcW w:w="1112" w:type="dxa"/>
            <w:vMerge w:val="restart"/>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470" w:author="morayoa" w:date="2013-06-11T10:35:00Z"/>
                <w:rFonts w:ascii="Arial" w:hAnsi="Arial" w:cs="Arial"/>
                <w:sz w:val="20"/>
              </w:rPr>
            </w:pPr>
          </w:p>
        </w:tc>
        <w:tc>
          <w:tcPr>
            <w:tcW w:w="1320" w:type="dxa"/>
            <w:vMerge w:val="restart"/>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471" w:author="morayoa" w:date="2013-06-11T10:35:00Z"/>
                <w:rFonts w:ascii="Arial" w:hAnsi="Arial" w:cs="Arial"/>
                <w:sz w:val="20"/>
              </w:rPr>
            </w:pPr>
          </w:p>
        </w:tc>
        <w:tc>
          <w:tcPr>
            <w:tcW w:w="1559"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472" w:author="morayoa" w:date="2013-06-11T10:35:00Z"/>
                <w:rFonts w:ascii="Arial" w:hAnsi="Arial" w:cs="Arial"/>
                <w:sz w:val="20"/>
              </w:rPr>
            </w:pPr>
          </w:p>
        </w:tc>
        <w:tc>
          <w:tcPr>
            <w:tcW w:w="1417"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473" w:author="morayoa" w:date="2013-06-11T10:35:00Z"/>
                <w:rFonts w:ascii="Arial" w:hAnsi="Arial" w:cs="Arial"/>
                <w:sz w:val="20"/>
              </w:rPr>
            </w:pPr>
          </w:p>
        </w:tc>
        <w:tc>
          <w:tcPr>
            <w:tcW w:w="1134"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474" w:author="morayoa" w:date="2013-06-11T10:35:00Z"/>
                <w:rFonts w:ascii="Arial" w:hAnsi="Arial" w:cs="Arial"/>
                <w:sz w:val="20"/>
              </w:rPr>
            </w:pPr>
          </w:p>
        </w:tc>
      </w:tr>
      <w:tr w:rsidR="00503D98" w:rsidRPr="00A12F15" w:rsidTr="00503D98">
        <w:trPr>
          <w:ins w:id="475" w:author="morayoa" w:date="2013-06-11T10:35:00Z"/>
        </w:trPr>
        <w:tc>
          <w:tcPr>
            <w:tcW w:w="1418" w:type="dxa"/>
            <w:tcBorders>
              <w:top w:val="nil"/>
              <w:bottom w:val="sing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476" w:author="morayoa" w:date="2013-06-11T10:35:00Z"/>
                <w:rFonts w:ascii="Arial" w:hAnsi="Arial" w:cs="Arial"/>
                <w:sz w:val="20"/>
              </w:rPr>
            </w:pPr>
          </w:p>
        </w:tc>
        <w:tc>
          <w:tcPr>
            <w:tcW w:w="1112" w:type="dxa"/>
            <w:vMer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477" w:author="morayoa" w:date="2013-06-11T10:35:00Z"/>
                <w:rFonts w:ascii="Arial" w:hAnsi="Arial" w:cs="Arial"/>
                <w:sz w:val="20"/>
              </w:rPr>
            </w:pPr>
          </w:p>
        </w:tc>
        <w:tc>
          <w:tcPr>
            <w:tcW w:w="1112" w:type="dxa"/>
            <w:vMer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478" w:author="morayoa" w:date="2013-06-11T10:35:00Z"/>
                <w:rFonts w:ascii="Arial" w:hAnsi="Arial" w:cs="Arial"/>
                <w:sz w:val="20"/>
              </w:rPr>
            </w:pPr>
          </w:p>
        </w:tc>
        <w:tc>
          <w:tcPr>
            <w:tcW w:w="1320" w:type="dxa"/>
            <w:vMer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479" w:author="morayoa" w:date="2013-06-11T10:35:00Z"/>
                <w:rFonts w:ascii="Arial" w:hAnsi="Arial" w:cs="Arial"/>
                <w:sz w:val="20"/>
              </w:rPr>
            </w:pPr>
          </w:p>
        </w:tc>
        <w:tc>
          <w:tcPr>
            <w:tcW w:w="1559"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480" w:author="morayoa" w:date="2013-06-11T10:35:00Z"/>
                <w:rFonts w:ascii="Arial" w:hAnsi="Arial" w:cs="Arial"/>
                <w:sz w:val="20"/>
              </w:rPr>
            </w:pPr>
          </w:p>
        </w:tc>
        <w:tc>
          <w:tcPr>
            <w:tcW w:w="1417"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481" w:author="morayoa" w:date="2013-06-11T10:35:00Z"/>
                <w:rFonts w:ascii="Arial" w:hAnsi="Arial" w:cs="Arial"/>
                <w:sz w:val="20"/>
              </w:rPr>
            </w:pPr>
          </w:p>
        </w:tc>
        <w:tc>
          <w:tcPr>
            <w:tcW w:w="1134"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482" w:author="morayoa" w:date="2013-06-11T10:35:00Z"/>
                <w:rFonts w:ascii="Arial" w:hAnsi="Arial" w:cs="Arial"/>
                <w:sz w:val="20"/>
              </w:rPr>
            </w:pPr>
          </w:p>
        </w:tc>
      </w:tr>
      <w:tr w:rsidR="00503D98" w:rsidRPr="00A12F15" w:rsidTr="00503D98">
        <w:trPr>
          <w:ins w:id="483" w:author="morayoa" w:date="2013-06-11T10:35:00Z"/>
        </w:trPr>
        <w:tc>
          <w:tcPr>
            <w:tcW w:w="1418" w:type="dxa"/>
            <w:tcBorders>
              <w:top w:val="single" w:sz="6" w:space="0" w:color="auto"/>
              <w:bottom w:val="nil"/>
            </w:tcBorders>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484" w:author="morayoa" w:date="2013-06-11T10:35:00Z"/>
                <w:rFonts w:ascii="Arial" w:hAnsi="Arial" w:cs="Arial"/>
                <w:sz w:val="20"/>
              </w:rPr>
            </w:pPr>
            <w:proofErr w:type="spellStart"/>
            <w:ins w:id="485" w:author="morayoa" w:date="2013-06-11T10:35:00Z">
              <w:r w:rsidRPr="00A12F15">
                <w:rPr>
                  <w:rFonts w:ascii="Arial" w:hAnsi="Arial" w:cs="Arial"/>
                  <w:sz w:val="20"/>
                </w:rPr>
                <w:t>Q</w:t>
              </w:r>
              <w:r w:rsidRPr="00A12F15">
                <w:rPr>
                  <w:rFonts w:ascii="Arial" w:hAnsi="Arial" w:cs="Arial"/>
                  <w:sz w:val="20"/>
                  <w:vertAlign w:val="subscript"/>
                </w:rPr>
                <w:t>max</w:t>
              </w:r>
              <w:proofErr w:type="spellEnd"/>
            </w:ins>
          </w:p>
        </w:tc>
        <w:tc>
          <w:tcPr>
            <w:tcW w:w="1112" w:type="dxa"/>
            <w:vMerge w:val="restart"/>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486" w:author="morayoa" w:date="2013-06-11T10:35:00Z"/>
                <w:rFonts w:ascii="Arial" w:hAnsi="Arial" w:cs="Arial"/>
                <w:sz w:val="20"/>
              </w:rPr>
            </w:pPr>
          </w:p>
        </w:tc>
        <w:tc>
          <w:tcPr>
            <w:tcW w:w="1112" w:type="dxa"/>
            <w:vMerge w:val="restart"/>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487" w:author="morayoa" w:date="2013-06-11T10:35:00Z"/>
                <w:rFonts w:ascii="Arial" w:hAnsi="Arial" w:cs="Arial"/>
                <w:sz w:val="20"/>
              </w:rPr>
            </w:pPr>
          </w:p>
        </w:tc>
        <w:tc>
          <w:tcPr>
            <w:tcW w:w="1320" w:type="dxa"/>
            <w:vMerge w:val="restart"/>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488" w:author="morayoa" w:date="2013-06-11T10:35:00Z"/>
                <w:rFonts w:ascii="Arial" w:hAnsi="Arial" w:cs="Arial"/>
                <w:sz w:val="20"/>
              </w:rPr>
            </w:pPr>
          </w:p>
        </w:tc>
        <w:tc>
          <w:tcPr>
            <w:tcW w:w="1559"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489" w:author="morayoa" w:date="2013-06-11T10:35:00Z"/>
                <w:rFonts w:ascii="Arial" w:hAnsi="Arial" w:cs="Arial"/>
                <w:sz w:val="20"/>
              </w:rPr>
            </w:pPr>
          </w:p>
        </w:tc>
        <w:tc>
          <w:tcPr>
            <w:tcW w:w="1417"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490" w:author="morayoa" w:date="2013-06-11T10:35:00Z"/>
                <w:rFonts w:ascii="Arial" w:hAnsi="Arial" w:cs="Arial"/>
                <w:sz w:val="20"/>
              </w:rPr>
            </w:pPr>
          </w:p>
        </w:tc>
        <w:tc>
          <w:tcPr>
            <w:tcW w:w="1134"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491" w:author="morayoa" w:date="2013-06-11T10:35:00Z"/>
                <w:rFonts w:ascii="Arial" w:hAnsi="Arial" w:cs="Arial"/>
                <w:sz w:val="20"/>
              </w:rPr>
            </w:pPr>
          </w:p>
        </w:tc>
      </w:tr>
      <w:tr w:rsidR="00503D98" w:rsidRPr="00A12F15" w:rsidTr="00503D98">
        <w:trPr>
          <w:ins w:id="492" w:author="morayoa" w:date="2013-06-11T10:35:00Z"/>
        </w:trPr>
        <w:tc>
          <w:tcPr>
            <w:tcW w:w="1418" w:type="dxa"/>
            <w:tcBorders>
              <w:top w:val="nil"/>
              <w:bottom w:val="sing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493" w:author="morayoa" w:date="2013-06-11T10:35:00Z"/>
                <w:rFonts w:ascii="Arial" w:hAnsi="Arial" w:cs="Arial"/>
                <w:sz w:val="20"/>
              </w:rPr>
            </w:pPr>
          </w:p>
        </w:tc>
        <w:tc>
          <w:tcPr>
            <w:tcW w:w="1112" w:type="dxa"/>
            <w:vMer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494" w:author="morayoa" w:date="2013-06-11T10:35:00Z"/>
                <w:rFonts w:ascii="Arial" w:hAnsi="Arial" w:cs="Arial"/>
                <w:sz w:val="20"/>
              </w:rPr>
            </w:pPr>
          </w:p>
        </w:tc>
        <w:tc>
          <w:tcPr>
            <w:tcW w:w="1112" w:type="dxa"/>
            <w:vMer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495" w:author="morayoa" w:date="2013-06-11T10:35:00Z"/>
                <w:rFonts w:ascii="Arial" w:hAnsi="Arial" w:cs="Arial"/>
                <w:sz w:val="20"/>
              </w:rPr>
            </w:pPr>
          </w:p>
        </w:tc>
        <w:tc>
          <w:tcPr>
            <w:tcW w:w="1320" w:type="dxa"/>
            <w:vMer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496" w:author="morayoa" w:date="2013-06-11T10:35:00Z"/>
                <w:rFonts w:ascii="Arial" w:hAnsi="Arial" w:cs="Arial"/>
                <w:sz w:val="20"/>
              </w:rPr>
            </w:pPr>
          </w:p>
        </w:tc>
        <w:tc>
          <w:tcPr>
            <w:tcW w:w="1559"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497" w:author="morayoa" w:date="2013-06-11T10:35:00Z"/>
                <w:rFonts w:ascii="Arial" w:hAnsi="Arial" w:cs="Arial"/>
                <w:sz w:val="20"/>
              </w:rPr>
            </w:pPr>
          </w:p>
        </w:tc>
        <w:tc>
          <w:tcPr>
            <w:tcW w:w="1417"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498" w:author="morayoa" w:date="2013-06-11T10:35:00Z"/>
                <w:rFonts w:ascii="Arial" w:hAnsi="Arial" w:cs="Arial"/>
                <w:sz w:val="20"/>
              </w:rPr>
            </w:pPr>
          </w:p>
        </w:tc>
        <w:tc>
          <w:tcPr>
            <w:tcW w:w="1134"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499" w:author="morayoa" w:date="2013-06-11T10:35:00Z"/>
                <w:rFonts w:ascii="Arial" w:hAnsi="Arial" w:cs="Arial"/>
                <w:sz w:val="20"/>
              </w:rPr>
            </w:pPr>
          </w:p>
        </w:tc>
      </w:tr>
      <w:tr w:rsidR="008C443C" w:rsidRPr="00A12F15" w:rsidTr="00503D98">
        <w:tc>
          <w:tcPr>
            <w:tcW w:w="1418" w:type="dxa"/>
            <w:vMerge w:val="restart"/>
            <w:tcBorders>
              <w:top w:val="single" w:sz="6" w:space="0" w:color="auto"/>
            </w:tcBorders>
          </w:tcPr>
          <w:p w:rsidR="008C443C" w:rsidRPr="00A12F15" w:rsidRDefault="008C443C" w:rsidP="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roofErr w:type="spellStart"/>
            <w:r w:rsidRPr="00A12F15">
              <w:rPr>
                <w:rFonts w:ascii="Arial" w:hAnsi="Arial" w:cs="Arial"/>
                <w:sz w:val="20"/>
              </w:rPr>
              <w:t>Q</w:t>
            </w:r>
            <w:r w:rsidRPr="00A12F15">
              <w:rPr>
                <w:rFonts w:ascii="Arial" w:hAnsi="Arial" w:cs="Arial"/>
                <w:sz w:val="20"/>
                <w:vertAlign w:val="subscript"/>
              </w:rPr>
              <w:t>min</w:t>
            </w:r>
            <w:proofErr w:type="spellEnd"/>
          </w:p>
        </w:tc>
        <w:tc>
          <w:tcPr>
            <w:tcW w:w="1112" w:type="dxa"/>
            <w:vMerge w:val="restart"/>
          </w:tcPr>
          <w:p w:rsidR="008C443C" w:rsidRPr="00A12F15" w:rsidRDefault="008C443C" w:rsidP="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12" w:type="dxa"/>
            <w:vMerge w:val="restart"/>
          </w:tcPr>
          <w:p w:rsidR="008C443C" w:rsidRPr="00A12F15" w:rsidRDefault="008C443C" w:rsidP="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320" w:type="dxa"/>
            <w:vMerge w:val="restart"/>
          </w:tcPr>
          <w:p w:rsidR="008C443C" w:rsidRPr="00A12F15" w:rsidRDefault="008C443C" w:rsidP="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559" w:type="dxa"/>
          </w:tcPr>
          <w:p w:rsidR="008C443C" w:rsidRPr="00A12F15" w:rsidRDefault="008C443C" w:rsidP="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17" w:type="dxa"/>
          </w:tcPr>
          <w:p w:rsidR="008C443C" w:rsidRPr="00A12F15" w:rsidRDefault="008C443C" w:rsidP="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34" w:type="dxa"/>
          </w:tcPr>
          <w:p w:rsidR="008C443C" w:rsidRPr="00A12F15" w:rsidRDefault="008C443C" w:rsidP="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r w:rsidR="008C443C" w:rsidRPr="00A12F15" w:rsidTr="00503D98">
        <w:tc>
          <w:tcPr>
            <w:tcW w:w="1418" w:type="dxa"/>
            <w:vMerge/>
          </w:tcPr>
          <w:p w:rsidR="008C443C" w:rsidRPr="00A12F15" w:rsidRDefault="008C443C" w:rsidP="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12" w:type="dxa"/>
            <w:vMerge/>
          </w:tcPr>
          <w:p w:rsidR="008C443C" w:rsidRPr="00A12F15" w:rsidRDefault="008C443C" w:rsidP="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12" w:type="dxa"/>
            <w:vMerge/>
          </w:tcPr>
          <w:p w:rsidR="008C443C" w:rsidRPr="00A12F15" w:rsidRDefault="008C443C" w:rsidP="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320" w:type="dxa"/>
            <w:vMerge/>
          </w:tcPr>
          <w:p w:rsidR="008C443C" w:rsidRPr="00A12F15" w:rsidRDefault="008C443C" w:rsidP="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559" w:type="dxa"/>
          </w:tcPr>
          <w:p w:rsidR="008C443C" w:rsidRPr="00A12F15" w:rsidRDefault="008C443C" w:rsidP="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17" w:type="dxa"/>
          </w:tcPr>
          <w:p w:rsidR="008C443C" w:rsidRPr="00A12F15" w:rsidRDefault="008C443C" w:rsidP="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34" w:type="dxa"/>
          </w:tcPr>
          <w:p w:rsidR="008C443C" w:rsidRPr="00A12F15" w:rsidRDefault="008C443C" w:rsidP="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 xml:space="preserve">Test 5 - Static temperature 20 </w:t>
      </w:r>
      <w:r w:rsidRPr="00A12F15">
        <w:rPr>
          <w:rFonts w:ascii="Arial" w:hAnsi="Arial" w:cs="Arial"/>
          <w:sz w:val="20"/>
        </w:rPr>
        <w:sym w:font="Symbol" w:char="F0B0"/>
      </w:r>
      <w:r w:rsidRPr="00A12F15">
        <w:rPr>
          <w:rFonts w:ascii="Arial" w:hAnsi="Arial" w:cs="Arial"/>
          <w:sz w:val="20"/>
        </w:rPr>
        <w:t>C</w:t>
      </w:r>
    </w:p>
    <w:p w:rsidR="001711D4" w:rsidRPr="00A12F15" w:rsidRDefault="001711D4">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112" w:type="dxa"/>
        <w:tblLayout w:type="fixed"/>
        <w:tblCellMar>
          <w:left w:w="112" w:type="dxa"/>
          <w:right w:w="112" w:type="dxa"/>
        </w:tblCellMar>
        <w:tblLook w:val="0000"/>
      </w:tblPr>
      <w:tblGrid>
        <w:gridCol w:w="970"/>
        <w:gridCol w:w="970"/>
        <w:gridCol w:w="960"/>
        <w:gridCol w:w="1495"/>
      </w:tblGrid>
      <w:tr w:rsidR="001E2D97" w:rsidRPr="00A12F15" w:rsidTr="00870A73">
        <w:tc>
          <w:tcPr>
            <w:tcW w:w="970" w:type="dxa"/>
          </w:tcPr>
          <w:p w:rsidR="001E2D97" w:rsidRPr="00A12F15" w:rsidRDefault="00FC47BA">
            <w:pPr>
              <w:tabs>
                <w:tab w:val="left" w:pos="-720"/>
                <w:tab w:val="left" w:pos="0"/>
                <w:tab w:val="left" w:pos="259"/>
                <w:tab w:val="left" w:pos="604"/>
                <w:tab w:val="left" w:pos="816"/>
                <w:tab w:val="left" w:pos="1440"/>
              </w:tabs>
              <w:suppressAutoHyphens/>
              <w:spacing w:after="56"/>
              <w:jc w:val="right"/>
              <w:rPr>
                <w:rFonts w:ascii="Arial" w:hAnsi="Arial" w:cs="Arial"/>
                <w:sz w:val="20"/>
              </w:rPr>
            </w:pPr>
            <w:r w:rsidRPr="00A12F15">
              <w:rPr>
                <w:rFonts w:ascii="Arial" w:hAnsi="Arial" w:cs="Arial"/>
                <w:sz w:val="20"/>
              </w:rPr>
              <w:fldChar w:fldCharType="begin"/>
            </w:r>
            <w:r w:rsidR="001E2D97" w:rsidRPr="00A12F15">
              <w:rPr>
                <w:rFonts w:ascii="Arial" w:hAnsi="Arial" w:cs="Arial"/>
                <w:sz w:val="20"/>
              </w:rPr>
              <w:instrText xml:space="preserve">PRIVATE </w:instrText>
            </w:r>
            <w:r w:rsidRPr="00A12F15">
              <w:rPr>
                <w:rFonts w:ascii="Arial" w:hAnsi="Arial" w:cs="Arial"/>
                <w:sz w:val="20"/>
              </w:rPr>
              <w:fldChar w:fldCharType="end"/>
            </w:r>
          </w:p>
        </w:tc>
        <w:tc>
          <w:tcPr>
            <w:tcW w:w="970" w:type="dxa"/>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At start</w:t>
            </w:r>
          </w:p>
        </w:tc>
        <w:tc>
          <w:tcPr>
            <w:tcW w:w="960" w:type="dxa"/>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At end</w:t>
            </w:r>
          </w:p>
        </w:tc>
        <w:tc>
          <w:tcPr>
            <w:tcW w:w="1495" w:type="dxa"/>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870A73">
        <w:tc>
          <w:tcPr>
            <w:tcW w:w="970" w:type="dxa"/>
          </w:tcPr>
          <w:p w:rsidR="001E2D97" w:rsidRPr="00A12F15" w:rsidRDefault="001E2D97">
            <w:pPr>
              <w:tabs>
                <w:tab w:val="left" w:pos="-720"/>
                <w:tab w:val="left" w:pos="0"/>
                <w:tab w:val="left" w:pos="259"/>
                <w:tab w:val="left" w:pos="604"/>
                <w:tab w:val="left" w:pos="816"/>
                <w:tab w:val="left" w:pos="1440"/>
              </w:tabs>
              <w:suppressAutoHyphens/>
              <w:spacing w:after="56"/>
              <w:jc w:val="right"/>
              <w:rPr>
                <w:rFonts w:ascii="Arial" w:hAnsi="Arial" w:cs="Arial"/>
                <w:sz w:val="20"/>
              </w:rPr>
            </w:pPr>
            <w:r w:rsidRPr="00A12F15">
              <w:rPr>
                <w:rFonts w:ascii="Arial" w:hAnsi="Arial" w:cs="Arial"/>
                <w:sz w:val="20"/>
              </w:rPr>
              <w:t>Temp:</w:t>
            </w:r>
          </w:p>
        </w:tc>
        <w:tc>
          <w:tcPr>
            <w:tcW w:w="970" w:type="dxa"/>
            <w:tcBorders>
              <w:top w:val="doub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60" w:type="dxa"/>
            <w:tcBorders>
              <w:top w:val="doub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95" w:type="dxa"/>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r w:rsidRPr="00A12F15">
              <w:rPr>
                <w:rFonts w:ascii="Arial" w:hAnsi="Arial" w:cs="Arial"/>
                <w:sz w:val="20"/>
              </w:rPr>
              <w:sym w:font="Symbol" w:char="F0B0"/>
            </w:r>
            <w:r w:rsidRPr="00A12F15">
              <w:rPr>
                <w:rFonts w:ascii="Arial" w:hAnsi="Arial" w:cs="Arial"/>
                <w:sz w:val="20"/>
              </w:rPr>
              <w:t>C</w:t>
            </w:r>
          </w:p>
        </w:tc>
      </w:tr>
      <w:tr w:rsidR="001E2D97" w:rsidRPr="00A12F15" w:rsidTr="00870A73">
        <w:tc>
          <w:tcPr>
            <w:tcW w:w="970" w:type="dxa"/>
          </w:tcPr>
          <w:p w:rsidR="001E2D97" w:rsidRPr="00A12F15" w:rsidRDefault="001E2D97">
            <w:pPr>
              <w:tabs>
                <w:tab w:val="left" w:pos="-720"/>
                <w:tab w:val="left" w:pos="0"/>
                <w:tab w:val="left" w:pos="259"/>
                <w:tab w:val="left" w:pos="604"/>
                <w:tab w:val="left" w:pos="816"/>
                <w:tab w:val="left" w:pos="1440"/>
              </w:tabs>
              <w:suppressAutoHyphens/>
              <w:spacing w:after="56"/>
              <w:jc w:val="right"/>
              <w:rPr>
                <w:rFonts w:ascii="Arial" w:hAnsi="Arial" w:cs="Arial"/>
                <w:sz w:val="20"/>
              </w:rPr>
            </w:pPr>
            <w:r w:rsidRPr="00A12F15">
              <w:rPr>
                <w:rFonts w:ascii="Arial" w:hAnsi="Arial" w:cs="Arial"/>
                <w:sz w:val="20"/>
              </w:rPr>
              <w:t>Rel. h:</w:t>
            </w:r>
          </w:p>
        </w:tc>
        <w:tc>
          <w:tcPr>
            <w:tcW w:w="970"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60"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95" w:type="dxa"/>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
        </w:tc>
      </w:tr>
      <w:tr w:rsidR="001E2D97" w:rsidRPr="00A12F15" w:rsidTr="00870A73">
        <w:tc>
          <w:tcPr>
            <w:tcW w:w="970" w:type="dxa"/>
          </w:tcPr>
          <w:p w:rsidR="001E2D97" w:rsidRPr="00A12F15" w:rsidRDefault="001E2D97">
            <w:pPr>
              <w:tabs>
                <w:tab w:val="left" w:pos="-720"/>
                <w:tab w:val="left" w:pos="0"/>
                <w:tab w:val="left" w:pos="259"/>
                <w:tab w:val="left" w:pos="604"/>
                <w:tab w:val="left" w:pos="816"/>
                <w:tab w:val="left" w:pos="1440"/>
              </w:tabs>
              <w:suppressAutoHyphens/>
              <w:spacing w:after="56"/>
              <w:jc w:val="right"/>
              <w:rPr>
                <w:rFonts w:ascii="Arial" w:hAnsi="Arial" w:cs="Arial"/>
                <w:sz w:val="20"/>
              </w:rPr>
            </w:pPr>
            <w:r w:rsidRPr="00A12F15">
              <w:rPr>
                <w:rFonts w:ascii="Arial" w:hAnsi="Arial" w:cs="Arial"/>
                <w:sz w:val="20"/>
              </w:rPr>
              <w:t>Date:</w:t>
            </w:r>
          </w:p>
        </w:tc>
        <w:tc>
          <w:tcPr>
            <w:tcW w:w="970"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60"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95" w:type="dxa"/>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roofErr w:type="spellStart"/>
            <w:r w:rsidR="002829F3" w:rsidRPr="00A12F15">
              <w:rPr>
                <w:rFonts w:ascii="Arial" w:hAnsi="Arial" w:cs="Arial"/>
                <w:sz w:val="20"/>
              </w:rPr>
              <w:t>yyyy</w:t>
            </w:r>
            <w:proofErr w:type="spellEnd"/>
            <w:r w:rsidR="002829F3" w:rsidRPr="00A12F15">
              <w:rPr>
                <w:rFonts w:ascii="Arial" w:hAnsi="Arial" w:cs="Arial"/>
                <w:sz w:val="20"/>
              </w:rPr>
              <w:t>-mm-</w:t>
            </w:r>
            <w:proofErr w:type="spellStart"/>
            <w:r w:rsidR="002829F3" w:rsidRPr="00A12F15">
              <w:rPr>
                <w:rFonts w:ascii="Arial" w:hAnsi="Arial" w:cs="Arial"/>
                <w:sz w:val="20"/>
              </w:rPr>
              <w:t>dd</w:t>
            </w:r>
            <w:proofErr w:type="spellEnd"/>
          </w:p>
        </w:tc>
      </w:tr>
      <w:tr w:rsidR="001E2D97" w:rsidRPr="00A12F15" w:rsidTr="00870A73">
        <w:tc>
          <w:tcPr>
            <w:tcW w:w="970" w:type="dxa"/>
          </w:tcPr>
          <w:p w:rsidR="001E2D97" w:rsidRPr="00A12F15" w:rsidRDefault="001E2D97">
            <w:pPr>
              <w:tabs>
                <w:tab w:val="left" w:pos="-720"/>
                <w:tab w:val="left" w:pos="0"/>
                <w:tab w:val="left" w:pos="259"/>
                <w:tab w:val="left" w:pos="604"/>
                <w:tab w:val="left" w:pos="816"/>
                <w:tab w:val="left" w:pos="1440"/>
              </w:tabs>
              <w:suppressAutoHyphens/>
              <w:spacing w:after="56"/>
              <w:jc w:val="right"/>
              <w:rPr>
                <w:rFonts w:ascii="Arial" w:hAnsi="Arial" w:cs="Arial"/>
                <w:sz w:val="20"/>
              </w:rPr>
            </w:pPr>
            <w:r w:rsidRPr="00A12F15">
              <w:rPr>
                <w:rFonts w:ascii="Arial" w:hAnsi="Arial" w:cs="Arial"/>
                <w:sz w:val="20"/>
              </w:rPr>
              <w:t>Time:</w:t>
            </w:r>
          </w:p>
        </w:tc>
        <w:tc>
          <w:tcPr>
            <w:tcW w:w="970" w:type="dxa"/>
            <w:tcBorders>
              <w:top w:val="single" w:sz="7" w:space="0" w:color="auto"/>
              <w:left w:val="doub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60" w:type="dxa"/>
            <w:tcBorders>
              <w:top w:val="single" w:sz="7" w:space="0" w:color="auto"/>
              <w:left w:val="single" w:sz="7" w:space="0" w:color="auto"/>
              <w:bottom w:val="doub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95" w:type="dxa"/>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roofErr w:type="spellStart"/>
            <w:r w:rsidRPr="00A12F15">
              <w:rPr>
                <w:rFonts w:ascii="Arial" w:hAnsi="Arial" w:cs="Arial"/>
                <w:sz w:val="20"/>
              </w:rPr>
              <w:t>hh:mm:ss</w:t>
            </w:r>
            <w:proofErr w:type="spellEnd"/>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9072" w:type="dxa"/>
        <w:tblInd w:w="5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56" w:type="dxa"/>
          <w:right w:w="56" w:type="dxa"/>
        </w:tblCellMar>
        <w:tblLook w:val="0000"/>
      </w:tblPr>
      <w:tblGrid>
        <w:gridCol w:w="1418"/>
        <w:gridCol w:w="1112"/>
        <w:gridCol w:w="1112"/>
        <w:gridCol w:w="1320"/>
        <w:gridCol w:w="1559"/>
        <w:gridCol w:w="1417"/>
        <w:gridCol w:w="1134"/>
      </w:tblGrid>
      <w:tr w:rsidR="00503D98" w:rsidRPr="00A12F15" w:rsidTr="00503D98">
        <w:trPr>
          <w:ins w:id="500" w:author="morayoa" w:date="2013-06-11T10:36:00Z"/>
        </w:trPr>
        <w:tc>
          <w:tcPr>
            <w:tcW w:w="1418" w:type="dxa"/>
            <w:tcBorders>
              <w:bottom w:val="single" w:sz="6" w:space="0" w:color="auto"/>
            </w:tcBorders>
          </w:tcPr>
          <w:p w:rsidR="00503D98" w:rsidRPr="00A12F15" w:rsidRDefault="00FC47BA" w:rsidP="00503D98">
            <w:pPr>
              <w:tabs>
                <w:tab w:val="left" w:pos="-720"/>
                <w:tab w:val="left" w:pos="0"/>
                <w:tab w:val="left" w:pos="259"/>
                <w:tab w:val="left" w:pos="604"/>
                <w:tab w:val="left" w:pos="816"/>
                <w:tab w:val="left" w:pos="1440"/>
              </w:tabs>
              <w:suppressAutoHyphens/>
              <w:jc w:val="center"/>
              <w:rPr>
                <w:ins w:id="501" w:author="morayoa" w:date="2013-06-11T10:36:00Z"/>
                <w:rFonts w:ascii="Arial" w:hAnsi="Arial" w:cs="Arial"/>
                <w:sz w:val="20"/>
              </w:rPr>
            </w:pPr>
            <w:ins w:id="502" w:author="morayoa" w:date="2013-06-11T10:36:00Z">
              <w:r w:rsidRPr="00A12F15">
                <w:rPr>
                  <w:rFonts w:ascii="Arial" w:hAnsi="Arial" w:cs="Arial"/>
                  <w:sz w:val="20"/>
                </w:rPr>
                <w:fldChar w:fldCharType="begin"/>
              </w:r>
              <w:r w:rsidR="00503D98" w:rsidRPr="00A12F15">
                <w:rPr>
                  <w:rFonts w:ascii="Arial" w:hAnsi="Arial" w:cs="Arial"/>
                  <w:sz w:val="20"/>
                </w:rPr>
                <w:instrText xml:space="preserve">PRIVATE </w:instrText>
              </w:r>
              <w:r w:rsidRPr="00A12F15">
                <w:rPr>
                  <w:rFonts w:ascii="Arial" w:hAnsi="Arial" w:cs="Arial"/>
                  <w:sz w:val="20"/>
                </w:rPr>
                <w:fldChar w:fldCharType="end"/>
              </w:r>
              <w:r w:rsidR="00503D98" w:rsidRPr="00A12F15">
                <w:rPr>
                  <w:rFonts w:ascii="Arial" w:hAnsi="Arial" w:cs="Arial"/>
                  <w:sz w:val="20"/>
                </w:rPr>
                <w:t>Q</w:t>
              </w:r>
            </w:ins>
          </w:p>
          <w:p w:rsidR="00503D98" w:rsidRPr="00A12F15" w:rsidRDefault="00503D98" w:rsidP="00503D98">
            <w:pPr>
              <w:tabs>
                <w:tab w:val="left" w:pos="-720"/>
                <w:tab w:val="left" w:pos="0"/>
                <w:tab w:val="left" w:pos="259"/>
                <w:tab w:val="left" w:pos="604"/>
                <w:tab w:val="left" w:pos="816"/>
                <w:tab w:val="left" w:pos="1440"/>
              </w:tabs>
              <w:suppressAutoHyphens/>
              <w:jc w:val="center"/>
              <w:rPr>
                <w:ins w:id="503" w:author="morayoa" w:date="2013-06-11T10:36:00Z"/>
                <w:rFonts w:ascii="Arial" w:hAnsi="Arial" w:cs="Arial"/>
                <w:sz w:val="20"/>
              </w:rPr>
            </w:pPr>
          </w:p>
          <w:p w:rsidR="00503D98" w:rsidRPr="00A12F15" w:rsidRDefault="00503D98" w:rsidP="00503D98">
            <w:pPr>
              <w:tabs>
                <w:tab w:val="left" w:pos="-720"/>
                <w:tab w:val="left" w:pos="0"/>
                <w:tab w:val="left" w:pos="259"/>
                <w:tab w:val="left" w:pos="604"/>
                <w:tab w:val="left" w:pos="816"/>
                <w:tab w:val="left" w:pos="1440"/>
              </w:tabs>
              <w:suppressAutoHyphens/>
              <w:jc w:val="center"/>
              <w:rPr>
                <w:ins w:id="504" w:author="morayoa" w:date="2013-06-11T10:36:00Z"/>
                <w:rFonts w:ascii="Arial" w:hAnsi="Arial" w:cs="Arial"/>
                <w:sz w:val="20"/>
              </w:rPr>
            </w:pPr>
          </w:p>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505" w:author="morayoa" w:date="2013-06-11T10:36:00Z"/>
                <w:rFonts w:ascii="Arial" w:hAnsi="Arial" w:cs="Arial"/>
                <w:sz w:val="20"/>
              </w:rPr>
            </w:pPr>
            <w:ins w:id="506" w:author="morayoa" w:date="2013-06-11T10:36:00Z">
              <w:r w:rsidRPr="00A12F15">
                <w:rPr>
                  <w:rFonts w:ascii="Arial" w:hAnsi="Arial" w:cs="Arial"/>
                  <w:sz w:val="20"/>
                </w:rPr>
                <w:t>(    /h)</w:t>
              </w:r>
            </w:ins>
          </w:p>
        </w:tc>
        <w:tc>
          <w:tcPr>
            <w:tcW w:w="1112" w:type="dxa"/>
          </w:tcPr>
          <w:p w:rsidR="00503D98" w:rsidRPr="00A12F15" w:rsidRDefault="00503D98" w:rsidP="00503D98">
            <w:pPr>
              <w:tabs>
                <w:tab w:val="left" w:pos="-720"/>
                <w:tab w:val="left" w:pos="0"/>
                <w:tab w:val="left" w:pos="259"/>
                <w:tab w:val="left" w:pos="604"/>
                <w:tab w:val="left" w:pos="816"/>
                <w:tab w:val="left" w:pos="1440"/>
              </w:tabs>
              <w:suppressAutoHyphens/>
              <w:jc w:val="center"/>
              <w:rPr>
                <w:ins w:id="507" w:author="morayoa" w:date="2013-06-11T10:36:00Z"/>
                <w:rFonts w:ascii="Arial" w:hAnsi="Arial" w:cs="Arial"/>
                <w:sz w:val="20"/>
              </w:rPr>
            </w:pPr>
            <w:ins w:id="508" w:author="morayoa" w:date="2013-06-11T10:36:00Z">
              <w:r w:rsidRPr="00A12F15">
                <w:rPr>
                  <w:rFonts w:ascii="Arial" w:hAnsi="Arial" w:cs="Arial"/>
                  <w:sz w:val="20"/>
                </w:rPr>
                <w:t>Load L</w:t>
              </w:r>
            </w:ins>
          </w:p>
          <w:p w:rsidR="00503D98" w:rsidRPr="00A12F15" w:rsidRDefault="00503D98" w:rsidP="00503D98">
            <w:pPr>
              <w:tabs>
                <w:tab w:val="left" w:pos="-720"/>
                <w:tab w:val="left" w:pos="0"/>
                <w:tab w:val="left" w:pos="259"/>
                <w:tab w:val="left" w:pos="604"/>
                <w:tab w:val="left" w:pos="816"/>
                <w:tab w:val="left" w:pos="1440"/>
              </w:tabs>
              <w:suppressAutoHyphens/>
              <w:jc w:val="center"/>
              <w:rPr>
                <w:ins w:id="509" w:author="morayoa" w:date="2013-06-11T10:36:00Z"/>
                <w:rFonts w:ascii="Arial" w:hAnsi="Arial" w:cs="Arial"/>
                <w:sz w:val="20"/>
              </w:rPr>
            </w:pPr>
          </w:p>
          <w:p w:rsidR="00503D98" w:rsidRPr="00A12F15" w:rsidRDefault="00503D98" w:rsidP="00503D98">
            <w:pPr>
              <w:tabs>
                <w:tab w:val="left" w:pos="-720"/>
                <w:tab w:val="left" w:pos="0"/>
                <w:tab w:val="left" w:pos="259"/>
                <w:tab w:val="left" w:pos="604"/>
                <w:tab w:val="left" w:pos="816"/>
                <w:tab w:val="left" w:pos="1440"/>
              </w:tabs>
              <w:suppressAutoHyphens/>
              <w:jc w:val="center"/>
              <w:rPr>
                <w:ins w:id="510" w:author="morayoa" w:date="2013-06-11T10:36:00Z"/>
                <w:rFonts w:ascii="Arial" w:hAnsi="Arial" w:cs="Arial"/>
                <w:sz w:val="20"/>
              </w:rPr>
            </w:pPr>
          </w:p>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511" w:author="morayoa" w:date="2013-06-11T10:36:00Z"/>
                <w:rFonts w:ascii="Arial" w:hAnsi="Arial" w:cs="Arial"/>
                <w:sz w:val="20"/>
              </w:rPr>
            </w:pPr>
            <w:ins w:id="512" w:author="morayoa" w:date="2013-06-11T10:36:00Z">
              <w:r w:rsidRPr="00A12F15">
                <w:rPr>
                  <w:rFonts w:ascii="Arial" w:hAnsi="Arial" w:cs="Arial"/>
                  <w:sz w:val="20"/>
                </w:rPr>
                <w:t>(    )</w:t>
              </w:r>
            </w:ins>
          </w:p>
        </w:tc>
        <w:tc>
          <w:tcPr>
            <w:tcW w:w="1112"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513" w:author="morayoa" w:date="2013-06-11T10:36:00Z"/>
                <w:rFonts w:ascii="Arial" w:hAnsi="Arial" w:cs="Arial"/>
                <w:sz w:val="20"/>
              </w:rPr>
            </w:pPr>
            <w:ins w:id="514" w:author="morayoa" w:date="2013-06-11T10:36:00Z">
              <w:r w:rsidRPr="00A12F15">
                <w:rPr>
                  <w:rFonts w:ascii="Arial" w:hAnsi="Arial" w:cs="Arial"/>
                  <w:sz w:val="20"/>
                </w:rPr>
                <w:t>Pulses(*)</w:t>
              </w:r>
            </w:ins>
          </w:p>
        </w:tc>
        <w:tc>
          <w:tcPr>
            <w:tcW w:w="1320" w:type="dxa"/>
          </w:tcPr>
          <w:p w:rsidR="00503D98" w:rsidRPr="00A12F15" w:rsidRDefault="00503D98" w:rsidP="00503D98">
            <w:pPr>
              <w:tabs>
                <w:tab w:val="left" w:pos="-720"/>
                <w:tab w:val="left" w:pos="0"/>
                <w:tab w:val="left" w:pos="259"/>
                <w:tab w:val="left" w:pos="604"/>
                <w:tab w:val="left" w:pos="816"/>
                <w:tab w:val="left" w:pos="1440"/>
              </w:tabs>
              <w:suppressAutoHyphens/>
              <w:jc w:val="center"/>
              <w:rPr>
                <w:ins w:id="515" w:author="morayoa" w:date="2013-06-11T10:36:00Z"/>
                <w:rFonts w:ascii="Arial" w:hAnsi="Arial" w:cs="Arial"/>
                <w:sz w:val="20"/>
              </w:rPr>
            </w:pPr>
            <w:ins w:id="516" w:author="morayoa" w:date="2013-06-11T10:36:00Z">
              <w:r w:rsidRPr="00A12F15">
                <w:rPr>
                  <w:rFonts w:ascii="Arial" w:hAnsi="Arial" w:cs="Arial"/>
                  <w:sz w:val="20"/>
                </w:rPr>
                <w:t>Calculated</w:t>
              </w:r>
            </w:ins>
          </w:p>
          <w:p w:rsidR="00503D98" w:rsidRPr="00A12F15" w:rsidRDefault="00503D98" w:rsidP="00503D98">
            <w:pPr>
              <w:tabs>
                <w:tab w:val="left" w:pos="-720"/>
                <w:tab w:val="left" w:pos="0"/>
                <w:tab w:val="left" w:pos="259"/>
                <w:tab w:val="left" w:pos="604"/>
                <w:tab w:val="left" w:pos="816"/>
                <w:tab w:val="left" w:pos="1440"/>
              </w:tabs>
              <w:suppressAutoHyphens/>
              <w:jc w:val="center"/>
              <w:rPr>
                <w:ins w:id="517" w:author="morayoa" w:date="2013-06-11T10:36:00Z"/>
                <w:rFonts w:ascii="Arial" w:hAnsi="Arial" w:cs="Arial"/>
                <w:sz w:val="20"/>
              </w:rPr>
            </w:pPr>
            <w:proofErr w:type="spellStart"/>
            <w:ins w:id="518" w:author="morayoa" w:date="2013-06-11T10:36:00Z">
              <w:r w:rsidRPr="00A12F15">
                <w:rPr>
                  <w:rFonts w:ascii="Arial" w:hAnsi="Arial" w:cs="Arial"/>
                  <w:sz w:val="20"/>
                </w:rPr>
                <w:t>totalization</w:t>
              </w:r>
              <w:proofErr w:type="spellEnd"/>
            </w:ins>
          </w:p>
          <w:p w:rsidR="00503D98" w:rsidRPr="00A12F15" w:rsidRDefault="00503D98" w:rsidP="00503D98">
            <w:pPr>
              <w:tabs>
                <w:tab w:val="left" w:pos="-720"/>
                <w:tab w:val="left" w:pos="0"/>
                <w:tab w:val="left" w:pos="259"/>
                <w:tab w:val="left" w:pos="604"/>
                <w:tab w:val="left" w:pos="816"/>
                <w:tab w:val="left" w:pos="1440"/>
              </w:tabs>
              <w:suppressAutoHyphens/>
              <w:jc w:val="center"/>
              <w:rPr>
                <w:ins w:id="519" w:author="morayoa" w:date="2013-06-11T10:36:00Z"/>
                <w:rFonts w:ascii="Arial" w:hAnsi="Arial" w:cs="Arial"/>
                <w:sz w:val="20"/>
              </w:rPr>
            </w:pPr>
            <w:ins w:id="520" w:author="morayoa" w:date="2013-06-11T10:36:00Z">
              <w:r w:rsidRPr="00A12F15">
                <w:rPr>
                  <w:rFonts w:ascii="Arial" w:hAnsi="Arial" w:cs="Arial"/>
                  <w:sz w:val="20"/>
                </w:rPr>
                <w:t>T(**)</w:t>
              </w:r>
            </w:ins>
          </w:p>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521" w:author="morayoa" w:date="2013-06-11T10:36:00Z"/>
                <w:rFonts w:ascii="Arial" w:hAnsi="Arial" w:cs="Arial"/>
                <w:sz w:val="20"/>
              </w:rPr>
            </w:pPr>
            <w:ins w:id="522" w:author="morayoa" w:date="2013-06-11T10:36:00Z">
              <w:r w:rsidRPr="00A12F15">
                <w:rPr>
                  <w:rFonts w:ascii="Arial" w:hAnsi="Arial" w:cs="Arial"/>
                  <w:sz w:val="20"/>
                </w:rPr>
                <w:t>(    )</w:t>
              </w:r>
            </w:ins>
          </w:p>
        </w:tc>
        <w:tc>
          <w:tcPr>
            <w:tcW w:w="1559" w:type="dxa"/>
          </w:tcPr>
          <w:p w:rsidR="00503D98" w:rsidRPr="00A12F15" w:rsidRDefault="00503D98" w:rsidP="00503D98">
            <w:pPr>
              <w:tabs>
                <w:tab w:val="left" w:pos="-720"/>
                <w:tab w:val="left" w:pos="0"/>
                <w:tab w:val="left" w:pos="259"/>
                <w:tab w:val="left" w:pos="604"/>
                <w:tab w:val="left" w:pos="816"/>
                <w:tab w:val="left" w:pos="1440"/>
              </w:tabs>
              <w:suppressAutoHyphens/>
              <w:jc w:val="center"/>
              <w:rPr>
                <w:ins w:id="523" w:author="morayoa" w:date="2013-06-11T10:36:00Z"/>
                <w:rFonts w:ascii="Arial" w:hAnsi="Arial" w:cs="Arial"/>
                <w:sz w:val="20"/>
              </w:rPr>
            </w:pPr>
            <w:ins w:id="524" w:author="morayoa" w:date="2013-06-11T10:36:00Z">
              <w:r w:rsidRPr="00A12F15">
                <w:rPr>
                  <w:rFonts w:ascii="Arial" w:hAnsi="Arial" w:cs="Arial"/>
                  <w:sz w:val="20"/>
                </w:rPr>
                <w:t>Indicated</w:t>
              </w:r>
            </w:ins>
          </w:p>
          <w:p w:rsidR="00503D98" w:rsidRPr="00A12F15" w:rsidRDefault="00503D98" w:rsidP="00503D98">
            <w:pPr>
              <w:tabs>
                <w:tab w:val="left" w:pos="-720"/>
                <w:tab w:val="left" w:pos="0"/>
                <w:tab w:val="left" w:pos="259"/>
                <w:tab w:val="left" w:pos="604"/>
                <w:tab w:val="left" w:pos="816"/>
                <w:tab w:val="left" w:pos="1440"/>
              </w:tabs>
              <w:suppressAutoHyphens/>
              <w:jc w:val="center"/>
              <w:rPr>
                <w:ins w:id="525" w:author="morayoa" w:date="2013-06-11T10:36:00Z"/>
                <w:rFonts w:ascii="Arial" w:hAnsi="Arial" w:cs="Arial"/>
                <w:sz w:val="20"/>
              </w:rPr>
            </w:pPr>
            <w:proofErr w:type="spellStart"/>
            <w:ins w:id="526" w:author="morayoa" w:date="2013-06-11T10:36:00Z">
              <w:r w:rsidRPr="00A12F15">
                <w:rPr>
                  <w:rFonts w:ascii="Arial" w:hAnsi="Arial" w:cs="Arial"/>
                  <w:sz w:val="20"/>
                </w:rPr>
                <w:t>totalization</w:t>
              </w:r>
              <w:proofErr w:type="spellEnd"/>
            </w:ins>
          </w:p>
          <w:p w:rsidR="00503D98" w:rsidRPr="00A12F15" w:rsidRDefault="00503D98" w:rsidP="00503D98">
            <w:pPr>
              <w:tabs>
                <w:tab w:val="left" w:pos="-720"/>
                <w:tab w:val="left" w:pos="0"/>
                <w:tab w:val="left" w:pos="259"/>
                <w:tab w:val="left" w:pos="604"/>
                <w:tab w:val="left" w:pos="816"/>
                <w:tab w:val="left" w:pos="1440"/>
              </w:tabs>
              <w:suppressAutoHyphens/>
              <w:jc w:val="center"/>
              <w:rPr>
                <w:ins w:id="527" w:author="morayoa" w:date="2013-06-11T10:36:00Z"/>
                <w:rFonts w:ascii="Arial" w:hAnsi="Arial" w:cs="Arial"/>
                <w:sz w:val="20"/>
              </w:rPr>
            </w:pPr>
            <w:ins w:id="528" w:author="morayoa" w:date="2013-06-11T10:36:00Z">
              <w:r w:rsidRPr="00A12F15">
                <w:rPr>
                  <w:rFonts w:ascii="Arial" w:hAnsi="Arial" w:cs="Arial"/>
                  <w:sz w:val="20"/>
                </w:rPr>
                <w:t>I</w:t>
              </w:r>
            </w:ins>
          </w:p>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529" w:author="morayoa" w:date="2013-06-11T10:36:00Z"/>
                <w:rFonts w:ascii="Arial" w:hAnsi="Arial" w:cs="Arial"/>
                <w:sz w:val="20"/>
              </w:rPr>
            </w:pPr>
            <w:ins w:id="530" w:author="morayoa" w:date="2013-06-11T10:36:00Z">
              <w:r w:rsidRPr="00A12F15">
                <w:rPr>
                  <w:rFonts w:ascii="Arial" w:hAnsi="Arial" w:cs="Arial"/>
                  <w:sz w:val="20"/>
                </w:rPr>
                <w:t>(    )</w:t>
              </w:r>
            </w:ins>
          </w:p>
        </w:tc>
        <w:tc>
          <w:tcPr>
            <w:tcW w:w="1417" w:type="dxa"/>
          </w:tcPr>
          <w:p w:rsidR="00503D98" w:rsidRPr="00A12F15" w:rsidRDefault="00503D98" w:rsidP="00503D98">
            <w:pPr>
              <w:tabs>
                <w:tab w:val="left" w:pos="-720"/>
                <w:tab w:val="left" w:pos="0"/>
                <w:tab w:val="left" w:pos="259"/>
                <w:tab w:val="left" w:pos="604"/>
                <w:tab w:val="left" w:pos="816"/>
                <w:tab w:val="left" w:pos="1440"/>
              </w:tabs>
              <w:suppressAutoHyphens/>
              <w:jc w:val="center"/>
              <w:rPr>
                <w:ins w:id="531" w:author="morayoa" w:date="2013-06-11T10:36:00Z"/>
                <w:rFonts w:ascii="Arial" w:hAnsi="Arial" w:cs="Arial"/>
                <w:sz w:val="20"/>
              </w:rPr>
            </w:pPr>
            <w:ins w:id="532" w:author="morayoa" w:date="2013-06-11T10:36:00Z">
              <w:r w:rsidRPr="00A12F15">
                <w:rPr>
                  <w:rFonts w:ascii="Arial" w:hAnsi="Arial" w:cs="Arial"/>
                  <w:sz w:val="20"/>
                </w:rPr>
                <w:t>Difference</w:t>
              </w:r>
            </w:ins>
          </w:p>
          <w:p w:rsidR="00503D98" w:rsidRPr="00A12F15" w:rsidRDefault="00503D98" w:rsidP="00503D98">
            <w:pPr>
              <w:tabs>
                <w:tab w:val="left" w:pos="-720"/>
                <w:tab w:val="left" w:pos="0"/>
                <w:tab w:val="left" w:pos="259"/>
                <w:tab w:val="left" w:pos="604"/>
                <w:tab w:val="left" w:pos="816"/>
                <w:tab w:val="left" w:pos="1440"/>
              </w:tabs>
              <w:suppressAutoHyphens/>
              <w:jc w:val="center"/>
              <w:rPr>
                <w:ins w:id="533" w:author="morayoa" w:date="2013-06-11T10:36:00Z"/>
                <w:rFonts w:ascii="Arial" w:hAnsi="Arial" w:cs="Arial"/>
                <w:sz w:val="20"/>
              </w:rPr>
            </w:pPr>
            <w:ins w:id="534" w:author="morayoa" w:date="2013-06-11T10:36:00Z">
              <w:r w:rsidRPr="00A12F15">
                <w:rPr>
                  <w:rFonts w:ascii="Arial" w:hAnsi="Arial" w:cs="Arial"/>
                  <w:sz w:val="20"/>
                </w:rPr>
                <w:t>I - T</w:t>
              </w:r>
            </w:ins>
          </w:p>
          <w:p w:rsidR="00503D98" w:rsidRPr="00A12F15" w:rsidRDefault="00503D98" w:rsidP="00503D98">
            <w:pPr>
              <w:tabs>
                <w:tab w:val="left" w:pos="-720"/>
                <w:tab w:val="left" w:pos="0"/>
                <w:tab w:val="left" w:pos="259"/>
                <w:tab w:val="left" w:pos="604"/>
                <w:tab w:val="left" w:pos="816"/>
                <w:tab w:val="left" w:pos="1440"/>
              </w:tabs>
              <w:suppressAutoHyphens/>
              <w:jc w:val="center"/>
              <w:rPr>
                <w:ins w:id="535" w:author="morayoa" w:date="2013-06-11T10:36:00Z"/>
                <w:rFonts w:ascii="Arial" w:hAnsi="Arial" w:cs="Arial"/>
                <w:sz w:val="20"/>
              </w:rPr>
            </w:pPr>
          </w:p>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536" w:author="morayoa" w:date="2013-06-11T10:36:00Z"/>
                <w:rFonts w:ascii="Arial" w:hAnsi="Arial" w:cs="Arial"/>
                <w:sz w:val="20"/>
              </w:rPr>
            </w:pPr>
            <w:ins w:id="537" w:author="morayoa" w:date="2013-06-11T10:36:00Z">
              <w:r w:rsidRPr="00A12F15">
                <w:rPr>
                  <w:rFonts w:ascii="Arial" w:hAnsi="Arial" w:cs="Arial"/>
                  <w:sz w:val="20"/>
                </w:rPr>
                <w:t>(    )</w:t>
              </w:r>
            </w:ins>
          </w:p>
        </w:tc>
        <w:tc>
          <w:tcPr>
            <w:tcW w:w="1134"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538" w:author="morayoa" w:date="2013-06-11T10:36:00Z"/>
                <w:rFonts w:ascii="Arial" w:hAnsi="Arial" w:cs="Arial"/>
                <w:sz w:val="20"/>
              </w:rPr>
            </w:pPr>
            <w:ins w:id="539" w:author="morayoa" w:date="2013-06-11T10:36:00Z">
              <w:r w:rsidRPr="00A12F15">
                <w:rPr>
                  <w:rFonts w:ascii="Arial" w:hAnsi="Arial" w:cs="Arial"/>
                  <w:sz w:val="20"/>
                </w:rPr>
                <w:t>E %(***)</w:t>
              </w:r>
            </w:ins>
          </w:p>
        </w:tc>
      </w:tr>
      <w:tr w:rsidR="00503D98" w:rsidRPr="00A12F15" w:rsidTr="00503D98">
        <w:trPr>
          <w:ins w:id="540" w:author="morayoa" w:date="2013-06-11T10:36:00Z"/>
        </w:trPr>
        <w:tc>
          <w:tcPr>
            <w:tcW w:w="1418" w:type="dxa"/>
            <w:tcBorders>
              <w:top w:val="single" w:sz="6" w:space="0" w:color="auto"/>
              <w:bottom w:val="nil"/>
            </w:tcBorders>
          </w:tcPr>
          <w:p w:rsidR="00503D98" w:rsidRPr="00A12F15" w:rsidRDefault="00503D98" w:rsidP="00503D98">
            <w:pPr>
              <w:tabs>
                <w:tab w:val="left" w:pos="-720"/>
                <w:tab w:val="left" w:pos="0"/>
                <w:tab w:val="left" w:pos="259"/>
                <w:tab w:val="left" w:pos="604"/>
                <w:tab w:val="left" w:pos="816"/>
                <w:tab w:val="left" w:pos="1440"/>
              </w:tabs>
              <w:suppressAutoHyphens/>
              <w:jc w:val="center"/>
              <w:rPr>
                <w:ins w:id="541" w:author="morayoa" w:date="2013-06-11T10:36:00Z"/>
                <w:rFonts w:ascii="Arial" w:hAnsi="Arial" w:cs="Arial"/>
                <w:sz w:val="20"/>
              </w:rPr>
            </w:pPr>
            <w:proofErr w:type="spellStart"/>
            <w:ins w:id="542" w:author="morayoa" w:date="2013-06-11T10:36:00Z">
              <w:r w:rsidRPr="00A12F15">
                <w:rPr>
                  <w:rFonts w:ascii="Arial" w:hAnsi="Arial" w:cs="Arial"/>
                  <w:sz w:val="20"/>
                </w:rPr>
                <w:t>Q</w:t>
              </w:r>
              <w:r w:rsidRPr="00A12F15">
                <w:rPr>
                  <w:rFonts w:ascii="Arial" w:hAnsi="Arial" w:cs="Arial"/>
                  <w:sz w:val="20"/>
                  <w:vertAlign w:val="subscript"/>
                </w:rPr>
                <w:t>min</w:t>
              </w:r>
              <w:proofErr w:type="spellEnd"/>
            </w:ins>
          </w:p>
        </w:tc>
        <w:tc>
          <w:tcPr>
            <w:tcW w:w="1112" w:type="dxa"/>
            <w:vMerge w:val="restart"/>
          </w:tcPr>
          <w:p w:rsidR="00503D98" w:rsidRPr="00A12F15" w:rsidRDefault="00503D98" w:rsidP="00503D98">
            <w:pPr>
              <w:tabs>
                <w:tab w:val="left" w:pos="-720"/>
                <w:tab w:val="left" w:pos="0"/>
                <w:tab w:val="left" w:pos="259"/>
                <w:tab w:val="left" w:pos="604"/>
                <w:tab w:val="left" w:pos="816"/>
                <w:tab w:val="left" w:pos="1440"/>
              </w:tabs>
              <w:suppressAutoHyphens/>
              <w:jc w:val="center"/>
              <w:rPr>
                <w:ins w:id="543" w:author="morayoa" w:date="2013-06-11T10:36:00Z"/>
                <w:rFonts w:ascii="Arial" w:hAnsi="Arial" w:cs="Arial"/>
                <w:sz w:val="20"/>
              </w:rPr>
            </w:pPr>
          </w:p>
        </w:tc>
        <w:tc>
          <w:tcPr>
            <w:tcW w:w="1112" w:type="dxa"/>
            <w:vMerge w:val="restart"/>
          </w:tcPr>
          <w:p w:rsidR="00503D98" w:rsidRPr="00A12F15" w:rsidRDefault="00503D98" w:rsidP="00503D98">
            <w:pPr>
              <w:tabs>
                <w:tab w:val="left" w:pos="-720"/>
                <w:tab w:val="left" w:pos="0"/>
                <w:tab w:val="left" w:pos="259"/>
                <w:tab w:val="left" w:pos="604"/>
                <w:tab w:val="left" w:pos="816"/>
                <w:tab w:val="left" w:pos="1440"/>
              </w:tabs>
              <w:suppressAutoHyphens/>
              <w:jc w:val="center"/>
              <w:rPr>
                <w:ins w:id="544" w:author="morayoa" w:date="2013-06-11T10:36:00Z"/>
                <w:rFonts w:ascii="Arial" w:hAnsi="Arial" w:cs="Arial"/>
                <w:sz w:val="20"/>
              </w:rPr>
            </w:pPr>
          </w:p>
        </w:tc>
        <w:tc>
          <w:tcPr>
            <w:tcW w:w="1320" w:type="dxa"/>
            <w:vMerge w:val="restart"/>
          </w:tcPr>
          <w:p w:rsidR="00503D98" w:rsidRPr="00A12F15" w:rsidRDefault="00503D98" w:rsidP="00503D98">
            <w:pPr>
              <w:tabs>
                <w:tab w:val="left" w:pos="-720"/>
                <w:tab w:val="left" w:pos="0"/>
                <w:tab w:val="left" w:pos="259"/>
                <w:tab w:val="left" w:pos="604"/>
                <w:tab w:val="left" w:pos="816"/>
                <w:tab w:val="left" w:pos="1440"/>
              </w:tabs>
              <w:suppressAutoHyphens/>
              <w:jc w:val="center"/>
              <w:rPr>
                <w:ins w:id="545" w:author="morayoa" w:date="2013-06-11T10:36:00Z"/>
                <w:rFonts w:ascii="Arial" w:hAnsi="Arial" w:cs="Arial"/>
                <w:sz w:val="20"/>
              </w:rPr>
            </w:pPr>
          </w:p>
        </w:tc>
        <w:tc>
          <w:tcPr>
            <w:tcW w:w="1559"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546" w:author="morayoa" w:date="2013-06-11T10:36:00Z"/>
                <w:rFonts w:ascii="Arial" w:hAnsi="Arial" w:cs="Arial"/>
                <w:sz w:val="20"/>
              </w:rPr>
            </w:pPr>
          </w:p>
        </w:tc>
        <w:tc>
          <w:tcPr>
            <w:tcW w:w="1417"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547" w:author="morayoa" w:date="2013-06-11T10:36:00Z"/>
                <w:rFonts w:ascii="Arial" w:hAnsi="Arial" w:cs="Arial"/>
                <w:sz w:val="20"/>
              </w:rPr>
            </w:pPr>
          </w:p>
        </w:tc>
        <w:tc>
          <w:tcPr>
            <w:tcW w:w="1134"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548" w:author="morayoa" w:date="2013-06-11T10:36:00Z"/>
                <w:rFonts w:ascii="Arial" w:hAnsi="Arial" w:cs="Arial"/>
                <w:sz w:val="20"/>
              </w:rPr>
            </w:pPr>
          </w:p>
        </w:tc>
      </w:tr>
      <w:tr w:rsidR="00503D98" w:rsidRPr="00A12F15" w:rsidTr="00503D98">
        <w:trPr>
          <w:ins w:id="549" w:author="morayoa" w:date="2013-06-11T10:36:00Z"/>
        </w:trPr>
        <w:tc>
          <w:tcPr>
            <w:tcW w:w="1418" w:type="dxa"/>
            <w:tcBorders>
              <w:top w:val="nil"/>
              <w:bottom w:val="sing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550" w:author="morayoa" w:date="2013-06-11T10:36:00Z"/>
                <w:rFonts w:ascii="Arial" w:hAnsi="Arial" w:cs="Arial"/>
                <w:sz w:val="20"/>
              </w:rPr>
            </w:pPr>
          </w:p>
        </w:tc>
        <w:tc>
          <w:tcPr>
            <w:tcW w:w="1112" w:type="dxa"/>
            <w:vMer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551" w:author="morayoa" w:date="2013-06-11T10:36:00Z"/>
                <w:rFonts w:ascii="Arial" w:hAnsi="Arial" w:cs="Arial"/>
                <w:sz w:val="20"/>
              </w:rPr>
            </w:pPr>
          </w:p>
        </w:tc>
        <w:tc>
          <w:tcPr>
            <w:tcW w:w="1112" w:type="dxa"/>
            <w:vMer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552" w:author="morayoa" w:date="2013-06-11T10:36:00Z"/>
                <w:rFonts w:ascii="Arial" w:hAnsi="Arial" w:cs="Arial"/>
                <w:sz w:val="20"/>
              </w:rPr>
            </w:pPr>
          </w:p>
        </w:tc>
        <w:tc>
          <w:tcPr>
            <w:tcW w:w="1320" w:type="dxa"/>
            <w:vMer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553" w:author="morayoa" w:date="2013-06-11T10:36:00Z"/>
                <w:rFonts w:ascii="Arial" w:hAnsi="Arial" w:cs="Arial"/>
                <w:sz w:val="20"/>
              </w:rPr>
            </w:pPr>
          </w:p>
        </w:tc>
        <w:tc>
          <w:tcPr>
            <w:tcW w:w="1559"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554" w:author="morayoa" w:date="2013-06-11T10:36:00Z"/>
                <w:rFonts w:ascii="Arial" w:hAnsi="Arial" w:cs="Arial"/>
                <w:sz w:val="20"/>
              </w:rPr>
            </w:pPr>
          </w:p>
        </w:tc>
        <w:tc>
          <w:tcPr>
            <w:tcW w:w="1417"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555" w:author="morayoa" w:date="2013-06-11T10:36:00Z"/>
                <w:rFonts w:ascii="Arial" w:hAnsi="Arial" w:cs="Arial"/>
                <w:sz w:val="20"/>
              </w:rPr>
            </w:pPr>
          </w:p>
        </w:tc>
        <w:tc>
          <w:tcPr>
            <w:tcW w:w="1134"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556" w:author="morayoa" w:date="2013-06-11T10:36:00Z"/>
                <w:rFonts w:ascii="Arial" w:hAnsi="Arial" w:cs="Arial"/>
                <w:sz w:val="20"/>
              </w:rPr>
            </w:pPr>
          </w:p>
        </w:tc>
      </w:tr>
      <w:tr w:rsidR="00503D98" w:rsidRPr="00A12F15" w:rsidTr="00503D98">
        <w:trPr>
          <w:ins w:id="557" w:author="morayoa" w:date="2013-06-11T10:36:00Z"/>
        </w:trPr>
        <w:tc>
          <w:tcPr>
            <w:tcW w:w="1418" w:type="dxa"/>
            <w:tcBorders>
              <w:top w:val="single" w:sz="6" w:space="0" w:color="auto"/>
              <w:bottom w:val="nil"/>
            </w:tcBorders>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558" w:author="morayoa" w:date="2013-06-11T10:36:00Z"/>
                <w:rFonts w:ascii="Arial" w:hAnsi="Arial" w:cs="Arial"/>
                <w:sz w:val="20"/>
              </w:rPr>
            </w:pPr>
            <w:proofErr w:type="spellStart"/>
            <w:ins w:id="559" w:author="morayoa" w:date="2013-06-11T10:36:00Z">
              <w:r w:rsidRPr="00A12F15">
                <w:rPr>
                  <w:rFonts w:ascii="Arial" w:hAnsi="Arial" w:cs="Arial"/>
                  <w:sz w:val="20"/>
                </w:rPr>
                <w:t>Q</w:t>
              </w:r>
              <w:r w:rsidRPr="00A12F15">
                <w:rPr>
                  <w:rFonts w:ascii="Arial" w:hAnsi="Arial" w:cs="Arial"/>
                  <w:sz w:val="20"/>
                  <w:vertAlign w:val="subscript"/>
                </w:rPr>
                <w:t>intermediate</w:t>
              </w:r>
              <w:proofErr w:type="spellEnd"/>
              <w:r w:rsidRPr="00A12F15">
                <w:rPr>
                  <w:rFonts w:ascii="Arial" w:hAnsi="Arial" w:cs="Arial"/>
                  <w:sz w:val="20"/>
                </w:rPr>
                <w:t xml:space="preserve"> </w:t>
              </w:r>
            </w:ins>
          </w:p>
        </w:tc>
        <w:tc>
          <w:tcPr>
            <w:tcW w:w="1112" w:type="dxa"/>
            <w:vMerge w:val="restart"/>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560" w:author="morayoa" w:date="2013-06-11T10:36:00Z"/>
                <w:rFonts w:ascii="Arial" w:hAnsi="Arial" w:cs="Arial"/>
                <w:sz w:val="20"/>
              </w:rPr>
            </w:pPr>
          </w:p>
        </w:tc>
        <w:tc>
          <w:tcPr>
            <w:tcW w:w="1112" w:type="dxa"/>
            <w:vMerge w:val="restart"/>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561" w:author="morayoa" w:date="2013-06-11T10:36:00Z"/>
                <w:rFonts w:ascii="Arial" w:hAnsi="Arial" w:cs="Arial"/>
                <w:sz w:val="20"/>
              </w:rPr>
            </w:pPr>
          </w:p>
        </w:tc>
        <w:tc>
          <w:tcPr>
            <w:tcW w:w="1320" w:type="dxa"/>
            <w:vMerge w:val="restart"/>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562" w:author="morayoa" w:date="2013-06-11T10:36:00Z"/>
                <w:rFonts w:ascii="Arial" w:hAnsi="Arial" w:cs="Arial"/>
                <w:sz w:val="20"/>
              </w:rPr>
            </w:pPr>
          </w:p>
        </w:tc>
        <w:tc>
          <w:tcPr>
            <w:tcW w:w="1559"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563" w:author="morayoa" w:date="2013-06-11T10:36:00Z"/>
                <w:rFonts w:ascii="Arial" w:hAnsi="Arial" w:cs="Arial"/>
                <w:sz w:val="20"/>
              </w:rPr>
            </w:pPr>
          </w:p>
        </w:tc>
        <w:tc>
          <w:tcPr>
            <w:tcW w:w="1417"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564" w:author="morayoa" w:date="2013-06-11T10:36:00Z"/>
                <w:rFonts w:ascii="Arial" w:hAnsi="Arial" w:cs="Arial"/>
                <w:sz w:val="20"/>
              </w:rPr>
            </w:pPr>
          </w:p>
        </w:tc>
        <w:tc>
          <w:tcPr>
            <w:tcW w:w="1134"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565" w:author="morayoa" w:date="2013-06-11T10:36:00Z"/>
                <w:rFonts w:ascii="Arial" w:hAnsi="Arial" w:cs="Arial"/>
                <w:sz w:val="20"/>
              </w:rPr>
            </w:pPr>
          </w:p>
        </w:tc>
      </w:tr>
      <w:tr w:rsidR="00503D98" w:rsidRPr="00A12F15" w:rsidTr="00503D98">
        <w:trPr>
          <w:ins w:id="566" w:author="morayoa" w:date="2013-06-11T10:36:00Z"/>
        </w:trPr>
        <w:tc>
          <w:tcPr>
            <w:tcW w:w="1418" w:type="dxa"/>
            <w:tcBorders>
              <w:top w:val="nil"/>
              <w:bottom w:val="sing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567" w:author="morayoa" w:date="2013-06-11T10:36:00Z"/>
                <w:rFonts w:ascii="Arial" w:hAnsi="Arial" w:cs="Arial"/>
                <w:sz w:val="20"/>
              </w:rPr>
            </w:pPr>
          </w:p>
        </w:tc>
        <w:tc>
          <w:tcPr>
            <w:tcW w:w="1112" w:type="dxa"/>
            <w:vMer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568" w:author="morayoa" w:date="2013-06-11T10:36:00Z"/>
                <w:rFonts w:ascii="Arial" w:hAnsi="Arial" w:cs="Arial"/>
                <w:sz w:val="20"/>
              </w:rPr>
            </w:pPr>
          </w:p>
        </w:tc>
        <w:tc>
          <w:tcPr>
            <w:tcW w:w="1112" w:type="dxa"/>
            <w:vMer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569" w:author="morayoa" w:date="2013-06-11T10:36:00Z"/>
                <w:rFonts w:ascii="Arial" w:hAnsi="Arial" w:cs="Arial"/>
                <w:sz w:val="20"/>
              </w:rPr>
            </w:pPr>
          </w:p>
        </w:tc>
        <w:tc>
          <w:tcPr>
            <w:tcW w:w="1320" w:type="dxa"/>
            <w:vMer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570" w:author="morayoa" w:date="2013-06-11T10:36:00Z"/>
                <w:rFonts w:ascii="Arial" w:hAnsi="Arial" w:cs="Arial"/>
                <w:sz w:val="20"/>
              </w:rPr>
            </w:pPr>
          </w:p>
        </w:tc>
        <w:tc>
          <w:tcPr>
            <w:tcW w:w="1559"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571" w:author="morayoa" w:date="2013-06-11T10:36:00Z"/>
                <w:rFonts w:ascii="Arial" w:hAnsi="Arial" w:cs="Arial"/>
                <w:sz w:val="20"/>
              </w:rPr>
            </w:pPr>
          </w:p>
        </w:tc>
        <w:tc>
          <w:tcPr>
            <w:tcW w:w="1417"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572" w:author="morayoa" w:date="2013-06-11T10:36:00Z"/>
                <w:rFonts w:ascii="Arial" w:hAnsi="Arial" w:cs="Arial"/>
                <w:sz w:val="20"/>
              </w:rPr>
            </w:pPr>
          </w:p>
        </w:tc>
        <w:tc>
          <w:tcPr>
            <w:tcW w:w="1134"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573" w:author="morayoa" w:date="2013-06-11T10:36:00Z"/>
                <w:rFonts w:ascii="Arial" w:hAnsi="Arial" w:cs="Arial"/>
                <w:sz w:val="20"/>
              </w:rPr>
            </w:pPr>
          </w:p>
        </w:tc>
      </w:tr>
      <w:tr w:rsidR="00503D98" w:rsidRPr="00A12F15" w:rsidTr="00503D98">
        <w:trPr>
          <w:ins w:id="574" w:author="morayoa" w:date="2013-06-11T10:36:00Z"/>
        </w:trPr>
        <w:tc>
          <w:tcPr>
            <w:tcW w:w="1418" w:type="dxa"/>
            <w:tcBorders>
              <w:top w:val="single" w:sz="6" w:space="0" w:color="auto"/>
              <w:bottom w:val="nil"/>
            </w:tcBorders>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575" w:author="morayoa" w:date="2013-06-11T10:36:00Z"/>
                <w:rFonts w:ascii="Arial" w:hAnsi="Arial" w:cs="Arial"/>
                <w:sz w:val="20"/>
              </w:rPr>
            </w:pPr>
            <w:proofErr w:type="spellStart"/>
            <w:ins w:id="576" w:author="morayoa" w:date="2013-06-11T10:36:00Z">
              <w:r w:rsidRPr="00A12F15">
                <w:rPr>
                  <w:rFonts w:ascii="Arial" w:hAnsi="Arial" w:cs="Arial"/>
                  <w:sz w:val="20"/>
                </w:rPr>
                <w:t>Q</w:t>
              </w:r>
              <w:r w:rsidRPr="00A12F15">
                <w:rPr>
                  <w:rFonts w:ascii="Arial" w:hAnsi="Arial" w:cs="Arial"/>
                  <w:sz w:val="20"/>
                  <w:vertAlign w:val="subscript"/>
                </w:rPr>
                <w:t>max</w:t>
              </w:r>
              <w:proofErr w:type="spellEnd"/>
            </w:ins>
          </w:p>
        </w:tc>
        <w:tc>
          <w:tcPr>
            <w:tcW w:w="1112" w:type="dxa"/>
            <w:vMerge w:val="restart"/>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577" w:author="morayoa" w:date="2013-06-11T10:36:00Z"/>
                <w:rFonts w:ascii="Arial" w:hAnsi="Arial" w:cs="Arial"/>
                <w:sz w:val="20"/>
              </w:rPr>
            </w:pPr>
          </w:p>
        </w:tc>
        <w:tc>
          <w:tcPr>
            <w:tcW w:w="1112" w:type="dxa"/>
            <w:vMerge w:val="restart"/>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578" w:author="morayoa" w:date="2013-06-11T10:36:00Z"/>
                <w:rFonts w:ascii="Arial" w:hAnsi="Arial" w:cs="Arial"/>
                <w:sz w:val="20"/>
              </w:rPr>
            </w:pPr>
          </w:p>
        </w:tc>
        <w:tc>
          <w:tcPr>
            <w:tcW w:w="1320" w:type="dxa"/>
            <w:vMerge w:val="restart"/>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579" w:author="morayoa" w:date="2013-06-11T10:36:00Z"/>
                <w:rFonts w:ascii="Arial" w:hAnsi="Arial" w:cs="Arial"/>
                <w:sz w:val="20"/>
              </w:rPr>
            </w:pPr>
          </w:p>
        </w:tc>
        <w:tc>
          <w:tcPr>
            <w:tcW w:w="1559"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580" w:author="morayoa" w:date="2013-06-11T10:36:00Z"/>
                <w:rFonts w:ascii="Arial" w:hAnsi="Arial" w:cs="Arial"/>
                <w:sz w:val="20"/>
              </w:rPr>
            </w:pPr>
          </w:p>
        </w:tc>
        <w:tc>
          <w:tcPr>
            <w:tcW w:w="1417"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581" w:author="morayoa" w:date="2013-06-11T10:36:00Z"/>
                <w:rFonts w:ascii="Arial" w:hAnsi="Arial" w:cs="Arial"/>
                <w:sz w:val="20"/>
              </w:rPr>
            </w:pPr>
          </w:p>
        </w:tc>
        <w:tc>
          <w:tcPr>
            <w:tcW w:w="1134"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582" w:author="morayoa" w:date="2013-06-11T10:36:00Z"/>
                <w:rFonts w:ascii="Arial" w:hAnsi="Arial" w:cs="Arial"/>
                <w:sz w:val="20"/>
              </w:rPr>
            </w:pPr>
          </w:p>
        </w:tc>
      </w:tr>
      <w:tr w:rsidR="00503D98" w:rsidRPr="00A12F15" w:rsidTr="00503D98">
        <w:trPr>
          <w:ins w:id="583" w:author="morayoa" w:date="2013-06-11T10:36:00Z"/>
        </w:trPr>
        <w:tc>
          <w:tcPr>
            <w:tcW w:w="1418" w:type="dxa"/>
            <w:tcBorders>
              <w:top w:val="nil"/>
              <w:bottom w:val="sing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584" w:author="morayoa" w:date="2013-06-11T10:36:00Z"/>
                <w:rFonts w:ascii="Arial" w:hAnsi="Arial" w:cs="Arial"/>
                <w:sz w:val="20"/>
              </w:rPr>
            </w:pPr>
          </w:p>
        </w:tc>
        <w:tc>
          <w:tcPr>
            <w:tcW w:w="1112" w:type="dxa"/>
            <w:vMer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585" w:author="morayoa" w:date="2013-06-11T10:36:00Z"/>
                <w:rFonts w:ascii="Arial" w:hAnsi="Arial" w:cs="Arial"/>
                <w:sz w:val="20"/>
              </w:rPr>
            </w:pPr>
          </w:p>
        </w:tc>
        <w:tc>
          <w:tcPr>
            <w:tcW w:w="1112" w:type="dxa"/>
            <w:vMer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586" w:author="morayoa" w:date="2013-06-11T10:36:00Z"/>
                <w:rFonts w:ascii="Arial" w:hAnsi="Arial" w:cs="Arial"/>
                <w:sz w:val="20"/>
              </w:rPr>
            </w:pPr>
          </w:p>
        </w:tc>
        <w:tc>
          <w:tcPr>
            <w:tcW w:w="1320" w:type="dxa"/>
            <w:vMer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587" w:author="morayoa" w:date="2013-06-11T10:36:00Z"/>
                <w:rFonts w:ascii="Arial" w:hAnsi="Arial" w:cs="Arial"/>
                <w:sz w:val="20"/>
              </w:rPr>
            </w:pPr>
          </w:p>
        </w:tc>
        <w:tc>
          <w:tcPr>
            <w:tcW w:w="1559"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588" w:author="morayoa" w:date="2013-06-11T10:36:00Z"/>
                <w:rFonts w:ascii="Arial" w:hAnsi="Arial" w:cs="Arial"/>
                <w:sz w:val="20"/>
              </w:rPr>
            </w:pPr>
          </w:p>
        </w:tc>
        <w:tc>
          <w:tcPr>
            <w:tcW w:w="1417"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589" w:author="morayoa" w:date="2013-06-11T10:36:00Z"/>
                <w:rFonts w:ascii="Arial" w:hAnsi="Arial" w:cs="Arial"/>
                <w:sz w:val="20"/>
              </w:rPr>
            </w:pPr>
          </w:p>
        </w:tc>
        <w:tc>
          <w:tcPr>
            <w:tcW w:w="1134" w:type="dxa"/>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590" w:author="morayoa" w:date="2013-06-11T10:36:00Z"/>
                <w:rFonts w:ascii="Arial" w:hAnsi="Arial" w:cs="Arial"/>
                <w:sz w:val="20"/>
              </w:rPr>
            </w:pPr>
          </w:p>
        </w:tc>
      </w:tr>
      <w:tr w:rsidR="008C443C" w:rsidRPr="00A12F15" w:rsidTr="00503D98">
        <w:tc>
          <w:tcPr>
            <w:tcW w:w="1418" w:type="dxa"/>
            <w:vMerge w:val="restart"/>
            <w:tcBorders>
              <w:top w:val="single" w:sz="6" w:space="0" w:color="auto"/>
            </w:tcBorders>
          </w:tcPr>
          <w:p w:rsidR="008C443C" w:rsidRPr="00A12F15" w:rsidRDefault="008C443C" w:rsidP="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roofErr w:type="spellStart"/>
            <w:r w:rsidRPr="00A12F15">
              <w:rPr>
                <w:rFonts w:ascii="Arial" w:hAnsi="Arial" w:cs="Arial"/>
                <w:sz w:val="20"/>
              </w:rPr>
              <w:t>Q</w:t>
            </w:r>
            <w:r w:rsidRPr="00A12F15">
              <w:rPr>
                <w:rFonts w:ascii="Arial" w:hAnsi="Arial" w:cs="Arial"/>
                <w:sz w:val="20"/>
                <w:vertAlign w:val="subscript"/>
              </w:rPr>
              <w:t>min</w:t>
            </w:r>
            <w:proofErr w:type="spellEnd"/>
          </w:p>
        </w:tc>
        <w:tc>
          <w:tcPr>
            <w:tcW w:w="1112" w:type="dxa"/>
            <w:vMerge w:val="restart"/>
          </w:tcPr>
          <w:p w:rsidR="008C443C" w:rsidRPr="00A12F15" w:rsidRDefault="008C443C" w:rsidP="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12" w:type="dxa"/>
            <w:vMerge w:val="restart"/>
          </w:tcPr>
          <w:p w:rsidR="008C443C" w:rsidRPr="00A12F15" w:rsidRDefault="008C443C" w:rsidP="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320" w:type="dxa"/>
            <w:vMerge w:val="restart"/>
          </w:tcPr>
          <w:p w:rsidR="008C443C" w:rsidRPr="00A12F15" w:rsidRDefault="008C443C" w:rsidP="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559" w:type="dxa"/>
          </w:tcPr>
          <w:p w:rsidR="008C443C" w:rsidRPr="00A12F15" w:rsidRDefault="008C443C" w:rsidP="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17" w:type="dxa"/>
          </w:tcPr>
          <w:p w:rsidR="008C443C" w:rsidRPr="00A12F15" w:rsidRDefault="008C443C" w:rsidP="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34" w:type="dxa"/>
          </w:tcPr>
          <w:p w:rsidR="008C443C" w:rsidRPr="00A12F15" w:rsidRDefault="008C443C" w:rsidP="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r w:rsidR="008C443C" w:rsidRPr="00A12F15" w:rsidTr="00503D98">
        <w:tc>
          <w:tcPr>
            <w:tcW w:w="1418" w:type="dxa"/>
            <w:vMerge/>
          </w:tcPr>
          <w:p w:rsidR="008C443C" w:rsidRPr="00A12F15" w:rsidRDefault="008C443C" w:rsidP="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12" w:type="dxa"/>
            <w:vMerge/>
          </w:tcPr>
          <w:p w:rsidR="008C443C" w:rsidRPr="00A12F15" w:rsidRDefault="008C443C" w:rsidP="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12" w:type="dxa"/>
            <w:vMerge/>
          </w:tcPr>
          <w:p w:rsidR="008C443C" w:rsidRPr="00A12F15" w:rsidRDefault="008C443C" w:rsidP="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320" w:type="dxa"/>
            <w:vMerge/>
          </w:tcPr>
          <w:p w:rsidR="008C443C" w:rsidRPr="00A12F15" w:rsidRDefault="008C443C" w:rsidP="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559" w:type="dxa"/>
          </w:tcPr>
          <w:p w:rsidR="008C443C" w:rsidRPr="00A12F15" w:rsidRDefault="008C443C" w:rsidP="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17" w:type="dxa"/>
          </w:tcPr>
          <w:p w:rsidR="008C443C" w:rsidRPr="00A12F15" w:rsidRDefault="008C443C" w:rsidP="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34" w:type="dxa"/>
          </w:tcPr>
          <w:p w:rsidR="008C443C" w:rsidRPr="00A12F15" w:rsidRDefault="008C443C" w:rsidP="00503D9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bl>
    <w:p w:rsidR="008C443C" w:rsidRDefault="008C443C" w:rsidP="001711D4">
      <w:pPr>
        <w:tabs>
          <w:tab w:val="left" w:pos="-720"/>
          <w:tab w:val="left" w:pos="0"/>
          <w:tab w:val="left" w:pos="259"/>
          <w:tab w:val="left" w:pos="604"/>
          <w:tab w:val="left" w:pos="816"/>
          <w:tab w:val="left" w:pos="1440"/>
        </w:tabs>
        <w:suppressAutoHyphens/>
        <w:jc w:val="both"/>
        <w:rPr>
          <w:ins w:id="591" w:author="morayoa" w:date="2013-06-11T10:48:00Z"/>
          <w:rFonts w:ascii="Arial" w:hAnsi="Arial" w:cs="Arial"/>
          <w:sz w:val="20"/>
        </w:rPr>
      </w:pPr>
    </w:p>
    <w:p w:rsidR="001711D4" w:rsidRPr="00A12F15" w:rsidRDefault="00503D98" w:rsidP="001711D4">
      <w:pPr>
        <w:tabs>
          <w:tab w:val="left" w:pos="-720"/>
          <w:tab w:val="left" w:pos="0"/>
          <w:tab w:val="left" w:pos="259"/>
          <w:tab w:val="left" w:pos="604"/>
          <w:tab w:val="left" w:pos="816"/>
          <w:tab w:val="left" w:pos="1440"/>
        </w:tabs>
        <w:suppressAutoHyphens/>
        <w:jc w:val="both"/>
        <w:rPr>
          <w:rFonts w:ascii="Arial" w:hAnsi="Arial" w:cs="Arial"/>
          <w:sz w:val="20"/>
        </w:rPr>
      </w:pPr>
      <w:ins w:id="592" w:author="morayoa" w:date="2013-06-11T10:36:00Z">
        <w:r w:rsidRPr="00A12F15">
          <w:rPr>
            <w:rFonts w:ascii="Arial" w:hAnsi="Arial" w:cs="Arial"/>
            <w:sz w:val="20"/>
          </w:rPr>
          <w:t xml:space="preserve"> </w:t>
        </w:r>
      </w:ins>
      <w:r w:rsidR="001711D4" w:rsidRPr="00A12F15">
        <w:rPr>
          <w:rFonts w:ascii="Arial" w:hAnsi="Arial" w:cs="Arial"/>
          <w:sz w:val="20"/>
        </w:rPr>
        <w:t xml:space="preserve">(*) </w:t>
      </w:r>
      <w:r w:rsidR="001711D4" w:rsidRPr="00A12F15">
        <w:rPr>
          <w:rFonts w:ascii="Arial" w:hAnsi="Arial" w:cs="Arial"/>
          <w:sz w:val="20"/>
        </w:rPr>
        <w:tab/>
      </w:r>
      <w:r w:rsidR="001711D4" w:rsidRPr="00A12F15">
        <w:rPr>
          <w:rFonts w:ascii="Arial" w:hAnsi="Arial" w:cs="Arial"/>
          <w:sz w:val="20"/>
        </w:rPr>
        <w:tab/>
        <w:t>The pulses sent by the displacement transducer (or simulator) to simulate belt movement</w:t>
      </w:r>
    </w:p>
    <w:p w:rsidR="001711D4" w:rsidRPr="00A12F15" w:rsidRDefault="001711D4" w:rsidP="001711D4">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w:t>
      </w:r>
      <w:r w:rsidRPr="00A12F15">
        <w:rPr>
          <w:rFonts w:ascii="Arial" w:hAnsi="Arial" w:cs="Arial"/>
          <w:sz w:val="20"/>
        </w:rPr>
        <w:tab/>
      </w:r>
      <w:r w:rsidRPr="00A12F15">
        <w:rPr>
          <w:rFonts w:ascii="Arial" w:hAnsi="Arial" w:cs="Arial"/>
          <w:sz w:val="20"/>
        </w:rPr>
        <w:tab/>
        <w:t xml:space="preserve">See the Simulation page in section 1 for the simulated </w:t>
      </w:r>
      <w:proofErr w:type="spellStart"/>
      <w:r w:rsidRPr="00A12F15">
        <w:rPr>
          <w:rFonts w:ascii="Arial" w:hAnsi="Arial" w:cs="Arial"/>
          <w:sz w:val="20"/>
        </w:rPr>
        <w:t>totalization</w:t>
      </w:r>
      <w:proofErr w:type="spellEnd"/>
      <w:r w:rsidRPr="00A12F15">
        <w:rPr>
          <w:rFonts w:ascii="Arial" w:hAnsi="Arial" w:cs="Arial"/>
          <w:sz w:val="20"/>
        </w:rPr>
        <w:t xml:space="preserve"> calculation formula </w:t>
      </w:r>
    </w:p>
    <w:p w:rsidR="001E2D97" w:rsidRPr="00A12F15" w:rsidRDefault="001711D4" w:rsidP="001711D4">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w:t>
      </w:r>
      <w:r w:rsidRPr="00A12F15">
        <w:rPr>
          <w:rFonts w:ascii="Arial" w:hAnsi="Arial" w:cs="Arial"/>
          <w:sz w:val="20"/>
        </w:rPr>
        <w:tab/>
      </w:r>
      <w:r w:rsidRPr="00A12F15">
        <w:rPr>
          <w:rFonts w:ascii="Arial" w:hAnsi="Arial" w:cs="Arial"/>
          <w:sz w:val="20"/>
        </w:rPr>
        <w:tab/>
        <w:t>See the “Explanatory notes” section for the E % calculation formula</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CF01BA" w:rsidRPr="00A12F15" w:rsidRDefault="00CF01BA" w:rsidP="00CF01BA">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
        <w:gridCol w:w="1260"/>
        <w:gridCol w:w="360"/>
        <w:gridCol w:w="1530"/>
      </w:tblGrid>
      <w:tr w:rsidR="00B30B0A" w:rsidRPr="00A12F15" w:rsidTr="003E7066">
        <w:trPr>
          <w:trHeight w:hRule="exact" w:val="280"/>
        </w:trPr>
        <w:tc>
          <w:tcPr>
            <w:tcW w:w="360" w:type="dxa"/>
            <w:tcBorders>
              <w:top w:val="single" w:sz="4" w:space="0" w:color="auto"/>
              <w:left w:val="single" w:sz="4" w:space="0" w:color="auto"/>
              <w:bottom w:val="single" w:sz="4" w:space="0" w:color="auto"/>
              <w:right w:val="single" w:sz="4" w:space="0" w:color="auto"/>
            </w:tcBorders>
            <w:vAlign w:val="center"/>
          </w:tcPr>
          <w:p w:rsidR="00B30B0A" w:rsidRPr="00A12F15" w:rsidRDefault="00B30B0A" w:rsidP="003E7066">
            <w:pPr>
              <w:tabs>
                <w:tab w:val="left" w:pos="-1440"/>
                <w:tab w:val="left" w:pos="-720"/>
                <w:tab w:val="left" w:pos="0"/>
                <w:tab w:val="left" w:pos="576"/>
                <w:tab w:val="left" w:pos="720"/>
              </w:tabs>
              <w:suppressAutoHyphens/>
              <w:ind w:right="-18"/>
              <w:jc w:val="right"/>
              <w:rPr>
                <w:rFonts w:ascii="Arial" w:hAnsi="Arial"/>
                <w:sz w:val="18"/>
              </w:rPr>
            </w:pPr>
          </w:p>
        </w:tc>
        <w:tc>
          <w:tcPr>
            <w:tcW w:w="1260" w:type="dxa"/>
            <w:tcBorders>
              <w:top w:val="nil"/>
              <w:left w:val="nil"/>
              <w:bottom w:val="nil"/>
              <w:right w:val="nil"/>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r w:rsidRPr="00A12F15">
              <w:rPr>
                <w:rFonts w:ascii="Arial" w:hAnsi="Arial"/>
                <w:sz w:val="18"/>
              </w:rPr>
              <w:t>Passed</w:t>
            </w:r>
          </w:p>
        </w:tc>
        <w:tc>
          <w:tcPr>
            <w:tcW w:w="360" w:type="dxa"/>
            <w:tcBorders>
              <w:top w:val="single" w:sz="4" w:space="0" w:color="auto"/>
              <w:left w:val="single" w:sz="4" w:space="0" w:color="auto"/>
              <w:bottom w:val="single" w:sz="4" w:space="0" w:color="auto"/>
              <w:right w:val="single" w:sz="4" w:space="0" w:color="auto"/>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p>
        </w:tc>
        <w:tc>
          <w:tcPr>
            <w:tcW w:w="1530" w:type="dxa"/>
            <w:tcBorders>
              <w:top w:val="nil"/>
              <w:left w:val="nil"/>
              <w:bottom w:val="nil"/>
              <w:right w:val="nil"/>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r w:rsidRPr="00A12F15">
              <w:rPr>
                <w:rFonts w:ascii="Arial" w:hAnsi="Arial"/>
                <w:sz w:val="18"/>
              </w:rPr>
              <w:t>Failed</w:t>
            </w:r>
          </w:p>
        </w:tc>
      </w:tr>
    </w:tbl>
    <w:p w:rsidR="00B30B0A" w:rsidRPr="00A12F15" w:rsidRDefault="00B30B0A" w:rsidP="00CF01BA">
      <w:pPr>
        <w:tabs>
          <w:tab w:val="left" w:pos="-720"/>
          <w:tab w:val="left" w:pos="0"/>
          <w:tab w:val="left" w:pos="259"/>
          <w:tab w:val="left" w:pos="604"/>
          <w:tab w:val="left" w:pos="816"/>
          <w:tab w:val="left" w:pos="1440"/>
        </w:tabs>
        <w:suppressAutoHyphens/>
        <w:jc w:val="both"/>
        <w:rPr>
          <w:rFonts w:ascii="Arial" w:hAnsi="Arial" w:cs="Arial"/>
          <w:sz w:val="20"/>
        </w:rPr>
      </w:pPr>
    </w:p>
    <w:p w:rsidR="00CF01BA" w:rsidRPr="00A12F15" w:rsidRDefault="00CF01BA" w:rsidP="00CF01BA">
      <w:pPr>
        <w:tabs>
          <w:tab w:val="left" w:pos="-720"/>
          <w:tab w:val="left" w:pos="0"/>
          <w:tab w:val="left" w:pos="259"/>
          <w:tab w:val="left" w:pos="604"/>
          <w:tab w:val="left" w:pos="816"/>
          <w:tab w:val="left" w:pos="1440"/>
        </w:tabs>
        <w:suppressAutoHyphens/>
        <w:jc w:val="both"/>
        <w:rPr>
          <w:rFonts w:ascii="Arial" w:hAnsi="Arial" w:cs="Arial"/>
          <w:sz w:val="20"/>
        </w:rPr>
      </w:pPr>
      <w:del w:id="593" w:author="morayoa" w:date="2013-06-06T09:04:00Z">
        <w:r w:rsidRPr="00A12F15" w:rsidDel="00DC255E">
          <w:rPr>
            <w:rFonts w:ascii="Arial" w:hAnsi="Arial" w:cs="Arial"/>
            <w:sz w:val="20"/>
          </w:rPr>
          <w:delText>Remarks</w:delText>
        </w:r>
      </w:del>
      <w:ins w:id="594" w:author="morayoa" w:date="2013-06-06T09:04:00Z">
        <w:r w:rsidR="00DC255E">
          <w:rPr>
            <w:rFonts w:ascii="Arial" w:hAnsi="Arial" w:cs="Arial"/>
            <w:sz w:val="20"/>
          </w:rPr>
          <w:t>Observations</w:t>
        </w:r>
      </w:ins>
      <w:r w:rsidRPr="00A12F15">
        <w:rPr>
          <w:rFonts w:ascii="Arial" w:hAnsi="Arial" w:cs="Arial"/>
          <w:sz w:val="20"/>
        </w:rPr>
        <w:t>:</w:t>
      </w:r>
    </w:p>
    <w:p w:rsidR="001E2D97" w:rsidRPr="00A12F15" w:rsidRDefault="0075580A" w:rsidP="00067A0D">
      <w:pPr>
        <w:tabs>
          <w:tab w:val="left" w:pos="-720"/>
          <w:tab w:val="left" w:pos="0"/>
          <w:tab w:val="left" w:pos="259"/>
          <w:tab w:val="left" w:pos="604"/>
          <w:tab w:val="left" w:pos="816"/>
          <w:tab w:val="left" w:pos="1440"/>
        </w:tabs>
        <w:suppressAutoHyphens/>
        <w:rPr>
          <w:rFonts w:ascii="Arial" w:hAnsi="Arial" w:cs="Arial"/>
          <w:sz w:val="20"/>
        </w:rPr>
      </w:pPr>
      <w:ins w:id="595" w:author="morayoa" w:date="2013-06-05T14:41:00Z">
        <w:r>
          <w:rPr>
            <w:rFonts w:ascii="Arial" w:hAnsi="Arial" w:cs="Arial"/>
            <w:sz w:val="16"/>
            <w:szCs w:val="16"/>
          </w:rPr>
          <w:t xml:space="preserve">Include information that affect the test condition, </w:t>
        </w:r>
      </w:ins>
      <w:ins w:id="596" w:author="morayoa" w:date="2013-06-06T09:50:00Z">
        <w:r w:rsidR="00B05592">
          <w:rPr>
            <w:rFonts w:ascii="Arial" w:hAnsi="Arial" w:cs="Arial"/>
            <w:sz w:val="16"/>
            <w:szCs w:val="16"/>
          </w:rPr>
          <w:t xml:space="preserve">as indicated in the last paragraph </w:t>
        </w:r>
      </w:ins>
      <w:ins w:id="597" w:author="morayoa" w:date="2013-06-05T14:41:00Z">
        <w:r>
          <w:rPr>
            <w:rFonts w:ascii="Arial" w:hAnsi="Arial" w:cs="Arial"/>
            <w:sz w:val="16"/>
            <w:szCs w:val="16"/>
          </w:rPr>
          <w:t>of R 50-1 &amp; -2, A.7.1</w:t>
        </w:r>
      </w:ins>
      <w:r w:rsidR="001E2D97" w:rsidRPr="00A12F15">
        <w:rPr>
          <w:rFonts w:ascii="Arial" w:hAnsi="Arial" w:cs="Arial"/>
          <w:sz w:val="20"/>
        </w:rPr>
        <w:br w:type="page"/>
      </w:r>
      <w:r w:rsidR="001E2D97" w:rsidRPr="00A12F15">
        <w:rPr>
          <w:rFonts w:ascii="Arial" w:hAnsi="Arial" w:cs="Arial"/>
          <w:sz w:val="20"/>
        </w:rPr>
        <w:lastRenderedPageBreak/>
        <w:t>1.5.2</w:t>
      </w:r>
      <w:r w:rsidR="001E2D97" w:rsidRPr="00A12F15">
        <w:rPr>
          <w:rFonts w:ascii="Arial" w:hAnsi="Arial" w:cs="Arial"/>
          <w:sz w:val="20"/>
        </w:rPr>
        <w:tab/>
      </w:r>
      <w:r w:rsidR="000450FD" w:rsidRPr="00A12F15">
        <w:rPr>
          <w:rFonts w:ascii="Arial" w:hAnsi="Arial" w:cs="Arial"/>
          <w:sz w:val="20"/>
        </w:rPr>
        <w:tab/>
      </w:r>
      <w:r w:rsidR="001E2D97" w:rsidRPr="00A12F15">
        <w:rPr>
          <w:rFonts w:ascii="Arial" w:hAnsi="Arial" w:cs="Arial"/>
          <w:sz w:val="20"/>
        </w:rPr>
        <w:t xml:space="preserve">Temperature effect </w:t>
      </w:r>
      <w:r w:rsidR="00C96D52" w:rsidRPr="00A12F15">
        <w:rPr>
          <w:rFonts w:ascii="Arial" w:hAnsi="Arial" w:cs="Arial"/>
          <w:sz w:val="20"/>
        </w:rPr>
        <w:t xml:space="preserve">on no load or </w:t>
      </w:r>
      <w:r w:rsidR="001E2D97" w:rsidRPr="00A12F15">
        <w:rPr>
          <w:rFonts w:ascii="Arial" w:hAnsi="Arial" w:cs="Arial"/>
          <w:sz w:val="20"/>
        </w:rPr>
        <w:t xml:space="preserve">zero </w:t>
      </w:r>
      <w:proofErr w:type="spellStart"/>
      <w:r w:rsidR="001E2D97" w:rsidRPr="00A12F15">
        <w:rPr>
          <w:rFonts w:ascii="Arial" w:hAnsi="Arial" w:cs="Arial"/>
          <w:sz w:val="20"/>
        </w:rPr>
        <w:t>flowrate</w:t>
      </w:r>
      <w:proofErr w:type="spellEnd"/>
      <w:r w:rsidR="001E2D97" w:rsidRPr="00A12F15">
        <w:rPr>
          <w:rFonts w:ascii="Arial" w:hAnsi="Arial" w:cs="Arial"/>
          <w:sz w:val="20"/>
        </w:rPr>
        <w:t xml:space="preserve"> (R 50-1, </w:t>
      </w:r>
      <w:r w:rsidR="00794A1C">
        <w:rPr>
          <w:rFonts w:ascii="Arial" w:hAnsi="Arial" w:cs="Arial"/>
          <w:sz w:val="20"/>
        </w:rPr>
        <w:t>2.7.4</w:t>
      </w:r>
      <w:r w:rsidR="00C96D52" w:rsidRPr="00A12F15">
        <w:rPr>
          <w:rFonts w:ascii="Arial" w:hAnsi="Arial" w:cs="Arial"/>
          <w:sz w:val="20"/>
        </w:rPr>
        <w:t>.2</w:t>
      </w:r>
      <w:r w:rsidR="001E2D97" w:rsidRPr="00A12F15">
        <w:rPr>
          <w:rFonts w:ascii="Arial" w:hAnsi="Arial" w:cs="Arial"/>
          <w:sz w:val="20"/>
        </w:rPr>
        <w:t xml:space="preserve"> &amp; A.7.</w:t>
      </w:r>
      <w:r w:rsidR="00C96D52" w:rsidRPr="00A12F15">
        <w:rPr>
          <w:rFonts w:ascii="Arial" w:hAnsi="Arial" w:cs="Arial"/>
          <w:sz w:val="20"/>
        </w:rPr>
        <w:t>2.</w:t>
      </w:r>
      <w:r w:rsidR="001E2D97" w:rsidRPr="00A12F15">
        <w:rPr>
          <w:rFonts w:ascii="Arial" w:hAnsi="Arial" w:cs="Arial"/>
          <w:sz w:val="20"/>
        </w:rPr>
        <w:t>2)</w:t>
      </w:r>
    </w:p>
    <w:p w:rsidR="003262E0" w:rsidRPr="00A12F15" w:rsidRDefault="003262E0">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Look w:val="04A0"/>
      </w:tblPr>
      <w:tblGrid>
        <w:gridCol w:w="4219"/>
        <w:gridCol w:w="4253"/>
      </w:tblGrid>
      <w:tr w:rsidR="003262E0" w:rsidRPr="00A12F15" w:rsidTr="00C56268">
        <w:tc>
          <w:tcPr>
            <w:tcW w:w="4219" w:type="dxa"/>
          </w:tcPr>
          <w:p w:rsidR="003262E0" w:rsidRPr="00A12F15" w:rsidRDefault="003262E0" w:rsidP="00C56268">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Application No.</w:t>
            </w:r>
            <w:proofErr w:type="gramStart"/>
            <w:r w:rsidRPr="00A12F15">
              <w:rPr>
                <w:rFonts w:ascii="Arial" w:hAnsi="Arial" w:cs="Arial"/>
                <w:sz w:val="20"/>
              </w:rPr>
              <w:t>:      ................................</w:t>
            </w:r>
            <w:proofErr w:type="gramEnd"/>
          </w:p>
        </w:tc>
        <w:tc>
          <w:tcPr>
            <w:tcW w:w="4253" w:type="dxa"/>
          </w:tcPr>
          <w:p w:rsidR="003262E0" w:rsidRPr="00A12F15" w:rsidRDefault="003262E0" w:rsidP="00C56268">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Type designation</w:t>
            </w:r>
            <w:proofErr w:type="gramStart"/>
            <w:r w:rsidRPr="00A12F15">
              <w:rPr>
                <w:rFonts w:ascii="Arial" w:hAnsi="Arial" w:cs="Arial"/>
                <w:sz w:val="20"/>
              </w:rPr>
              <w:t>:  ................................</w:t>
            </w:r>
            <w:proofErr w:type="gramEnd"/>
          </w:p>
          <w:p w:rsidR="003262E0" w:rsidRPr="00A12F15" w:rsidRDefault="003262E0" w:rsidP="00C56268">
            <w:pPr>
              <w:tabs>
                <w:tab w:val="left" w:pos="-720"/>
                <w:tab w:val="left" w:pos="0"/>
                <w:tab w:val="left" w:pos="259"/>
                <w:tab w:val="left" w:pos="604"/>
                <w:tab w:val="left" w:pos="816"/>
                <w:tab w:val="left" w:pos="1440"/>
              </w:tabs>
              <w:suppressAutoHyphens/>
              <w:jc w:val="both"/>
              <w:rPr>
                <w:rFonts w:ascii="Arial" w:hAnsi="Arial" w:cs="Arial"/>
                <w:sz w:val="20"/>
              </w:rPr>
            </w:pPr>
          </w:p>
        </w:tc>
      </w:tr>
      <w:tr w:rsidR="003262E0" w:rsidRPr="00A12F15" w:rsidTr="00C56268">
        <w:tc>
          <w:tcPr>
            <w:tcW w:w="4219" w:type="dxa"/>
          </w:tcPr>
          <w:p w:rsidR="003262E0" w:rsidRPr="00A12F15" w:rsidRDefault="003262E0" w:rsidP="00C56268">
            <w:pPr>
              <w:tabs>
                <w:tab w:val="left" w:pos="-720"/>
                <w:tab w:val="left" w:pos="0"/>
                <w:tab w:val="left" w:pos="259"/>
                <w:tab w:val="left" w:pos="604"/>
                <w:tab w:val="left" w:pos="816"/>
                <w:tab w:val="left" w:pos="1440"/>
              </w:tabs>
              <w:suppressAutoHyphens/>
              <w:jc w:val="both"/>
              <w:rPr>
                <w:rFonts w:ascii="Arial" w:hAnsi="Arial" w:cs="Arial"/>
                <w:sz w:val="20"/>
              </w:rPr>
            </w:pPr>
          </w:p>
        </w:tc>
        <w:tc>
          <w:tcPr>
            <w:tcW w:w="4253" w:type="dxa"/>
          </w:tcPr>
          <w:p w:rsidR="003262E0" w:rsidRPr="00A12F15" w:rsidRDefault="003262E0" w:rsidP="00C56268">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Observer</w:t>
            </w:r>
            <w:proofErr w:type="gramStart"/>
            <w:r w:rsidRPr="00A12F15">
              <w:rPr>
                <w:rFonts w:ascii="Arial" w:hAnsi="Arial" w:cs="Arial"/>
                <w:sz w:val="20"/>
              </w:rPr>
              <w:t>:             ................................</w:t>
            </w:r>
            <w:proofErr w:type="gramEnd"/>
          </w:p>
        </w:tc>
      </w:tr>
      <w:tr w:rsidR="003262E0" w:rsidRPr="00A12F15" w:rsidTr="00C56268">
        <w:tc>
          <w:tcPr>
            <w:tcW w:w="4219" w:type="dxa"/>
          </w:tcPr>
          <w:p w:rsidR="003262E0" w:rsidRPr="00A12F15" w:rsidRDefault="003262E0" w:rsidP="00C56268">
            <w:pPr>
              <w:tabs>
                <w:tab w:val="left" w:pos="-720"/>
                <w:tab w:val="left" w:pos="0"/>
                <w:tab w:val="left" w:pos="259"/>
                <w:tab w:val="left" w:pos="604"/>
                <w:tab w:val="left" w:pos="816"/>
                <w:tab w:val="left" w:pos="1440"/>
              </w:tabs>
              <w:suppressAutoHyphens/>
              <w:rPr>
                <w:rFonts w:ascii="Arial" w:hAnsi="Arial" w:cs="Arial"/>
                <w:sz w:val="20"/>
              </w:rPr>
            </w:pPr>
            <w:r w:rsidRPr="00A12F15">
              <w:rPr>
                <w:rFonts w:ascii="Arial" w:hAnsi="Arial" w:cs="Arial"/>
                <w:sz w:val="20"/>
              </w:rPr>
              <w:t>Resolution during test:</w:t>
            </w:r>
          </w:p>
          <w:p w:rsidR="003262E0" w:rsidRPr="00A12F15" w:rsidRDefault="003262E0" w:rsidP="00C56268">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w:t>
            </w:r>
            <w:proofErr w:type="gramStart"/>
            <w:r w:rsidRPr="00A12F15">
              <w:rPr>
                <w:rFonts w:ascii="Arial" w:hAnsi="Arial" w:cs="Arial"/>
                <w:sz w:val="20"/>
              </w:rPr>
              <w:t>smaller</w:t>
            </w:r>
            <w:proofErr w:type="gramEnd"/>
            <w:r w:rsidRPr="00A12F15">
              <w:rPr>
                <w:rFonts w:ascii="Arial" w:hAnsi="Arial" w:cs="Arial"/>
                <w:sz w:val="20"/>
              </w:rPr>
              <w:t xml:space="preserve"> than d)       ..............................</w:t>
            </w:r>
          </w:p>
        </w:tc>
        <w:tc>
          <w:tcPr>
            <w:tcW w:w="4253" w:type="dxa"/>
          </w:tcPr>
          <w:p w:rsidR="003262E0" w:rsidRPr="00A12F15" w:rsidRDefault="003262E0" w:rsidP="00C56268">
            <w:pPr>
              <w:tabs>
                <w:tab w:val="left" w:pos="-720"/>
                <w:tab w:val="left" w:pos="0"/>
                <w:tab w:val="left" w:pos="259"/>
                <w:tab w:val="left" w:pos="604"/>
                <w:tab w:val="left" w:pos="816"/>
                <w:tab w:val="left" w:pos="1440"/>
              </w:tabs>
              <w:suppressAutoHyphens/>
              <w:jc w:val="both"/>
              <w:rPr>
                <w:rFonts w:ascii="Arial" w:hAnsi="Arial" w:cs="Arial"/>
                <w:sz w:val="20"/>
              </w:rPr>
            </w:pP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Confirm automatic zero-setting device is:</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69" w:type="dxa"/>
        <w:tblLayout w:type="fixed"/>
        <w:tblCellMar>
          <w:left w:w="69" w:type="dxa"/>
          <w:right w:w="69" w:type="dxa"/>
        </w:tblCellMar>
        <w:tblLook w:val="0000"/>
      </w:tblPr>
      <w:tblGrid>
        <w:gridCol w:w="280"/>
        <w:gridCol w:w="1600"/>
        <w:gridCol w:w="280"/>
        <w:gridCol w:w="1960"/>
        <w:gridCol w:w="280"/>
        <w:gridCol w:w="2277"/>
        <w:gridCol w:w="280"/>
        <w:gridCol w:w="1461"/>
      </w:tblGrid>
      <w:tr w:rsidR="001E2D97" w:rsidRPr="00A12F15">
        <w:tc>
          <w:tcPr>
            <w:tcW w:w="280" w:type="dxa"/>
            <w:tcBorders>
              <w:top w:val="single" w:sz="7" w:space="0" w:color="auto"/>
              <w:left w:val="single" w:sz="7" w:space="0" w:color="auto"/>
              <w:bottom w:val="single" w:sz="7" w:space="0" w:color="auto"/>
              <w:right w:val="single" w:sz="7" w:space="0" w:color="auto"/>
            </w:tcBorders>
          </w:tcPr>
          <w:p w:rsidR="001E2D97" w:rsidRPr="00A12F15" w:rsidRDefault="00FC47BA">
            <w:pPr>
              <w:tabs>
                <w:tab w:val="left" w:pos="-720"/>
                <w:tab w:val="left" w:pos="0"/>
                <w:tab w:val="left" w:pos="259"/>
                <w:tab w:val="left" w:pos="604"/>
                <w:tab w:val="left" w:pos="816"/>
                <w:tab w:val="left" w:pos="1440"/>
              </w:tabs>
              <w:suppressAutoHyphens/>
              <w:spacing w:before="2" w:after="110"/>
              <w:rPr>
                <w:rFonts w:ascii="Arial" w:hAnsi="Arial" w:cs="Arial"/>
                <w:sz w:val="20"/>
              </w:rPr>
            </w:pPr>
            <w:r w:rsidRPr="00A12F15">
              <w:rPr>
                <w:rFonts w:ascii="Arial" w:hAnsi="Arial" w:cs="Arial"/>
                <w:sz w:val="20"/>
              </w:rPr>
              <w:fldChar w:fldCharType="begin"/>
            </w:r>
            <w:r w:rsidR="001E2D97" w:rsidRPr="00A12F15">
              <w:rPr>
                <w:rFonts w:ascii="Arial" w:hAnsi="Arial" w:cs="Arial"/>
                <w:sz w:val="20"/>
              </w:rPr>
              <w:instrText xml:space="preserve">PRIVATE </w:instrText>
            </w:r>
            <w:r w:rsidRPr="00A12F15">
              <w:rPr>
                <w:rFonts w:ascii="Arial" w:hAnsi="Arial" w:cs="Arial"/>
                <w:sz w:val="20"/>
              </w:rPr>
              <w:fldChar w:fldCharType="end"/>
            </w:r>
          </w:p>
        </w:tc>
        <w:tc>
          <w:tcPr>
            <w:tcW w:w="1600" w:type="dxa"/>
          </w:tcPr>
          <w:p w:rsidR="001E2D97" w:rsidRPr="00A12F15" w:rsidRDefault="001E2D97">
            <w:pPr>
              <w:tabs>
                <w:tab w:val="left" w:pos="-720"/>
                <w:tab w:val="left" w:pos="0"/>
                <w:tab w:val="left" w:pos="259"/>
                <w:tab w:val="left" w:pos="604"/>
                <w:tab w:val="left" w:pos="816"/>
                <w:tab w:val="left" w:pos="1440"/>
              </w:tabs>
              <w:suppressAutoHyphens/>
              <w:spacing w:before="2" w:after="110"/>
              <w:rPr>
                <w:rFonts w:ascii="Arial" w:hAnsi="Arial" w:cs="Arial"/>
                <w:sz w:val="20"/>
              </w:rPr>
            </w:pPr>
            <w:r w:rsidRPr="00A12F15">
              <w:rPr>
                <w:rFonts w:ascii="Arial" w:hAnsi="Arial" w:cs="Arial"/>
                <w:sz w:val="20"/>
              </w:rPr>
              <w:t>Non existent</w:t>
            </w:r>
          </w:p>
        </w:tc>
        <w:tc>
          <w:tcPr>
            <w:tcW w:w="280" w:type="dxa"/>
            <w:tcBorders>
              <w:top w:val="single" w:sz="7" w:space="0" w:color="auto"/>
              <w:left w:val="single" w:sz="7" w:space="0" w:color="auto"/>
              <w:bottom w:val="single" w:sz="7" w:space="0" w:color="auto"/>
              <w:righ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before="2" w:after="110"/>
              <w:rPr>
                <w:rFonts w:ascii="Arial" w:hAnsi="Arial" w:cs="Arial"/>
                <w:sz w:val="20"/>
              </w:rPr>
            </w:pPr>
          </w:p>
        </w:tc>
        <w:tc>
          <w:tcPr>
            <w:tcW w:w="1960" w:type="dxa"/>
          </w:tcPr>
          <w:p w:rsidR="001E2D97" w:rsidRPr="00A12F15" w:rsidRDefault="001E2D97">
            <w:pPr>
              <w:tabs>
                <w:tab w:val="left" w:pos="-720"/>
                <w:tab w:val="left" w:pos="0"/>
                <w:tab w:val="left" w:pos="259"/>
                <w:tab w:val="left" w:pos="604"/>
                <w:tab w:val="left" w:pos="816"/>
                <w:tab w:val="left" w:pos="1440"/>
              </w:tabs>
              <w:suppressAutoHyphens/>
              <w:spacing w:before="2" w:after="110"/>
              <w:rPr>
                <w:rFonts w:ascii="Arial" w:hAnsi="Arial" w:cs="Arial"/>
                <w:sz w:val="20"/>
              </w:rPr>
            </w:pPr>
            <w:r w:rsidRPr="00A12F15">
              <w:rPr>
                <w:rFonts w:ascii="Arial" w:hAnsi="Arial" w:cs="Arial"/>
                <w:sz w:val="20"/>
              </w:rPr>
              <w:t>Not in operation</w:t>
            </w:r>
          </w:p>
        </w:tc>
        <w:tc>
          <w:tcPr>
            <w:tcW w:w="280" w:type="dxa"/>
            <w:tcBorders>
              <w:top w:val="single" w:sz="7" w:space="0" w:color="auto"/>
              <w:left w:val="single" w:sz="7" w:space="0" w:color="auto"/>
              <w:bottom w:val="single" w:sz="7" w:space="0" w:color="auto"/>
              <w:righ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before="2" w:after="110"/>
              <w:rPr>
                <w:rFonts w:ascii="Arial" w:hAnsi="Arial" w:cs="Arial"/>
                <w:sz w:val="20"/>
              </w:rPr>
            </w:pPr>
          </w:p>
        </w:tc>
        <w:tc>
          <w:tcPr>
            <w:tcW w:w="2277" w:type="dxa"/>
          </w:tcPr>
          <w:p w:rsidR="001E2D97" w:rsidRPr="00A12F15" w:rsidRDefault="001E2D97">
            <w:pPr>
              <w:tabs>
                <w:tab w:val="left" w:pos="-720"/>
                <w:tab w:val="left" w:pos="0"/>
                <w:tab w:val="left" w:pos="259"/>
                <w:tab w:val="left" w:pos="604"/>
                <w:tab w:val="left" w:pos="816"/>
                <w:tab w:val="left" w:pos="1440"/>
              </w:tabs>
              <w:suppressAutoHyphens/>
              <w:spacing w:before="2" w:after="110"/>
              <w:rPr>
                <w:rFonts w:ascii="Arial" w:hAnsi="Arial" w:cs="Arial"/>
                <w:sz w:val="20"/>
              </w:rPr>
            </w:pPr>
            <w:r w:rsidRPr="00A12F15">
              <w:rPr>
                <w:rFonts w:ascii="Arial" w:hAnsi="Arial" w:cs="Arial"/>
                <w:sz w:val="20"/>
              </w:rPr>
              <w:t>Out of working range</w:t>
            </w:r>
          </w:p>
        </w:tc>
        <w:tc>
          <w:tcPr>
            <w:tcW w:w="280" w:type="dxa"/>
          </w:tcPr>
          <w:p w:rsidR="001E2D97" w:rsidRPr="00A12F15" w:rsidRDefault="001E2D97">
            <w:pPr>
              <w:tabs>
                <w:tab w:val="left" w:pos="-720"/>
                <w:tab w:val="left" w:pos="0"/>
                <w:tab w:val="left" w:pos="259"/>
                <w:tab w:val="left" w:pos="604"/>
                <w:tab w:val="left" w:pos="816"/>
                <w:tab w:val="left" w:pos="1440"/>
              </w:tabs>
              <w:suppressAutoHyphens/>
              <w:spacing w:before="2" w:after="110"/>
              <w:rPr>
                <w:rFonts w:ascii="Arial" w:hAnsi="Arial" w:cs="Arial"/>
                <w:sz w:val="20"/>
              </w:rPr>
            </w:pPr>
          </w:p>
        </w:tc>
        <w:tc>
          <w:tcPr>
            <w:tcW w:w="1461" w:type="dxa"/>
          </w:tcPr>
          <w:p w:rsidR="001E2D97" w:rsidRPr="00A12F15" w:rsidRDefault="001E2D97">
            <w:pPr>
              <w:tabs>
                <w:tab w:val="left" w:pos="-720"/>
                <w:tab w:val="left" w:pos="0"/>
                <w:tab w:val="left" w:pos="259"/>
                <w:tab w:val="left" w:pos="604"/>
                <w:tab w:val="left" w:pos="816"/>
                <w:tab w:val="left" w:pos="1440"/>
              </w:tabs>
              <w:suppressAutoHyphens/>
              <w:spacing w:before="2" w:after="110"/>
              <w:rPr>
                <w:rFonts w:ascii="Arial" w:hAnsi="Arial" w:cs="Arial"/>
                <w:sz w:val="20"/>
              </w:rPr>
            </w:pP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 xml:space="preserve">Temperature at start specified minimum (  ) </w:t>
      </w:r>
      <w:r w:rsidRPr="00A12F15">
        <w:rPr>
          <w:rFonts w:ascii="Arial" w:hAnsi="Arial" w:cs="Arial"/>
          <w:sz w:val="20"/>
        </w:rPr>
        <w:sym w:font="Symbol" w:char="F0B0"/>
      </w:r>
      <w:r w:rsidRPr="00A12F15">
        <w:rPr>
          <w:rFonts w:ascii="Arial" w:hAnsi="Arial" w:cs="Arial"/>
          <w:sz w:val="20"/>
        </w:rPr>
        <w:t>C</w:t>
      </w:r>
    </w:p>
    <w:tbl>
      <w:tblPr>
        <w:tblW w:w="0" w:type="auto"/>
        <w:tblInd w:w="112" w:type="dxa"/>
        <w:tblLayout w:type="fixed"/>
        <w:tblCellMar>
          <w:left w:w="112" w:type="dxa"/>
          <w:right w:w="112" w:type="dxa"/>
        </w:tblCellMar>
        <w:tblLook w:val="0000"/>
      </w:tblPr>
      <w:tblGrid>
        <w:gridCol w:w="970"/>
        <w:gridCol w:w="970"/>
        <w:gridCol w:w="960"/>
        <w:gridCol w:w="1495"/>
      </w:tblGrid>
      <w:tr w:rsidR="00C01B2C" w:rsidRPr="00A12F15" w:rsidTr="00870A73">
        <w:tc>
          <w:tcPr>
            <w:tcW w:w="970" w:type="dxa"/>
          </w:tcPr>
          <w:p w:rsidR="001E2D97" w:rsidRPr="00A12F15" w:rsidRDefault="00FC47BA">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fldChar w:fldCharType="begin"/>
            </w:r>
            <w:r w:rsidR="001E2D97" w:rsidRPr="00A12F15">
              <w:rPr>
                <w:rFonts w:ascii="Arial" w:hAnsi="Arial" w:cs="Arial"/>
                <w:sz w:val="20"/>
              </w:rPr>
              <w:instrText xml:space="preserve">PRIVATE </w:instrText>
            </w:r>
            <w:r w:rsidRPr="00A12F15">
              <w:rPr>
                <w:rFonts w:ascii="Arial" w:hAnsi="Arial" w:cs="Arial"/>
                <w:sz w:val="20"/>
              </w:rPr>
              <w:fldChar w:fldCharType="end"/>
            </w:r>
          </w:p>
        </w:tc>
        <w:tc>
          <w:tcPr>
            <w:tcW w:w="970" w:type="dxa"/>
          </w:tcPr>
          <w:p w:rsidR="001E2D97" w:rsidRPr="00A12F15" w:rsidRDefault="001E2D97">
            <w:pPr>
              <w:tabs>
                <w:tab w:val="center" w:pos="373"/>
              </w:tabs>
              <w:suppressAutoHyphens/>
              <w:spacing w:after="56"/>
              <w:rPr>
                <w:rFonts w:ascii="Arial" w:hAnsi="Arial" w:cs="Arial"/>
                <w:sz w:val="20"/>
              </w:rPr>
            </w:pPr>
            <w:r w:rsidRPr="00A12F15">
              <w:rPr>
                <w:rFonts w:ascii="Arial" w:hAnsi="Arial" w:cs="Arial"/>
                <w:sz w:val="20"/>
              </w:rPr>
              <w:tab/>
              <w:t>At start</w:t>
            </w:r>
          </w:p>
        </w:tc>
        <w:tc>
          <w:tcPr>
            <w:tcW w:w="2455" w:type="dxa"/>
            <w:gridSpan w:val="2"/>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At end</w:t>
            </w:r>
          </w:p>
        </w:tc>
      </w:tr>
      <w:tr w:rsidR="001E2D97" w:rsidRPr="00A12F15" w:rsidTr="00870A73">
        <w:tc>
          <w:tcPr>
            <w:tcW w:w="970" w:type="dxa"/>
          </w:tcPr>
          <w:p w:rsidR="001E2D97" w:rsidRPr="00A12F15" w:rsidRDefault="001E2D97">
            <w:pPr>
              <w:tabs>
                <w:tab w:val="right" w:pos="746"/>
              </w:tabs>
              <w:suppressAutoHyphens/>
              <w:spacing w:after="56"/>
              <w:rPr>
                <w:rFonts w:ascii="Arial" w:hAnsi="Arial" w:cs="Arial"/>
                <w:sz w:val="20"/>
              </w:rPr>
            </w:pPr>
            <w:r w:rsidRPr="00A12F15">
              <w:rPr>
                <w:rFonts w:ascii="Arial" w:hAnsi="Arial" w:cs="Arial"/>
                <w:sz w:val="20"/>
              </w:rPr>
              <w:tab/>
              <w:t>Rel. h:</w:t>
            </w:r>
          </w:p>
        </w:tc>
        <w:tc>
          <w:tcPr>
            <w:tcW w:w="970" w:type="dxa"/>
            <w:tcBorders>
              <w:top w:val="doub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60" w:type="dxa"/>
            <w:tcBorders>
              <w:top w:val="doub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95" w:type="dxa"/>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
        </w:tc>
      </w:tr>
      <w:tr w:rsidR="001E2D97" w:rsidRPr="00A12F15" w:rsidTr="00870A73">
        <w:tc>
          <w:tcPr>
            <w:tcW w:w="970" w:type="dxa"/>
          </w:tcPr>
          <w:p w:rsidR="001E2D97" w:rsidRPr="00A12F15" w:rsidRDefault="001E2D97">
            <w:pPr>
              <w:tabs>
                <w:tab w:val="right" w:pos="746"/>
              </w:tabs>
              <w:suppressAutoHyphens/>
              <w:spacing w:after="56"/>
              <w:rPr>
                <w:rFonts w:ascii="Arial" w:hAnsi="Arial" w:cs="Arial"/>
                <w:sz w:val="20"/>
              </w:rPr>
            </w:pPr>
            <w:r w:rsidRPr="00A12F15">
              <w:rPr>
                <w:rFonts w:ascii="Arial" w:hAnsi="Arial" w:cs="Arial"/>
                <w:sz w:val="20"/>
              </w:rPr>
              <w:tab/>
              <w:t>Date:</w:t>
            </w:r>
          </w:p>
        </w:tc>
        <w:tc>
          <w:tcPr>
            <w:tcW w:w="970"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60"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95" w:type="dxa"/>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roofErr w:type="spellStart"/>
            <w:r w:rsidR="002829F3" w:rsidRPr="00A12F15">
              <w:rPr>
                <w:rFonts w:ascii="Arial" w:hAnsi="Arial" w:cs="Arial"/>
                <w:sz w:val="20"/>
              </w:rPr>
              <w:t>yyyy</w:t>
            </w:r>
            <w:proofErr w:type="spellEnd"/>
            <w:r w:rsidR="002829F3" w:rsidRPr="00A12F15">
              <w:rPr>
                <w:rFonts w:ascii="Arial" w:hAnsi="Arial" w:cs="Arial"/>
                <w:sz w:val="20"/>
              </w:rPr>
              <w:t>-mm-</w:t>
            </w:r>
            <w:proofErr w:type="spellStart"/>
            <w:r w:rsidR="002829F3" w:rsidRPr="00A12F15">
              <w:rPr>
                <w:rFonts w:ascii="Arial" w:hAnsi="Arial" w:cs="Arial"/>
                <w:sz w:val="20"/>
              </w:rPr>
              <w:t>dd</w:t>
            </w:r>
            <w:proofErr w:type="spellEnd"/>
          </w:p>
        </w:tc>
      </w:tr>
      <w:tr w:rsidR="001E2D97" w:rsidRPr="00A12F15" w:rsidTr="00870A73">
        <w:tc>
          <w:tcPr>
            <w:tcW w:w="970" w:type="dxa"/>
          </w:tcPr>
          <w:p w:rsidR="001E2D97" w:rsidRPr="00A12F15" w:rsidRDefault="001E2D97">
            <w:pPr>
              <w:tabs>
                <w:tab w:val="right" w:pos="746"/>
              </w:tabs>
              <w:suppressAutoHyphens/>
              <w:spacing w:after="56"/>
              <w:rPr>
                <w:rFonts w:ascii="Arial" w:hAnsi="Arial" w:cs="Arial"/>
                <w:sz w:val="20"/>
              </w:rPr>
            </w:pPr>
            <w:r w:rsidRPr="00A12F15">
              <w:rPr>
                <w:rFonts w:ascii="Arial" w:hAnsi="Arial" w:cs="Arial"/>
                <w:sz w:val="20"/>
              </w:rPr>
              <w:tab/>
              <w:t>Time:</w:t>
            </w:r>
          </w:p>
        </w:tc>
        <w:tc>
          <w:tcPr>
            <w:tcW w:w="970" w:type="dxa"/>
            <w:tcBorders>
              <w:top w:val="single" w:sz="7" w:space="0" w:color="auto"/>
              <w:left w:val="doub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60" w:type="dxa"/>
            <w:tcBorders>
              <w:top w:val="single" w:sz="7" w:space="0" w:color="auto"/>
              <w:left w:val="single" w:sz="7" w:space="0" w:color="auto"/>
              <w:bottom w:val="doub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95" w:type="dxa"/>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roofErr w:type="spellStart"/>
            <w:r w:rsidRPr="00A12F15">
              <w:rPr>
                <w:rFonts w:ascii="Arial" w:hAnsi="Arial" w:cs="Arial"/>
                <w:sz w:val="20"/>
              </w:rPr>
              <w:t>hh:mm:ss</w:t>
            </w:r>
            <w:proofErr w:type="spellEnd"/>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9072" w:type="dxa"/>
        <w:tblInd w:w="56" w:type="dxa"/>
        <w:tblLayout w:type="fixed"/>
        <w:tblCellMar>
          <w:left w:w="56" w:type="dxa"/>
          <w:right w:w="56" w:type="dxa"/>
        </w:tblCellMar>
        <w:tblLook w:val="0000"/>
      </w:tblPr>
      <w:tblGrid>
        <w:gridCol w:w="1038"/>
        <w:gridCol w:w="750"/>
        <w:gridCol w:w="892"/>
        <w:gridCol w:w="1289"/>
        <w:gridCol w:w="1134"/>
        <w:gridCol w:w="1134"/>
        <w:gridCol w:w="426"/>
        <w:gridCol w:w="850"/>
        <w:gridCol w:w="851"/>
        <w:gridCol w:w="708"/>
      </w:tblGrid>
      <w:tr w:rsidR="001E2D97" w:rsidRPr="00A12F15" w:rsidTr="00446BCA">
        <w:tc>
          <w:tcPr>
            <w:tcW w:w="1038" w:type="dxa"/>
          </w:tcPr>
          <w:p w:rsidR="001E2D97" w:rsidRPr="00A12F15" w:rsidRDefault="00FC47BA">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fldChar w:fldCharType="begin"/>
            </w:r>
            <w:r w:rsidR="001E2D97" w:rsidRPr="00A12F15">
              <w:rPr>
                <w:rFonts w:ascii="Arial" w:hAnsi="Arial" w:cs="Arial"/>
                <w:sz w:val="20"/>
              </w:rPr>
              <w:instrText xml:space="preserve">PRIVATE </w:instrText>
            </w:r>
            <w:r w:rsidRPr="00A12F15">
              <w:rPr>
                <w:rFonts w:ascii="Arial" w:hAnsi="Arial" w:cs="Arial"/>
                <w:sz w:val="20"/>
              </w:rPr>
              <w:fldChar w:fldCharType="end"/>
            </w:r>
          </w:p>
        </w:tc>
        <w:tc>
          <w:tcPr>
            <w:tcW w:w="750" w:type="dxa"/>
            <w:tcBorders>
              <w:top w:val="doub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 xml:space="preserve">Temp </w:t>
            </w:r>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sym w:font="Symbol" w:char="F0B0"/>
            </w:r>
            <w:r w:rsidRPr="00A12F15">
              <w:rPr>
                <w:rFonts w:ascii="Arial" w:hAnsi="Arial" w:cs="Arial"/>
                <w:sz w:val="20"/>
              </w:rPr>
              <w:t>C</w:t>
            </w:r>
          </w:p>
        </w:tc>
        <w:tc>
          <w:tcPr>
            <w:tcW w:w="892" w:type="dxa"/>
            <w:tcBorders>
              <w:top w:val="doub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Pulses</w:t>
            </w: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89" w:type="dxa"/>
            <w:tcBorders>
              <w:top w:val="doub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Indicated</w:t>
            </w:r>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proofErr w:type="spellStart"/>
            <w:r w:rsidRPr="00A12F15">
              <w:rPr>
                <w:rFonts w:ascii="Arial" w:hAnsi="Arial" w:cs="Arial"/>
                <w:sz w:val="20"/>
              </w:rPr>
              <w:t>totalization</w:t>
            </w:r>
            <w:proofErr w:type="spellEnd"/>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I at start</w:t>
            </w: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w:t>
            </w:r>
          </w:p>
        </w:tc>
        <w:tc>
          <w:tcPr>
            <w:tcW w:w="1134" w:type="dxa"/>
            <w:tcBorders>
              <w:top w:val="doub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Indicated</w:t>
            </w:r>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proofErr w:type="spellStart"/>
            <w:r w:rsidRPr="00A12F15">
              <w:rPr>
                <w:rFonts w:ascii="Arial" w:hAnsi="Arial" w:cs="Arial"/>
                <w:sz w:val="20"/>
              </w:rPr>
              <w:t>totalization</w:t>
            </w:r>
            <w:proofErr w:type="spellEnd"/>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I at end</w:t>
            </w: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w:t>
            </w:r>
          </w:p>
        </w:tc>
        <w:tc>
          <w:tcPr>
            <w:tcW w:w="1134" w:type="dxa"/>
            <w:tcBorders>
              <w:top w:val="doub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Change in indication</w:t>
            </w:r>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w:t>
            </w:r>
          </w:p>
        </w:tc>
        <w:tc>
          <w:tcPr>
            <w:tcW w:w="426" w:type="dxa"/>
            <w:tcBorders>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850" w:type="dxa"/>
            <w:tcBorders>
              <w:top w:val="double" w:sz="6" w:space="0" w:color="auto"/>
              <w:left w:val="double" w:sz="6" w:space="0" w:color="auto"/>
              <w:bottom w:val="single" w:sz="6" w:space="0" w:color="auto"/>
              <w:right w:val="single" w:sz="6" w:space="0" w:color="auto"/>
            </w:tcBorders>
          </w:tcPr>
          <w:p w:rsidR="001E2D97" w:rsidRPr="00A12F15" w:rsidRDefault="001E2D97">
            <w:pPr>
              <w:tabs>
                <w:tab w:val="center" w:pos="406"/>
              </w:tabs>
              <w:suppressAutoHyphens/>
              <w:rPr>
                <w:rFonts w:ascii="Arial" w:hAnsi="Arial" w:cs="Arial"/>
                <w:sz w:val="20"/>
              </w:rPr>
            </w:pPr>
            <w:r w:rsidRPr="00A12F15">
              <w:rPr>
                <w:rFonts w:ascii="Arial" w:hAnsi="Arial" w:cs="Arial"/>
                <w:sz w:val="20"/>
              </w:rPr>
              <w:tab/>
              <w:t>Report</w:t>
            </w:r>
          </w:p>
          <w:p w:rsidR="001E2D97" w:rsidRPr="00A12F15" w:rsidRDefault="001E2D97">
            <w:pPr>
              <w:tabs>
                <w:tab w:val="center" w:pos="406"/>
              </w:tabs>
              <w:suppressAutoHyphens/>
              <w:rPr>
                <w:rFonts w:ascii="Arial" w:hAnsi="Arial" w:cs="Arial"/>
                <w:sz w:val="20"/>
              </w:rPr>
            </w:pPr>
            <w:r w:rsidRPr="00A12F15">
              <w:rPr>
                <w:rFonts w:ascii="Arial" w:hAnsi="Arial" w:cs="Arial"/>
                <w:sz w:val="20"/>
              </w:rPr>
              <w:tab/>
              <w:t>page</w:t>
            </w:r>
          </w:p>
          <w:p w:rsidR="001E2D97" w:rsidRPr="00A12F15" w:rsidRDefault="001E2D97">
            <w:pPr>
              <w:tabs>
                <w:tab w:val="left" w:pos="-720"/>
                <w:tab w:val="left" w:pos="0"/>
                <w:tab w:val="left" w:pos="259"/>
                <w:tab w:val="left" w:pos="604"/>
                <w:tab w:val="left" w:pos="816"/>
                <w:tab w:val="left" w:pos="1440"/>
              </w:tabs>
              <w:suppressAutoHyphens/>
              <w:rPr>
                <w:rFonts w:ascii="Arial" w:hAnsi="Arial" w:cs="Arial"/>
                <w:sz w:val="20"/>
              </w:rPr>
            </w:pPr>
          </w:p>
          <w:p w:rsidR="001E2D97" w:rsidRPr="00A12F15" w:rsidRDefault="001E2D97">
            <w:pPr>
              <w:tabs>
                <w:tab w:val="center" w:pos="406"/>
              </w:tabs>
              <w:suppressAutoHyphens/>
              <w:spacing w:after="56"/>
              <w:rPr>
                <w:rFonts w:ascii="Arial" w:hAnsi="Arial" w:cs="Arial"/>
                <w:sz w:val="20"/>
              </w:rPr>
            </w:pPr>
            <w:r w:rsidRPr="00A12F15">
              <w:rPr>
                <w:rFonts w:ascii="Arial" w:hAnsi="Arial" w:cs="Arial"/>
                <w:sz w:val="20"/>
              </w:rPr>
              <w:tab/>
            </w:r>
            <w:r w:rsidRPr="00A12F15">
              <w:rPr>
                <w:rStyle w:val="FootnoteReference"/>
                <w:rFonts w:ascii="Arial" w:hAnsi="Arial" w:cs="Arial"/>
                <w:sz w:val="20"/>
                <w:vertAlign w:val="baseline"/>
              </w:rPr>
              <w:t>(</w:t>
            </w:r>
            <w:r w:rsidRPr="00A12F15">
              <w:rPr>
                <w:rStyle w:val="FootnoteReference"/>
                <w:rFonts w:ascii="Arial" w:hAnsi="Arial" w:cs="Arial"/>
                <w:sz w:val="20"/>
                <w:vertAlign w:val="baseline"/>
              </w:rPr>
              <w:footnoteReference w:customMarkFollows="1" w:id="3"/>
              <w:t>*)</w:t>
            </w:r>
          </w:p>
        </w:tc>
        <w:tc>
          <w:tcPr>
            <w:tcW w:w="851" w:type="dxa"/>
            <w:tcBorders>
              <w:top w:val="double" w:sz="6" w:space="0" w:color="auto"/>
              <w:left w:val="single" w:sz="6" w:space="0" w:color="auto"/>
              <w:bottom w:val="single" w:sz="6" w:space="0" w:color="auto"/>
              <w:right w:val="single" w:sz="6" w:space="0" w:color="auto"/>
            </w:tcBorders>
          </w:tcPr>
          <w:p w:rsidR="001E2D97" w:rsidRPr="00A12F15" w:rsidRDefault="001E2D97">
            <w:pPr>
              <w:tabs>
                <w:tab w:val="center" w:pos="319"/>
              </w:tabs>
              <w:suppressAutoHyphens/>
              <w:spacing w:after="56"/>
              <w:rPr>
                <w:rFonts w:ascii="Arial" w:hAnsi="Arial" w:cs="Arial"/>
                <w:sz w:val="20"/>
              </w:rPr>
            </w:pPr>
            <w:r w:rsidRPr="00A12F15">
              <w:rPr>
                <w:rFonts w:ascii="Arial" w:hAnsi="Arial" w:cs="Arial"/>
                <w:sz w:val="20"/>
              </w:rPr>
              <w:tab/>
              <w:t>Date</w:t>
            </w:r>
          </w:p>
        </w:tc>
        <w:tc>
          <w:tcPr>
            <w:tcW w:w="708" w:type="dxa"/>
            <w:tcBorders>
              <w:top w:val="double" w:sz="6" w:space="0" w:color="auto"/>
              <w:left w:val="single" w:sz="6" w:space="0" w:color="auto"/>
              <w:bottom w:val="single" w:sz="6" w:space="0" w:color="auto"/>
              <w:right w:val="double" w:sz="6" w:space="0" w:color="auto"/>
            </w:tcBorders>
          </w:tcPr>
          <w:p w:rsidR="001E2D97" w:rsidRPr="00A12F15" w:rsidRDefault="001E2D97">
            <w:pPr>
              <w:tabs>
                <w:tab w:val="center" w:pos="339"/>
              </w:tabs>
              <w:suppressAutoHyphens/>
              <w:spacing w:after="56"/>
              <w:rPr>
                <w:rFonts w:ascii="Arial" w:hAnsi="Arial" w:cs="Arial"/>
                <w:sz w:val="20"/>
              </w:rPr>
            </w:pPr>
            <w:r w:rsidRPr="00A12F15">
              <w:rPr>
                <w:rFonts w:ascii="Arial" w:hAnsi="Arial" w:cs="Arial"/>
                <w:sz w:val="20"/>
              </w:rPr>
              <w:tab/>
              <w:t>Time</w:t>
            </w:r>
          </w:p>
        </w:tc>
      </w:tr>
      <w:tr w:rsidR="001E2D97" w:rsidRPr="00A12F15" w:rsidTr="00446BCA">
        <w:tc>
          <w:tcPr>
            <w:tcW w:w="1038" w:type="dxa"/>
            <w:tcBorders>
              <w:top w:val="doub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Start temp</w:t>
            </w:r>
          </w:p>
        </w:tc>
        <w:tc>
          <w:tcPr>
            <w:tcW w:w="750"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892"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89"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34" w:type="dxa"/>
            <w:tcBorders>
              <w:top w:val="single" w:sz="7" w:space="0" w:color="auto"/>
              <w:left w:val="single" w:sz="7" w:space="0" w:color="auto"/>
            </w:tcBorders>
            <w:shd w:val="pct70" w:color="auto" w:fill="auto"/>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34"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426" w:type="dxa"/>
            <w:tcBorders>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850" w:type="dxa"/>
            <w:tcBorders>
              <w:top w:val="single" w:sz="6" w:space="0" w:color="auto"/>
              <w:left w:val="double" w:sz="6" w:space="0" w:color="auto"/>
              <w:bottom w:val="single" w:sz="6" w:space="0" w:color="auto"/>
              <w:right w:val="sing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851" w:type="dxa"/>
            <w:tcBorders>
              <w:top w:val="single" w:sz="6" w:space="0" w:color="auto"/>
              <w:left w:val="single" w:sz="6" w:space="0" w:color="auto"/>
              <w:bottom w:val="single" w:sz="6" w:space="0" w:color="auto"/>
              <w:right w:val="sing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708" w:type="dxa"/>
            <w:tcBorders>
              <w:top w:val="single" w:sz="6" w:space="0" w:color="auto"/>
              <w:left w:val="single" w:sz="6" w:space="0" w:color="auto"/>
              <w:bottom w:val="single" w:sz="6"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446BCA">
        <w:tc>
          <w:tcPr>
            <w:tcW w:w="1038"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End temp</w:t>
            </w:r>
          </w:p>
        </w:tc>
        <w:tc>
          <w:tcPr>
            <w:tcW w:w="750"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892"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89" w:type="dxa"/>
            <w:tcBorders>
              <w:top w:val="single" w:sz="7" w:space="0" w:color="auto"/>
              <w:left w:val="single" w:sz="7" w:space="0" w:color="auto"/>
            </w:tcBorders>
            <w:shd w:val="pct70" w:color="auto" w:fill="auto"/>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34" w:type="dxa"/>
            <w:tcBorders>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426" w:type="dxa"/>
            <w:tcBorders>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850" w:type="dxa"/>
            <w:tcBorders>
              <w:top w:val="single" w:sz="6" w:space="0" w:color="auto"/>
              <w:left w:val="double" w:sz="6" w:space="0" w:color="auto"/>
              <w:bottom w:val="single" w:sz="6" w:space="0" w:color="auto"/>
              <w:right w:val="sing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851" w:type="dxa"/>
            <w:tcBorders>
              <w:top w:val="single" w:sz="6" w:space="0" w:color="auto"/>
              <w:left w:val="single" w:sz="6" w:space="0" w:color="auto"/>
              <w:bottom w:val="single" w:sz="6" w:space="0" w:color="auto"/>
              <w:right w:val="sing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708" w:type="dxa"/>
            <w:tcBorders>
              <w:top w:val="single" w:sz="6" w:space="0" w:color="auto"/>
              <w:left w:val="single" w:sz="6" w:space="0" w:color="auto"/>
              <w:bottom w:val="single" w:sz="6"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446BCA">
        <w:tc>
          <w:tcPr>
            <w:tcW w:w="1038"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Start temp</w:t>
            </w:r>
          </w:p>
        </w:tc>
        <w:tc>
          <w:tcPr>
            <w:tcW w:w="750"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892"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89"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34" w:type="dxa"/>
            <w:tcBorders>
              <w:top w:val="single" w:sz="7" w:space="0" w:color="auto"/>
              <w:left w:val="single" w:sz="7" w:space="0" w:color="auto"/>
            </w:tcBorders>
            <w:shd w:val="pct70" w:color="auto" w:fill="auto"/>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34"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426" w:type="dxa"/>
            <w:tcBorders>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850" w:type="dxa"/>
            <w:tcBorders>
              <w:top w:val="single" w:sz="6" w:space="0" w:color="auto"/>
              <w:left w:val="double" w:sz="6" w:space="0" w:color="auto"/>
              <w:bottom w:val="single" w:sz="6" w:space="0" w:color="auto"/>
              <w:right w:val="sing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851" w:type="dxa"/>
            <w:tcBorders>
              <w:top w:val="single" w:sz="6" w:space="0" w:color="auto"/>
              <w:left w:val="single" w:sz="6" w:space="0" w:color="auto"/>
              <w:bottom w:val="single" w:sz="6" w:space="0" w:color="auto"/>
              <w:right w:val="sing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708" w:type="dxa"/>
            <w:tcBorders>
              <w:top w:val="single" w:sz="6" w:space="0" w:color="auto"/>
              <w:left w:val="single" w:sz="6" w:space="0" w:color="auto"/>
              <w:bottom w:val="single" w:sz="6"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446BCA">
        <w:tc>
          <w:tcPr>
            <w:tcW w:w="1038"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End temp</w:t>
            </w:r>
          </w:p>
        </w:tc>
        <w:tc>
          <w:tcPr>
            <w:tcW w:w="750"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892"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89" w:type="dxa"/>
            <w:tcBorders>
              <w:top w:val="single" w:sz="7" w:space="0" w:color="auto"/>
              <w:left w:val="single" w:sz="7" w:space="0" w:color="auto"/>
            </w:tcBorders>
            <w:shd w:val="pct70" w:color="auto" w:fill="auto"/>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34" w:type="dxa"/>
            <w:tcBorders>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426" w:type="dxa"/>
            <w:tcBorders>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850" w:type="dxa"/>
            <w:tcBorders>
              <w:top w:val="single" w:sz="6" w:space="0" w:color="auto"/>
              <w:left w:val="double" w:sz="6" w:space="0" w:color="auto"/>
              <w:bottom w:val="single" w:sz="6" w:space="0" w:color="auto"/>
              <w:right w:val="sing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851" w:type="dxa"/>
            <w:tcBorders>
              <w:top w:val="single" w:sz="6" w:space="0" w:color="auto"/>
              <w:left w:val="single" w:sz="6" w:space="0" w:color="auto"/>
              <w:bottom w:val="single" w:sz="6" w:space="0" w:color="auto"/>
              <w:right w:val="sing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708" w:type="dxa"/>
            <w:tcBorders>
              <w:top w:val="single" w:sz="6" w:space="0" w:color="auto"/>
              <w:left w:val="single" w:sz="6" w:space="0" w:color="auto"/>
              <w:bottom w:val="single" w:sz="6"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446BCA">
        <w:tc>
          <w:tcPr>
            <w:tcW w:w="1038"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Start temp</w:t>
            </w:r>
          </w:p>
        </w:tc>
        <w:tc>
          <w:tcPr>
            <w:tcW w:w="750"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892"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89"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34" w:type="dxa"/>
            <w:tcBorders>
              <w:top w:val="single" w:sz="7" w:space="0" w:color="auto"/>
              <w:left w:val="single" w:sz="7" w:space="0" w:color="auto"/>
            </w:tcBorders>
            <w:shd w:val="pct70" w:color="auto" w:fill="auto"/>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34"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426" w:type="dxa"/>
            <w:tcBorders>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850" w:type="dxa"/>
            <w:tcBorders>
              <w:top w:val="single" w:sz="6" w:space="0" w:color="auto"/>
              <w:left w:val="double" w:sz="6" w:space="0" w:color="auto"/>
              <w:bottom w:val="single" w:sz="6" w:space="0" w:color="auto"/>
              <w:right w:val="sing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851" w:type="dxa"/>
            <w:tcBorders>
              <w:top w:val="single" w:sz="6" w:space="0" w:color="auto"/>
              <w:left w:val="single" w:sz="6" w:space="0" w:color="auto"/>
              <w:bottom w:val="single" w:sz="6" w:space="0" w:color="auto"/>
              <w:right w:val="sing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708" w:type="dxa"/>
            <w:tcBorders>
              <w:top w:val="single" w:sz="6" w:space="0" w:color="auto"/>
              <w:left w:val="single" w:sz="6" w:space="0" w:color="auto"/>
              <w:bottom w:val="single" w:sz="6"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446BCA">
        <w:tc>
          <w:tcPr>
            <w:tcW w:w="1038"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End temp</w:t>
            </w:r>
          </w:p>
        </w:tc>
        <w:tc>
          <w:tcPr>
            <w:tcW w:w="750"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892"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89" w:type="dxa"/>
            <w:tcBorders>
              <w:top w:val="single" w:sz="7" w:space="0" w:color="auto"/>
              <w:left w:val="single" w:sz="7" w:space="0" w:color="auto"/>
            </w:tcBorders>
            <w:shd w:val="pct70" w:color="auto" w:fill="auto"/>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34" w:type="dxa"/>
            <w:tcBorders>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426" w:type="dxa"/>
            <w:tcBorders>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850" w:type="dxa"/>
            <w:tcBorders>
              <w:top w:val="single" w:sz="6" w:space="0" w:color="auto"/>
              <w:left w:val="double" w:sz="6" w:space="0" w:color="auto"/>
              <w:bottom w:val="single" w:sz="6" w:space="0" w:color="auto"/>
              <w:right w:val="sing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851" w:type="dxa"/>
            <w:tcBorders>
              <w:top w:val="single" w:sz="6" w:space="0" w:color="auto"/>
              <w:left w:val="single" w:sz="6" w:space="0" w:color="auto"/>
              <w:bottom w:val="single" w:sz="6" w:space="0" w:color="auto"/>
              <w:right w:val="sing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708" w:type="dxa"/>
            <w:tcBorders>
              <w:top w:val="single" w:sz="6" w:space="0" w:color="auto"/>
              <w:left w:val="single" w:sz="6" w:space="0" w:color="auto"/>
              <w:bottom w:val="single" w:sz="6"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446BCA">
        <w:tc>
          <w:tcPr>
            <w:tcW w:w="1038"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Start temp</w:t>
            </w:r>
          </w:p>
        </w:tc>
        <w:tc>
          <w:tcPr>
            <w:tcW w:w="750"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892"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89"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34" w:type="dxa"/>
            <w:tcBorders>
              <w:top w:val="single" w:sz="7" w:space="0" w:color="auto"/>
              <w:left w:val="single" w:sz="7" w:space="0" w:color="auto"/>
            </w:tcBorders>
            <w:shd w:val="pct70" w:color="auto" w:fill="auto"/>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34"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426" w:type="dxa"/>
            <w:tcBorders>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850" w:type="dxa"/>
            <w:tcBorders>
              <w:top w:val="single" w:sz="6" w:space="0" w:color="auto"/>
              <w:left w:val="double" w:sz="6" w:space="0" w:color="auto"/>
              <w:bottom w:val="single" w:sz="6" w:space="0" w:color="auto"/>
              <w:right w:val="sing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851" w:type="dxa"/>
            <w:tcBorders>
              <w:top w:val="single" w:sz="6" w:space="0" w:color="auto"/>
              <w:left w:val="single" w:sz="6" w:space="0" w:color="auto"/>
              <w:bottom w:val="single" w:sz="6" w:space="0" w:color="auto"/>
              <w:right w:val="sing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708" w:type="dxa"/>
            <w:tcBorders>
              <w:top w:val="single" w:sz="6" w:space="0" w:color="auto"/>
              <w:left w:val="single" w:sz="6" w:space="0" w:color="auto"/>
              <w:bottom w:val="single" w:sz="6"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446BCA">
        <w:tc>
          <w:tcPr>
            <w:tcW w:w="1038"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End temp</w:t>
            </w:r>
          </w:p>
        </w:tc>
        <w:tc>
          <w:tcPr>
            <w:tcW w:w="750"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892"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89" w:type="dxa"/>
            <w:tcBorders>
              <w:top w:val="single" w:sz="7" w:space="0" w:color="auto"/>
              <w:left w:val="single" w:sz="7" w:space="0" w:color="auto"/>
            </w:tcBorders>
            <w:shd w:val="pct70" w:color="auto" w:fill="auto"/>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34" w:type="dxa"/>
            <w:tcBorders>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426" w:type="dxa"/>
            <w:tcBorders>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850" w:type="dxa"/>
            <w:tcBorders>
              <w:top w:val="single" w:sz="6" w:space="0" w:color="auto"/>
              <w:left w:val="double" w:sz="6" w:space="0" w:color="auto"/>
              <w:bottom w:val="single" w:sz="6" w:space="0" w:color="auto"/>
              <w:right w:val="sing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851" w:type="dxa"/>
            <w:tcBorders>
              <w:top w:val="single" w:sz="6" w:space="0" w:color="auto"/>
              <w:left w:val="single" w:sz="6" w:space="0" w:color="auto"/>
              <w:bottom w:val="single" w:sz="6" w:space="0" w:color="auto"/>
              <w:right w:val="sing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708" w:type="dxa"/>
            <w:tcBorders>
              <w:top w:val="single" w:sz="6" w:space="0" w:color="auto"/>
              <w:left w:val="single" w:sz="6" w:space="0" w:color="auto"/>
              <w:bottom w:val="single" w:sz="6"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446BCA">
        <w:tc>
          <w:tcPr>
            <w:tcW w:w="1038"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Start temp</w:t>
            </w:r>
          </w:p>
        </w:tc>
        <w:tc>
          <w:tcPr>
            <w:tcW w:w="750"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892"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89"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34" w:type="dxa"/>
            <w:tcBorders>
              <w:top w:val="single" w:sz="7" w:space="0" w:color="auto"/>
              <w:left w:val="single" w:sz="7" w:space="0" w:color="auto"/>
            </w:tcBorders>
            <w:shd w:val="pct70" w:color="auto" w:fill="auto"/>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34"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426" w:type="dxa"/>
            <w:tcBorders>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850" w:type="dxa"/>
            <w:tcBorders>
              <w:top w:val="single" w:sz="6" w:space="0" w:color="auto"/>
              <w:left w:val="double" w:sz="6" w:space="0" w:color="auto"/>
              <w:bottom w:val="single" w:sz="6" w:space="0" w:color="auto"/>
              <w:right w:val="sing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851" w:type="dxa"/>
            <w:tcBorders>
              <w:top w:val="single" w:sz="6" w:space="0" w:color="auto"/>
              <w:left w:val="single" w:sz="6" w:space="0" w:color="auto"/>
              <w:bottom w:val="single" w:sz="6" w:space="0" w:color="auto"/>
              <w:right w:val="sing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708" w:type="dxa"/>
            <w:tcBorders>
              <w:top w:val="single" w:sz="6" w:space="0" w:color="auto"/>
              <w:left w:val="single" w:sz="6" w:space="0" w:color="auto"/>
              <w:bottom w:val="single" w:sz="6"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446BCA">
        <w:tc>
          <w:tcPr>
            <w:tcW w:w="1038" w:type="dxa"/>
            <w:tcBorders>
              <w:top w:val="single" w:sz="7" w:space="0" w:color="auto"/>
              <w:left w:val="doub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End temp</w:t>
            </w:r>
          </w:p>
        </w:tc>
        <w:tc>
          <w:tcPr>
            <w:tcW w:w="750"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892"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89" w:type="dxa"/>
            <w:tcBorders>
              <w:top w:val="single" w:sz="7" w:space="0" w:color="auto"/>
              <w:left w:val="single" w:sz="7" w:space="0" w:color="auto"/>
              <w:bottom w:val="double" w:sz="7" w:space="0" w:color="auto"/>
            </w:tcBorders>
            <w:shd w:val="pct70" w:color="auto" w:fill="auto"/>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34"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34" w:type="dxa"/>
            <w:tcBorders>
              <w:left w:val="single" w:sz="7" w:space="0" w:color="auto"/>
              <w:bottom w:val="doub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426" w:type="dxa"/>
            <w:tcBorders>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850" w:type="dxa"/>
            <w:tcBorders>
              <w:top w:val="single" w:sz="6" w:space="0" w:color="auto"/>
              <w:left w:val="double" w:sz="6" w:space="0" w:color="auto"/>
              <w:bottom w:val="double" w:sz="6" w:space="0" w:color="auto"/>
              <w:right w:val="sing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851" w:type="dxa"/>
            <w:tcBorders>
              <w:top w:val="single" w:sz="6" w:space="0" w:color="auto"/>
              <w:left w:val="single" w:sz="6" w:space="0" w:color="auto"/>
              <w:bottom w:val="double" w:sz="6" w:space="0" w:color="auto"/>
              <w:right w:val="sing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708" w:type="dxa"/>
            <w:tcBorders>
              <w:top w:val="single" w:sz="6" w:space="0" w:color="auto"/>
              <w:left w:val="single" w:sz="6" w:space="0" w:color="auto"/>
              <w:bottom w:val="double" w:sz="6"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Where:</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roofErr w:type="gramStart"/>
      <w:r w:rsidRPr="00A12F15">
        <w:rPr>
          <w:rFonts w:ascii="Arial" w:hAnsi="Arial" w:cs="Arial"/>
          <w:sz w:val="20"/>
        </w:rPr>
        <w:t>temp</w:t>
      </w:r>
      <w:proofErr w:type="gramEnd"/>
      <w:r w:rsidRPr="00A12F15">
        <w:rPr>
          <w:rFonts w:ascii="Arial" w:hAnsi="Arial" w:cs="Arial"/>
          <w:sz w:val="20"/>
        </w:rPr>
        <w:t xml:space="preserve"> = temperature</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 xml:space="preserve">The rate of temperature change </w:t>
      </w:r>
      <w:r w:rsidR="00704C87" w:rsidRPr="00A12F15">
        <w:rPr>
          <w:rFonts w:ascii="Arial" w:hAnsi="Arial" w:cs="Arial"/>
          <w:sz w:val="20"/>
        </w:rPr>
        <w:t xml:space="preserve">between </w:t>
      </w:r>
      <w:proofErr w:type="spellStart"/>
      <w:r w:rsidR="00704C87" w:rsidRPr="00A12F15">
        <w:rPr>
          <w:rFonts w:ascii="Arial" w:hAnsi="Arial" w:cs="Arial"/>
          <w:sz w:val="20"/>
        </w:rPr>
        <w:t>totalizations</w:t>
      </w:r>
      <w:proofErr w:type="spellEnd"/>
      <w:r w:rsidR="00704C87" w:rsidRPr="00A12F15">
        <w:rPr>
          <w:rFonts w:ascii="Arial" w:hAnsi="Arial" w:cs="Arial"/>
          <w:sz w:val="20"/>
        </w:rPr>
        <w:t xml:space="preserve"> shall </w:t>
      </w:r>
      <w:r w:rsidRPr="00A12F15">
        <w:rPr>
          <w:rFonts w:ascii="Arial" w:hAnsi="Arial" w:cs="Arial"/>
          <w:sz w:val="20"/>
        </w:rPr>
        <w:t xml:space="preserve">not to exceed 5 </w:t>
      </w:r>
      <w:r w:rsidRPr="00A12F15">
        <w:rPr>
          <w:rFonts w:ascii="Arial" w:hAnsi="Arial" w:cs="Arial"/>
          <w:sz w:val="20"/>
        </w:rPr>
        <w:sym w:font="Symbol" w:char="F0B0"/>
      </w:r>
      <w:r w:rsidRPr="00A12F15">
        <w:rPr>
          <w:rFonts w:ascii="Arial" w:hAnsi="Arial" w:cs="Arial"/>
          <w:sz w:val="20"/>
        </w:rPr>
        <w:t>C per hour.</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
        <w:gridCol w:w="1260"/>
        <w:gridCol w:w="360"/>
        <w:gridCol w:w="1530"/>
      </w:tblGrid>
      <w:tr w:rsidR="00B30B0A" w:rsidRPr="00A12F15" w:rsidTr="003E7066">
        <w:trPr>
          <w:trHeight w:hRule="exact" w:val="280"/>
        </w:trPr>
        <w:tc>
          <w:tcPr>
            <w:tcW w:w="360" w:type="dxa"/>
            <w:tcBorders>
              <w:top w:val="single" w:sz="4" w:space="0" w:color="auto"/>
              <w:left w:val="single" w:sz="4" w:space="0" w:color="auto"/>
              <w:bottom w:val="single" w:sz="4" w:space="0" w:color="auto"/>
              <w:right w:val="single" w:sz="4" w:space="0" w:color="auto"/>
            </w:tcBorders>
            <w:vAlign w:val="center"/>
          </w:tcPr>
          <w:p w:rsidR="00B30B0A" w:rsidRPr="00A12F15" w:rsidRDefault="00B30B0A" w:rsidP="003E7066">
            <w:pPr>
              <w:tabs>
                <w:tab w:val="left" w:pos="-1440"/>
                <w:tab w:val="left" w:pos="-720"/>
                <w:tab w:val="left" w:pos="0"/>
                <w:tab w:val="left" w:pos="576"/>
                <w:tab w:val="left" w:pos="720"/>
              </w:tabs>
              <w:suppressAutoHyphens/>
              <w:ind w:right="-18"/>
              <w:jc w:val="right"/>
              <w:rPr>
                <w:rFonts w:ascii="Arial" w:hAnsi="Arial"/>
                <w:sz w:val="18"/>
              </w:rPr>
            </w:pPr>
          </w:p>
        </w:tc>
        <w:tc>
          <w:tcPr>
            <w:tcW w:w="1260" w:type="dxa"/>
            <w:tcBorders>
              <w:top w:val="nil"/>
              <w:left w:val="nil"/>
              <w:bottom w:val="nil"/>
              <w:right w:val="nil"/>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r w:rsidRPr="00A12F15">
              <w:rPr>
                <w:rFonts w:ascii="Arial" w:hAnsi="Arial"/>
                <w:sz w:val="18"/>
              </w:rPr>
              <w:t>Passed</w:t>
            </w:r>
          </w:p>
        </w:tc>
        <w:tc>
          <w:tcPr>
            <w:tcW w:w="360" w:type="dxa"/>
            <w:tcBorders>
              <w:top w:val="single" w:sz="4" w:space="0" w:color="auto"/>
              <w:left w:val="single" w:sz="4" w:space="0" w:color="auto"/>
              <w:bottom w:val="single" w:sz="4" w:space="0" w:color="auto"/>
              <w:right w:val="single" w:sz="4" w:space="0" w:color="auto"/>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p>
        </w:tc>
        <w:tc>
          <w:tcPr>
            <w:tcW w:w="1530" w:type="dxa"/>
            <w:tcBorders>
              <w:top w:val="nil"/>
              <w:left w:val="nil"/>
              <w:bottom w:val="nil"/>
              <w:right w:val="nil"/>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r w:rsidRPr="00A12F15">
              <w:rPr>
                <w:rFonts w:ascii="Arial" w:hAnsi="Arial"/>
                <w:sz w:val="18"/>
              </w:rPr>
              <w:t>Failed</w:t>
            </w:r>
          </w:p>
        </w:tc>
      </w:tr>
    </w:tbl>
    <w:p w:rsidR="00B30B0A" w:rsidRPr="00A12F15" w:rsidRDefault="00B30B0A">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del w:id="598" w:author="morayoa" w:date="2013-06-06T09:05:00Z">
        <w:r w:rsidRPr="00A12F15" w:rsidDel="00DC255E">
          <w:rPr>
            <w:rFonts w:ascii="Arial" w:hAnsi="Arial" w:cs="Arial"/>
            <w:sz w:val="20"/>
          </w:rPr>
          <w:delText>Remarks</w:delText>
        </w:r>
      </w:del>
      <w:ins w:id="599" w:author="morayoa" w:date="2013-06-06T09:05:00Z">
        <w:r w:rsidR="00DC255E">
          <w:rPr>
            <w:rFonts w:ascii="Arial" w:hAnsi="Arial" w:cs="Arial"/>
            <w:sz w:val="20"/>
          </w:rPr>
          <w:t>Observations</w:t>
        </w:r>
      </w:ins>
      <w:r w:rsidRPr="00A12F15">
        <w:rPr>
          <w:rFonts w:ascii="Arial" w:hAnsi="Arial" w:cs="Arial"/>
          <w:sz w:val="20"/>
        </w:rPr>
        <w:t>:</w:t>
      </w:r>
    </w:p>
    <w:p w:rsidR="001E2D97" w:rsidRPr="00A12F15" w:rsidRDefault="0075580A" w:rsidP="00067A0D">
      <w:pPr>
        <w:tabs>
          <w:tab w:val="left" w:pos="-720"/>
          <w:tab w:val="left" w:pos="0"/>
          <w:tab w:val="left" w:pos="259"/>
          <w:tab w:val="left" w:pos="604"/>
          <w:tab w:val="left" w:pos="816"/>
          <w:tab w:val="left" w:pos="1440"/>
        </w:tabs>
        <w:suppressAutoHyphens/>
        <w:rPr>
          <w:rFonts w:ascii="Arial" w:hAnsi="Arial" w:cs="Arial"/>
          <w:sz w:val="20"/>
        </w:rPr>
      </w:pPr>
      <w:ins w:id="600" w:author="morayoa" w:date="2013-06-05T14:41:00Z">
        <w:r>
          <w:rPr>
            <w:rFonts w:ascii="Arial" w:hAnsi="Arial" w:cs="Arial"/>
            <w:sz w:val="16"/>
            <w:szCs w:val="16"/>
          </w:rPr>
          <w:t xml:space="preserve">Include information that affect the test condition, </w:t>
        </w:r>
      </w:ins>
      <w:ins w:id="601" w:author="morayoa" w:date="2013-06-06T09:50:00Z">
        <w:r w:rsidR="00B05592">
          <w:rPr>
            <w:rFonts w:ascii="Arial" w:hAnsi="Arial" w:cs="Arial"/>
            <w:sz w:val="16"/>
            <w:szCs w:val="16"/>
          </w:rPr>
          <w:t xml:space="preserve">as indicated in the last paragraph </w:t>
        </w:r>
      </w:ins>
      <w:ins w:id="602" w:author="morayoa" w:date="2013-06-05T14:41:00Z">
        <w:r>
          <w:rPr>
            <w:rFonts w:ascii="Arial" w:hAnsi="Arial" w:cs="Arial"/>
            <w:sz w:val="16"/>
            <w:szCs w:val="16"/>
          </w:rPr>
          <w:t>of R 50-1 &amp; -2, A.7.1</w:t>
        </w:r>
      </w:ins>
      <w:r w:rsidR="001E2D97" w:rsidRPr="00A12F15">
        <w:rPr>
          <w:rFonts w:ascii="Arial" w:hAnsi="Arial" w:cs="Arial"/>
          <w:sz w:val="20"/>
        </w:rPr>
        <w:br w:type="page"/>
      </w:r>
      <w:r w:rsidR="001E2D97" w:rsidRPr="00A12F15">
        <w:rPr>
          <w:rFonts w:ascii="Arial" w:hAnsi="Arial" w:cs="Arial"/>
          <w:sz w:val="20"/>
        </w:rPr>
        <w:lastRenderedPageBreak/>
        <w:t>1.5.3</w:t>
      </w:r>
      <w:r w:rsidR="001E2D97" w:rsidRPr="00A12F15">
        <w:rPr>
          <w:rFonts w:ascii="Arial" w:hAnsi="Arial" w:cs="Arial"/>
          <w:sz w:val="20"/>
        </w:rPr>
        <w:tab/>
      </w:r>
      <w:r w:rsidR="005366CB" w:rsidRPr="00A12F15">
        <w:rPr>
          <w:rFonts w:ascii="Arial" w:hAnsi="Arial" w:cs="Arial"/>
          <w:sz w:val="20"/>
        </w:rPr>
        <w:tab/>
      </w:r>
      <w:r w:rsidR="001E2D97" w:rsidRPr="00A12F15">
        <w:rPr>
          <w:rFonts w:ascii="Arial" w:hAnsi="Arial" w:cs="Arial"/>
          <w:sz w:val="20"/>
        </w:rPr>
        <w:t xml:space="preserve">Damp heat (R 50-1, </w:t>
      </w:r>
      <w:r w:rsidR="005366CB" w:rsidRPr="00A12F15">
        <w:rPr>
          <w:rFonts w:ascii="Arial" w:hAnsi="Arial" w:cs="Arial"/>
          <w:sz w:val="20"/>
        </w:rPr>
        <w:t xml:space="preserve">4.1.1, 4.1.2, </w:t>
      </w:r>
      <w:r w:rsidR="001E2D97" w:rsidRPr="00A12F15">
        <w:rPr>
          <w:rFonts w:ascii="Arial" w:hAnsi="Arial" w:cs="Arial"/>
          <w:sz w:val="20"/>
        </w:rPr>
        <w:t>4.5.1 &amp; A.7.</w:t>
      </w:r>
      <w:r w:rsidR="00C96D52" w:rsidRPr="00A12F15">
        <w:rPr>
          <w:rFonts w:ascii="Arial" w:hAnsi="Arial" w:cs="Arial"/>
          <w:sz w:val="20"/>
        </w:rPr>
        <w:t>2.</w:t>
      </w:r>
      <w:r w:rsidR="001E2D97" w:rsidRPr="00A12F15">
        <w:rPr>
          <w:rFonts w:ascii="Arial" w:hAnsi="Arial" w:cs="Arial"/>
          <w:sz w:val="20"/>
        </w:rPr>
        <w:t>3)</w:t>
      </w:r>
    </w:p>
    <w:p w:rsidR="005366CB" w:rsidRDefault="005366CB">
      <w:pPr>
        <w:tabs>
          <w:tab w:val="left" w:pos="-720"/>
          <w:tab w:val="left" w:pos="0"/>
          <w:tab w:val="left" w:pos="259"/>
          <w:tab w:val="left" w:pos="604"/>
          <w:tab w:val="left" w:pos="816"/>
          <w:tab w:val="left" w:pos="1440"/>
        </w:tabs>
        <w:suppressAutoHyphens/>
        <w:jc w:val="both"/>
        <w:rPr>
          <w:rFonts w:ascii="Arial" w:hAnsi="Arial" w:cs="Arial"/>
          <w:sz w:val="20"/>
        </w:rPr>
      </w:pPr>
    </w:p>
    <w:p w:rsidR="00441E40" w:rsidRDefault="00441E40">
      <w:pPr>
        <w:tabs>
          <w:tab w:val="left" w:pos="-720"/>
          <w:tab w:val="left" w:pos="0"/>
          <w:tab w:val="left" w:pos="259"/>
          <w:tab w:val="left" w:pos="604"/>
          <w:tab w:val="left" w:pos="816"/>
          <w:tab w:val="left" w:pos="1440"/>
        </w:tabs>
        <w:suppressAutoHyphens/>
        <w:jc w:val="both"/>
        <w:rPr>
          <w:rFonts w:ascii="Arial" w:hAnsi="Arial" w:cs="Arial"/>
          <w:sz w:val="20"/>
        </w:rPr>
      </w:pPr>
      <w:r>
        <w:rPr>
          <w:rFonts w:ascii="Arial" w:hAnsi="Arial" w:cs="Arial"/>
          <w:sz w:val="20"/>
        </w:rPr>
        <w:t xml:space="preserve">Damp heat tests are performed alternatively in accordance with R50-1, 4.5.1, the option chosen recorded </w:t>
      </w:r>
      <w:r w:rsidR="00845538">
        <w:rPr>
          <w:rFonts w:ascii="Arial" w:hAnsi="Arial" w:cs="Arial"/>
          <w:sz w:val="20"/>
        </w:rPr>
        <w:t xml:space="preserve">in 1.5.3.1 or 1.5.3.2 </w:t>
      </w:r>
      <w:r>
        <w:rPr>
          <w:rFonts w:ascii="Arial" w:hAnsi="Arial" w:cs="Arial"/>
          <w:sz w:val="20"/>
        </w:rPr>
        <w:t>below accordingly.</w:t>
      </w:r>
    </w:p>
    <w:p w:rsidR="00441E40" w:rsidRPr="00A12F15" w:rsidRDefault="00441E40">
      <w:pPr>
        <w:tabs>
          <w:tab w:val="left" w:pos="-720"/>
          <w:tab w:val="left" w:pos="0"/>
          <w:tab w:val="left" w:pos="259"/>
          <w:tab w:val="left" w:pos="604"/>
          <w:tab w:val="left" w:pos="816"/>
          <w:tab w:val="left" w:pos="1440"/>
        </w:tabs>
        <w:suppressAutoHyphens/>
        <w:jc w:val="both"/>
        <w:rPr>
          <w:rFonts w:ascii="Arial" w:hAnsi="Arial" w:cs="Arial"/>
          <w:sz w:val="20"/>
        </w:rPr>
      </w:pPr>
    </w:p>
    <w:p w:rsidR="005366CB" w:rsidRPr="00A12F15" w:rsidRDefault="005366CB">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1.5.3.1</w:t>
      </w:r>
      <w:r w:rsidRPr="00A12F15">
        <w:rPr>
          <w:rFonts w:ascii="Arial" w:hAnsi="Arial" w:cs="Arial"/>
          <w:sz w:val="20"/>
        </w:rPr>
        <w:tab/>
        <w:t>Damp heat, steady state (non condensing) (R 50-1, 4.5.1 &amp; A.7.2.3.1)</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Look w:val="04A0"/>
      </w:tblPr>
      <w:tblGrid>
        <w:gridCol w:w="4219"/>
        <w:gridCol w:w="4253"/>
      </w:tblGrid>
      <w:tr w:rsidR="00AB3FDF" w:rsidRPr="00A12F15" w:rsidTr="00C56268">
        <w:tc>
          <w:tcPr>
            <w:tcW w:w="4219" w:type="dxa"/>
          </w:tcPr>
          <w:p w:rsidR="00AB3FDF" w:rsidRPr="00A12F15" w:rsidRDefault="00AB3FDF" w:rsidP="00C56268">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Application No.</w:t>
            </w:r>
            <w:proofErr w:type="gramStart"/>
            <w:r w:rsidRPr="00A12F15">
              <w:rPr>
                <w:rFonts w:ascii="Arial" w:hAnsi="Arial" w:cs="Arial"/>
                <w:sz w:val="20"/>
              </w:rPr>
              <w:t>:      ................................</w:t>
            </w:r>
            <w:proofErr w:type="gramEnd"/>
          </w:p>
        </w:tc>
        <w:tc>
          <w:tcPr>
            <w:tcW w:w="4253" w:type="dxa"/>
          </w:tcPr>
          <w:p w:rsidR="00AB3FDF" w:rsidRPr="00A12F15" w:rsidRDefault="00AB3FDF" w:rsidP="00C56268">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Type designation</w:t>
            </w:r>
            <w:proofErr w:type="gramStart"/>
            <w:r w:rsidRPr="00A12F15">
              <w:rPr>
                <w:rFonts w:ascii="Arial" w:hAnsi="Arial" w:cs="Arial"/>
                <w:sz w:val="20"/>
              </w:rPr>
              <w:t>:  ................................</w:t>
            </w:r>
            <w:proofErr w:type="gramEnd"/>
          </w:p>
          <w:p w:rsidR="00AB3FDF" w:rsidRPr="00A12F15" w:rsidRDefault="00AB3FDF" w:rsidP="00C56268">
            <w:pPr>
              <w:tabs>
                <w:tab w:val="left" w:pos="-720"/>
                <w:tab w:val="left" w:pos="0"/>
                <w:tab w:val="left" w:pos="259"/>
                <w:tab w:val="left" w:pos="604"/>
                <w:tab w:val="left" w:pos="816"/>
                <w:tab w:val="left" w:pos="1440"/>
              </w:tabs>
              <w:suppressAutoHyphens/>
              <w:jc w:val="both"/>
              <w:rPr>
                <w:rFonts w:ascii="Arial" w:hAnsi="Arial" w:cs="Arial"/>
                <w:sz w:val="20"/>
              </w:rPr>
            </w:pPr>
          </w:p>
        </w:tc>
      </w:tr>
      <w:tr w:rsidR="00AB3FDF" w:rsidRPr="00A12F15" w:rsidTr="00C56268">
        <w:tc>
          <w:tcPr>
            <w:tcW w:w="4219" w:type="dxa"/>
          </w:tcPr>
          <w:p w:rsidR="00AB3FDF" w:rsidRPr="00A12F15" w:rsidRDefault="00AB3FDF" w:rsidP="00C56268">
            <w:pPr>
              <w:tabs>
                <w:tab w:val="left" w:pos="-720"/>
                <w:tab w:val="left" w:pos="0"/>
                <w:tab w:val="left" w:pos="259"/>
                <w:tab w:val="left" w:pos="604"/>
                <w:tab w:val="left" w:pos="816"/>
                <w:tab w:val="left" w:pos="1440"/>
              </w:tabs>
              <w:suppressAutoHyphens/>
              <w:jc w:val="both"/>
              <w:rPr>
                <w:rFonts w:ascii="Arial" w:hAnsi="Arial" w:cs="Arial"/>
                <w:sz w:val="20"/>
              </w:rPr>
            </w:pPr>
          </w:p>
        </w:tc>
        <w:tc>
          <w:tcPr>
            <w:tcW w:w="4253" w:type="dxa"/>
          </w:tcPr>
          <w:p w:rsidR="00AB3FDF" w:rsidRPr="00A12F15" w:rsidRDefault="00AB3FDF" w:rsidP="00C56268">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Observer</w:t>
            </w:r>
            <w:proofErr w:type="gramStart"/>
            <w:r w:rsidRPr="00A12F15">
              <w:rPr>
                <w:rFonts w:ascii="Arial" w:hAnsi="Arial" w:cs="Arial"/>
                <w:sz w:val="20"/>
              </w:rPr>
              <w:t>:             ................................</w:t>
            </w:r>
            <w:proofErr w:type="gramEnd"/>
          </w:p>
        </w:tc>
      </w:tr>
      <w:tr w:rsidR="00AB3FDF" w:rsidRPr="00A12F15" w:rsidTr="00C56268">
        <w:tc>
          <w:tcPr>
            <w:tcW w:w="4219" w:type="dxa"/>
          </w:tcPr>
          <w:p w:rsidR="00AB3FDF" w:rsidRPr="00A12F15" w:rsidRDefault="00AB3FDF" w:rsidP="00C56268">
            <w:pPr>
              <w:tabs>
                <w:tab w:val="left" w:pos="-720"/>
                <w:tab w:val="left" w:pos="0"/>
                <w:tab w:val="left" w:pos="259"/>
                <w:tab w:val="left" w:pos="604"/>
                <w:tab w:val="left" w:pos="816"/>
                <w:tab w:val="left" w:pos="1440"/>
              </w:tabs>
              <w:suppressAutoHyphens/>
              <w:rPr>
                <w:rFonts w:ascii="Arial" w:hAnsi="Arial" w:cs="Arial"/>
                <w:sz w:val="20"/>
              </w:rPr>
            </w:pPr>
            <w:r w:rsidRPr="00A12F15">
              <w:rPr>
                <w:rFonts w:ascii="Arial" w:hAnsi="Arial" w:cs="Arial"/>
                <w:sz w:val="20"/>
              </w:rPr>
              <w:t>Resolution during test:</w:t>
            </w:r>
          </w:p>
          <w:p w:rsidR="00AB3FDF" w:rsidRPr="00A12F15" w:rsidRDefault="00AB3FDF" w:rsidP="00C56268">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w:t>
            </w:r>
            <w:proofErr w:type="gramStart"/>
            <w:r w:rsidRPr="00A12F15">
              <w:rPr>
                <w:rFonts w:ascii="Arial" w:hAnsi="Arial" w:cs="Arial"/>
                <w:sz w:val="20"/>
              </w:rPr>
              <w:t>smaller</w:t>
            </w:r>
            <w:proofErr w:type="gramEnd"/>
            <w:r w:rsidRPr="00A12F15">
              <w:rPr>
                <w:rFonts w:ascii="Arial" w:hAnsi="Arial" w:cs="Arial"/>
                <w:sz w:val="20"/>
              </w:rPr>
              <w:t xml:space="preserve"> than d)       ..............................</w:t>
            </w:r>
          </w:p>
        </w:tc>
        <w:tc>
          <w:tcPr>
            <w:tcW w:w="4253" w:type="dxa"/>
          </w:tcPr>
          <w:p w:rsidR="00AB3FDF" w:rsidRPr="00A12F15" w:rsidRDefault="00AB3FDF" w:rsidP="00C56268">
            <w:pPr>
              <w:tabs>
                <w:tab w:val="left" w:pos="-720"/>
                <w:tab w:val="left" w:pos="0"/>
                <w:tab w:val="left" w:pos="259"/>
                <w:tab w:val="left" w:pos="604"/>
                <w:tab w:val="left" w:pos="816"/>
                <w:tab w:val="left" w:pos="1440"/>
              </w:tabs>
              <w:suppressAutoHyphens/>
              <w:jc w:val="both"/>
              <w:rPr>
                <w:rFonts w:ascii="Arial" w:hAnsi="Arial" w:cs="Arial"/>
                <w:sz w:val="20"/>
              </w:rPr>
            </w:pPr>
          </w:p>
        </w:tc>
      </w:tr>
    </w:tbl>
    <w:p w:rsidR="00AB3FDF" w:rsidRPr="00A12F15" w:rsidRDefault="00AB3FDF">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Automatic zero-setting device is:</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69" w:type="dxa"/>
        <w:tblLayout w:type="fixed"/>
        <w:tblCellMar>
          <w:left w:w="69" w:type="dxa"/>
          <w:right w:w="69" w:type="dxa"/>
        </w:tblCellMar>
        <w:tblLook w:val="0000"/>
      </w:tblPr>
      <w:tblGrid>
        <w:gridCol w:w="280"/>
        <w:gridCol w:w="1600"/>
        <w:gridCol w:w="280"/>
        <w:gridCol w:w="1960"/>
        <w:gridCol w:w="280"/>
        <w:gridCol w:w="2277"/>
        <w:gridCol w:w="280"/>
        <w:gridCol w:w="1461"/>
      </w:tblGrid>
      <w:tr w:rsidR="001E2D97" w:rsidRPr="00A12F15">
        <w:tc>
          <w:tcPr>
            <w:tcW w:w="280" w:type="dxa"/>
            <w:tcBorders>
              <w:top w:val="single" w:sz="7" w:space="0" w:color="auto"/>
              <w:left w:val="single" w:sz="7" w:space="0" w:color="auto"/>
              <w:bottom w:val="single" w:sz="7" w:space="0" w:color="auto"/>
              <w:right w:val="single" w:sz="7" w:space="0" w:color="auto"/>
            </w:tcBorders>
          </w:tcPr>
          <w:p w:rsidR="001E2D97" w:rsidRPr="00A12F15" w:rsidRDefault="00FC47BA">
            <w:pPr>
              <w:tabs>
                <w:tab w:val="left" w:pos="-720"/>
                <w:tab w:val="left" w:pos="0"/>
                <w:tab w:val="left" w:pos="259"/>
                <w:tab w:val="left" w:pos="604"/>
                <w:tab w:val="left" w:pos="816"/>
                <w:tab w:val="left" w:pos="1440"/>
              </w:tabs>
              <w:suppressAutoHyphens/>
              <w:spacing w:before="2" w:after="110"/>
              <w:rPr>
                <w:rFonts w:ascii="Arial" w:hAnsi="Arial" w:cs="Arial"/>
                <w:sz w:val="20"/>
              </w:rPr>
            </w:pPr>
            <w:r w:rsidRPr="00A12F15">
              <w:rPr>
                <w:rFonts w:ascii="Arial" w:hAnsi="Arial" w:cs="Arial"/>
                <w:sz w:val="20"/>
              </w:rPr>
              <w:fldChar w:fldCharType="begin"/>
            </w:r>
            <w:r w:rsidR="001E2D97" w:rsidRPr="00A12F15">
              <w:rPr>
                <w:rFonts w:ascii="Arial" w:hAnsi="Arial" w:cs="Arial"/>
                <w:sz w:val="20"/>
              </w:rPr>
              <w:instrText xml:space="preserve">PRIVATE </w:instrText>
            </w:r>
            <w:r w:rsidRPr="00A12F15">
              <w:rPr>
                <w:rFonts w:ascii="Arial" w:hAnsi="Arial" w:cs="Arial"/>
                <w:sz w:val="20"/>
              </w:rPr>
              <w:fldChar w:fldCharType="end"/>
            </w:r>
          </w:p>
        </w:tc>
        <w:tc>
          <w:tcPr>
            <w:tcW w:w="1600" w:type="dxa"/>
          </w:tcPr>
          <w:p w:rsidR="001E2D97" w:rsidRPr="00A12F15" w:rsidRDefault="001E2D97">
            <w:pPr>
              <w:tabs>
                <w:tab w:val="left" w:pos="-720"/>
                <w:tab w:val="left" w:pos="0"/>
                <w:tab w:val="left" w:pos="259"/>
                <w:tab w:val="left" w:pos="604"/>
                <w:tab w:val="left" w:pos="816"/>
                <w:tab w:val="left" w:pos="1440"/>
              </w:tabs>
              <w:suppressAutoHyphens/>
              <w:spacing w:before="2" w:after="110"/>
              <w:rPr>
                <w:rFonts w:ascii="Arial" w:hAnsi="Arial" w:cs="Arial"/>
                <w:sz w:val="20"/>
              </w:rPr>
            </w:pPr>
            <w:r w:rsidRPr="00A12F15">
              <w:rPr>
                <w:rFonts w:ascii="Arial" w:hAnsi="Arial" w:cs="Arial"/>
                <w:sz w:val="20"/>
              </w:rPr>
              <w:t>Non existent</w:t>
            </w:r>
          </w:p>
        </w:tc>
        <w:tc>
          <w:tcPr>
            <w:tcW w:w="280" w:type="dxa"/>
            <w:tcBorders>
              <w:top w:val="single" w:sz="7" w:space="0" w:color="auto"/>
              <w:left w:val="single" w:sz="7" w:space="0" w:color="auto"/>
              <w:bottom w:val="single" w:sz="7" w:space="0" w:color="auto"/>
              <w:righ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before="2" w:after="110"/>
              <w:rPr>
                <w:rFonts w:ascii="Arial" w:hAnsi="Arial" w:cs="Arial"/>
                <w:sz w:val="20"/>
              </w:rPr>
            </w:pPr>
          </w:p>
        </w:tc>
        <w:tc>
          <w:tcPr>
            <w:tcW w:w="1960" w:type="dxa"/>
          </w:tcPr>
          <w:p w:rsidR="001E2D97" w:rsidRPr="00A12F15" w:rsidRDefault="001E2D97">
            <w:pPr>
              <w:tabs>
                <w:tab w:val="left" w:pos="-720"/>
                <w:tab w:val="left" w:pos="0"/>
                <w:tab w:val="left" w:pos="259"/>
                <w:tab w:val="left" w:pos="604"/>
                <w:tab w:val="left" w:pos="816"/>
                <w:tab w:val="left" w:pos="1440"/>
              </w:tabs>
              <w:suppressAutoHyphens/>
              <w:spacing w:before="2" w:after="110"/>
              <w:rPr>
                <w:rFonts w:ascii="Arial" w:hAnsi="Arial" w:cs="Arial"/>
                <w:sz w:val="20"/>
              </w:rPr>
            </w:pPr>
            <w:r w:rsidRPr="00A12F15">
              <w:rPr>
                <w:rFonts w:ascii="Arial" w:hAnsi="Arial" w:cs="Arial"/>
                <w:sz w:val="20"/>
              </w:rPr>
              <w:t>Not in operation</w:t>
            </w:r>
          </w:p>
        </w:tc>
        <w:tc>
          <w:tcPr>
            <w:tcW w:w="280" w:type="dxa"/>
            <w:tcBorders>
              <w:top w:val="single" w:sz="7" w:space="0" w:color="auto"/>
              <w:left w:val="single" w:sz="7" w:space="0" w:color="auto"/>
              <w:bottom w:val="single" w:sz="7" w:space="0" w:color="auto"/>
              <w:righ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before="2" w:after="110"/>
              <w:rPr>
                <w:rFonts w:ascii="Arial" w:hAnsi="Arial" w:cs="Arial"/>
                <w:sz w:val="20"/>
              </w:rPr>
            </w:pPr>
          </w:p>
        </w:tc>
        <w:tc>
          <w:tcPr>
            <w:tcW w:w="2277" w:type="dxa"/>
          </w:tcPr>
          <w:p w:rsidR="001E2D97" w:rsidRPr="00A12F15" w:rsidRDefault="001E2D97">
            <w:pPr>
              <w:tabs>
                <w:tab w:val="left" w:pos="-720"/>
                <w:tab w:val="left" w:pos="0"/>
                <w:tab w:val="left" w:pos="259"/>
                <w:tab w:val="left" w:pos="604"/>
                <w:tab w:val="left" w:pos="816"/>
                <w:tab w:val="left" w:pos="1440"/>
              </w:tabs>
              <w:suppressAutoHyphens/>
              <w:spacing w:before="2" w:after="110"/>
              <w:rPr>
                <w:rFonts w:ascii="Arial" w:hAnsi="Arial" w:cs="Arial"/>
                <w:sz w:val="20"/>
              </w:rPr>
            </w:pPr>
            <w:r w:rsidRPr="00A12F15">
              <w:rPr>
                <w:rFonts w:ascii="Arial" w:hAnsi="Arial" w:cs="Arial"/>
                <w:sz w:val="20"/>
              </w:rPr>
              <w:t>Out of working range</w:t>
            </w:r>
          </w:p>
        </w:tc>
        <w:tc>
          <w:tcPr>
            <w:tcW w:w="280" w:type="dxa"/>
            <w:tcBorders>
              <w:top w:val="single" w:sz="7" w:space="0" w:color="auto"/>
              <w:left w:val="single" w:sz="7" w:space="0" w:color="auto"/>
              <w:bottom w:val="single" w:sz="7" w:space="0" w:color="auto"/>
              <w:righ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before="2" w:after="110"/>
              <w:rPr>
                <w:rFonts w:ascii="Arial" w:hAnsi="Arial" w:cs="Arial"/>
                <w:sz w:val="20"/>
              </w:rPr>
            </w:pPr>
          </w:p>
        </w:tc>
        <w:tc>
          <w:tcPr>
            <w:tcW w:w="1461" w:type="dxa"/>
          </w:tcPr>
          <w:p w:rsidR="001E2D97" w:rsidRPr="00A12F15" w:rsidRDefault="001E2D97">
            <w:pPr>
              <w:tabs>
                <w:tab w:val="left" w:pos="-720"/>
                <w:tab w:val="left" w:pos="0"/>
                <w:tab w:val="left" w:pos="259"/>
                <w:tab w:val="left" w:pos="604"/>
                <w:tab w:val="left" w:pos="816"/>
                <w:tab w:val="left" w:pos="1440"/>
              </w:tabs>
              <w:suppressAutoHyphens/>
              <w:spacing w:before="2" w:after="110"/>
              <w:rPr>
                <w:rFonts w:ascii="Arial" w:hAnsi="Arial" w:cs="Arial"/>
                <w:sz w:val="20"/>
              </w:rPr>
            </w:pPr>
            <w:r w:rsidRPr="00A12F15">
              <w:rPr>
                <w:rFonts w:ascii="Arial" w:hAnsi="Arial" w:cs="Arial"/>
                <w:sz w:val="20"/>
              </w:rPr>
              <w:t>In operation</w:t>
            </w: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Pre-test information</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5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56" w:type="dxa"/>
          <w:right w:w="56" w:type="dxa"/>
        </w:tblCellMar>
        <w:tblLook w:val="0000"/>
      </w:tblPr>
      <w:tblGrid>
        <w:gridCol w:w="1575"/>
        <w:gridCol w:w="973"/>
        <w:gridCol w:w="1489"/>
        <w:gridCol w:w="1575"/>
      </w:tblGrid>
      <w:tr w:rsidR="001E2D97" w:rsidRPr="00A12F15" w:rsidTr="00446BCA">
        <w:tc>
          <w:tcPr>
            <w:tcW w:w="1575" w:type="dxa"/>
          </w:tcPr>
          <w:p w:rsidR="001E2D97" w:rsidRPr="00A12F15" w:rsidRDefault="00FC47BA">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fldChar w:fldCharType="begin"/>
            </w:r>
            <w:r w:rsidR="001E2D97" w:rsidRPr="00A12F15">
              <w:rPr>
                <w:rFonts w:ascii="Arial" w:hAnsi="Arial" w:cs="Arial"/>
                <w:sz w:val="20"/>
              </w:rPr>
              <w:instrText xml:space="preserve">PRIVATE </w:instrText>
            </w:r>
            <w:r w:rsidRPr="00A12F15">
              <w:rPr>
                <w:rFonts w:ascii="Arial" w:hAnsi="Arial" w:cs="Arial"/>
                <w:sz w:val="20"/>
              </w:rPr>
              <w:fldChar w:fldCharType="end"/>
            </w: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973" w:type="dxa"/>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proofErr w:type="spellStart"/>
            <w:r w:rsidRPr="00A12F15">
              <w:rPr>
                <w:rFonts w:ascii="Arial" w:hAnsi="Arial" w:cs="Arial"/>
                <w:sz w:val="20"/>
              </w:rPr>
              <w:t>Flowrate</w:t>
            </w:r>
            <w:proofErr w:type="spellEnd"/>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/h)</w:t>
            </w:r>
          </w:p>
        </w:tc>
        <w:tc>
          <w:tcPr>
            <w:tcW w:w="1489" w:type="dxa"/>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Equivalent</w:t>
            </w: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xml:space="preserve">pulses for </w:t>
            </w:r>
            <w:proofErr w:type="spellStart"/>
            <w:r w:rsidRPr="00A12F15">
              <w:rPr>
                <w:rFonts w:ascii="Arial" w:hAnsi="Arial" w:cs="Arial"/>
                <w:sz w:val="20"/>
              </w:rPr>
              <w:t>Σ</w:t>
            </w:r>
            <w:r w:rsidRPr="00A12F15">
              <w:rPr>
                <w:rFonts w:ascii="Arial" w:hAnsi="Arial" w:cs="Arial"/>
                <w:sz w:val="20"/>
                <w:vertAlign w:val="subscript"/>
              </w:rPr>
              <w:t>min</w:t>
            </w:r>
            <w:proofErr w:type="spellEnd"/>
          </w:p>
        </w:tc>
        <w:tc>
          <w:tcPr>
            <w:tcW w:w="1575" w:type="dxa"/>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vertAlign w:val="subscript"/>
              </w:rPr>
            </w:pPr>
            <w:r w:rsidRPr="00A12F15">
              <w:rPr>
                <w:rFonts w:ascii="Arial" w:hAnsi="Arial" w:cs="Arial"/>
                <w:sz w:val="20"/>
              </w:rPr>
              <w:t xml:space="preserve">Static </w:t>
            </w:r>
            <w:r w:rsidR="00323B66" w:rsidRPr="00A12F15">
              <w:rPr>
                <w:rFonts w:ascii="Arial" w:hAnsi="Arial" w:cs="Arial"/>
                <w:sz w:val="20"/>
              </w:rPr>
              <w:t xml:space="preserve">load (L) </w:t>
            </w:r>
            <w:r w:rsidRPr="00A12F15">
              <w:rPr>
                <w:rFonts w:ascii="Arial" w:hAnsi="Arial" w:cs="Arial"/>
                <w:sz w:val="20"/>
              </w:rPr>
              <w:t xml:space="preserve">for </w:t>
            </w:r>
            <w:proofErr w:type="spellStart"/>
            <w:r w:rsidRPr="00A12F15">
              <w:rPr>
                <w:rFonts w:ascii="Arial" w:hAnsi="Arial" w:cs="Arial"/>
                <w:sz w:val="20"/>
              </w:rPr>
              <w:t>Σ</w:t>
            </w:r>
            <w:r w:rsidRPr="00A12F15">
              <w:rPr>
                <w:rFonts w:ascii="Arial" w:hAnsi="Arial" w:cs="Arial"/>
                <w:sz w:val="20"/>
                <w:vertAlign w:val="subscript"/>
              </w:rPr>
              <w:t>min</w:t>
            </w:r>
            <w:proofErr w:type="spellEnd"/>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w:t>
            </w:r>
          </w:p>
        </w:tc>
      </w:tr>
      <w:tr w:rsidR="001E2D97" w:rsidRPr="00A12F15" w:rsidTr="00446BCA">
        <w:tc>
          <w:tcPr>
            <w:tcW w:w="1575" w:type="dxa"/>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roofErr w:type="spellStart"/>
            <w:r w:rsidRPr="00A12F15">
              <w:rPr>
                <w:rFonts w:ascii="Arial" w:hAnsi="Arial" w:cs="Arial"/>
                <w:sz w:val="20"/>
              </w:rPr>
              <w:t>Q</w:t>
            </w:r>
            <w:r w:rsidRPr="00A12F15">
              <w:rPr>
                <w:rFonts w:ascii="Arial" w:hAnsi="Arial" w:cs="Arial"/>
                <w:sz w:val="20"/>
                <w:vertAlign w:val="subscript"/>
              </w:rPr>
              <w:t>max</w:t>
            </w:r>
            <w:proofErr w:type="spellEnd"/>
          </w:p>
        </w:tc>
        <w:tc>
          <w:tcPr>
            <w:tcW w:w="973" w:type="dxa"/>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89" w:type="dxa"/>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575" w:type="dxa"/>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r w:rsidR="00DB2B20" w:rsidRPr="00A12F15" w:rsidTr="00446BCA">
        <w:tc>
          <w:tcPr>
            <w:tcW w:w="1575" w:type="dxa"/>
          </w:tcPr>
          <w:p w:rsidR="00DB2B20" w:rsidRPr="00A12F15" w:rsidRDefault="00DB2B20">
            <w:pPr>
              <w:tabs>
                <w:tab w:val="left" w:pos="-720"/>
                <w:tab w:val="left" w:pos="0"/>
                <w:tab w:val="left" w:pos="259"/>
                <w:tab w:val="left" w:pos="604"/>
                <w:tab w:val="left" w:pos="816"/>
                <w:tab w:val="left" w:pos="1440"/>
              </w:tabs>
              <w:suppressAutoHyphens/>
              <w:spacing w:after="56"/>
              <w:jc w:val="center"/>
              <w:rPr>
                <w:rFonts w:ascii="Arial" w:hAnsi="Arial" w:cs="Arial"/>
                <w:sz w:val="20"/>
              </w:rPr>
            </w:pPr>
            <w:proofErr w:type="spellStart"/>
            <w:r w:rsidRPr="00A12F15">
              <w:rPr>
                <w:rFonts w:ascii="Arial" w:hAnsi="Arial" w:cs="Arial"/>
                <w:sz w:val="20"/>
              </w:rPr>
              <w:t>Q</w:t>
            </w:r>
            <w:r w:rsidRPr="00A12F15">
              <w:rPr>
                <w:rFonts w:ascii="Arial" w:hAnsi="Arial" w:cs="Arial"/>
                <w:sz w:val="20"/>
                <w:vertAlign w:val="subscript"/>
              </w:rPr>
              <w:t>intermediate</w:t>
            </w:r>
            <w:proofErr w:type="spellEnd"/>
          </w:p>
        </w:tc>
        <w:tc>
          <w:tcPr>
            <w:tcW w:w="973" w:type="dxa"/>
          </w:tcPr>
          <w:p w:rsidR="00DB2B20" w:rsidRPr="00A12F15" w:rsidRDefault="00DB2B20">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89" w:type="dxa"/>
          </w:tcPr>
          <w:p w:rsidR="00DB2B20" w:rsidRPr="00A12F15" w:rsidRDefault="00DB2B20">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575" w:type="dxa"/>
          </w:tcPr>
          <w:p w:rsidR="00DB2B20" w:rsidRPr="00A12F15" w:rsidRDefault="00DB2B20">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r w:rsidR="001E2D97" w:rsidRPr="00A12F15" w:rsidTr="00446BCA">
        <w:tc>
          <w:tcPr>
            <w:tcW w:w="1575" w:type="dxa"/>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roofErr w:type="spellStart"/>
            <w:r w:rsidRPr="00A12F15">
              <w:rPr>
                <w:rFonts w:ascii="Arial" w:hAnsi="Arial" w:cs="Arial"/>
                <w:sz w:val="20"/>
              </w:rPr>
              <w:t>Q</w:t>
            </w:r>
            <w:r w:rsidRPr="00A12F15">
              <w:rPr>
                <w:rFonts w:ascii="Arial" w:hAnsi="Arial" w:cs="Arial"/>
                <w:sz w:val="20"/>
                <w:vertAlign w:val="subscript"/>
              </w:rPr>
              <w:t>min</w:t>
            </w:r>
            <w:proofErr w:type="spellEnd"/>
          </w:p>
        </w:tc>
        <w:tc>
          <w:tcPr>
            <w:tcW w:w="973" w:type="dxa"/>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89" w:type="dxa"/>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575" w:type="dxa"/>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Test results (note at each "Q" the test is repeated)</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Default="001E2D97">
      <w:pPr>
        <w:tabs>
          <w:tab w:val="left" w:pos="-720"/>
          <w:tab w:val="left" w:pos="0"/>
          <w:tab w:val="left" w:pos="259"/>
          <w:tab w:val="left" w:pos="604"/>
          <w:tab w:val="left" w:pos="816"/>
          <w:tab w:val="left" w:pos="1440"/>
        </w:tabs>
        <w:suppressAutoHyphens/>
        <w:jc w:val="both"/>
        <w:rPr>
          <w:ins w:id="603" w:author="morayoa" w:date="2013-06-11T10:51:00Z"/>
          <w:rFonts w:ascii="Arial" w:hAnsi="Arial" w:cs="Arial"/>
          <w:sz w:val="20"/>
        </w:rPr>
      </w:pPr>
      <w:r w:rsidRPr="00A12F15">
        <w:rPr>
          <w:rFonts w:ascii="Arial" w:hAnsi="Arial" w:cs="Arial"/>
          <w:sz w:val="20"/>
        </w:rPr>
        <w:t xml:space="preserve">Initial test at reference temperature of 20 </w:t>
      </w:r>
      <w:r w:rsidRPr="00A12F15">
        <w:rPr>
          <w:rFonts w:ascii="Arial" w:hAnsi="Arial" w:cs="Arial"/>
          <w:sz w:val="20"/>
        </w:rPr>
        <w:sym w:font="Symbol" w:char="F0B0"/>
      </w:r>
      <w:r w:rsidRPr="00A12F15">
        <w:rPr>
          <w:rFonts w:ascii="Arial" w:hAnsi="Arial" w:cs="Arial"/>
          <w:sz w:val="20"/>
        </w:rPr>
        <w:t>C and relative humidity of 50 %</w:t>
      </w:r>
    </w:p>
    <w:p w:rsidR="00EF145E" w:rsidRPr="00A12F15" w:rsidRDefault="00EF145E">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112" w:type="dxa"/>
        <w:tblLayout w:type="fixed"/>
        <w:tblCellMar>
          <w:left w:w="112" w:type="dxa"/>
          <w:right w:w="112" w:type="dxa"/>
        </w:tblCellMar>
        <w:tblLook w:val="0000"/>
      </w:tblPr>
      <w:tblGrid>
        <w:gridCol w:w="970"/>
        <w:gridCol w:w="1143"/>
        <w:gridCol w:w="1046"/>
        <w:gridCol w:w="1392"/>
      </w:tblGrid>
      <w:tr w:rsidR="0021204C" w:rsidRPr="00A12F15" w:rsidTr="00DB2B20">
        <w:tc>
          <w:tcPr>
            <w:tcW w:w="970" w:type="dxa"/>
          </w:tcPr>
          <w:p w:rsidR="0021204C" w:rsidRPr="00A12F15" w:rsidRDefault="00FC47BA">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fldChar w:fldCharType="begin"/>
            </w:r>
            <w:r w:rsidR="0021204C" w:rsidRPr="00A12F15">
              <w:rPr>
                <w:rFonts w:ascii="Arial" w:hAnsi="Arial" w:cs="Arial"/>
                <w:sz w:val="20"/>
              </w:rPr>
              <w:instrText xml:space="preserve">PRIVATE </w:instrText>
            </w:r>
            <w:r w:rsidRPr="00A12F15">
              <w:rPr>
                <w:rFonts w:ascii="Arial" w:hAnsi="Arial" w:cs="Arial"/>
                <w:sz w:val="20"/>
              </w:rPr>
              <w:fldChar w:fldCharType="end"/>
            </w:r>
          </w:p>
        </w:tc>
        <w:tc>
          <w:tcPr>
            <w:tcW w:w="1143" w:type="dxa"/>
          </w:tcPr>
          <w:p w:rsidR="0021204C" w:rsidRPr="00A12F15" w:rsidRDefault="0021204C">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At start</w:t>
            </w:r>
          </w:p>
        </w:tc>
        <w:tc>
          <w:tcPr>
            <w:tcW w:w="1046" w:type="dxa"/>
          </w:tcPr>
          <w:p w:rsidR="0021204C" w:rsidRPr="00A12F15" w:rsidRDefault="0021204C">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At end</w:t>
            </w:r>
          </w:p>
        </w:tc>
        <w:tc>
          <w:tcPr>
            <w:tcW w:w="1392" w:type="dxa"/>
          </w:tcPr>
          <w:p w:rsidR="0021204C" w:rsidRPr="00A12F15" w:rsidRDefault="0021204C">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r w:rsidR="0021204C" w:rsidRPr="00A12F15" w:rsidTr="00DB2B20">
        <w:tc>
          <w:tcPr>
            <w:tcW w:w="970" w:type="dxa"/>
          </w:tcPr>
          <w:p w:rsidR="0021204C" w:rsidRPr="00A12F15" w:rsidRDefault="0021204C">
            <w:pPr>
              <w:tabs>
                <w:tab w:val="right" w:pos="746"/>
              </w:tabs>
              <w:suppressAutoHyphens/>
              <w:spacing w:after="56"/>
              <w:rPr>
                <w:rFonts w:ascii="Arial" w:hAnsi="Arial" w:cs="Arial"/>
                <w:sz w:val="20"/>
              </w:rPr>
            </w:pPr>
            <w:r w:rsidRPr="00A12F15">
              <w:rPr>
                <w:rFonts w:ascii="Arial" w:hAnsi="Arial" w:cs="Arial"/>
                <w:sz w:val="20"/>
              </w:rPr>
              <w:tab/>
              <w:t>Temp:</w:t>
            </w:r>
          </w:p>
        </w:tc>
        <w:tc>
          <w:tcPr>
            <w:tcW w:w="1143" w:type="dxa"/>
            <w:tcBorders>
              <w:top w:val="double" w:sz="7" w:space="0" w:color="auto"/>
              <w:left w:val="double" w:sz="7" w:space="0" w:color="auto"/>
            </w:tcBorders>
          </w:tcPr>
          <w:p w:rsidR="0021204C" w:rsidRPr="00A12F15" w:rsidRDefault="0021204C">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46" w:type="dxa"/>
            <w:tcBorders>
              <w:top w:val="double" w:sz="7" w:space="0" w:color="auto"/>
              <w:left w:val="single" w:sz="7" w:space="0" w:color="auto"/>
              <w:right w:val="double" w:sz="7" w:space="0" w:color="auto"/>
            </w:tcBorders>
          </w:tcPr>
          <w:p w:rsidR="0021204C" w:rsidRPr="00A12F15" w:rsidRDefault="0021204C">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392" w:type="dxa"/>
          </w:tcPr>
          <w:p w:rsidR="0021204C" w:rsidRPr="00A12F15" w:rsidRDefault="0021204C">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r w:rsidRPr="00A12F15">
              <w:rPr>
                <w:rFonts w:ascii="Arial" w:hAnsi="Arial" w:cs="Arial"/>
                <w:sz w:val="20"/>
              </w:rPr>
              <w:sym w:font="Symbol" w:char="F0B0"/>
            </w:r>
            <w:r w:rsidRPr="00A12F15">
              <w:rPr>
                <w:rFonts w:ascii="Arial" w:hAnsi="Arial" w:cs="Arial"/>
                <w:sz w:val="20"/>
              </w:rPr>
              <w:t>C</w:t>
            </w:r>
          </w:p>
        </w:tc>
      </w:tr>
      <w:tr w:rsidR="0021204C" w:rsidRPr="00A12F15" w:rsidTr="00DB2B20">
        <w:tc>
          <w:tcPr>
            <w:tcW w:w="970" w:type="dxa"/>
          </w:tcPr>
          <w:p w:rsidR="0021204C" w:rsidRPr="00A12F15" w:rsidRDefault="0021204C">
            <w:pPr>
              <w:tabs>
                <w:tab w:val="right" w:pos="746"/>
              </w:tabs>
              <w:suppressAutoHyphens/>
              <w:spacing w:after="56"/>
              <w:rPr>
                <w:rFonts w:ascii="Arial" w:hAnsi="Arial" w:cs="Arial"/>
                <w:sz w:val="20"/>
              </w:rPr>
            </w:pPr>
            <w:r w:rsidRPr="00A12F15">
              <w:rPr>
                <w:rFonts w:ascii="Arial" w:hAnsi="Arial" w:cs="Arial"/>
                <w:sz w:val="20"/>
              </w:rPr>
              <w:tab/>
              <w:t>Rel. h:</w:t>
            </w:r>
          </w:p>
        </w:tc>
        <w:tc>
          <w:tcPr>
            <w:tcW w:w="1143" w:type="dxa"/>
            <w:tcBorders>
              <w:top w:val="single" w:sz="7" w:space="0" w:color="auto"/>
              <w:left w:val="double" w:sz="7" w:space="0" w:color="auto"/>
            </w:tcBorders>
          </w:tcPr>
          <w:p w:rsidR="0021204C" w:rsidRPr="00A12F15" w:rsidRDefault="0021204C">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46" w:type="dxa"/>
            <w:tcBorders>
              <w:top w:val="single" w:sz="7" w:space="0" w:color="auto"/>
              <w:left w:val="single" w:sz="7" w:space="0" w:color="auto"/>
              <w:right w:val="double" w:sz="7" w:space="0" w:color="auto"/>
            </w:tcBorders>
          </w:tcPr>
          <w:p w:rsidR="0021204C" w:rsidRPr="00A12F15" w:rsidRDefault="0021204C">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392" w:type="dxa"/>
          </w:tcPr>
          <w:p w:rsidR="0021204C" w:rsidRPr="00A12F15" w:rsidRDefault="0021204C">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
        </w:tc>
      </w:tr>
      <w:tr w:rsidR="0021204C" w:rsidRPr="00A12F15" w:rsidTr="00DB2B20">
        <w:tc>
          <w:tcPr>
            <w:tcW w:w="970" w:type="dxa"/>
          </w:tcPr>
          <w:p w:rsidR="0021204C" w:rsidRPr="00A12F15" w:rsidRDefault="0021204C">
            <w:pPr>
              <w:tabs>
                <w:tab w:val="right" w:pos="746"/>
              </w:tabs>
              <w:suppressAutoHyphens/>
              <w:spacing w:after="56"/>
              <w:rPr>
                <w:rFonts w:ascii="Arial" w:hAnsi="Arial" w:cs="Arial"/>
                <w:sz w:val="20"/>
              </w:rPr>
            </w:pPr>
            <w:r w:rsidRPr="00A12F15">
              <w:rPr>
                <w:rFonts w:ascii="Arial" w:hAnsi="Arial" w:cs="Arial"/>
                <w:sz w:val="20"/>
              </w:rPr>
              <w:tab/>
              <w:t>Date:</w:t>
            </w:r>
          </w:p>
        </w:tc>
        <w:tc>
          <w:tcPr>
            <w:tcW w:w="1143" w:type="dxa"/>
            <w:tcBorders>
              <w:top w:val="single" w:sz="7" w:space="0" w:color="auto"/>
              <w:left w:val="double" w:sz="7" w:space="0" w:color="auto"/>
            </w:tcBorders>
          </w:tcPr>
          <w:p w:rsidR="0021204C" w:rsidRPr="00A12F15" w:rsidRDefault="0021204C">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46" w:type="dxa"/>
            <w:tcBorders>
              <w:top w:val="single" w:sz="7" w:space="0" w:color="auto"/>
              <w:left w:val="single" w:sz="7" w:space="0" w:color="auto"/>
              <w:right w:val="double" w:sz="7" w:space="0" w:color="auto"/>
            </w:tcBorders>
          </w:tcPr>
          <w:p w:rsidR="0021204C" w:rsidRPr="00A12F15" w:rsidRDefault="0021204C">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392" w:type="dxa"/>
          </w:tcPr>
          <w:p w:rsidR="0021204C" w:rsidRPr="00A12F15" w:rsidRDefault="0021204C">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roofErr w:type="spellStart"/>
            <w:r w:rsidR="002829F3" w:rsidRPr="00A12F15">
              <w:rPr>
                <w:rFonts w:ascii="Arial" w:hAnsi="Arial" w:cs="Arial"/>
                <w:sz w:val="20"/>
              </w:rPr>
              <w:t>yyyy</w:t>
            </w:r>
            <w:proofErr w:type="spellEnd"/>
            <w:r w:rsidR="002829F3" w:rsidRPr="00A12F15">
              <w:rPr>
                <w:rFonts w:ascii="Arial" w:hAnsi="Arial" w:cs="Arial"/>
                <w:sz w:val="20"/>
              </w:rPr>
              <w:t>-mm-</w:t>
            </w:r>
            <w:proofErr w:type="spellStart"/>
            <w:r w:rsidR="002829F3" w:rsidRPr="00A12F15">
              <w:rPr>
                <w:rFonts w:ascii="Arial" w:hAnsi="Arial" w:cs="Arial"/>
                <w:sz w:val="20"/>
              </w:rPr>
              <w:t>dd</w:t>
            </w:r>
            <w:proofErr w:type="spellEnd"/>
          </w:p>
        </w:tc>
      </w:tr>
      <w:tr w:rsidR="0021204C" w:rsidRPr="00A12F15" w:rsidTr="00DB2B20">
        <w:tc>
          <w:tcPr>
            <w:tcW w:w="970" w:type="dxa"/>
          </w:tcPr>
          <w:p w:rsidR="0021204C" w:rsidRPr="00A12F15" w:rsidRDefault="0021204C">
            <w:pPr>
              <w:tabs>
                <w:tab w:val="right" w:pos="746"/>
              </w:tabs>
              <w:suppressAutoHyphens/>
              <w:spacing w:after="56"/>
              <w:rPr>
                <w:rFonts w:ascii="Arial" w:hAnsi="Arial" w:cs="Arial"/>
                <w:sz w:val="20"/>
              </w:rPr>
            </w:pPr>
            <w:r w:rsidRPr="00A12F15">
              <w:rPr>
                <w:rFonts w:ascii="Arial" w:hAnsi="Arial" w:cs="Arial"/>
                <w:sz w:val="20"/>
              </w:rPr>
              <w:tab/>
              <w:t>Time:</w:t>
            </w:r>
          </w:p>
        </w:tc>
        <w:tc>
          <w:tcPr>
            <w:tcW w:w="1143" w:type="dxa"/>
            <w:tcBorders>
              <w:top w:val="single" w:sz="7" w:space="0" w:color="auto"/>
              <w:left w:val="double" w:sz="7" w:space="0" w:color="auto"/>
              <w:bottom w:val="double" w:sz="7" w:space="0" w:color="auto"/>
            </w:tcBorders>
          </w:tcPr>
          <w:p w:rsidR="0021204C" w:rsidRPr="00A12F15" w:rsidRDefault="0021204C">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46" w:type="dxa"/>
            <w:tcBorders>
              <w:top w:val="single" w:sz="7" w:space="0" w:color="auto"/>
              <w:left w:val="single" w:sz="7" w:space="0" w:color="auto"/>
              <w:bottom w:val="double" w:sz="7" w:space="0" w:color="auto"/>
              <w:right w:val="double" w:sz="7" w:space="0" w:color="auto"/>
            </w:tcBorders>
          </w:tcPr>
          <w:p w:rsidR="0021204C" w:rsidRPr="00A12F15" w:rsidRDefault="0021204C">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392" w:type="dxa"/>
          </w:tcPr>
          <w:p w:rsidR="0021204C" w:rsidRPr="00A12F15" w:rsidRDefault="0021204C">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roofErr w:type="spellStart"/>
            <w:r w:rsidRPr="00A12F15">
              <w:rPr>
                <w:rFonts w:ascii="Arial" w:hAnsi="Arial" w:cs="Arial"/>
                <w:sz w:val="20"/>
              </w:rPr>
              <w:t>hh:mm:ss</w:t>
            </w:r>
            <w:proofErr w:type="spellEnd"/>
          </w:p>
        </w:tc>
      </w:tr>
    </w:tbl>
    <w:p w:rsidR="00DB2B20" w:rsidRPr="00A12F15" w:rsidRDefault="00DB2B20">
      <w:pPr>
        <w:tabs>
          <w:tab w:val="left" w:pos="-720"/>
          <w:tab w:val="left" w:pos="0"/>
          <w:tab w:val="left" w:pos="259"/>
          <w:tab w:val="left" w:pos="604"/>
          <w:tab w:val="left" w:pos="816"/>
          <w:tab w:val="left" w:pos="1440"/>
        </w:tabs>
        <w:suppressAutoHyphens/>
        <w:jc w:val="both"/>
        <w:rPr>
          <w:rFonts w:ascii="Arial" w:hAnsi="Arial" w:cs="Arial"/>
          <w:sz w:val="20"/>
        </w:rPr>
      </w:pPr>
    </w:p>
    <w:tbl>
      <w:tblPr>
        <w:tblW w:w="9072" w:type="dxa"/>
        <w:tblInd w:w="56" w:type="dxa"/>
        <w:tblBorders>
          <w:top w:val="double" w:sz="12" w:space="0" w:color="auto"/>
          <w:left w:val="double" w:sz="12" w:space="0" w:color="auto"/>
          <w:bottom w:val="double" w:sz="12" w:space="0" w:color="auto"/>
          <w:right w:val="double" w:sz="12" w:space="0" w:color="auto"/>
          <w:insideH w:val="single" w:sz="6" w:space="0" w:color="auto"/>
          <w:insideV w:val="single" w:sz="6" w:space="0" w:color="auto"/>
        </w:tblBorders>
        <w:tblLayout w:type="fixed"/>
        <w:tblCellMar>
          <w:left w:w="56" w:type="dxa"/>
          <w:right w:w="56" w:type="dxa"/>
        </w:tblCellMar>
        <w:tblLook w:val="0000"/>
      </w:tblPr>
      <w:tblGrid>
        <w:gridCol w:w="1418"/>
        <w:gridCol w:w="1112"/>
        <w:gridCol w:w="1112"/>
        <w:gridCol w:w="1320"/>
        <w:gridCol w:w="1417"/>
        <w:gridCol w:w="1418"/>
        <w:gridCol w:w="1275"/>
      </w:tblGrid>
      <w:tr w:rsidR="0021204C" w:rsidRPr="00A12F15" w:rsidTr="00446BCA">
        <w:tc>
          <w:tcPr>
            <w:tcW w:w="1418" w:type="dxa"/>
            <w:tcBorders>
              <w:top w:val="double" w:sz="6" w:space="0" w:color="auto"/>
              <w:left w:val="double" w:sz="6" w:space="0" w:color="auto"/>
              <w:bottom w:val="single" w:sz="6" w:space="0" w:color="auto"/>
            </w:tcBorders>
          </w:tcPr>
          <w:p w:rsidR="0021204C" w:rsidRPr="00A12F15" w:rsidRDefault="00FC47BA" w:rsidP="0021204C">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fldChar w:fldCharType="begin"/>
            </w:r>
            <w:r w:rsidR="0021204C" w:rsidRPr="00A12F15">
              <w:rPr>
                <w:rFonts w:ascii="Arial" w:hAnsi="Arial" w:cs="Arial"/>
                <w:sz w:val="20"/>
              </w:rPr>
              <w:instrText xml:space="preserve">PRIVATE </w:instrText>
            </w:r>
            <w:r w:rsidRPr="00A12F15">
              <w:rPr>
                <w:rFonts w:ascii="Arial" w:hAnsi="Arial" w:cs="Arial"/>
                <w:sz w:val="20"/>
              </w:rPr>
              <w:fldChar w:fldCharType="end"/>
            </w:r>
            <w:r w:rsidR="0021204C" w:rsidRPr="00A12F15">
              <w:rPr>
                <w:rFonts w:ascii="Arial" w:hAnsi="Arial" w:cs="Arial"/>
                <w:sz w:val="20"/>
              </w:rPr>
              <w:t>Q</w:t>
            </w:r>
          </w:p>
          <w:p w:rsidR="0021204C" w:rsidRPr="00A12F15" w:rsidRDefault="0021204C" w:rsidP="0021204C">
            <w:pPr>
              <w:tabs>
                <w:tab w:val="left" w:pos="-720"/>
                <w:tab w:val="left" w:pos="0"/>
                <w:tab w:val="left" w:pos="259"/>
                <w:tab w:val="left" w:pos="604"/>
                <w:tab w:val="left" w:pos="816"/>
                <w:tab w:val="left" w:pos="1440"/>
              </w:tabs>
              <w:suppressAutoHyphens/>
              <w:jc w:val="center"/>
              <w:rPr>
                <w:rFonts w:ascii="Arial" w:hAnsi="Arial" w:cs="Arial"/>
                <w:sz w:val="20"/>
              </w:rPr>
            </w:pPr>
          </w:p>
          <w:p w:rsidR="0021204C" w:rsidRPr="00A12F15" w:rsidRDefault="0021204C" w:rsidP="0021204C">
            <w:pPr>
              <w:tabs>
                <w:tab w:val="left" w:pos="-720"/>
                <w:tab w:val="left" w:pos="0"/>
                <w:tab w:val="left" w:pos="259"/>
                <w:tab w:val="left" w:pos="604"/>
                <w:tab w:val="left" w:pos="816"/>
                <w:tab w:val="left" w:pos="1440"/>
              </w:tabs>
              <w:suppressAutoHyphens/>
              <w:jc w:val="center"/>
              <w:rPr>
                <w:rFonts w:ascii="Arial" w:hAnsi="Arial" w:cs="Arial"/>
                <w:sz w:val="20"/>
              </w:rPr>
            </w:pPr>
          </w:p>
          <w:p w:rsidR="0021204C" w:rsidRPr="00A12F15" w:rsidRDefault="0021204C" w:rsidP="00DB2B20">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/h)</w:t>
            </w:r>
          </w:p>
        </w:tc>
        <w:tc>
          <w:tcPr>
            <w:tcW w:w="1112" w:type="dxa"/>
            <w:tcBorders>
              <w:top w:val="double" w:sz="6" w:space="0" w:color="auto"/>
              <w:bottom w:val="single" w:sz="6" w:space="0" w:color="auto"/>
            </w:tcBorders>
          </w:tcPr>
          <w:p w:rsidR="0021204C" w:rsidRPr="00A12F15" w:rsidRDefault="00AB7BBD" w:rsidP="0021204C">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Load L</w:t>
            </w:r>
          </w:p>
          <w:p w:rsidR="0021204C" w:rsidRPr="00A12F15" w:rsidRDefault="0021204C" w:rsidP="0021204C">
            <w:pPr>
              <w:tabs>
                <w:tab w:val="left" w:pos="-720"/>
                <w:tab w:val="left" w:pos="0"/>
                <w:tab w:val="left" w:pos="259"/>
                <w:tab w:val="left" w:pos="604"/>
                <w:tab w:val="left" w:pos="816"/>
                <w:tab w:val="left" w:pos="1440"/>
              </w:tabs>
              <w:suppressAutoHyphens/>
              <w:jc w:val="center"/>
              <w:rPr>
                <w:rFonts w:ascii="Arial" w:hAnsi="Arial" w:cs="Arial"/>
                <w:sz w:val="20"/>
              </w:rPr>
            </w:pPr>
          </w:p>
          <w:p w:rsidR="0021204C" w:rsidRPr="00A12F15" w:rsidRDefault="0021204C" w:rsidP="0021204C">
            <w:pPr>
              <w:tabs>
                <w:tab w:val="left" w:pos="-720"/>
                <w:tab w:val="left" w:pos="0"/>
                <w:tab w:val="left" w:pos="259"/>
                <w:tab w:val="left" w:pos="604"/>
                <w:tab w:val="left" w:pos="816"/>
                <w:tab w:val="left" w:pos="1440"/>
              </w:tabs>
              <w:suppressAutoHyphens/>
              <w:jc w:val="center"/>
              <w:rPr>
                <w:rFonts w:ascii="Arial" w:hAnsi="Arial" w:cs="Arial"/>
                <w:sz w:val="20"/>
              </w:rPr>
            </w:pPr>
          </w:p>
          <w:p w:rsidR="0021204C" w:rsidRPr="00A12F15" w:rsidRDefault="0021204C" w:rsidP="00DB2B20">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w:t>
            </w:r>
          </w:p>
        </w:tc>
        <w:tc>
          <w:tcPr>
            <w:tcW w:w="1112" w:type="dxa"/>
            <w:tcBorders>
              <w:top w:val="double" w:sz="6" w:space="0" w:color="auto"/>
              <w:bottom w:val="single" w:sz="6" w:space="0" w:color="auto"/>
            </w:tcBorders>
          </w:tcPr>
          <w:p w:rsidR="0021204C" w:rsidRPr="00A12F15" w:rsidRDefault="0021204C" w:rsidP="00DB2B20">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Pulses(*)</w:t>
            </w:r>
          </w:p>
        </w:tc>
        <w:tc>
          <w:tcPr>
            <w:tcW w:w="1320" w:type="dxa"/>
            <w:tcBorders>
              <w:top w:val="double" w:sz="6" w:space="0" w:color="auto"/>
              <w:bottom w:val="single" w:sz="6" w:space="0" w:color="auto"/>
            </w:tcBorders>
          </w:tcPr>
          <w:p w:rsidR="0021204C" w:rsidRPr="00A12F15" w:rsidRDefault="0021204C" w:rsidP="0021204C">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Calculated</w:t>
            </w:r>
          </w:p>
          <w:p w:rsidR="0021204C" w:rsidRPr="00A12F15" w:rsidRDefault="0021204C" w:rsidP="0021204C">
            <w:pPr>
              <w:tabs>
                <w:tab w:val="left" w:pos="-720"/>
                <w:tab w:val="left" w:pos="0"/>
                <w:tab w:val="left" w:pos="259"/>
                <w:tab w:val="left" w:pos="604"/>
                <w:tab w:val="left" w:pos="816"/>
                <w:tab w:val="left" w:pos="1440"/>
              </w:tabs>
              <w:suppressAutoHyphens/>
              <w:jc w:val="center"/>
              <w:rPr>
                <w:rFonts w:ascii="Arial" w:hAnsi="Arial" w:cs="Arial"/>
                <w:sz w:val="20"/>
              </w:rPr>
            </w:pPr>
            <w:proofErr w:type="spellStart"/>
            <w:r w:rsidRPr="00A12F15">
              <w:rPr>
                <w:rFonts w:ascii="Arial" w:hAnsi="Arial" w:cs="Arial"/>
                <w:sz w:val="20"/>
              </w:rPr>
              <w:t>totalization</w:t>
            </w:r>
            <w:proofErr w:type="spellEnd"/>
          </w:p>
          <w:p w:rsidR="0021204C" w:rsidRPr="00A12F15" w:rsidRDefault="0021204C" w:rsidP="0021204C">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T</w:t>
            </w:r>
            <w:r w:rsidR="008E4109" w:rsidRPr="00A12F15">
              <w:rPr>
                <w:rFonts w:ascii="Arial" w:hAnsi="Arial" w:cs="Arial"/>
                <w:sz w:val="20"/>
              </w:rPr>
              <w:t>(**)</w:t>
            </w:r>
          </w:p>
          <w:p w:rsidR="0021204C" w:rsidRPr="00A12F15" w:rsidRDefault="0021204C" w:rsidP="00DB2B20">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w:t>
            </w:r>
          </w:p>
        </w:tc>
        <w:tc>
          <w:tcPr>
            <w:tcW w:w="1417" w:type="dxa"/>
            <w:tcBorders>
              <w:top w:val="double" w:sz="6" w:space="0" w:color="auto"/>
              <w:bottom w:val="single" w:sz="6" w:space="0" w:color="auto"/>
            </w:tcBorders>
          </w:tcPr>
          <w:p w:rsidR="0021204C" w:rsidRPr="00A12F15" w:rsidRDefault="0021204C" w:rsidP="0021204C">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Indicated</w:t>
            </w:r>
          </w:p>
          <w:p w:rsidR="0021204C" w:rsidRPr="00A12F15" w:rsidRDefault="0021204C" w:rsidP="0021204C">
            <w:pPr>
              <w:tabs>
                <w:tab w:val="left" w:pos="-720"/>
                <w:tab w:val="left" w:pos="0"/>
                <w:tab w:val="left" w:pos="259"/>
                <w:tab w:val="left" w:pos="604"/>
                <w:tab w:val="left" w:pos="816"/>
                <w:tab w:val="left" w:pos="1440"/>
              </w:tabs>
              <w:suppressAutoHyphens/>
              <w:jc w:val="center"/>
              <w:rPr>
                <w:rFonts w:ascii="Arial" w:hAnsi="Arial" w:cs="Arial"/>
                <w:sz w:val="20"/>
              </w:rPr>
            </w:pPr>
            <w:proofErr w:type="spellStart"/>
            <w:r w:rsidRPr="00A12F15">
              <w:rPr>
                <w:rFonts w:ascii="Arial" w:hAnsi="Arial" w:cs="Arial"/>
                <w:sz w:val="20"/>
              </w:rPr>
              <w:t>totalization</w:t>
            </w:r>
            <w:proofErr w:type="spellEnd"/>
          </w:p>
          <w:p w:rsidR="0021204C" w:rsidRPr="00A12F15" w:rsidRDefault="0021204C" w:rsidP="0021204C">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I</w:t>
            </w:r>
          </w:p>
          <w:p w:rsidR="0021204C" w:rsidRPr="00A12F15" w:rsidRDefault="0021204C" w:rsidP="00DB2B20">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w:t>
            </w:r>
          </w:p>
        </w:tc>
        <w:tc>
          <w:tcPr>
            <w:tcW w:w="1418" w:type="dxa"/>
            <w:tcBorders>
              <w:top w:val="double" w:sz="6" w:space="0" w:color="auto"/>
              <w:bottom w:val="single" w:sz="6" w:space="0" w:color="auto"/>
            </w:tcBorders>
          </w:tcPr>
          <w:p w:rsidR="0021204C" w:rsidRPr="00A12F15" w:rsidRDefault="0021204C" w:rsidP="0021204C">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Difference</w:t>
            </w:r>
          </w:p>
          <w:p w:rsidR="0021204C" w:rsidRPr="00A12F15" w:rsidRDefault="0021204C" w:rsidP="0021204C">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I - T</w:t>
            </w:r>
          </w:p>
          <w:p w:rsidR="0021204C" w:rsidRPr="00A12F15" w:rsidRDefault="0021204C" w:rsidP="0021204C">
            <w:pPr>
              <w:tabs>
                <w:tab w:val="left" w:pos="-720"/>
                <w:tab w:val="left" w:pos="0"/>
                <w:tab w:val="left" w:pos="259"/>
                <w:tab w:val="left" w:pos="604"/>
                <w:tab w:val="left" w:pos="816"/>
                <w:tab w:val="left" w:pos="1440"/>
              </w:tabs>
              <w:suppressAutoHyphens/>
              <w:jc w:val="center"/>
              <w:rPr>
                <w:rFonts w:ascii="Arial" w:hAnsi="Arial" w:cs="Arial"/>
                <w:sz w:val="20"/>
              </w:rPr>
            </w:pPr>
          </w:p>
          <w:p w:rsidR="0021204C" w:rsidRPr="00A12F15" w:rsidRDefault="0021204C" w:rsidP="00DB2B20">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w:t>
            </w:r>
          </w:p>
        </w:tc>
        <w:tc>
          <w:tcPr>
            <w:tcW w:w="1275" w:type="dxa"/>
            <w:tcBorders>
              <w:top w:val="double" w:sz="6" w:space="0" w:color="auto"/>
              <w:bottom w:val="single" w:sz="6" w:space="0" w:color="auto"/>
              <w:right w:val="double" w:sz="6" w:space="0" w:color="auto"/>
            </w:tcBorders>
          </w:tcPr>
          <w:p w:rsidR="0021204C" w:rsidRPr="00A12F15" w:rsidRDefault="0021204C" w:rsidP="00DB2B20">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E %(*</w:t>
            </w:r>
            <w:r w:rsidR="008E4109" w:rsidRPr="00A12F15">
              <w:rPr>
                <w:rFonts w:ascii="Arial" w:hAnsi="Arial" w:cs="Arial"/>
                <w:sz w:val="20"/>
              </w:rPr>
              <w:t>*</w:t>
            </w:r>
            <w:r w:rsidRPr="00A12F15">
              <w:rPr>
                <w:rFonts w:ascii="Arial" w:hAnsi="Arial" w:cs="Arial"/>
                <w:sz w:val="20"/>
              </w:rPr>
              <w:t>*)</w:t>
            </w:r>
          </w:p>
        </w:tc>
      </w:tr>
      <w:tr w:rsidR="00503D98" w:rsidRPr="00A12F15" w:rsidTr="00503D98">
        <w:tc>
          <w:tcPr>
            <w:tcW w:w="1418" w:type="dxa"/>
            <w:vMerge w:val="restart"/>
            <w:tcBorders>
              <w:top w:val="single" w:sz="6" w:space="0" w:color="auto"/>
              <w:left w:val="double" w:sz="6" w:space="0" w:color="auto"/>
            </w:tcBorders>
          </w:tcPr>
          <w:p w:rsidR="00503D98" w:rsidRPr="00A12F15" w:rsidRDefault="00503D98" w:rsidP="00DB2B20">
            <w:pPr>
              <w:tabs>
                <w:tab w:val="left" w:pos="-720"/>
                <w:tab w:val="left" w:pos="0"/>
                <w:tab w:val="left" w:pos="259"/>
                <w:tab w:val="left" w:pos="604"/>
                <w:tab w:val="left" w:pos="816"/>
                <w:tab w:val="left" w:pos="1440"/>
              </w:tabs>
              <w:suppressAutoHyphens/>
              <w:jc w:val="center"/>
              <w:rPr>
                <w:rFonts w:ascii="Arial" w:hAnsi="Arial" w:cs="Arial"/>
                <w:sz w:val="20"/>
              </w:rPr>
            </w:pPr>
            <w:proofErr w:type="spellStart"/>
            <w:ins w:id="604" w:author="morayoa" w:date="2013-06-11T10:38:00Z">
              <w:r w:rsidRPr="00A12F15">
                <w:rPr>
                  <w:rFonts w:ascii="Arial" w:hAnsi="Arial" w:cs="Arial"/>
                  <w:sz w:val="20"/>
                </w:rPr>
                <w:t>Q</w:t>
              </w:r>
              <w:r w:rsidRPr="00A12F15">
                <w:rPr>
                  <w:rFonts w:ascii="Arial" w:hAnsi="Arial" w:cs="Arial"/>
                  <w:sz w:val="20"/>
                  <w:vertAlign w:val="subscript"/>
                </w:rPr>
                <w:t>max</w:t>
              </w:r>
            </w:ins>
            <w:proofErr w:type="spellEnd"/>
            <w:del w:id="605" w:author="morayoa" w:date="2013-06-11T10:38:00Z">
              <w:r w:rsidRPr="00A12F15" w:rsidDel="00503D98">
                <w:rPr>
                  <w:rFonts w:ascii="Arial" w:hAnsi="Arial" w:cs="Arial"/>
                  <w:sz w:val="20"/>
                </w:rPr>
                <w:delText>Q</w:delText>
              </w:r>
              <w:r w:rsidRPr="00A12F15" w:rsidDel="00503D98">
                <w:rPr>
                  <w:rFonts w:ascii="Arial" w:hAnsi="Arial" w:cs="Arial"/>
                  <w:sz w:val="20"/>
                  <w:vertAlign w:val="subscript"/>
                </w:rPr>
                <w:delText>min</w:delText>
              </w:r>
            </w:del>
          </w:p>
        </w:tc>
        <w:tc>
          <w:tcPr>
            <w:tcW w:w="1112" w:type="dxa"/>
            <w:vMerge w:val="restart"/>
            <w:tcBorders>
              <w:top w:val="single" w:sz="6" w:space="0" w:color="auto"/>
            </w:tcBorders>
          </w:tcPr>
          <w:p w:rsidR="00503D98" w:rsidRPr="00A12F15" w:rsidRDefault="00503D98" w:rsidP="00DB2B20">
            <w:pPr>
              <w:tabs>
                <w:tab w:val="left" w:pos="-720"/>
                <w:tab w:val="left" w:pos="0"/>
                <w:tab w:val="left" w:pos="259"/>
                <w:tab w:val="left" w:pos="604"/>
                <w:tab w:val="left" w:pos="816"/>
                <w:tab w:val="left" w:pos="1440"/>
              </w:tabs>
              <w:suppressAutoHyphens/>
              <w:jc w:val="center"/>
              <w:rPr>
                <w:rFonts w:ascii="Arial" w:hAnsi="Arial" w:cs="Arial"/>
                <w:sz w:val="20"/>
              </w:rPr>
            </w:pPr>
          </w:p>
        </w:tc>
        <w:tc>
          <w:tcPr>
            <w:tcW w:w="1112" w:type="dxa"/>
            <w:vMerge w:val="restart"/>
            <w:tcBorders>
              <w:top w:val="single" w:sz="6" w:space="0" w:color="auto"/>
            </w:tcBorders>
          </w:tcPr>
          <w:p w:rsidR="00503D98" w:rsidRPr="00A12F15" w:rsidRDefault="00503D98" w:rsidP="00DB2B20">
            <w:pPr>
              <w:tabs>
                <w:tab w:val="left" w:pos="-720"/>
                <w:tab w:val="left" w:pos="0"/>
                <w:tab w:val="left" w:pos="259"/>
                <w:tab w:val="left" w:pos="604"/>
                <w:tab w:val="left" w:pos="816"/>
                <w:tab w:val="left" w:pos="1440"/>
              </w:tabs>
              <w:suppressAutoHyphens/>
              <w:jc w:val="center"/>
              <w:rPr>
                <w:rFonts w:ascii="Arial" w:hAnsi="Arial" w:cs="Arial"/>
                <w:sz w:val="20"/>
              </w:rPr>
            </w:pPr>
          </w:p>
        </w:tc>
        <w:tc>
          <w:tcPr>
            <w:tcW w:w="1320" w:type="dxa"/>
            <w:vMerge w:val="restart"/>
            <w:tcBorders>
              <w:top w:val="single" w:sz="6" w:space="0" w:color="auto"/>
            </w:tcBorders>
          </w:tcPr>
          <w:p w:rsidR="00503D98" w:rsidRPr="00A12F15" w:rsidRDefault="00503D98" w:rsidP="00DB2B20">
            <w:pPr>
              <w:tabs>
                <w:tab w:val="left" w:pos="-720"/>
                <w:tab w:val="left" w:pos="0"/>
                <w:tab w:val="left" w:pos="259"/>
                <w:tab w:val="left" w:pos="604"/>
                <w:tab w:val="left" w:pos="816"/>
                <w:tab w:val="left" w:pos="1440"/>
              </w:tabs>
              <w:suppressAutoHyphens/>
              <w:jc w:val="center"/>
              <w:rPr>
                <w:rFonts w:ascii="Arial" w:hAnsi="Arial" w:cs="Arial"/>
                <w:sz w:val="20"/>
              </w:rPr>
            </w:pPr>
          </w:p>
        </w:tc>
        <w:tc>
          <w:tcPr>
            <w:tcW w:w="1417" w:type="dxa"/>
            <w:tcBorders>
              <w:top w:val="single" w:sz="6" w:space="0" w:color="auto"/>
              <w:bottom w:val="single" w:sz="6" w:space="0" w:color="auto"/>
            </w:tcBorders>
          </w:tcPr>
          <w:p w:rsidR="00503D98" w:rsidRPr="00A12F15" w:rsidRDefault="00503D98" w:rsidP="00DB2B20">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18" w:type="dxa"/>
            <w:tcBorders>
              <w:top w:val="single" w:sz="6" w:space="0" w:color="auto"/>
              <w:bottom w:val="single" w:sz="6" w:space="0" w:color="auto"/>
            </w:tcBorders>
          </w:tcPr>
          <w:p w:rsidR="00503D98" w:rsidRPr="00A12F15" w:rsidRDefault="00503D98" w:rsidP="00DB2B20">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5" w:type="dxa"/>
            <w:tcBorders>
              <w:top w:val="single" w:sz="6" w:space="0" w:color="auto"/>
              <w:bottom w:val="single" w:sz="6" w:space="0" w:color="auto"/>
              <w:right w:val="double" w:sz="6" w:space="0" w:color="auto"/>
            </w:tcBorders>
          </w:tcPr>
          <w:p w:rsidR="00503D98" w:rsidRPr="00A12F15" w:rsidRDefault="00503D98" w:rsidP="00DB2B20">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r w:rsidR="00503D98" w:rsidRPr="00A12F15" w:rsidTr="00503D98">
        <w:tc>
          <w:tcPr>
            <w:tcW w:w="1418" w:type="dxa"/>
            <w:vMerge/>
            <w:tcBorders>
              <w:left w:val="double" w:sz="6" w:space="0" w:color="auto"/>
              <w:bottom w:val="single" w:sz="6" w:space="0" w:color="auto"/>
            </w:tcBorders>
          </w:tcPr>
          <w:p w:rsidR="00503D98" w:rsidRPr="00A12F15" w:rsidRDefault="00503D98" w:rsidP="00DB2B20">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12" w:type="dxa"/>
            <w:vMerge/>
            <w:tcBorders>
              <w:bottom w:val="single" w:sz="6" w:space="0" w:color="auto"/>
            </w:tcBorders>
          </w:tcPr>
          <w:p w:rsidR="00503D98" w:rsidRPr="00A12F15" w:rsidRDefault="00503D98" w:rsidP="00DB2B20">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12" w:type="dxa"/>
            <w:vMerge/>
            <w:tcBorders>
              <w:bottom w:val="single" w:sz="6" w:space="0" w:color="auto"/>
            </w:tcBorders>
          </w:tcPr>
          <w:p w:rsidR="00503D98" w:rsidRPr="00A12F15" w:rsidRDefault="00503D98" w:rsidP="00DB2B20">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320" w:type="dxa"/>
            <w:vMerge/>
            <w:tcBorders>
              <w:bottom w:val="single" w:sz="6" w:space="0" w:color="auto"/>
            </w:tcBorders>
          </w:tcPr>
          <w:p w:rsidR="00503D98" w:rsidRPr="00A12F15" w:rsidRDefault="00503D98" w:rsidP="00DB2B20">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17" w:type="dxa"/>
            <w:tcBorders>
              <w:top w:val="single" w:sz="6" w:space="0" w:color="auto"/>
              <w:bottom w:val="single" w:sz="6" w:space="0" w:color="auto"/>
            </w:tcBorders>
          </w:tcPr>
          <w:p w:rsidR="00503D98" w:rsidRPr="00A12F15" w:rsidRDefault="00503D98" w:rsidP="00DB2B20">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18" w:type="dxa"/>
            <w:tcBorders>
              <w:top w:val="single" w:sz="6" w:space="0" w:color="auto"/>
              <w:bottom w:val="single" w:sz="6" w:space="0" w:color="auto"/>
            </w:tcBorders>
          </w:tcPr>
          <w:p w:rsidR="00503D98" w:rsidRPr="00A12F15" w:rsidRDefault="00503D98" w:rsidP="00DB2B20">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5" w:type="dxa"/>
            <w:tcBorders>
              <w:top w:val="single" w:sz="6" w:space="0" w:color="auto"/>
              <w:bottom w:val="single" w:sz="6" w:space="0" w:color="auto"/>
              <w:right w:val="double" w:sz="6" w:space="0" w:color="auto"/>
            </w:tcBorders>
          </w:tcPr>
          <w:p w:rsidR="00503D98" w:rsidRPr="00A12F15" w:rsidRDefault="00503D98" w:rsidP="00DB2B20">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r w:rsidR="00503D98" w:rsidRPr="00A12F15" w:rsidTr="008C443C">
        <w:tc>
          <w:tcPr>
            <w:tcW w:w="1418" w:type="dxa"/>
            <w:vMerge w:val="restart"/>
            <w:tcBorders>
              <w:top w:val="single" w:sz="6" w:space="0" w:color="auto"/>
              <w:left w:val="double" w:sz="6" w:space="0" w:color="auto"/>
              <w:bottom w:val="single" w:sz="6" w:space="0" w:color="auto"/>
            </w:tcBorders>
          </w:tcPr>
          <w:p w:rsidR="00503D98" w:rsidRPr="00A12F15" w:rsidRDefault="00503D98" w:rsidP="00DB2B20">
            <w:pPr>
              <w:tabs>
                <w:tab w:val="left" w:pos="-720"/>
                <w:tab w:val="left" w:pos="0"/>
                <w:tab w:val="left" w:pos="259"/>
                <w:tab w:val="left" w:pos="604"/>
                <w:tab w:val="left" w:pos="816"/>
                <w:tab w:val="left" w:pos="1440"/>
              </w:tabs>
              <w:suppressAutoHyphens/>
              <w:spacing w:after="56"/>
              <w:jc w:val="center"/>
              <w:rPr>
                <w:rFonts w:ascii="Arial" w:hAnsi="Arial" w:cs="Arial"/>
                <w:sz w:val="20"/>
              </w:rPr>
            </w:pPr>
            <w:proofErr w:type="spellStart"/>
            <w:r w:rsidRPr="00A12F15">
              <w:rPr>
                <w:rFonts w:ascii="Arial" w:hAnsi="Arial" w:cs="Arial"/>
                <w:sz w:val="20"/>
              </w:rPr>
              <w:t>Q</w:t>
            </w:r>
            <w:r w:rsidRPr="00A12F15">
              <w:rPr>
                <w:rFonts w:ascii="Arial" w:hAnsi="Arial" w:cs="Arial"/>
                <w:sz w:val="20"/>
                <w:vertAlign w:val="subscript"/>
              </w:rPr>
              <w:t>min</w:t>
            </w:r>
            <w:proofErr w:type="spellEnd"/>
          </w:p>
        </w:tc>
        <w:tc>
          <w:tcPr>
            <w:tcW w:w="1112" w:type="dxa"/>
            <w:vMerge w:val="restart"/>
            <w:tcBorders>
              <w:top w:val="single" w:sz="6" w:space="0" w:color="auto"/>
              <w:bottom w:val="single" w:sz="6" w:space="0" w:color="auto"/>
            </w:tcBorders>
          </w:tcPr>
          <w:p w:rsidR="00503D98" w:rsidRPr="00A12F15" w:rsidRDefault="00503D98" w:rsidP="00DB2B20">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12" w:type="dxa"/>
            <w:vMerge w:val="restart"/>
            <w:tcBorders>
              <w:top w:val="single" w:sz="6" w:space="0" w:color="auto"/>
              <w:bottom w:val="single" w:sz="6" w:space="0" w:color="auto"/>
            </w:tcBorders>
          </w:tcPr>
          <w:p w:rsidR="00503D98" w:rsidRPr="00A12F15" w:rsidRDefault="00503D98" w:rsidP="00DB2B20">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320" w:type="dxa"/>
            <w:vMerge w:val="restart"/>
            <w:tcBorders>
              <w:top w:val="single" w:sz="6" w:space="0" w:color="auto"/>
              <w:bottom w:val="single" w:sz="6" w:space="0" w:color="auto"/>
            </w:tcBorders>
          </w:tcPr>
          <w:p w:rsidR="00503D98" w:rsidRPr="00A12F15" w:rsidRDefault="00503D98" w:rsidP="00DB2B20">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17" w:type="dxa"/>
            <w:tcBorders>
              <w:top w:val="single" w:sz="6" w:space="0" w:color="auto"/>
              <w:bottom w:val="single" w:sz="6" w:space="0" w:color="auto"/>
            </w:tcBorders>
          </w:tcPr>
          <w:p w:rsidR="00503D98" w:rsidRPr="00A12F15" w:rsidRDefault="00503D98" w:rsidP="00DB2B20">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18" w:type="dxa"/>
            <w:tcBorders>
              <w:top w:val="single" w:sz="6" w:space="0" w:color="auto"/>
              <w:bottom w:val="single" w:sz="6" w:space="0" w:color="auto"/>
            </w:tcBorders>
          </w:tcPr>
          <w:p w:rsidR="00503D98" w:rsidRPr="00A12F15" w:rsidRDefault="00503D98" w:rsidP="00DB2B20">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5" w:type="dxa"/>
            <w:tcBorders>
              <w:top w:val="single" w:sz="6" w:space="0" w:color="auto"/>
              <w:bottom w:val="single" w:sz="6" w:space="0" w:color="auto"/>
              <w:right w:val="double" w:sz="6" w:space="0" w:color="auto"/>
            </w:tcBorders>
          </w:tcPr>
          <w:p w:rsidR="00503D98" w:rsidRPr="00A12F15" w:rsidRDefault="00503D98" w:rsidP="00DB2B20">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r w:rsidR="00503D98" w:rsidRPr="00A12F15" w:rsidTr="008C443C">
        <w:tc>
          <w:tcPr>
            <w:tcW w:w="1418" w:type="dxa"/>
            <w:vMerge/>
            <w:tcBorders>
              <w:top w:val="single" w:sz="6" w:space="0" w:color="auto"/>
              <w:left w:val="double" w:sz="6" w:space="0" w:color="auto"/>
              <w:bottom w:val="double" w:sz="6" w:space="0" w:color="auto"/>
            </w:tcBorders>
          </w:tcPr>
          <w:p w:rsidR="00503D98" w:rsidRPr="00A12F15" w:rsidRDefault="00503D98" w:rsidP="00DB2B20">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12" w:type="dxa"/>
            <w:vMerge/>
            <w:tcBorders>
              <w:top w:val="single" w:sz="6" w:space="0" w:color="auto"/>
              <w:bottom w:val="double" w:sz="6" w:space="0" w:color="auto"/>
            </w:tcBorders>
          </w:tcPr>
          <w:p w:rsidR="00503D98" w:rsidRPr="00A12F15" w:rsidRDefault="00503D98" w:rsidP="00DB2B20">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12" w:type="dxa"/>
            <w:vMerge/>
            <w:tcBorders>
              <w:top w:val="single" w:sz="6" w:space="0" w:color="auto"/>
              <w:bottom w:val="double" w:sz="6" w:space="0" w:color="auto"/>
            </w:tcBorders>
          </w:tcPr>
          <w:p w:rsidR="00503D98" w:rsidRPr="00A12F15" w:rsidRDefault="00503D98" w:rsidP="00DB2B20">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320" w:type="dxa"/>
            <w:vMerge/>
            <w:tcBorders>
              <w:top w:val="single" w:sz="6" w:space="0" w:color="auto"/>
              <w:bottom w:val="double" w:sz="6" w:space="0" w:color="auto"/>
            </w:tcBorders>
          </w:tcPr>
          <w:p w:rsidR="00503D98" w:rsidRPr="00A12F15" w:rsidRDefault="00503D98" w:rsidP="00DB2B20">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17" w:type="dxa"/>
            <w:tcBorders>
              <w:top w:val="single" w:sz="6" w:space="0" w:color="auto"/>
              <w:bottom w:val="double" w:sz="6" w:space="0" w:color="auto"/>
            </w:tcBorders>
          </w:tcPr>
          <w:p w:rsidR="00503D98" w:rsidRPr="00A12F15" w:rsidRDefault="00503D98" w:rsidP="00DB2B20">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18" w:type="dxa"/>
            <w:tcBorders>
              <w:top w:val="single" w:sz="6" w:space="0" w:color="auto"/>
              <w:bottom w:val="double" w:sz="6" w:space="0" w:color="auto"/>
            </w:tcBorders>
          </w:tcPr>
          <w:p w:rsidR="00503D98" w:rsidRPr="00A12F15" w:rsidRDefault="00503D98" w:rsidP="00DB2B20">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5" w:type="dxa"/>
            <w:tcBorders>
              <w:top w:val="single" w:sz="6" w:space="0" w:color="auto"/>
              <w:bottom w:val="double" w:sz="6" w:space="0" w:color="auto"/>
              <w:right w:val="double" w:sz="6" w:space="0" w:color="auto"/>
            </w:tcBorders>
          </w:tcPr>
          <w:p w:rsidR="00503D98" w:rsidRPr="00A12F15" w:rsidRDefault="00503D98" w:rsidP="00DB2B20">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bl>
    <w:p w:rsidR="00EF145E" w:rsidRDefault="00EF145E" w:rsidP="008C443C">
      <w:pPr>
        <w:tabs>
          <w:tab w:val="left" w:pos="-720"/>
          <w:tab w:val="left" w:pos="0"/>
          <w:tab w:val="left" w:pos="259"/>
          <w:tab w:val="left" w:pos="604"/>
          <w:tab w:val="left" w:pos="653"/>
          <w:tab w:val="left" w:pos="1440"/>
        </w:tabs>
        <w:suppressAutoHyphens/>
        <w:jc w:val="both"/>
        <w:rPr>
          <w:ins w:id="606" w:author="morayoa" w:date="2013-06-11T10:51:00Z"/>
          <w:rFonts w:ascii="Arial" w:hAnsi="Arial" w:cs="Arial"/>
          <w:sz w:val="20"/>
        </w:rPr>
      </w:pPr>
    </w:p>
    <w:p w:rsidR="008C443C" w:rsidRPr="00A12F15" w:rsidRDefault="008C443C" w:rsidP="008C443C">
      <w:pPr>
        <w:tabs>
          <w:tab w:val="left" w:pos="-720"/>
          <w:tab w:val="left" w:pos="0"/>
          <w:tab w:val="left" w:pos="259"/>
          <w:tab w:val="left" w:pos="604"/>
          <w:tab w:val="left" w:pos="653"/>
          <w:tab w:val="left" w:pos="1440"/>
        </w:tabs>
        <w:suppressAutoHyphens/>
        <w:jc w:val="both"/>
        <w:rPr>
          <w:ins w:id="607" w:author="morayoa" w:date="2013-06-11T10:47:00Z"/>
          <w:rFonts w:ascii="Arial" w:hAnsi="Arial" w:cs="Arial"/>
          <w:sz w:val="20"/>
        </w:rPr>
      </w:pPr>
      <w:ins w:id="608" w:author="morayoa" w:date="2013-06-11T10:47:00Z">
        <w:r w:rsidRPr="00A12F15">
          <w:rPr>
            <w:rFonts w:ascii="Arial" w:hAnsi="Arial" w:cs="Arial"/>
            <w:sz w:val="20"/>
          </w:rPr>
          <w:t xml:space="preserve">(*) </w:t>
        </w:r>
        <w:r w:rsidRPr="00A12F15">
          <w:rPr>
            <w:rFonts w:ascii="Arial" w:hAnsi="Arial" w:cs="Arial"/>
            <w:sz w:val="20"/>
          </w:rPr>
          <w:tab/>
          <w:t>The pulses sent by the displacement transducer (or simulator) to simulate belt movement</w:t>
        </w:r>
      </w:ins>
    </w:p>
    <w:p w:rsidR="008C443C" w:rsidRPr="00A12F15" w:rsidRDefault="008C443C" w:rsidP="008C443C">
      <w:pPr>
        <w:tabs>
          <w:tab w:val="left" w:pos="-720"/>
          <w:tab w:val="left" w:pos="0"/>
          <w:tab w:val="left" w:pos="259"/>
          <w:tab w:val="left" w:pos="604"/>
          <w:tab w:val="left" w:pos="653"/>
          <w:tab w:val="left" w:pos="1440"/>
        </w:tabs>
        <w:suppressAutoHyphens/>
        <w:jc w:val="both"/>
        <w:rPr>
          <w:ins w:id="609" w:author="morayoa" w:date="2013-06-11T10:47:00Z"/>
          <w:rFonts w:ascii="Arial" w:hAnsi="Arial" w:cs="Arial"/>
          <w:sz w:val="20"/>
        </w:rPr>
      </w:pPr>
      <w:ins w:id="610" w:author="morayoa" w:date="2013-06-11T10:47:00Z">
        <w:r w:rsidRPr="00A12F15">
          <w:rPr>
            <w:rFonts w:ascii="Arial" w:hAnsi="Arial" w:cs="Arial"/>
            <w:sz w:val="20"/>
          </w:rPr>
          <w:t>(**)</w:t>
        </w:r>
        <w:r w:rsidRPr="00A12F15">
          <w:rPr>
            <w:rFonts w:ascii="Arial" w:hAnsi="Arial" w:cs="Arial"/>
            <w:sz w:val="20"/>
          </w:rPr>
          <w:tab/>
          <w:t xml:space="preserve">See the Simulation page in section 1 for the simulated </w:t>
        </w:r>
        <w:proofErr w:type="spellStart"/>
        <w:r w:rsidRPr="00A12F15">
          <w:rPr>
            <w:rFonts w:ascii="Arial" w:hAnsi="Arial" w:cs="Arial"/>
            <w:sz w:val="20"/>
          </w:rPr>
          <w:t>totalization</w:t>
        </w:r>
        <w:proofErr w:type="spellEnd"/>
        <w:r w:rsidRPr="00A12F15">
          <w:rPr>
            <w:rFonts w:ascii="Arial" w:hAnsi="Arial" w:cs="Arial"/>
            <w:sz w:val="20"/>
          </w:rPr>
          <w:t xml:space="preserve"> calculation formula </w:t>
        </w:r>
      </w:ins>
    </w:p>
    <w:p w:rsidR="001711D4" w:rsidRDefault="008673D9" w:rsidP="008C443C">
      <w:pPr>
        <w:tabs>
          <w:tab w:val="left" w:pos="-720"/>
          <w:tab w:val="left" w:pos="0"/>
          <w:tab w:val="left" w:pos="259"/>
          <w:tab w:val="left" w:pos="604"/>
          <w:tab w:val="left" w:pos="816"/>
          <w:tab w:val="left" w:pos="1440"/>
        </w:tabs>
        <w:suppressAutoHyphens/>
        <w:jc w:val="both"/>
        <w:rPr>
          <w:rFonts w:ascii="Arial" w:hAnsi="Arial" w:cs="Arial"/>
          <w:sz w:val="20"/>
        </w:rPr>
      </w:pPr>
      <w:ins w:id="611" w:author="morayoa" w:date="2013-06-11T10:47:00Z">
        <w:r>
          <w:rPr>
            <w:rFonts w:ascii="Arial" w:hAnsi="Arial" w:cs="Arial"/>
            <w:sz w:val="20"/>
          </w:rPr>
          <w:t>(***)</w:t>
        </w:r>
        <w:r>
          <w:rPr>
            <w:rFonts w:ascii="Arial" w:hAnsi="Arial" w:cs="Arial"/>
            <w:sz w:val="20"/>
          </w:rPr>
          <w:tab/>
        </w:r>
        <w:r w:rsidR="008C443C" w:rsidRPr="00A12F15">
          <w:rPr>
            <w:rFonts w:ascii="Arial" w:hAnsi="Arial" w:cs="Arial"/>
            <w:sz w:val="20"/>
          </w:rPr>
          <w:t>See the “Explanatory notes” section for the E % calculation formula</w:t>
        </w:r>
      </w:ins>
    </w:p>
    <w:p w:rsidR="008C443C" w:rsidRDefault="008C443C">
      <w:pPr>
        <w:tabs>
          <w:tab w:val="left" w:pos="-720"/>
          <w:tab w:val="left" w:pos="0"/>
          <w:tab w:val="left" w:pos="259"/>
          <w:tab w:val="left" w:pos="604"/>
          <w:tab w:val="left" w:pos="816"/>
          <w:tab w:val="left" w:pos="1440"/>
        </w:tabs>
        <w:suppressAutoHyphens/>
        <w:jc w:val="both"/>
        <w:rPr>
          <w:ins w:id="612" w:author="morayoa" w:date="2013-06-11T10:47:00Z"/>
          <w:rFonts w:ascii="Arial" w:hAnsi="Arial" w:cs="Arial"/>
          <w:sz w:val="20"/>
        </w:rPr>
      </w:pPr>
    </w:p>
    <w:p w:rsidR="008C443C" w:rsidRDefault="008C443C">
      <w:pPr>
        <w:tabs>
          <w:tab w:val="left" w:pos="-720"/>
          <w:tab w:val="left" w:pos="0"/>
          <w:tab w:val="left" w:pos="259"/>
          <w:tab w:val="left" w:pos="604"/>
          <w:tab w:val="left" w:pos="816"/>
          <w:tab w:val="left" w:pos="1440"/>
        </w:tabs>
        <w:suppressAutoHyphens/>
        <w:jc w:val="both"/>
        <w:rPr>
          <w:ins w:id="613" w:author="morayoa" w:date="2013-06-11T10:47:00Z"/>
          <w:rFonts w:ascii="Arial" w:hAnsi="Arial" w:cs="Arial"/>
          <w:sz w:val="20"/>
        </w:rPr>
      </w:pPr>
    </w:p>
    <w:p w:rsidR="008C443C" w:rsidRDefault="008C443C">
      <w:pPr>
        <w:tabs>
          <w:tab w:val="left" w:pos="-720"/>
          <w:tab w:val="left" w:pos="0"/>
          <w:tab w:val="left" w:pos="259"/>
          <w:tab w:val="left" w:pos="604"/>
          <w:tab w:val="left" w:pos="816"/>
          <w:tab w:val="left" w:pos="1440"/>
        </w:tabs>
        <w:suppressAutoHyphens/>
        <w:jc w:val="both"/>
        <w:rPr>
          <w:ins w:id="614" w:author="morayoa" w:date="2013-06-11T10:47:00Z"/>
          <w:rFonts w:ascii="Arial" w:hAnsi="Arial" w:cs="Arial"/>
          <w:sz w:val="20"/>
        </w:rPr>
      </w:pPr>
    </w:p>
    <w:p w:rsidR="008C443C" w:rsidRDefault="008C443C">
      <w:pPr>
        <w:tabs>
          <w:tab w:val="left" w:pos="-720"/>
          <w:tab w:val="left" w:pos="0"/>
          <w:tab w:val="left" w:pos="259"/>
          <w:tab w:val="left" w:pos="604"/>
          <w:tab w:val="left" w:pos="816"/>
          <w:tab w:val="left" w:pos="1440"/>
        </w:tabs>
        <w:suppressAutoHyphens/>
        <w:jc w:val="both"/>
        <w:rPr>
          <w:ins w:id="615" w:author="morayoa" w:date="2013-06-11T10:47:00Z"/>
          <w:rFonts w:ascii="Arial" w:hAnsi="Arial" w:cs="Arial"/>
          <w:sz w:val="20"/>
        </w:rPr>
      </w:pPr>
    </w:p>
    <w:p w:rsidR="008C443C" w:rsidRDefault="008C443C">
      <w:pPr>
        <w:tabs>
          <w:tab w:val="left" w:pos="-720"/>
          <w:tab w:val="left" w:pos="0"/>
          <w:tab w:val="left" w:pos="259"/>
          <w:tab w:val="left" w:pos="604"/>
          <w:tab w:val="left" w:pos="816"/>
          <w:tab w:val="left" w:pos="1440"/>
        </w:tabs>
        <w:suppressAutoHyphens/>
        <w:jc w:val="both"/>
        <w:rPr>
          <w:ins w:id="616" w:author="morayoa" w:date="2013-06-11T10:47:00Z"/>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1.5.3</w:t>
      </w:r>
      <w:r w:rsidR="008B6399" w:rsidRPr="00A12F15">
        <w:rPr>
          <w:rFonts w:ascii="Arial" w:hAnsi="Arial" w:cs="Arial"/>
          <w:sz w:val="20"/>
        </w:rPr>
        <w:t>.1</w:t>
      </w:r>
      <w:r w:rsidRPr="00A12F15">
        <w:rPr>
          <w:rFonts w:ascii="Arial" w:hAnsi="Arial" w:cs="Arial"/>
          <w:sz w:val="20"/>
        </w:rPr>
        <w:tab/>
        <w:t xml:space="preserve">Damp heat, steady state </w:t>
      </w:r>
      <w:r w:rsidR="008B6399" w:rsidRPr="00A12F15">
        <w:rPr>
          <w:rFonts w:ascii="Arial" w:hAnsi="Arial" w:cs="Arial"/>
          <w:sz w:val="20"/>
        </w:rPr>
        <w:t xml:space="preserve">(non condensing) </w:t>
      </w:r>
      <w:r w:rsidRPr="00A12F15">
        <w:rPr>
          <w:rFonts w:ascii="Arial" w:hAnsi="Arial" w:cs="Arial"/>
          <w:sz w:val="20"/>
        </w:rPr>
        <w:t>(continued)</w:t>
      </w:r>
    </w:p>
    <w:p w:rsidR="001C7E95" w:rsidRDefault="001C7E95">
      <w:pPr>
        <w:tabs>
          <w:tab w:val="left" w:pos="-720"/>
          <w:tab w:val="left" w:pos="0"/>
          <w:tab w:val="left" w:pos="259"/>
          <w:tab w:val="left" w:pos="604"/>
          <w:tab w:val="left" w:pos="816"/>
          <w:tab w:val="left" w:pos="1440"/>
        </w:tabs>
        <w:suppressAutoHyphens/>
        <w:jc w:val="both"/>
        <w:rPr>
          <w:rFonts w:ascii="Arial" w:hAnsi="Arial" w:cs="Arial"/>
          <w:sz w:val="20"/>
        </w:rPr>
      </w:pPr>
    </w:p>
    <w:p w:rsidR="001E2D97" w:rsidRDefault="001E2D97">
      <w:pPr>
        <w:tabs>
          <w:tab w:val="left" w:pos="-720"/>
          <w:tab w:val="left" w:pos="0"/>
          <w:tab w:val="left" w:pos="259"/>
          <w:tab w:val="left" w:pos="604"/>
          <w:tab w:val="left" w:pos="816"/>
          <w:tab w:val="left" w:pos="1440"/>
        </w:tabs>
        <w:suppressAutoHyphens/>
        <w:jc w:val="both"/>
        <w:rPr>
          <w:ins w:id="617" w:author="morayoa" w:date="2013-06-11T10:51:00Z"/>
          <w:rFonts w:ascii="Arial" w:hAnsi="Arial" w:cs="Arial"/>
          <w:sz w:val="20"/>
        </w:rPr>
      </w:pPr>
      <w:r w:rsidRPr="00A12F15">
        <w:rPr>
          <w:rFonts w:ascii="Arial" w:hAnsi="Arial" w:cs="Arial"/>
          <w:sz w:val="20"/>
        </w:rPr>
        <w:t xml:space="preserve">Test at specified high temperature (    </w:t>
      </w:r>
      <w:r w:rsidRPr="00A12F15">
        <w:rPr>
          <w:rFonts w:ascii="Arial" w:hAnsi="Arial" w:cs="Arial"/>
          <w:sz w:val="20"/>
        </w:rPr>
        <w:sym w:font="Symbol" w:char="F0B0"/>
      </w:r>
      <w:r w:rsidRPr="00A12F15">
        <w:rPr>
          <w:rFonts w:ascii="Arial" w:hAnsi="Arial" w:cs="Arial"/>
          <w:sz w:val="20"/>
        </w:rPr>
        <w:t>C), relative humidity 85 %</w:t>
      </w:r>
    </w:p>
    <w:p w:rsidR="00EF145E" w:rsidRPr="00A12F15" w:rsidRDefault="00EF145E">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112" w:type="dxa"/>
        <w:tblLayout w:type="fixed"/>
        <w:tblCellMar>
          <w:left w:w="112" w:type="dxa"/>
          <w:right w:w="112" w:type="dxa"/>
        </w:tblCellMar>
        <w:tblLook w:val="0000"/>
      </w:tblPr>
      <w:tblGrid>
        <w:gridCol w:w="970"/>
        <w:gridCol w:w="1143"/>
        <w:gridCol w:w="1046"/>
        <w:gridCol w:w="1661"/>
      </w:tblGrid>
      <w:tr w:rsidR="007D3057" w:rsidRPr="00A12F15" w:rsidTr="00870A73">
        <w:tc>
          <w:tcPr>
            <w:tcW w:w="970" w:type="dxa"/>
          </w:tcPr>
          <w:p w:rsidR="007D3057" w:rsidRPr="00A12F15" w:rsidRDefault="00FC47BA">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fldChar w:fldCharType="begin"/>
            </w:r>
            <w:r w:rsidR="007D3057" w:rsidRPr="00A12F15">
              <w:rPr>
                <w:rFonts w:ascii="Arial" w:hAnsi="Arial" w:cs="Arial"/>
                <w:sz w:val="20"/>
              </w:rPr>
              <w:instrText xml:space="preserve">PRIVATE </w:instrText>
            </w:r>
            <w:r w:rsidRPr="00A12F15">
              <w:rPr>
                <w:rFonts w:ascii="Arial" w:hAnsi="Arial" w:cs="Arial"/>
                <w:sz w:val="20"/>
              </w:rPr>
              <w:fldChar w:fldCharType="end"/>
            </w:r>
          </w:p>
        </w:tc>
        <w:tc>
          <w:tcPr>
            <w:tcW w:w="1143" w:type="dxa"/>
          </w:tcPr>
          <w:p w:rsidR="007D3057" w:rsidRPr="00A12F15" w:rsidRDefault="007D305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At start</w:t>
            </w:r>
          </w:p>
        </w:tc>
        <w:tc>
          <w:tcPr>
            <w:tcW w:w="1046" w:type="dxa"/>
          </w:tcPr>
          <w:p w:rsidR="007D3057" w:rsidRPr="00A12F15" w:rsidRDefault="007D305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At end</w:t>
            </w:r>
          </w:p>
        </w:tc>
        <w:tc>
          <w:tcPr>
            <w:tcW w:w="1661" w:type="dxa"/>
          </w:tcPr>
          <w:p w:rsidR="007D3057" w:rsidRPr="00A12F15" w:rsidRDefault="007D3057">
            <w:pPr>
              <w:tabs>
                <w:tab w:val="left" w:pos="-720"/>
                <w:tab w:val="left" w:pos="0"/>
                <w:tab w:val="left" w:pos="259"/>
                <w:tab w:val="left" w:pos="604"/>
                <w:tab w:val="left" w:pos="816"/>
                <w:tab w:val="left" w:pos="1440"/>
              </w:tabs>
              <w:suppressAutoHyphens/>
              <w:spacing w:after="56"/>
              <w:rPr>
                <w:rFonts w:ascii="Arial" w:hAnsi="Arial" w:cs="Arial"/>
                <w:sz w:val="20"/>
              </w:rPr>
            </w:pPr>
          </w:p>
        </w:tc>
      </w:tr>
      <w:tr w:rsidR="007D3057" w:rsidRPr="00A12F15" w:rsidTr="00870A73">
        <w:tc>
          <w:tcPr>
            <w:tcW w:w="970" w:type="dxa"/>
          </w:tcPr>
          <w:p w:rsidR="007D3057" w:rsidRPr="00A12F15" w:rsidRDefault="007D3057">
            <w:pPr>
              <w:tabs>
                <w:tab w:val="right" w:pos="746"/>
              </w:tabs>
              <w:suppressAutoHyphens/>
              <w:spacing w:after="56"/>
              <w:rPr>
                <w:rFonts w:ascii="Arial" w:hAnsi="Arial" w:cs="Arial"/>
                <w:sz w:val="20"/>
              </w:rPr>
            </w:pPr>
            <w:r w:rsidRPr="00A12F15">
              <w:rPr>
                <w:rFonts w:ascii="Arial" w:hAnsi="Arial" w:cs="Arial"/>
                <w:sz w:val="20"/>
              </w:rPr>
              <w:tab/>
              <w:t>Temp:</w:t>
            </w:r>
          </w:p>
        </w:tc>
        <w:tc>
          <w:tcPr>
            <w:tcW w:w="1143" w:type="dxa"/>
            <w:tcBorders>
              <w:top w:val="double" w:sz="7" w:space="0" w:color="auto"/>
              <w:left w:val="double" w:sz="7" w:space="0" w:color="auto"/>
            </w:tcBorders>
          </w:tcPr>
          <w:p w:rsidR="007D3057" w:rsidRPr="00A12F15" w:rsidRDefault="007D305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46" w:type="dxa"/>
            <w:tcBorders>
              <w:top w:val="double" w:sz="7" w:space="0" w:color="auto"/>
              <w:left w:val="single" w:sz="7" w:space="0" w:color="auto"/>
              <w:right w:val="double" w:sz="7" w:space="0" w:color="auto"/>
            </w:tcBorders>
          </w:tcPr>
          <w:p w:rsidR="007D3057" w:rsidRPr="00A12F15" w:rsidRDefault="007D305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661" w:type="dxa"/>
          </w:tcPr>
          <w:p w:rsidR="007D3057" w:rsidRPr="00A12F15" w:rsidRDefault="007D305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r w:rsidRPr="00A12F15">
              <w:rPr>
                <w:rFonts w:ascii="Arial" w:hAnsi="Arial" w:cs="Arial"/>
                <w:sz w:val="20"/>
              </w:rPr>
              <w:sym w:font="Symbol" w:char="F0B0"/>
            </w:r>
            <w:r w:rsidRPr="00A12F15">
              <w:rPr>
                <w:rFonts w:ascii="Arial" w:hAnsi="Arial" w:cs="Arial"/>
                <w:sz w:val="20"/>
              </w:rPr>
              <w:t>C</w:t>
            </w:r>
          </w:p>
        </w:tc>
      </w:tr>
      <w:tr w:rsidR="007D3057" w:rsidRPr="00A12F15" w:rsidTr="00870A73">
        <w:tc>
          <w:tcPr>
            <w:tcW w:w="970" w:type="dxa"/>
          </w:tcPr>
          <w:p w:rsidR="007D3057" w:rsidRPr="00A12F15" w:rsidRDefault="007D3057">
            <w:pPr>
              <w:tabs>
                <w:tab w:val="right" w:pos="746"/>
              </w:tabs>
              <w:suppressAutoHyphens/>
              <w:spacing w:after="56"/>
              <w:rPr>
                <w:rFonts w:ascii="Arial" w:hAnsi="Arial" w:cs="Arial"/>
                <w:sz w:val="20"/>
              </w:rPr>
            </w:pPr>
            <w:r w:rsidRPr="00A12F15">
              <w:rPr>
                <w:rFonts w:ascii="Arial" w:hAnsi="Arial" w:cs="Arial"/>
                <w:sz w:val="20"/>
              </w:rPr>
              <w:tab/>
              <w:t>Rel. h:</w:t>
            </w:r>
          </w:p>
        </w:tc>
        <w:tc>
          <w:tcPr>
            <w:tcW w:w="1143" w:type="dxa"/>
            <w:tcBorders>
              <w:top w:val="single" w:sz="7" w:space="0" w:color="auto"/>
              <w:left w:val="double" w:sz="7" w:space="0" w:color="auto"/>
            </w:tcBorders>
          </w:tcPr>
          <w:p w:rsidR="007D3057" w:rsidRPr="00A12F15" w:rsidRDefault="007D305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46" w:type="dxa"/>
            <w:tcBorders>
              <w:top w:val="single" w:sz="7" w:space="0" w:color="auto"/>
              <w:left w:val="single" w:sz="7" w:space="0" w:color="auto"/>
              <w:right w:val="double" w:sz="7" w:space="0" w:color="auto"/>
            </w:tcBorders>
          </w:tcPr>
          <w:p w:rsidR="007D3057" w:rsidRPr="00A12F15" w:rsidRDefault="007D305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661" w:type="dxa"/>
          </w:tcPr>
          <w:p w:rsidR="007D3057" w:rsidRPr="00A12F15" w:rsidRDefault="007D305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
        </w:tc>
      </w:tr>
      <w:tr w:rsidR="007D3057" w:rsidRPr="00A12F15" w:rsidTr="00870A73">
        <w:tc>
          <w:tcPr>
            <w:tcW w:w="970" w:type="dxa"/>
          </w:tcPr>
          <w:p w:rsidR="007D3057" w:rsidRPr="00A12F15" w:rsidRDefault="007D3057">
            <w:pPr>
              <w:tabs>
                <w:tab w:val="right" w:pos="746"/>
              </w:tabs>
              <w:suppressAutoHyphens/>
              <w:spacing w:after="56"/>
              <w:rPr>
                <w:rFonts w:ascii="Arial" w:hAnsi="Arial" w:cs="Arial"/>
                <w:sz w:val="20"/>
              </w:rPr>
            </w:pPr>
            <w:r w:rsidRPr="00A12F15">
              <w:rPr>
                <w:rFonts w:ascii="Arial" w:hAnsi="Arial" w:cs="Arial"/>
                <w:sz w:val="20"/>
              </w:rPr>
              <w:tab/>
              <w:t>Date:</w:t>
            </w:r>
          </w:p>
        </w:tc>
        <w:tc>
          <w:tcPr>
            <w:tcW w:w="1143" w:type="dxa"/>
            <w:tcBorders>
              <w:top w:val="single" w:sz="7" w:space="0" w:color="auto"/>
              <w:left w:val="double" w:sz="7" w:space="0" w:color="auto"/>
            </w:tcBorders>
          </w:tcPr>
          <w:p w:rsidR="007D3057" w:rsidRPr="00A12F15" w:rsidRDefault="007D305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46" w:type="dxa"/>
            <w:tcBorders>
              <w:top w:val="single" w:sz="7" w:space="0" w:color="auto"/>
              <w:left w:val="single" w:sz="7" w:space="0" w:color="auto"/>
              <w:right w:val="double" w:sz="7" w:space="0" w:color="auto"/>
            </w:tcBorders>
          </w:tcPr>
          <w:p w:rsidR="007D3057" w:rsidRPr="00A12F15" w:rsidRDefault="007D305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661" w:type="dxa"/>
          </w:tcPr>
          <w:p w:rsidR="007D3057" w:rsidRPr="00A12F15" w:rsidRDefault="007D305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roofErr w:type="spellStart"/>
            <w:r w:rsidR="002829F3" w:rsidRPr="00A12F15">
              <w:rPr>
                <w:rFonts w:ascii="Arial" w:hAnsi="Arial" w:cs="Arial"/>
                <w:sz w:val="20"/>
              </w:rPr>
              <w:t>yyyy</w:t>
            </w:r>
            <w:proofErr w:type="spellEnd"/>
            <w:r w:rsidR="002829F3" w:rsidRPr="00A12F15">
              <w:rPr>
                <w:rFonts w:ascii="Arial" w:hAnsi="Arial" w:cs="Arial"/>
                <w:sz w:val="20"/>
              </w:rPr>
              <w:t>-mm-</w:t>
            </w:r>
            <w:proofErr w:type="spellStart"/>
            <w:r w:rsidR="002829F3" w:rsidRPr="00A12F15">
              <w:rPr>
                <w:rFonts w:ascii="Arial" w:hAnsi="Arial" w:cs="Arial"/>
                <w:sz w:val="20"/>
              </w:rPr>
              <w:t>dd</w:t>
            </w:r>
            <w:proofErr w:type="spellEnd"/>
          </w:p>
        </w:tc>
      </w:tr>
      <w:tr w:rsidR="007D3057" w:rsidRPr="00A12F15" w:rsidTr="00870A73">
        <w:tc>
          <w:tcPr>
            <w:tcW w:w="970" w:type="dxa"/>
          </w:tcPr>
          <w:p w:rsidR="007D3057" w:rsidRPr="00A12F15" w:rsidRDefault="007D3057">
            <w:pPr>
              <w:tabs>
                <w:tab w:val="right" w:pos="746"/>
              </w:tabs>
              <w:suppressAutoHyphens/>
              <w:spacing w:after="56"/>
              <w:rPr>
                <w:rFonts w:ascii="Arial" w:hAnsi="Arial" w:cs="Arial"/>
                <w:sz w:val="20"/>
              </w:rPr>
            </w:pPr>
            <w:r w:rsidRPr="00A12F15">
              <w:rPr>
                <w:rFonts w:ascii="Arial" w:hAnsi="Arial" w:cs="Arial"/>
                <w:sz w:val="20"/>
              </w:rPr>
              <w:tab/>
              <w:t>Time:</w:t>
            </w:r>
          </w:p>
        </w:tc>
        <w:tc>
          <w:tcPr>
            <w:tcW w:w="1143" w:type="dxa"/>
            <w:tcBorders>
              <w:top w:val="single" w:sz="7" w:space="0" w:color="auto"/>
              <w:left w:val="double" w:sz="7" w:space="0" w:color="auto"/>
              <w:bottom w:val="double" w:sz="7" w:space="0" w:color="auto"/>
            </w:tcBorders>
          </w:tcPr>
          <w:p w:rsidR="007D3057" w:rsidRPr="00A12F15" w:rsidRDefault="007D305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46" w:type="dxa"/>
            <w:tcBorders>
              <w:top w:val="single" w:sz="7" w:space="0" w:color="auto"/>
              <w:left w:val="single" w:sz="7" w:space="0" w:color="auto"/>
              <w:bottom w:val="double" w:sz="7" w:space="0" w:color="auto"/>
              <w:right w:val="double" w:sz="7" w:space="0" w:color="auto"/>
            </w:tcBorders>
          </w:tcPr>
          <w:p w:rsidR="007D3057" w:rsidRPr="00A12F15" w:rsidRDefault="007D305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661" w:type="dxa"/>
          </w:tcPr>
          <w:p w:rsidR="007D3057" w:rsidRPr="00A12F15" w:rsidRDefault="007D305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roofErr w:type="spellStart"/>
            <w:r w:rsidRPr="00A12F15">
              <w:rPr>
                <w:rFonts w:ascii="Arial" w:hAnsi="Arial" w:cs="Arial"/>
                <w:sz w:val="20"/>
              </w:rPr>
              <w:t>hh:mm:ss</w:t>
            </w:r>
            <w:proofErr w:type="spellEnd"/>
          </w:p>
        </w:tc>
      </w:tr>
    </w:tbl>
    <w:p w:rsidR="006078E7" w:rsidRPr="00A12F15" w:rsidRDefault="006078E7">
      <w:pPr>
        <w:tabs>
          <w:tab w:val="left" w:pos="-720"/>
          <w:tab w:val="left" w:pos="0"/>
          <w:tab w:val="left" w:pos="259"/>
          <w:tab w:val="left" w:pos="604"/>
          <w:tab w:val="left" w:pos="816"/>
          <w:tab w:val="left" w:pos="1440"/>
        </w:tabs>
        <w:suppressAutoHyphens/>
        <w:jc w:val="both"/>
        <w:rPr>
          <w:rFonts w:ascii="Arial" w:hAnsi="Arial" w:cs="Arial"/>
          <w:sz w:val="20"/>
        </w:rPr>
      </w:pPr>
    </w:p>
    <w:tbl>
      <w:tblPr>
        <w:tblW w:w="9072" w:type="dxa"/>
        <w:tblInd w:w="56" w:type="dxa"/>
        <w:tblBorders>
          <w:top w:val="double" w:sz="12" w:space="0" w:color="auto"/>
          <w:left w:val="double" w:sz="12" w:space="0" w:color="auto"/>
          <w:bottom w:val="double" w:sz="12" w:space="0" w:color="auto"/>
          <w:right w:val="double" w:sz="12" w:space="0" w:color="auto"/>
          <w:insideH w:val="single" w:sz="6" w:space="0" w:color="auto"/>
          <w:insideV w:val="single" w:sz="6" w:space="0" w:color="auto"/>
        </w:tblBorders>
        <w:tblLayout w:type="fixed"/>
        <w:tblCellMar>
          <w:left w:w="56" w:type="dxa"/>
          <w:right w:w="56" w:type="dxa"/>
        </w:tblCellMar>
        <w:tblLook w:val="0000"/>
      </w:tblPr>
      <w:tblGrid>
        <w:gridCol w:w="1418"/>
        <w:gridCol w:w="1112"/>
        <w:gridCol w:w="1112"/>
        <w:gridCol w:w="1320"/>
        <w:gridCol w:w="1417"/>
        <w:gridCol w:w="1418"/>
        <w:gridCol w:w="1275"/>
        <w:tblGridChange w:id="618">
          <w:tblGrid>
            <w:gridCol w:w="108"/>
            <w:gridCol w:w="1310"/>
            <w:gridCol w:w="108"/>
            <w:gridCol w:w="1004"/>
            <w:gridCol w:w="108"/>
            <w:gridCol w:w="1004"/>
            <w:gridCol w:w="108"/>
            <w:gridCol w:w="1212"/>
            <w:gridCol w:w="108"/>
            <w:gridCol w:w="1309"/>
            <w:gridCol w:w="108"/>
            <w:gridCol w:w="1310"/>
            <w:gridCol w:w="108"/>
            <w:gridCol w:w="1167"/>
            <w:gridCol w:w="108"/>
          </w:tblGrid>
        </w:tblGridChange>
      </w:tblGrid>
      <w:tr w:rsidR="00503D98" w:rsidRPr="00A12F15" w:rsidTr="00503D98">
        <w:trPr>
          <w:ins w:id="619" w:author="morayoa" w:date="2013-06-11T10:39:00Z"/>
        </w:trPr>
        <w:tc>
          <w:tcPr>
            <w:tcW w:w="1418" w:type="dxa"/>
            <w:tcBorders>
              <w:top w:val="double" w:sz="6" w:space="0" w:color="auto"/>
              <w:left w:val="double" w:sz="6" w:space="0" w:color="auto"/>
              <w:bottom w:val="single" w:sz="6" w:space="0" w:color="auto"/>
            </w:tcBorders>
          </w:tcPr>
          <w:p w:rsidR="00503D98" w:rsidRPr="00A12F15" w:rsidRDefault="00FC47BA" w:rsidP="00503D98">
            <w:pPr>
              <w:tabs>
                <w:tab w:val="left" w:pos="-720"/>
                <w:tab w:val="left" w:pos="0"/>
                <w:tab w:val="left" w:pos="259"/>
                <w:tab w:val="left" w:pos="604"/>
                <w:tab w:val="left" w:pos="816"/>
                <w:tab w:val="left" w:pos="1440"/>
              </w:tabs>
              <w:suppressAutoHyphens/>
              <w:jc w:val="center"/>
              <w:rPr>
                <w:ins w:id="620" w:author="morayoa" w:date="2013-06-11T10:39:00Z"/>
                <w:rFonts w:ascii="Arial" w:hAnsi="Arial" w:cs="Arial"/>
                <w:sz w:val="20"/>
              </w:rPr>
            </w:pPr>
            <w:ins w:id="621" w:author="morayoa" w:date="2013-06-11T10:39:00Z">
              <w:r w:rsidRPr="00A12F15">
                <w:rPr>
                  <w:rFonts w:ascii="Arial" w:hAnsi="Arial" w:cs="Arial"/>
                  <w:sz w:val="20"/>
                </w:rPr>
                <w:fldChar w:fldCharType="begin"/>
              </w:r>
              <w:r w:rsidR="00503D98" w:rsidRPr="00A12F15">
                <w:rPr>
                  <w:rFonts w:ascii="Arial" w:hAnsi="Arial" w:cs="Arial"/>
                  <w:sz w:val="20"/>
                </w:rPr>
                <w:instrText xml:space="preserve">PRIVATE </w:instrText>
              </w:r>
              <w:r w:rsidRPr="00A12F15">
                <w:rPr>
                  <w:rFonts w:ascii="Arial" w:hAnsi="Arial" w:cs="Arial"/>
                  <w:sz w:val="20"/>
                </w:rPr>
                <w:fldChar w:fldCharType="end"/>
              </w:r>
              <w:r w:rsidR="00503D98" w:rsidRPr="00A12F15">
                <w:rPr>
                  <w:rFonts w:ascii="Arial" w:hAnsi="Arial" w:cs="Arial"/>
                  <w:sz w:val="20"/>
                </w:rPr>
                <w:t>Q</w:t>
              </w:r>
            </w:ins>
          </w:p>
          <w:p w:rsidR="00503D98" w:rsidRPr="00A12F15" w:rsidRDefault="00503D98" w:rsidP="00503D98">
            <w:pPr>
              <w:tabs>
                <w:tab w:val="left" w:pos="-720"/>
                <w:tab w:val="left" w:pos="0"/>
                <w:tab w:val="left" w:pos="259"/>
                <w:tab w:val="left" w:pos="604"/>
                <w:tab w:val="left" w:pos="816"/>
                <w:tab w:val="left" w:pos="1440"/>
              </w:tabs>
              <w:suppressAutoHyphens/>
              <w:jc w:val="center"/>
              <w:rPr>
                <w:ins w:id="622" w:author="morayoa" w:date="2013-06-11T10:39:00Z"/>
                <w:rFonts w:ascii="Arial" w:hAnsi="Arial" w:cs="Arial"/>
                <w:sz w:val="20"/>
              </w:rPr>
            </w:pPr>
          </w:p>
          <w:p w:rsidR="00503D98" w:rsidRPr="00A12F15" w:rsidRDefault="00503D98" w:rsidP="00503D98">
            <w:pPr>
              <w:tabs>
                <w:tab w:val="left" w:pos="-720"/>
                <w:tab w:val="left" w:pos="0"/>
                <w:tab w:val="left" w:pos="259"/>
                <w:tab w:val="left" w:pos="604"/>
                <w:tab w:val="left" w:pos="816"/>
                <w:tab w:val="left" w:pos="1440"/>
              </w:tabs>
              <w:suppressAutoHyphens/>
              <w:jc w:val="center"/>
              <w:rPr>
                <w:ins w:id="623" w:author="morayoa" w:date="2013-06-11T10:39:00Z"/>
                <w:rFonts w:ascii="Arial" w:hAnsi="Arial" w:cs="Arial"/>
                <w:sz w:val="20"/>
              </w:rPr>
            </w:pPr>
          </w:p>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624" w:author="morayoa" w:date="2013-06-11T10:39:00Z"/>
                <w:rFonts w:ascii="Arial" w:hAnsi="Arial" w:cs="Arial"/>
                <w:sz w:val="20"/>
              </w:rPr>
            </w:pPr>
            <w:ins w:id="625" w:author="morayoa" w:date="2013-06-11T10:39:00Z">
              <w:r w:rsidRPr="00A12F15">
                <w:rPr>
                  <w:rFonts w:ascii="Arial" w:hAnsi="Arial" w:cs="Arial"/>
                  <w:sz w:val="20"/>
                </w:rPr>
                <w:t>(  /h)</w:t>
              </w:r>
            </w:ins>
          </w:p>
        </w:tc>
        <w:tc>
          <w:tcPr>
            <w:tcW w:w="1112" w:type="dxa"/>
            <w:tcBorders>
              <w:top w:val="double" w:sz="6" w:space="0" w:color="auto"/>
              <w:bottom w:val="sing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jc w:val="center"/>
              <w:rPr>
                <w:ins w:id="626" w:author="morayoa" w:date="2013-06-11T10:39:00Z"/>
                <w:rFonts w:ascii="Arial" w:hAnsi="Arial" w:cs="Arial"/>
                <w:sz w:val="20"/>
              </w:rPr>
            </w:pPr>
            <w:ins w:id="627" w:author="morayoa" w:date="2013-06-11T10:39:00Z">
              <w:r w:rsidRPr="00A12F15">
                <w:rPr>
                  <w:rFonts w:ascii="Arial" w:hAnsi="Arial" w:cs="Arial"/>
                  <w:sz w:val="20"/>
                </w:rPr>
                <w:t>Load L</w:t>
              </w:r>
            </w:ins>
          </w:p>
          <w:p w:rsidR="00503D98" w:rsidRPr="00A12F15" w:rsidRDefault="00503D98" w:rsidP="00503D98">
            <w:pPr>
              <w:tabs>
                <w:tab w:val="left" w:pos="-720"/>
                <w:tab w:val="left" w:pos="0"/>
                <w:tab w:val="left" w:pos="259"/>
                <w:tab w:val="left" w:pos="604"/>
                <w:tab w:val="left" w:pos="816"/>
                <w:tab w:val="left" w:pos="1440"/>
              </w:tabs>
              <w:suppressAutoHyphens/>
              <w:jc w:val="center"/>
              <w:rPr>
                <w:ins w:id="628" w:author="morayoa" w:date="2013-06-11T10:39:00Z"/>
                <w:rFonts w:ascii="Arial" w:hAnsi="Arial" w:cs="Arial"/>
                <w:sz w:val="20"/>
              </w:rPr>
            </w:pPr>
          </w:p>
          <w:p w:rsidR="00503D98" w:rsidRPr="00A12F15" w:rsidRDefault="00503D98" w:rsidP="00503D98">
            <w:pPr>
              <w:tabs>
                <w:tab w:val="left" w:pos="-720"/>
                <w:tab w:val="left" w:pos="0"/>
                <w:tab w:val="left" w:pos="259"/>
                <w:tab w:val="left" w:pos="604"/>
                <w:tab w:val="left" w:pos="816"/>
                <w:tab w:val="left" w:pos="1440"/>
              </w:tabs>
              <w:suppressAutoHyphens/>
              <w:jc w:val="center"/>
              <w:rPr>
                <w:ins w:id="629" w:author="morayoa" w:date="2013-06-11T10:39:00Z"/>
                <w:rFonts w:ascii="Arial" w:hAnsi="Arial" w:cs="Arial"/>
                <w:sz w:val="20"/>
              </w:rPr>
            </w:pPr>
          </w:p>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630" w:author="morayoa" w:date="2013-06-11T10:39:00Z"/>
                <w:rFonts w:ascii="Arial" w:hAnsi="Arial" w:cs="Arial"/>
                <w:sz w:val="20"/>
              </w:rPr>
            </w:pPr>
            <w:ins w:id="631" w:author="morayoa" w:date="2013-06-11T10:39:00Z">
              <w:r w:rsidRPr="00A12F15">
                <w:rPr>
                  <w:rFonts w:ascii="Arial" w:hAnsi="Arial" w:cs="Arial"/>
                  <w:sz w:val="20"/>
                </w:rPr>
                <w:t>(    )</w:t>
              </w:r>
            </w:ins>
          </w:p>
        </w:tc>
        <w:tc>
          <w:tcPr>
            <w:tcW w:w="1112" w:type="dxa"/>
            <w:tcBorders>
              <w:top w:val="double" w:sz="6" w:space="0" w:color="auto"/>
              <w:bottom w:val="sing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632" w:author="morayoa" w:date="2013-06-11T10:39:00Z"/>
                <w:rFonts w:ascii="Arial" w:hAnsi="Arial" w:cs="Arial"/>
                <w:sz w:val="20"/>
              </w:rPr>
            </w:pPr>
            <w:ins w:id="633" w:author="morayoa" w:date="2013-06-11T10:39:00Z">
              <w:r w:rsidRPr="00A12F15">
                <w:rPr>
                  <w:rFonts w:ascii="Arial" w:hAnsi="Arial" w:cs="Arial"/>
                  <w:sz w:val="20"/>
                </w:rPr>
                <w:t>Pulses(*)</w:t>
              </w:r>
            </w:ins>
          </w:p>
        </w:tc>
        <w:tc>
          <w:tcPr>
            <w:tcW w:w="1320" w:type="dxa"/>
            <w:tcBorders>
              <w:top w:val="double" w:sz="6" w:space="0" w:color="auto"/>
              <w:bottom w:val="sing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jc w:val="center"/>
              <w:rPr>
                <w:ins w:id="634" w:author="morayoa" w:date="2013-06-11T10:39:00Z"/>
                <w:rFonts w:ascii="Arial" w:hAnsi="Arial" w:cs="Arial"/>
                <w:sz w:val="20"/>
              </w:rPr>
            </w:pPr>
            <w:ins w:id="635" w:author="morayoa" w:date="2013-06-11T10:39:00Z">
              <w:r w:rsidRPr="00A12F15">
                <w:rPr>
                  <w:rFonts w:ascii="Arial" w:hAnsi="Arial" w:cs="Arial"/>
                  <w:sz w:val="20"/>
                </w:rPr>
                <w:t>Calculated</w:t>
              </w:r>
            </w:ins>
          </w:p>
          <w:p w:rsidR="00503D98" w:rsidRPr="00A12F15" w:rsidRDefault="00503D98" w:rsidP="00503D98">
            <w:pPr>
              <w:tabs>
                <w:tab w:val="left" w:pos="-720"/>
                <w:tab w:val="left" w:pos="0"/>
                <w:tab w:val="left" w:pos="259"/>
                <w:tab w:val="left" w:pos="604"/>
                <w:tab w:val="left" w:pos="816"/>
                <w:tab w:val="left" w:pos="1440"/>
              </w:tabs>
              <w:suppressAutoHyphens/>
              <w:jc w:val="center"/>
              <w:rPr>
                <w:ins w:id="636" w:author="morayoa" w:date="2013-06-11T10:39:00Z"/>
                <w:rFonts w:ascii="Arial" w:hAnsi="Arial" w:cs="Arial"/>
                <w:sz w:val="20"/>
              </w:rPr>
            </w:pPr>
            <w:proofErr w:type="spellStart"/>
            <w:ins w:id="637" w:author="morayoa" w:date="2013-06-11T10:39:00Z">
              <w:r w:rsidRPr="00A12F15">
                <w:rPr>
                  <w:rFonts w:ascii="Arial" w:hAnsi="Arial" w:cs="Arial"/>
                  <w:sz w:val="20"/>
                </w:rPr>
                <w:t>totalization</w:t>
              </w:r>
              <w:proofErr w:type="spellEnd"/>
            </w:ins>
          </w:p>
          <w:p w:rsidR="00503D98" w:rsidRPr="00A12F15" w:rsidRDefault="00503D98" w:rsidP="00503D98">
            <w:pPr>
              <w:tabs>
                <w:tab w:val="left" w:pos="-720"/>
                <w:tab w:val="left" w:pos="0"/>
                <w:tab w:val="left" w:pos="259"/>
                <w:tab w:val="left" w:pos="604"/>
                <w:tab w:val="left" w:pos="816"/>
                <w:tab w:val="left" w:pos="1440"/>
              </w:tabs>
              <w:suppressAutoHyphens/>
              <w:jc w:val="center"/>
              <w:rPr>
                <w:ins w:id="638" w:author="morayoa" w:date="2013-06-11T10:39:00Z"/>
                <w:rFonts w:ascii="Arial" w:hAnsi="Arial" w:cs="Arial"/>
                <w:sz w:val="20"/>
              </w:rPr>
            </w:pPr>
            <w:ins w:id="639" w:author="morayoa" w:date="2013-06-11T10:39:00Z">
              <w:r w:rsidRPr="00A12F15">
                <w:rPr>
                  <w:rFonts w:ascii="Arial" w:hAnsi="Arial" w:cs="Arial"/>
                  <w:sz w:val="20"/>
                </w:rPr>
                <w:t>T(**)</w:t>
              </w:r>
            </w:ins>
          </w:p>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640" w:author="morayoa" w:date="2013-06-11T10:39:00Z"/>
                <w:rFonts w:ascii="Arial" w:hAnsi="Arial" w:cs="Arial"/>
                <w:sz w:val="20"/>
              </w:rPr>
            </w:pPr>
            <w:ins w:id="641" w:author="morayoa" w:date="2013-06-11T10:39:00Z">
              <w:r w:rsidRPr="00A12F15">
                <w:rPr>
                  <w:rFonts w:ascii="Arial" w:hAnsi="Arial" w:cs="Arial"/>
                  <w:sz w:val="20"/>
                </w:rPr>
                <w:t>(    )</w:t>
              </w:r>
            </w:ins>
          </w:p>
        </w:tc>
        <w:tc>
          <w:tcPr>
            <w:tcW w:w="1417" w:type="dxa"/>
            <w:tcBorders>
              <w:top w:val="double" w:sz="6" w:space="0" w:color="auto"/>
              <w:bottom w:val="sing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jc w:val="center"/>
              <w:rPr>
                <w:ins w:id="642" w:author="morayoa" w:date="2013-06-11T10:39:00Z"/>
                <w:rFonts w:ascii="Arial" w:hAnsi="Arial" w:cs="Arial"/>
                <w:sz w:val="20"/>
              </w:rPr>
            </w:pPr>
            <w:ins w:id="643" w:author="morayoa" w:date="2013-06-11T10:39:00Z">
              <w:r w:rsidRPr="00A12F15">
                <w:rPr>
                  <w:rFonts w:ascii="Arial" w:hAnsi="Arial" w:cs="Arial"/>
                  <w:sz w:val="20"/>
                </w:rPr>
                <w:t>Indicated</w:t>
              </w:r>
            </w:ins>
          </w:p>
          <w:p w:rsidR="00503D98" w:rsidRPr="00A12F15" w:rsidRDefault="00503D98" w:rsidP="00503D98">
            <w:pPr>
              <w:tabs>
                <w:tab w:val="left" w:pos="-720"/>
                <w:tab w:val="left" w:pos="0"/>
                <w:tab w:val="left" w:pos="259"/>
                <w:tab w:val="left" w:pos="604"/>
                <w:tab w:val="left" w:pos="816"/>
                <w:tab w:val="left" w:pos="1440"/>
              </w:tabs>
              <w:suppressAutoHyphens/>
              <w:jc w:val="center"/>
              <w:rPr>
                <w:ins w:id="644" w:author="morayoa" w:date="2013-06-11T10:39:00Z"/>
                <w:rFonts w:ascii="Arial" w:hAnsi="Arial" w:cs="Arial"/>
                <w:sz w:val="20"/>
              </w:rPr>
            </w:pPr>
            <w:proofErr w:type="spellStart"/>
            <w:ins w:id="645" w:author="morayoa" w:date="2013-06-11T10:39:00Z">
              <w:r w:rsidRPr="00A12F15">
                <w:rPr>
                  <w:rFonts w:ascii="Arial" w:hAnsi="Arial" w:cs="Arial"/>
                  <w:sz w:val="20"/>
                </w:rPr>
                <w:t>totalization</w:t>
              </w:r>
              <w:proofErr w:type="spellEnd"/>
            </w:ins>
          </w:p>
          <w:p w:rsidR="00503D98" w:rsidRPr="00A12F15" w:rsidRDefault="00503D98" w:rsidP="00503D98">
            <w:pPr>
              <w:tabs>
                <w:tab w:val="left" w:pos="-720"/>
                <w:tab w:val="left" w:pos="0"/>
                <w:tab w:val="left" w:pos="259"/>
                <w:tab w:val="left" w:pos="604"/>
                <w:tab w:val="left" w:pos="816"/>
                <w:tab w:val="left" w:pos="1440"/>
              </w:tabs>
              <w:suppressAutoHyphens/>
              <w:jc w:val="center"/>
              <w:rPr>
                <w:ins w:id="646" w:author="morayoa" w:date="2013-06-11T10:39:00Z"/>
                <w:rFonts w:ascii="Arial" w:hAnsi="Arial" w:cs="Arial"/>
                <w:sz w:val="20"/>
              </w:rPr>
            </w:pPr>
            <w:ins w:id="647" w:author="morayoa" w:date="2013-06-11T10:39:00Z">
              <w:r w:rsidRPr="00A12F15">
                <w:rPr>
                  <w:rFonts w:ascii="Arial" w:hAnsi="Arial" w:cs="Arial"/>
                  <w:sz w:val="20"/>
                </w:rPr>
                <w:t>I</w:t>
              </w:r>
            </w:ins>
          </w:p>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648" w:author="morayoa" w:date="2013-06-11T10:39:00Z"/>
                <w:rFonts w:ascii="Arial" w:hAnsi="Arial" w:cs="Arial"/>
                <w:sz w:val="20"/>
              </w:rPr>
            </w:pPr>
            <w:ins w:id="649" w:author="morayoa" w:date="2013-06-11T10:39:00Z">
              <w:r w:rsidRPr="00A12F15">
                <w:rPr>
                  <w:rFonts w:ascii="Arial" w:hAnsi="Arial" w:cs="Arial"/>
                  <w:sz w:val="20"/>
                </w:rPr>
                <w:t>(    )</w:t>
              </w:r>
            </w:ins>
          </w:p>
        </w:tc>
        <w:tc>
          <w:tcPr>
            <w:tcW w:w="1418" w:type="dxa"/>
            <w:tcBorders>
              <w:top w:val="double" w:sz="6" w:space="0" w:color="auto"/>
              <w:bottom w:val="sing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jc w:val="center"/>
              <w:rPr>
                <w:ins w:id="650" w:author="morayoa" w:date="2013-06-11T10:39:00Z"/>
                <w:rFonts w:ascii="Arial" w:hAnsi="Arial" w:cs="Arial"/>
                <w:sz w:val="20"/>
              </w:rPr>
            </w:pPr>
            <w:ins w:id="651" w:author="morayoa" w:date="2013-06-11T10:39:00Z">
              <w:r w:rsidRPr="00A12F15">
                <w:rPr>
                  <w:rFonts w:ascii="Arial" w:hAnsi="Arial" w:cs="Arial"/>
                  <w:sz w:val="20"/>
                </w:rPr>
                <w:t>Difference</w:t>
              </w:r>
            </w:ins>
          </w:p>
          <w:p w:rsidR="00503D98" w:rsidRPr="00A12F15" w:rsidRDefault="00503D98" w:rsidP="00503D98">
            <w:pPr>
              <w:tabs>
                <w:tab w:val="left" w:pos="-720"/>
                <w:tab w:val="left" w:pos="0"/>
                <w:tab w:val="left" w:pos="259"/>
                <w:tab w:val="left" w:pos="604"/>
                <w:tab w:val="left" w:pos="816"/>
                <w:tab w:val="left" w:pos="1440"/>
              </w:tabs>
              <w:suppressAutoHyphens/>
              <w:jc w:val="center"/>
              <w:rPr>
                <w:ins w:id="652" w:author="morayoa" w:date="2013-06-11T10:39:00Z"/>
                <w:rFonts w:ascii="Arial" w:hAnsi="Arial" w:cs="Arial"/>
                <w:sz w:val="20"/>
              </w:rPr>
            </w:pPr>
            <w:ins w:id="653" w:author="morayoa" w:date="2013-06-11T10:39:00Z">
              <w:r w:rsidRPr="00A12F15">
                <w:rPr>
                  <w:rFonts w:ascii="Arial" w:hAnsi="Arial" w:cs="Arial"/>
                  <w:sz w:val="20"/>
                </w:rPr>
                <w:t>I - T</w:t>
              </w:r>
            </w:ins>
          </w:p>
          <w:p w:rsidR="00503D98" w:rsidRPr="00A12F15" w:rsidRDefault="00503D98" w:rsidP="00503D98">
            <w:pPr>
              <w:tabs>
                <w:tab w:val="left" w:pos="-720"/>
                <w:tab w:val="left" w:pos="0"/>
                <w:tab w:val="left" w:pos="259"/>
                <w:tab w:val="left" w:pos="604"/>
                <w:tab w:val="left" w:pos="816"/>
                <w:tab w:val="left" w:pos="1440"/>
              </w:tabs>
              <w:suppressAutoHyphens/>
              <w:jc w:val="center"/>
              <w:rPr>
                <w:ins w:id="654" w:author="morayoa" w:date="2013-06-11T10:39:00Z"/>
                <w:rFonts w:ascii="Arial" w:hAnsi="Arial" w:cs="Arial"/>
                <w:sz w:val="20"/>
              </w:rPr>
            </w:pPr>
          </w:p>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655" w:author="morayoa" w:date="2013-06-11T10:39:00Z"/>
                <w:rFonts w:ascii="Arial" w:hAnsi="Arial" w:cs="Arial"/>
                <w:sz w:val="20"/>
              </w:rPr>
            </w:pPr>
            <w:ins w:id="656" w:author="morayoa" w:date="2013-06-11T10:39:00Z">
              <w:r w:rsidRPr="00A12F15">
                <w:rPr>
                  <w:rFonts w:ascii="Arial" w:hAnsi="Arial" w:cs="Arial"/>
                  <w:sz w:val="20"/>
                </w:rPr>
                <w:t>(    )</w:t>
              </w:r>
            </w:ins>
          </w:p>
        </w:tc>
        <w:tc>
          <w:tcPr>
            <w:tcW w:w="1275" w:type="dxa"/>
            <w:tcBorders>
              <w:top w:val="double" w:sz="6" w:space="0" w:color="auto"/>
              <w:bottom w:val="single" w:sz="6" w:space="0" w:color="auto"/>
              <w:right w:val="doub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657" w:author="morayoa" w:date="2013-06-11T10:39:00Z"/>
                <w:rFonts w:ascii="Arial" w:hAnsi="Arial" w:cs="Arial"/>
                <w:sz w:val="20"/>
              </w:rPr>
            </w:pPr>
            <w:ins w:id="658" w:author="morayoa" w:date="2013-06-11T10:39:00Z">
              <w:r w:rsidRPr="00A12F15">
                <w:rPr>
                  <w:rFonts w:ascii="Arial" w:hAnsi="Arial" w:cs="Arial"/>
                  <w:sz w:val="20"/>
                </w:rPr>
                <w:t>E %(***)</w:t>
              </w:r>
            </w:ins>
          </w:p>
        </w:tc>
      </w:tr>
      <w:tr w:rsidR="00503D98" w:rsidRPr="00A12F15" w:rsidTr="00503D98">
        <w:trPr>
          <w:ins w:id="659" w:author="morayoa" w:date="2013-06-11T10:39:00Z"/>
        </w:trPr>
        <w:tc>
          <w:tcPr>
            <w:tcW w:w="1418" w:type="dxa"/>
            <w:vMerge w:val="restart"/>
            <w:tcBorders>
              <w:top w:val="single" w:sz="6" w:space="0" w:color="auto"/>
              <w:left w:val="doub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jc w:val="center"/>
              <w:rPr>
                <w:ins w:id="660" w:author="morayoa" w:date="2013-06-11T10:39:00Z"/>
                <w:rFonts w:ascii="Arial" w:hAnsi="Arial" w:cs="Arial"/>
                <w:sz w:val="20"/>
              </w:rPr>
            </w:pPr>
            <w:proofErr w:type="spellStart"/>
            <w:ins w:id="661" w:author="morayoa" w:date="2013-06-11T10:39:00Z">
              <w:r w:rsidRPr="00A12F15">
                <w:rPr>
                  <w:rFonts w:ascii="Arial" w:hAnsi="Arial" w:cs="Arial"/>
                  <w:sz w:val="20"/>
                </w:rPr>
                <w:t>Q</w:t>
              </w:r>
              <w:r w:rsidRPr="00A12F15">
                <w:rPr>
                  <w:rFonts w:ascii="Arial" w:hAnsi="Arial" w:cs="Arial"/>
                  <w:sz w:val="20"/>
                  <w:vertAlign w:val="subscript"/>
                </w:rPr>
                <w:t>max</w:t>
              </w:r>
              <w:proofErr w:type="spellEnd"/>
            </w:ins>
          </w:p>
        </w:tc>
        <w:tc>
          <w:tcPr>
            <w:tcW w:w="1112" w:type="dxa"/>
            <w:vMerge w:val="restart"/>
            <w:tcBorders>
              <w:top w:val="sing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jc w:val="center"/>
              <w:rPr>
                <w:ins w:id="662" w:author="morayoa" w:date="2013-06-11T10:39:00Z"/>
                <w:rFonts w:ascii="Arial" w:hAnsi="Arial" w:cs="Arial"/>
                <w:sz w:val="20"/>
              </w:rPr>
            </w:pPr>
          </w:p>
        </w:tc>
        <w:tc>
          <w:tcPr>
            <w:tcW w:w="1112" w:type="dxa"/>
            <w:vMerge w:val="restart"/>
            <w:tcBorders>
              <w:top w:val="sing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jc w:val="center"/>
              <w:rPr>
                <w:ins w:id="663" w:author="morayoa" w:date="2013-06-11T10:39:00Z"/>
                <w:rFonts w:ascii="Arial" w:hAnsi="Arial" w:cs="Arial"/>
                <w:sz w:val="20"/>
              </w:rPr>
            </w:pPr>
          </w:p>
        </w:tc>
        <w:tc>
          <w:tcPr>
            <w:tcW w:w="1320" w:type="dxa"/>
            <w:vMerge w:val="restart"/>
            <w:tcBorders>
              <w:top w:val="sing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jc w:val="center"/>
              <w:rPr>
                <w:ins w:id="664" w:author="morayoa" w:date="2013-06-11T10:39:00Z"/>
                <w:rFonts w:ascii="Arial" w:hAnsi="Arial" w:cs="Arial"/>
                <w:sz w:val="20"/>
              </w:rPr>
            </w:pPr>
          </w:p>
        </w:tc>
        <w:tc>
          <w:tcPr>
            <w:tcW w:w="1417" w:type="dxa"/>
            <w:tcBorders>
              <w:top w:val="single" w:sz="6" w:space="0" w:color="auto"/>
              <w:bottom w:val="sing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665" w:author="morayoa" w:date="2013-06-11T10:39:00Z"/>
                <w:rFonts w:ascii="Arial" w:hAnsi="Arial" w:cs="Arial"/>
                <w:sz w:val="20"/>
              </w:rPr>
            </w:pPr>
          </w:p>
        </w:tc>
        <w:tc>
          <w:tcPr>
            <w:tcW w:w="1418" w:type="dxa"/>
            <w:tcBorders>
              <w:top w:val="single" w:sz="6" w:space="0" w:color="auto"/>
              <w:bottom w:val="sing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666" w:author="morayoa" w:date="2013-06-11T10:39:00Z"/>
                <w:rFonts w:ascii="Arial" w:hAnsi="Arial" w:cs="Arial"/>
                <w:sz w:val="20"/>
              </w:rPr>
            </w:pPr>
          </w:p>
        </w:tc>
        <w:tc>
          <w:tcPr>
            <w:tcW w:w="1275" w:type="dxa"/>
            <w:tcBorders>
              <w:top w:val="single" w:sz="6" w:space="0" w:color="auto"/>
              <w:bottom w:val="single" w:sz="6" w:space="0" w:color="auto"/>
              <w:right w:val="doub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667" w:author="morayoa" w:date="2013-06-11T10:39:00Z"/>
                <w:rFonts w:ascii="Arial" w:hAnsi="Arial" w:cs="Arial"/>
                <w:sz w:val="20"/>
              </w:rPr>
            </w:pPr>
          </w:p>
        </w:tc>
      </w:tr>
      <w:tr w:rsidR="00503D98" w:rsidRPr="00A12F15" w:rsidTr="008C443C">
        <w:tblPrEx>
          <w:tblW w:w="9072" w:type="dxa"/>
          <w:tblInd w:w="56" w:type="dxa"/>
          <w:tblBorders>
            <w:top w:val="double" w:sz="12" w:space="0" w:color="auto"/>
            <w:left w:val="double" w:sz="12" w:space="0" w:color="auto"/>
            <w:bottom w:val="double" w:sz="12" w:space="0" w:color="auto"/>
            <w:right w:val="double" w:sz="12" w:space="0" w:color="auto"/>
            <w:insideH w:val="single" w:sz="6" w:space="0" w:color="auto"/>
            <w:insideV w:val="single" w:sz="6" w:space="0" w:color="auto"/>
          </w:tblBorders>
          <w:tblLayout w:type="fixed"/>
          <w:tblCellMar>
            <w:left w:w="56" w:type="dxa"/>
            <w:right w:w="56" w:type="dxa"/>
          </w:tblCellMar>
          <w:tblLook w:val="0000"/>
          <w:tblPrExChange w:id="668" w:author="morayoa" w:date="2013-06-11T10:47:00Z">
            <w:tblPrEx>
              <w:tblW w:w="9072" w:type="dxa"/>
              <w:tblInd w:w="56" w:type="dxa"/>
              <w:tblBorders>
                <w:top w:val="double" w:sz="12" w:space="0" w:color="auto"/>
                <w:left w:val="double" w:sz="12" w:space="0" w:color="auto"/>
                <w:bottom w:val="double" w:sz="12" w:space="0" w:color="auto"/>
                <w:right w:val="double" w:sz="12" w:space="0" w:color="auto"/>
                <w:insideH w:val="single" w:sz="6" w:space="0" w:color="auto"/>
                <w:insideV w:val="single" w:sz="6" w:space="0" w:color="auto"/>
              </w:tblBorders>
              <w:tblLayout w:type="fixed"/>
              <w:tblCellMar>
                <w:left w:w="56" w:type="dxa"/>
                <w:right w:w="56" w:type="dxa"/>
              </w:tblCellMar>
              <w:tblLook w:val="0000"/>
            </w:tblPrEx>
          </w:tblPrExChange>
        </w:tblPrEx>
        <w:trPr>
          <w:ins w:id="669" w:author="morayoa" w:date="2013-06-11T10:39:00Z"/>
          <w:trPrChange w:id="670" w:author="morayoa" w:date="2013-06-11T10:47:00Z">
            <w:trPr>
              <w:gridAfter w:val="0"/>
            </w:trPr>
          </w:trPrChange>
        </w:trPr>
        <w:tc>
          <w:tcPr>
            <w:tcW w:w="1418" w:type="dxa"/>
            <w:vMerge/>
            <w:tcBorders>
              <w:left w:val="double" w:sz="6" w:space="0" w:color="auto"/>
              <w:bottom w:val="single" w:sz="6" w:space="0" w:color="auto"/>
            </w:tcBorders>
            <w:tcPrChange w:id="671" w:author="morayoa" w:date="2013-06-11T10:47:00Z">
              <w:tcPr>
                <w:tcW w:w="1418" w:type="dxa"/>
                <w:gridSpan w:val="2"/>
                <w:vMerge/>
                <w:tcBorders>
                  <w:left w:val="double" w:sz="6" w:space="0" w:color="auto"/>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672" w:author="morayoa" w:date="2013-06-11T10:39:00Z"/>
                <w:rFonts w:ascii="Arial" w:hAnsi="Arial" w:cs="Arial"/>
                <w:sz w:val="20"/>
              </w:rPr>
            </w:pPr>
          </w:p>
        </w:tc>
        <w:tc>
          <w:tcPr>
            <w:tcW w:w="1112" w:type="dxa"/>
            <w:vMerge/>
            <w:tcBorders>
              <w:bottom w:val="single" w:sz="6" w:space="0" w:color="auto"/>
            </w:tcBorders>
            <w:tcPrChange w:id="673" w:author="morayoa" w:date="2013-06-11T10:47:00Z">
              <w:tcPr>
                <w:tcW w:w="1112" w:type="dxa"/>
                <w:gridSpan w:val="2"/>
                <w:vMerge/>
                <w:tcBorders>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674" w:author="morayoa" w:date="2013-06-11T10:39:00Z"/>
                <w:rFonts w:ascii="Arial" w:hAnsi="Arial" w:cs="Arial"/>
                <w:sz w:val="20"/>
              </w:rPr>
            </w:pPr>
          </w:p>
        </w:tc>
        <w:tc>
          <w:tcPr>
            <w:tcW w:w="1112" w:type="dxa"/>
            <w:vMerge/>
            <w:tcBorders>
              <w:bottom w:val="single" w:sz="6" w:space="0" w:color="auto"/>
            </w:tcBorders>
            <w:tcPrChange w:id="675" w:author="morayoa" w:date="2013-06-11T10:47:00Z">
              <w:tcPr>
                <w:tcW w:w="1112" w:type="dxa"/>
                <w:gridSpan w:val="2"/>
                <w:vMerge/>
                <w:tcBorders>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676" w:author="morayoa" w:date="2013-06-11T10:39:00Z"/>
                <w:rFonts w:ascii="Arial" w:hAnsi="Arial" w:cs="Arial"/>
                <w:sz w:val="20"/>
              </w:rPr>
            </w:pPr>
          </w:p>
        </w:tc>
        <w:tc>
          <w:tcPr>
            <w:tcW w:w="1320" w:type="dxa"/>
            <w:vMerge/>
            <w:tcBorders>
              <w:bottom w:val="single" w:sz="6" w:space="0" w:color="auto"/>
            </w:tcBorders>
            <w:tcPrChange w:id="677" w:author="morayoa" w:date="2013-06-11T10:47:00Z">
              <w:tcPr>
                <w:tcW w:w="1320" w:type="dxa"/>
                <w:gridSpan w:val="2"/>
                <w:vMerge/>
                <w:tcBorders>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678" w:author="morayoa" w:date="2013-06-11T10:39:00Z"/>
                <w:rFonts w:ascii="Arial" w:hAnsi="Arial" w:cs="Arial"/>
                <w:sz w:val="20"/>
              </w:rPr>
            </w:pPr>
          </w:p>
        </w:tc>
        <w:tc>
          <w:tcPr>
            <w:tcW w:w="1417" w:type="dxa"/>
            <w:tcBorders>
              <w:top w:val="single" w:sz="6" w:space="0" w:color="auto"/>
              <w:bottom w:val="single" w:sz="6" w:space="0" w:color="auto"/>
            </w:tcBorders>
            <w:tcPrChange w:id="679" w:author="morayoa" w:date="2013-06-11T10:47:00Z">
              <w:tcPr>
                <w:tcW w:w="1417" w:type="dxa"/>
                <w:gridSpan w:val="2"/>
                <w:tcBorders>
                  <w:top w:val="single" w:sz="6" w:space="0" w:color="auto"/>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680" w:author="morayoa" w:date="2013-06-11T10:39:00Z"/>
                <w:rFonts w:ascii="Arial" w:hAnsi="Arial" w:cs="Arial"/>
                <w:sz w:val="20"/>
              </w:rPr>
            </w:pPr>
          </w:p>
        </w:tc>
        <w:tc>
          <w:tcPr>
            <w:tcW w:w="1418" w:type="dxa"/>
            <w:tcBorders>
              <w:top w:val="single" w:sz="6" w:space="0" w:color="auto"/>
              <w:bottom w:val="single" w:sz="6" w:space="0" w:color="auto"/>
            </w:tcBorders>
            <w:tcPrChange w:id="681" w:author="morayoa" w:date="2013-06-11T10:47:00Z">
              <w:tcPr>
                <w:tcW w:w="1418" w:type="dxa"/>
                <w:gridSpan w:val="2"/>
                <w:tcBorders>
                  <w:top w:val="single" w:sz="6" w:space="0" w:color="auto"/>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682" w:author="morayoa" w:date="2013-06-11T10:39:00Z"/>
                <w:rFonts w:ascii="Arial" w:hAnsi="Arial" w:cs="Arial"/>
                <w:sz w:val="20"/>
              </w:rPr>
            </w:pPr>
          </w:p>
        </w:tc>
        <w:tc>
          <w:tcPr>
            <w:tcW w:w="1275" w:type="dxa"/>
            <w:tcBorders>
              <w:top w:val="single" w:sz="6" w:space="0" w:color="auto"/>
              <w:bottom w:val="single" w:sz="6" w:space="0" w:color="auto"/>
              <w:right w:val="double" w:sz="6" w:space="0" w:color="auto"/>
            </w:tcBorders>
            <w:tcPrChange w:id="683" w:author="morayoa" w:date="2013-06-11T10:47:00Z">
              <w:tcPr>
                <w:tcW w:w="1275" w:type="dxa"/>
                <w:gridSpan w:val="2"/>
                <w:tcBorders>
                  <w:top w:val="single" w:sz="6" w:space="0" w:color="auto"/>
                  <w:bottom w:val="single" w:sz="6" w:space="0" w:color="auto"/>
                  <w:right w:val="doub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684" w:author="morayoa" w:date="2013-06-11T10:39:00Z"/>
                <w:rFonts w:ascii="Arial" w:hAnsi="Arial" w:cs="Arial"/>
                <w:sz w:val="20"/>
              </w:rPr>
            </w:pPr>
          </w:p>
        </w:tc>
      </w:tr>
      <w:tr w:rsidR="00503D98" w:rsidRPr="00A12F15" w:rsidTr="008C443C">
        <w:tblPrEx>
          <w:tblW w:w="9072" w:type="dxa"/>
          <w:tblInd w:w="56" w:type="dxa"/>
          <w:tblBorders>
            <w:top w:val="double" w:sz="12" w:space="0" w:color="auto"/>
            <w:left w:val="double" w:sz="12" w:space="0" w:color="auto"/>
            <w:bottom w:val="double" w:sz="12" w:space="0" w:color="auto"/>
            <w:right w:val="double" w:sz="12" w:space="0" w:color="auto"/>
            <w:insideH w:val="single" w:sz="6" w:space="0" w:color="auto"/>
            <w:insideV w:val="single" w:sz="6" w:space="0" w:color="auto"/>
          </w:tblBorders>
          <w:tblLayout w:type="fixed"/>
          <w:tblCellMar>
            <w:left w:w="56" w:type="dxa"/>
            <w:right w:w="56" w:type="dxa"/>
          </w:tblCellMar>
          <w:tblLook w:val="0000"/>
          <w:tblPrExChange w:id="685" w:author="morayoa" w:date="2013-06-11T10:47:00Z">
            <w:tblPrEx>
              <w:tblW w:w="9072" w:type="dxa"/>
              <w:tblInd w:w="56" w:type="dxa"/>
              <w:tblBorders>
                <w:top w:val="double" w:sz="12" w:space="0" w:color="auto"/>
                <w:left w:val="double" w:sz="12" w:space="0" w:color="auto"/>
                <w:bottom w:val="double" w:sz="12" w:space="0" w:color="auto"/>
                <w:right w:val="double" w:sz="12" w:space="0" w:color="auto"/>
                <w:insideH w:val="single" w:sz="6" w:space="0" w:color="auto"/>
                <w:insideV w:val="single" w:sz="6" w:space="0" w:color="auto"/>
              </w:tblBorders>
              <w:tblLayout w:type="fixed"/>
              <w:tblCellMar>
                <w:left w:w="56" w:type="dxa"/>
                <w:right w:w="56" w:type="dxa"/>
              </w:tblCellMar>
              <w:tblLook w:val="0000"/>
            </w:tblPrEx>
          </w:tblPrExChange>
        </w:tblPrEx>
        <w:trPr>
          <w:ins w:id="686" w:author="morayoa" w:date="2013-06-11T10:39:00Z"/>
          <w:trPrChange w:id="687" w:author="morayoa" w:date="2013-06-11T10:47:00Z">
            <w:trPr>
              <w:gridAfter w:val="0"/>
            </w:trPr>
          </w:trPrChange>
        </w:trPr>
        <w:tc>
          <w:tcPr>
            <w:tcW w:w="1418" w:type="dxa"/>
            <w:vMerge w:val="restart"/>
            <w:tcBorders>
              <w:top w:val="single" w:sz="6" w:space="0" w:color="auto"/>
              <w:left w:val="double" w:sz="6" w:space="0" w:color="auto"/>
              <w:bottom w:val="single" w:sz="6" w:space="0" w:color="auto"/>
            </w:tcBorders>
            <w:tcPrChange w:id="688" w:author="morayoa" w:date="2013-06-11T10:47:00Z">
              <w:tcPr>
                <w:tcW w:w="1418" w:type="dxa"/>
                <w:gridSpan w:val="2"/>
                <w:vMerge w:val="restart"/>
                <w:tcBorders>
                  <w:top w:val="single" w:sz="6" w:space="0" w:color="auto"/>
                  <w:left w:val="doub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689" w:author="morayoa" w:date="2013-06-11T10:39:00Z"/>
                <w:rFonts w:ascii="Arial" w:hAnsi="Arial" w:cs="Arial"/>
                <w:sz w:val="20"/>
              </w:rPr>
            </w:pPr>
            <w:proofErr w:type="spellStart"/>
            <w:ins w:id="690" w:author="morayoa" w:date="2013-06-11T10:39:00Z">
              <w:r w:rsidRPr="00A12F15">
                <w:rPr>
                  <w:rFonts w:ascii="Arial" w:hAnsi="Arial" w:cs="Arial"/>
                  <w:sz w:val="20"/>
                </w:rPr>
                <w:t>Q</w:t>
              </w:r>
              <w:r w:rsidRPr="00A12F15">
                <w:rPr>
                  <w:rFonts w:ascii="Arial" w:hAnsi="Arial" w:cs="Arial"/>
                  <w:sz w:val="20"/>
                  <w:vertAlign w:val="subscript"/>
                </w:rPr>
                <w:t>min</w:t>
              </w:r>
              <w:proofErr w:type="spellEnd"/>
            </w:ins>
          </w:p>
        </w:tc>
        <w:tc>
          <w:tcPr>
            <w:tcW w:w="1112" w:type="dxa"/>
            <w:vMerge w:val="restart"/>
            <w:tcBorders>
              <w:top w:val="single" w:sz="6" w:space="0" w:color="auto"/>
              <w:bottom w:val="single" w:sz="6" w:space="0" w:color="auto"/>
            </w:tcBorders>
            <w:tcPrChange w:id="691" w:author="morayoa" w:date="2013-06-11T10:47:00Z">
              <w:tcPr>
                <w:tcW w:w="1112" w:type="dxa"/>
                <w:gridSpan w:val="2"/>
                <w:vMerge w:val="restart"/>
                <w:tcBorders>
                  <w:top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692" w:author="morayoa" w:date="2013-06-11T10:39:00Z"/>
                <w:rFonts w:ascii="Arial" w:hAnsi="Arial" w:cs="Arial"/>
                <w:sz w:val="20"/>
              </w:rPr>
            </w:pPr>
          </w:p>
        </w:tc>
        <w:tc>
          <w:tcPr>
            <w:tcW w:w="1112" w:type="dxa"/>
            <w:vMerge w:val="restart"/>
            <w:tcBorders>
              <w:top w:val="single" w:sz="6" w:space="0" w:color="auto"/>
              <w:bottom w:val="single" w:sz="6" w:space="0" w:color="auto"/>
            </w:tcBorders>
            <w:tcPrChange w:id="693" w:author="morayoa" w:date="2013-06-11T10:47:00Z">
              <w:tcPr>
                <w:tcW w:w="1112" w:type="dxa"/>
                <w:gridSpan w:val="2"/>
                <w:vMerge w:val="restart"/>
                <w:tcBorders>
                  <w:top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694" w:author="morayoa" w:date="2013-06-11T10:39:00Z"/>
                <w:rFonts w:ascii="Arial" w:hAnsi="Arial" w:cs="Arial"/>
                <w:sz w:val="20"/>
              </w:rPr>
            </w:pPr>
          </w:p>
        </w:tc>
        <w:tc>
          <w:tcPr>
            <w:tcW w:w="1320" w:type="dxa"/>
            <w:vMerge w:val="restart"/>
            <w:tcBorders>
              <w:top w:val="single" w:sz="6" w:space="0" w:color="auto"/>
              <w:bottom w:val="single" w:sz="6" w:space="0" w:color="auto"/>
            </w:tcBorders>
            <w:tcPrChange w:id="695" w:author="morayoa" w:date="2013-06-11T10:47:00Z">
              <w:tcPr>
                <w:tcW w:w="1320" w:type="dxa"/>
                <w:gridSpan w:val="2"/>
                <w:vMerge w:val="restart"/>
                <w:tcBorders>
                  <w:top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696" w:author="morayoa" w:date="2013-06-11T10:39:00Z"/>
                <w:rFonts w:ascii="Arial" w:hAnsi="Arial" w:cs="Arial"/>
                <w:sz w:val="20"/>
              </w:rPr>
            </w:pPr>
          </w:p>
        </w:tc>
        <w:tc>
          <w:tcPr>
            <w:tcW w:w="1417" w:type="dxa"/>
            <w:tcBorders>
              <w:top w:val="single" w:sz="6" w:space="0" w:color="auto"/>
              <w:bottom w:val="single" w:sz="6" w:space="0" w:color="auto"/>
            </w:tcBorders>
            <w:tcPrChange w:id="697" w:author="morayoa" w:date="2013-06-11T10:47:00Z">
              <w:tcPr>
                <w:tcW w:w="1417" w:type="dxa"/>
                <w:gridSpan w:val="2"/>
                <w:tcBorders>
                  <w:top w:val="single" w:sz="6" w:space="0" w:color="auto"/>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698" w:author="morayoa" w:date="2013-06-11T10:39:00Z"/>
                <w:rFonts w:ascii="Arial" w:hAnsi="Arial" w:cs="Arial"/>
                <w:sz w:val="20"/>
              </w:rPr>
            </w:pPr>
          </w:p>
        </w:tc>
        <w:tc>
          <w:tcPr>
            <w:tcW w:w="1418" w:type="dxa"/>
            <w:tcBorders>
              <w:top w:val="single" w:sz="6" w:space="0" w:color="auto"/>
              <w:bottom w:val="single" w:sz="6" w:space="0" w:color="auto"/>
            </w:tcBorders>
            <w:tcPrChange w:id="699" w:author="morayoa" w:date="2013-06-11T10:47:00Z">
              <w:tcPr>
                <w:tcW w:w="1418" w:type="dxa"/>
                <w:gridSpan w:val="2"/>
                <w:tcBorders>
                  <w:top w:val="single" w:sz="6" w:space="0" w:color="auto"/>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700" w:author="morayoa" w:date="2013-06-11T10:39:00Z"/>
                <w:rFonts w:ascii="Arial" w:hAnsi="Arial" w:cs="Arial"/>
                <w:sz w:val="20"/>
              </w:rPr>
            </w:pPr>
          </w:p>
        </w:tc>
        <w:tc>
          <w:tcPr>
            <w:tcW w:w="1275" w:type="dxa"/>
            <w:tcBorders>
              <w:top w:val="single" w:sz="6" w:space="0" w:color="auto"/>
              <w:bottom w:val="single" w:sz="6" w:space="0" w:color="auto"/>
              <w:right w:val="double" w:sz="6" w:space="0" w:color="auto"/>
            </w:tcBorders>
            <w:tcPrChange w:id="701" w:author="morayoa" w:date="2013-06-11T10:47:00Z">
              <w:tcPr>
                <w:tcW w:w="1275" w:type="dxa"/>
                <w:gridSpan w:val="2"/>
                <w:tcBorders>
                  <w:top w:val="single" w:sz="6" w:space="0" w:color="auto"/>
                  <w:bottom w:val="single" w:sz="6" w:space="0" w:color="auto"/>
                  <w:right w:val="doub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702" w:author="morayoa" w:date="2013-06-11T10:39:00Z"/>
                <w:rFonts w:ascii="Arial" w:hAnsi="Arial" w:cs="Arial"/>
                <w:sz w:val="20"/>
              </w:rPr>
            </w:pPr>
          </w:p>
        </w:tc>
      </w:tr>
      <w:tr w:rsidR="00503D98" w:rsidRPr="00A12F15" w:rsidTr="008C443C">
        <w:tblPrEx>
          <w:tblW w:w="9072" w:type="dxa"/>
          <w:tblInd w:w="56" w:type="dxa"/>
          <w:tblBorders>
            <w:top w:val="double" w:sz="12" w:space="0" w:color="auto"/>
            <w:left w:val="double" w:sz="12" w:space="0" w:color="auto"/>
            <w:bottom w:val="double" w:sz="12" w:space="0" w:color="auto"/>
            <w:right w:val="double" w:sz="12" w:space="0" w:color="auto"/>
            <w:insideH w:val="single" w:sz="6" w:space="0" w:color="auto"/>
            <w:insideV w:val="single" w:sz="6" w:space="0" w:color="auto"/>
          </w:tblBorders>
          <w:tblLayout w:type="fixed"/>
          <w:tblCellMar>
            <w:left w:w="56" w:type="dxa"/>
            <w:right w:w="56" w:type="dxa"/>
          </w:tblCellMar>
          <w:tblLook w:val="0000"/>
          <w:tblPrExChange w:id="703" w:author="morayoa" w:date="2013-06-11T10:47:00Z">
            <w:tblPrEx>
              <w:tblW w:w="9072" w:type="dxa"/>
              <w:tblInd w:w="56" w:type="dxa"/>
              <w:tblBorders>
                <w:top w:val="double" w:sz="12" w:space="0" w:color="auto"/>
                <w:left w:val="double" w:sz="12" w:space="0" w:color="auto"/>
                <w:bottom w:val="double" w:sz="12" w:space="0" w:color="auto"/>
                <w:right w:val="double" w:sz="12" w:space="0" w:color="auto"/>
                <w:insideH w:val="single" w:sz="6" w:space="0" w:color="auto"/>
                <w:insideV w:val="single" w:sz="6" w:space="0" w:color="auto"/>
              </w:tblBorders>
              <w:tblLayout w:type="fixed"/>
              <w:tblCellMar>
                <w:left w:w="56" w:type="dxa"/>
                <w:right w:w="56" w:type="dxa"/>
              </w:tblCellMar>
              <w:tblLook w:val="0000"/>
            </w:tblPrEx>
          </w:tblPrExChange>
        </w:tblPrEx>
        <w:trPr>
          <w:ins w:id="704" w:author="morayoa" w:date="2013-06-11T10:39:00Z"/>
          <w:trPrChange w:id="705" w:author="morayoa" w:date="2013-06-11T10:47:00Z">
            <w:trPr>
              <w:gridAfter w:val="0"/>
            </w:trPr>
          </w:trPrChange>
        </w:trPr>
        <w:tc>
          <w:tcPr>
            <w:tcW w:w="1418" w:type="dxa"/>
            <w:vMerge/>
            <w:tcBorders>
              <w:top w:val="single" w:sz="6" w:space="0" w:color="auto"/>
              <w:left w:val="double" w:sz="6" w:space="0" w:color="auto"/>
              <w:bottom w:val="double" w:sz="6" w:space="0" w:color="auto"/>
            </w:tcBorders>
            <w:tcPrChange w:id="706" w:author="morayoa" w:date="2013-06-11T10:47:00Z">
              <w:tcPr>
                <w:tcW w:w="1418" w:type="dxa"/>
                <w:gridSpan w:val="2"/>
                <w:vMerge/>
                <w:tcBorders>
                  <w:left w:val="double" w:sz="6" w:space="0" w:color="auto"/>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707" w:author="morayoa" w:date="2013-06-11T10:39:00Z"/>
                <w:rFonts w:ascii="Arial" w:hAnsi="Arial" w:cs="Arial"/>
                <w:sz w:val="20"/>
              </w:rPr>
            </w:pPr>
          </w:p>
        </w:tc>
        <w:tc>
          <w:tcPr>
            <w:tcW w:w="1112" w:type="dxa"/>
            <w:vMerge/>
            <w:tcBorders>
              <w:top w:val="single" w:sz="6" w:space="0" w:color="auto"/>
              <w:bottom w:val="double" w:sz="6" w:space="0" w:color="auto"/>
            </w:tcBorders>
            <w:tcPrChange w:id="708" w:author="morayoa" w:date="2013-06-11T10:47:00Z">
              <w:tcPr>
                <w:tcW w:w="1112" w:type="dxa"/>
                <w:gridSpan w:val="2"/>
                <w:vMerge/>
                <w:tcBorders>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709" w:author="morayoa" w:date="2013-06-11T10:39:00Z"/>
                <w:rFonts w:ascii="Arial" w:hAnsi="Arial" w:cs="Arial"/>
                <w:sz w:val="20"/>
              </w:rPr>
            </w:pPr>
          </w:p>
        </w:tc>
        <w:tc>
          <w:tcPr>
            <w:tcW w:w="1112" w:type="dxa"/>
            <w:vMerge/>
            <w:tcBorders>
              <w:top w:val="single" w:sz="6" w:space="0" w:color="auto"/>
              <w:bottom w:val="double" w:sz="6" w:space="0" w:color="auto"/>
            </w:tcBorders>
            <w:tcPrChange w:id="710" w:author="morayoa" w:date="2013-06-11T10:47:00Z">
              <w:tcPr>
                <w:tcW w:w="1112" w:type="dxa"/>
                <w:gridSpan w:val="2"/>
                <w:vMerge/>
                <w:tcBorders>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711" w:author="morayoa" w:date="2013-06-11T10:39:00Z"/>
                <w:rFonts w:ascii="Arial" w:hAnsi="Arial" w:cs="Arial"/>
                <w:sz w:val="20"/>
              </w:rPr>
            </w:pPr>
          </w:p>
        </w:tc>
        <w:tc>
          <w:tcPr>
            <w:tcW w:w="1320" w:type="dxa"/>
            <w:vMerge/>
            <w:tcBorders>
              <w:top w:val="single" w:sz="6" w:space="0" w:color="auto"/>
              <w:bottom w:val="double" w:sz="6" w:space="0" w:color="auto"/>
            </w:tcBorders>
            <w:tcPrChange w:id="712" w:author="morayoa" w:date="2013-06-11T10:47:00Z">
              <w:tcPr>
                <w:tcW w:w="1320" w:type="dxa"/>
                <w:gridSpan w:val="2"/>
                <w:vMerge/>
                <w:tcBorders>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713" w:author="morayoa" w:date="2013-06-11T10:39:00Z"/>
                <w:rFonts w:ascii="Arial" w:hAnsi="Arial" w:cs="Arial"/>
                <w:sz w:val="20"/>
              </w:rPr>
            </w:pPr>
          </w:p>
        </w:tc>
        <w:tc>
          <w:tcPr>
            <w:tcW w:w="1417" w:type="dxa"/>
            <w:tcBorders>
              <w:top w:val="single" w:sz="6" w:space="0" w:color="auto"/>
              <w:bottom w:val="double" w:sz="6" w:space="0" w:color="auto"/>
            </w:tcBorders>
            <w:tcPrChange w:id="714" w:author="morayoa" w:date="2013-06-11T10:47:00Z">
              <w:tcPr>
                <w:tcW w:w="1417" w:type="dxa"/>
                <w:gridSpan w:val="2"/>
                <w:tcBorders>
                  <w:top w:val="single" w:sz="6" w:space="0" w:color="auto"/>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715" w:author="morayoa" w:date="2013-06-11T10:39:00Z"/>
                <w:rFonts w:ascii="Arial" w:hAnsi="Arial" w:cs="Arial"/>
                <w:sz w:val="20"/>
              </w:rPr>
            </w:pPr>
          </w:p>
        </w:tc>
        <w:tc>
          <w:tcPr>
            <w:tcW w:w="1418" w:type="dxa"/>
            <w:tcBorders>
              <w:top w:val="single" w:sz="6" w:space="0" w:color="auto"/>
              <w:bottom w:val="double" w:sz="6" w:space="0" w:color="auto"/>
            </w:tcBorders>
            <w:tcPrChange w:id="716" w:author="morayoa" w:date="2013-06-11T10:47:00Z">
              <w:tcPr>
                <w:tcW w:w="1418" w:type="dxa"/>
                <w:gridSpan w:val="2"/>
                <w:tcBorders>
                  <w:top w:val="single" w:sz="6" w:space="0" w:color="auto"/>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717" w:author="morayoa" w:date="2013-06-11T10:39:00Z"/>
                <w:rFonts w:ascii="Arial" w:hAnsi="Arial" w:cs="Arial"/>
                <w:sz w:val="20"/>
              </w:rPr>
            </w:pPr>
          </w:p>
        </w:tc>
        <w:tc>
          <w:tcPr>
            <w:tcW w:w="1275" w:type="dxa"/>
            <w:tcBorders>
              <w:top w:val="single" w:sz="6" w:space="0" w:color="auto"/>
              <w:bottom w:val="double" w:sz="6" w:space="0" w:color="auto"/>
              <w:right w:val="double" w:sz="6" w:space="0" w:color="auto"/>
            </w:tcBorders>
            <w:tcPrChange w:id="718" w:author="morayoa" w:date="2013-06-11T10:47:00Z">
              <w:tcPr>
                <w:tcW w:w="1275" w:type="dxa"/>
                <w:gridSpan w:val="2"/>
                <w:tcBorders>
                  <w:top w:val="single" w:sz="6" w:space="0" w:color="auto"/>
                  <w:bottom w:val="single" w:sz="6" w:space="0" w:color="auto"/>
                  <w:right w:val="doub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719" w:author="morayoa" w:date="2013-06-11T10:39:00Z"/>
                <w:rFonts w:ascii="Arial" w:hAnsi="Arial" w:cs="Arial"/>
                <w:sz w:val="20"/>
              </w:rPr>
            </w:pPr>
          </w:p>
        </w:tc>
      </w:tr>
    </w:tbl>
    <w:p w:rsidR="00DB2B20" w:rsidRPr="00A12F15" w:rsidRDefault="00DB2B20">
      <w:pPr>
        <w:tabs>
          <w:tab w:val="left" w:pos="-720"/>
          <w:tab w:val="left" w:pos="0"/>
          <w:tab w:val="left" w:pos="259"/>
          <w:tab w:val="left" w:pos="604"/>
          <w:tab w:val="left" w:pos="816"/>
          <w:tab w:val="left" w:pos="1440"/>
        </w:tabs>
        <w:suppressAutoHyphens/>
        <w:jc w:val="both"/>
        <w:rPr>
          <w:rFonts w:ascii="Arial" w:hAnsi="Arial" w:cs="Arial"/>
          <w:sz w:val="20"/>
        </w:rPr>
      </w:pPr>
    </w:p>
    <w:p w:rsidR="001E2D97" w:rsidRDefault="001E2D97">
      <w:pPr>
        <w:tabs>
          <w:tab w:val="left" w:pos="-720"/>
          <w:tab w:val="left" w:pos="0"/>
          <w:tab w:val="left" w:pos="259"/>
          <w:tab w:val="left" w:pos="604"/>
          <w:tab w:val="left" w:pos="816"/>
          <w:tab w:val="left" w:pos="1440"/>
        </w:tabs>
        <w:suppressAutoHyphens/>
        <w:jc w:val="both"/>
        <w:rPr>
          <w:ins w:id="720" w:author="morayoa" w:date="2013-06-11T10:51:00Z"/>
          <w:rFonts w:ascii="Arial" w:hAnsi="Arial" w:cs="Arial"/>
          <w:sz w:val="20"/>
        </w:rPr>
      </w:pPr>
      <w:r w:rsidRPr="00A12F15">
        <w:rPr>
          <w:rFonts w:ascii="Arial" w:hAnsi="Arial" w:cs="Arial"/>
          <w:sz w:val="20"/>
        </w:rPr>
        <w:t xml:space="preserve">Final test at reference temperature 20 </w:t>
      </w:r>
      <w:r w:rsidRPr="00A12F15">
        <w:rPr>
          <w:rFonts w:ascii="Arial" w:hAnsi="Arial" w:cs="Arial"/>
          <w:sz w:val="20"/>
        </w:rPr>
        <w:sym w:font="Symbol" w:char="F0B0"/>
      </w:r>
      <w:r w:rsidRPr="00A12F15">
        <w:rPr>
          <w:rFonts w:ascii="Arial" w:hAnsi="Arial" w:cs="Arial"/>
          <w:sz w:val="20"/>
        </w:rPr>
        <w:t>C, relative humidity 50 %</w:t>
      </w:r>
    </w:p>
    <w:p w:rsidR="00EF145E" w:rsidRPr="00A12F15" w:rsidRDefault="00EF145E">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112" w:type="dxa"/>
        <w:tblLayout w:type="fixed"/>
        <w:tblCellMar>
          <w:left w:w="112" w:type="dxa"/>
          <w:right w:w="112" w:type="dxa"/>
        </w:tblCellMar>
        <w:tblLook w:val="0000"/>
      </w:tblPr>
      <w:tblGrid>
        <w:gridCol w:w="970"/>
        <w:gridCol w:w="1230"/>
        <w:gridCol w:w="1132"/>
        <w:gridCol w:w="1392"/>
      </w:tblGrid>
      <w:tr w:rsidR="0021204C" w:rsidRPr="00A12F15">
        <w:tc>
          <w:tcPr>
            <w:tcW w:w="970" w:type="dxa"/>
          </w:tcPr>
          <w:p w:rsidR="0021204C" w:rsidRPr="00A12F15" w:rsidRDefault="00FC47BA">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fldChar w:fldCharType="begin"/>
            </w:r>
            <w:r w:rsidR="0021204C" w:rsidRPr="00A12F15">
              <w:rPr>
                <w:rFonts w:ascii="Arial" w:hAnsi="Arial" w:cs="Arial"/>
                <w:sz w:val="20"/>
              </w:rPr>
              <w:instrText xml:space="preserve">PRIVATE </w:instrText>
            </w:r>
            <w:r w:rsidRPr="00A12F15">
              <w:rPr>
                <w:rFonts w:ascii="Arial" w:hAnsi="Arial" w:cs="Arial"/>
                <w:sz w:val="20"/>
              </w:rPr>
              <w:fldChar w:fldCharType="end"/>
            </w:r>
          </w:p>
        </w:tc>
        <w:tc>
          <w:tcPr>
            <w:tcW w:w="1230" w:type="dxa"/>
          </w:tcPr>
          <w:p w:rsidR="0021204C" w:rsidRPr="00A12F15" w:rsidRDefault="0021204C">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At start</w:t>
            </w:r>
          </w:p>
        </w:tc>
        <w:tc>
          <w:tcPr>
            <w:tcW w:w="1132" w:type="dxa"/>
          </w:tcPr>
          <w:p w:rsidR="0021204C" w:rsidRPr="00A12F15" w:rsidRDefault="0021204C">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At end</w:t>
            </w:r>
          </w:p>
        </w:tc>
        <w:tc>
          <w:tcPr>
            <w:tcW w:w="1392" w:type="dxa"/>
          </w:tcPr>
          <w:p w:rsidR="0021204C" w:rsidRPr="00A12F15" w:rsidRDefault="0021204C">
            <w:pPr>
              <w:tabs>
                <w:tab w:val="left" w:pos="-720"/>
                <w:tab w:val="left" w:pos="0"/>
                <w:tab w:val="left" w:pos="259"/>
                <w:tab w:val="left" w:pos="604"/>
                <w:tab w:val="left" w:pos="816"/>
                <w:tab w:val="left" w:pos="1440"/>
              </w:tabs>
              <w:suppressAutoHyphens/>
              <w:spacing w:after="56"/>
              <w:rPr>
                <w:rFonts w:ascii="Arial" w:hAnsi="Arial" w:cs="Arial"/>
                <w:sz w:val="20"/>
              </w:rPr>
            </w:pPr>
          </w:p>
        </w:tc>
      </w:tr>
      <w:tr w:rsidR="0021204C" w:rsidRPr="00A12F15">
        <w:tc>
          <w:tcPr>
            <w:tcW w:w="970" w:type="dxa"/>
          </w:tcPr>
          <w:p w:rsidR="0021204C" w:rsidRPr="00A12F15" w:rsidRDefault="0021204C">
            <w:pPr>
              <w:tabs>
                <w:tab w:val="right" w:pos="746"/>
              </w:tabs>
              <w:suppressAutoHyphens/>
              <w:spacing w:after="56"/>
              <w:rPr>
                <w:rFonts w:ascii="Arial" w:hAnsi="Arial" w:cs="Arial"/>
                <w:sz w:val="20"/>
              </w:rPr>
            </w:pPr>
            <w:r w:rsidRPr="00A12F15">
              <w:rPr>
                <w:rFonts w:ascii="Arial" w:hAnsi="Arial" w:cs="Arial"/>
                <w:sz w:val="20"/>
              </w:rPr>
              <w:tab/>
              <w:t>Temp:</w:t>
            </w:r>
          </w:p>
        </w:tc>
        <w:tc>
          <w:tcPr>
            <w:tcW w:w="1230" w:type="dxa"/>
            <w:tcBorders>
              <w:top w:val="double" w:sz="7" w:space="0" w:color="auto"/>
              <w:left w:val="double" w:sz="7" w:space="0" w:color="auto"/>
            </w:tcBorders>
          </w:tcPr>
          <w:p w:rsidR="0021204C" w:rsidRPr="00A12F15" w:rsidRDefault="0021204C">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2" w:type="dxa"/>
            <w:tcBorders>
              <w:top w:val="double" w:sz="7" w:space="0" w:color="auto"/>
              <w:left w:val="single" w:sz="7" w:space="0" w:color="auto"/>
              <w:right w:val="double" w:sz="7" w:space="0" w:color="auto"/>
            </w:tcBorders>
          </w:tcPr>
          <w:p w:rsidR="0021204C" w:rsidRPr="00A12F15" w:rsidRDefault="0021204C">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392" w:type="dxa"/>
          </w:tcPr>
          <w:p w:rsidR="0021204C" w:rsidRPr="00A12F15" w:rsidRDefault="0021204C">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r w:rsidRPr="00A12F15">
              <w:rPr>
                <w:rFonts w:ascii="Arial" w:hAnsi="Arial" w:cs="Arial"/>
                <w:sz w:val="20"/>
              </w:rPr>
              <w:sym w:font="Symbol" w:char="F0B0"/>
            </w:r>
            <w:r w:rsidRPr="00A12F15">
              <w:rPr>
                <w:rFonts w:ascii="Arial" w:hAnsi="Arial" w:cs="Arial"/>
                <w:sz w:val="20"/>
              </w:rPr>
              <w:t>C</w:t>
            </w:r>
          </w:p>
        </w:tc>
      </w:tr>
      <w:tr w:rsidR="0021204C" w:rsidRPr="00A12F15">
        <w:tc>
          <w:tcPr>
            <w:tcW w:w="970" w:type="dxa"/>
          </w:tcPr>
          <w:p w:rsidR="0021204C" w:rsidRPr="00A12F15" w:rsidRDefault="0021204C">
            <w:pPr>
              <w:tabs>
                <w:tab w:val="right" w:pos="746"/>
              </w:tabs>
              <w:suppressAutoHyphens/>
              <w:spacing w:after="56"/>
              <w:rPr>
                <w:rFonts w:ascii="Arial" w:hAnsi="Arial" w:cs="Arial"/>
                <w:sz w:val="20"/>
              </w:rPr>
            </w:pPr>
            <w:r w:rsidRPr="00A12F15">
              <w:rPr>
                <w:rFonts w:ascii="Arial" w:hAnsi="Arial" w:cs="Arial"/>
                <w:sz w:val="20"/>
              </w:rPr>
              <w:tab/>
              <w:t>Rel. h:</w:t>
            </w:r>
          </w:p>
        </w:tc>
        <w:tc>
          <w:tcPr>
            <w:tcW w:w="1230" w:type="dxa"/>
            <w:tcBorders>
              <w:top w:val="single" w:sz="7" w:space="0" w:color="auto"/>
              <w:left w:val="double" w:sz="7" w:space="0" w:color="auto"/>
            </w:tcBorders>
          </w:tcPr>
          <w:p w:rsidR="0021204C" w:rsidRPr="00A12F15" w:rsidRDefault="0021204C">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2" w:type="dxa"/>
            <w:tcBorders>
              <w:top w:val="single" w:sz="7" w:space="0" w:color="auto"/>
              <w:left w:val="single" w:sz="7" w:space="0" w:color="auto"/>
              <w:right w:val="double" w:sz="7" w:space="0" w:color="auto"/>
            </w:tcBorders>
          </w:tcPr>
          <w:p w:rsidR="0021204C" w:rsidRPr="00A12F15" w:rsidRDefault="0021204C">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392" w:type="dxa"/>
          </w:tcPr>
          <w:p w:rsidR="0021204C" w:rsidRPr="00A12F15" w:rsidRDefault="0021204C">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
        </w:tc>
      </w:tr>
      <w:tr w:rsidR="0021204C" w:rsidRPr="00A12F15">
        <w:tc>
          <w:tcPr>
            <w:tcW w:w="970" w:type="dxa"/>
          </w:tcPr>
          <w:p w:rsidR="0021204C" w:rsidRPr="00A12F15" w:rsidRDefault="0021204C">
            <w:pPr>
              <w:tabs>
                <w:tab w:val="right" w:pos="746"/>
              </w:tabs>
              <w:suppressAutoHyphens/>
              <w:spacing w:after="56"/>
              <w:rPr>
                <w:rFonts w:ascii="Arial" w:hAnsi="Arial" w:cs="Arial"/>
                <w:sz w:val="20"/>
              </w:rPr>
            </w:pPr>
            <w:r w:rsidRPr="00A12F15">
              <w:rPr>
                <w:rFonts w:ascii="Arial" w:hAnsi="Arial" w:cs="Arial"/>
                <w:sz w:val="20"/>
              </w:rPr>
              <w:tab/>
              <w:t>Date:</w:t>
            </w:r>
          </w:p>
        </w:tc>
        <w:tc>
          <w:tcPr>
            <w:tcW w:w="1230" w:type="dxa"/>
            <w:tcBorders>
              <w:top w:val="single" w:sz="7" w:space="0" w:color="auto"/>
              <w:left w:val="double" w:sz="7" w:space="0" w:color="auto"/>
            </w:tcBorders>
          </w:tcPr>
          <w:p w:rsidR="0021204C" w:rsidRPr="00A12F15" w:rsidRDefault="0021204C">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2" w:type="dxa"/>
            <w:tcBorders>
              <w:top w:val="single" w:sz="7" w:space="0" w:color="auto"/>
              <w:left w:val="single" w:sz="7" w:space="0" w:color="auto"/>
              <w:right w:val="double" w:sz="7" w:space="0" w:color="auto"/>
            </w:tcBorders>
          </w:tcPr>
          <w:p w:rsidR="0021204C" w:rsidRPr="00A12F15" w:rsidRDefault="0021204C">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392" w:type="dxa"/>
          </w:tcPr>
          <w:p w:rsidR="0021204C" w:rsidRPr="00A12F15" w:rsidRDefault="0021204C">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roofErr w:type="spellStart"/>
            <w:r w:rsidR="002829F3" w:rsidRPr="00A12F15">
              <w:rPr>
                <w:rFonts w:ascii="Arial" w:hAnsi="Arial" w:cs="Arial"/>
                <w:sz w:val="20"/>
              </w:rPr>
              <w:t>yyyy</w:t>
            </w:r>
            <w:proofErr w:type="spellEnd"/>
            <w:r w:rsidR="002829F3" w:rsidRPr="00A12F15">
              <w:rPr>
                <w:rFonts w:ascii="Arial" w:hAnsi="Arial" w:cs="Arial"/>
                <w:sz w:val="20"/>
              </w:rPr>
              <w:t>-mm-</w:t>
            </w:r>
            <w:proofErr w:type="spellStart"/>
            <w:r w:rsidR="002829F3" w:rsidRPr="00A12F15">
              <w:rPr>
                <w:rFonts w:ascii="Arial" w:hAnsi="Arial" w:cs="Arial"/>
                <w:sz w:val="20"/>
              </w:rPr>
              <w:t>dd</w:t>
            </w:r>
            <w:proofErr w:type="spellEnd"/>
          </w:p>
        </w:tc>
      </w:tr>
      <w:tr w:rsidR="0021204C" w:rsidRPr="00A12F15">
        <w:tc>
          <w:tcPr>
            <w:tcW w:w="970" w:type="dxa"/>
          </w:tcPr>
          <w:p w:rsidR="0021204C" w:rsidRPr="00A12F15" w:rsidRDefault="0021204C">
            <w:pPr>
              <w:tabs>
                <w:tab w:val="right" w:pos="746"/>
              </w:tabs>
              <w:suppressAutoHyphens/>
              <w:spacing w:after="56"/>
              <w:rPr>
                <w:rFonts w:ascii="Arial" w:hAnsi="Arial" w:cs="Arial"/>
                <w:sz w:val="20"/>
              </w:rPr>
            </w:pPr>
            <w:r w:rsidRPr="00A12F15">
              <w:rPr>
                <w:rFonts w:ascii="Arial" w:hAnsi="Arial" w:cs="Arial"/>
                <w:sz w:val="20"/>
              </w:rPr>
              <w:tab/>
              <w:t>Time:</w:t>
            </w:r>
          </w:p>
        </w:tc>
        <w:tc>
          <w:tcPr>
            <w:tcW w:w="1230" w:type="dxa"/>
            <w:tcBorders>
              <w:top w:val="single" w:sz="7" w:space="0" w:color="auto"/>
              <w:left w:val="double" w:sz="7" w:space="0" w:color="auto"/>
              <w:bottom w:val="double" w:sz="7" w:space="0" w:color="auto"/>
            </w:tcBorders>
          </w:tcPr>
          <w:p w:rsidR="0021204C" w:rsidRPr="00A12F15" w:rsidRDefault="0021204C">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2" w:type="dxa"/>
            <w:tcBorders>
              <w:top w:val="single" w:sz="7" w:space="0" w:color="auto"/>
              <w:left w:val="single" w:sz="7" w:space="0" w:color="auto"/>
              <w:bottom w:val="double" w:sz="7" w:space="0" w:color="auto"/>
              <w:right w:val="double" w:sz="7" w:space="0" w:color="auto"/>
            </w:tcBorders>
          </w:tcPr>
          <w:p w:rsidR="0021204C" w:rsidRPr="00A12F15" w:rsidRDefault="0021204C">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392" w:type="dxa"/>
          </w:tcPr>
          <w:p w:rsidR="0021204C" w:rsidRPr="00A12F15" w:rsidRDefault="0021204C">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roofErr w:type="spellStart"/>
            <w:r w:rsidRPr="00A12F15">
              <w:rPr>
                <w:rFonts w:ascii="Arial" w:hAnsi="Arial" w:cs="Arial"/>
                <w:sz w:val="20"/>
              </w:rPr>
              <w:t>hh:mm:ss</w:t>
            </w:r>
            <w:proofErr w:type="spellEnd"/>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9072" w:type="dxa"/>
        <w:tblInd w:w="56" w:type="dxa"/>
        <w:tblBorders>
          <w:top w:val="double" w:sz="12" w:space="0" w:color="auto"/>
          <w:left w:val="double" w:sz="12" w:space="0" w:color="auto"/>
          <w:bottom w:val="double" w:sz="12" w:space="0" w:color="auto"/>
          <w:right w:val="double" w:sz="12" w:space="0" w:color="auto"/>
          <w:insideH w:val="single" w:sz="6" w:space="0" w:color="auto"/>
          <w:insideV w:val="single" w:sz="6" w:space="0" w:color="auto"/>
        </w:tblBorders>
        <w:tblLayout w:type="fixed"/>
        <w:tblCellMar>
          <w:left w:w="56" w:type="dxa"/>
          <w:right w:w="56" w:type="dxa"/>
        </w:tblCellMar>
        <w:tblLook w:val="0000"/>
      </w:tblPr>
      <w:tblGrid>
        <w:gridCol w:w="1418"/>
        <w:gridCol w:w="1112"/>
        <w:gridCol w:w="1112"/>
        <w:gridCol w:w="1320"/>
        <w:gridCol w:w="1417"/>
        <w:gridCol w:w="1418"/>
        <w:gridCol w:w="1275"/>
        <w:tblGridChange w:id="721">
          <w:tblGrid>
            <w:gridCol w:w="108"/>
            <w:gridCol w:w="1310"/>
            <w:gridCol w:w="108"/>
            <w:gridCol w:w="1004"/>
            <w:gridCol w:w="108"/>
            <w:gridCol w:w="1004"/>
            <w:gridCol w:w="108"/>
            <w:gridCol w:w="1212"/>
            <w:gridCol w:w="108"/>
            <w:gridCol w:w="1309"/>
            <w:gridCol w:w="108"/>
            <w:gridCol w:w="1310"/>
            <w:gridCol w:w="108"/>
            <w:gridCol w:w="1167"/>
            <w:gridCol w:w="108"/>
          </w:tblGrid>
        </w:tblGridChange>
      </w:tblGrid>
      <w:tr w:rsidR="00503D98" w:rsidRPr="00A12F15" w:rsidTr="00503D98">
        <w:trPr>
          <w:ins w:id="722" w:author="morayoa" w:date="2013-06-11T10:39:00Z"/>
        </w:trPr>
        <w:tc>
          <w:tcPr>
            <w:tcW w:w="1418" w:type="dxa"/>
            <w:tcBorders>
              <w:top w:val="double" w:sz="6" w:space="0" w:color="auto"/>
              <w:left w:val="double" w:sz="6" w:space="0" w:color="auto"/>
              <w:bottom w:val="single" w:sz="6" w:space="0" w:color="auto"/>
            </w:tcBorders>
          </w:tcPr>
          <w:p w:rsidR="00503D98" w:rsidRPr="00A12F15" w:rsidRDefault="00FC47BA" w:rsidP="00503D98">
            <w:pPr>
              <w:tabs>
                <w:tab w:val="left" w:pos="-720"/>
                <w:tab w:val="left" w:pos="0"/>
                <w:tab w:val="left" w:pos="259"/>
                <w:tab w:val="left" w:pos="604"/>
                <w:tab w:val="left" w:pos="816"/>
                <w:tab w:val="left" w:pos="1440"/>
              </w:tabs>
              <w:suppressAutoHyphens/>
              <w:jc w:val="center"/>
              <w:rPr>
                <w:ins w:id="723" w:author="morayoa" w:date="2013-06-11T10:39:00Z"/>
                <w:rFonts w:ascii="Arial" w:hAnsi="Arial" w:cs="Arial"/>
                <w:sz w:val="20"/>
              </w:rPr>
            </w:pPr>
            <w:ins w:id="724" w:author="morayoa" w:date="2013-06-11T10:39:00Z">
              <w:r w:rsidRPr="00A12F15">
                <w:rPr>
                  <w:rFonts w:ascii="Arial" w:hAnsi="Arial" w:cs="Arial"/>
                  <w:sz w:val="20"/>
                </w:rPr>
                <w:fldChar w:fldCharType="begin"/>
              </w:r>
              <w:r w:rsidR="00503D98" w:rsidRPr="00A12F15">
                <w:rPr>
                  <w:rFonts w:ascii="Arial" w:hAnsi="Arial" w:cs="Arial"/>
                  <w:sz w:val="20"/>
                </w:rPr>
                <w:instrText xml:space="preserve">PRIVATE </w:instrText>
              </w:r>
              <w:r w:rsidRPr="00A12F15">
                <w:rPr>
                  <w:rFonts w:ascii="Arial" w:hAnsi="Arial" w:cs="Arial"/>
                  <w:sz w:val="20"/>
                </w:rPr>
                <w:fldChar w:fldCharType="end"/>
              </w:r>
              <w:r w:rsidR="00503D98" w:rsidRPr="00A12F15">
                <w:rPr>
                  <w:rFonts w:ascii="Arial" w:hAnsi="Arial" w:cs="Arial"/>
                  <w:sz w:val="20"/>
                </w:rPr>
                <w:t>Q</w:t>
              </w:r>
            </w:ins>
          </w:p>
          <w:p w:rsidR="00503D98" w:rsidRPr="00A12F15" w:rsidRDefault="00503D98" w:rsidP="00503D98">
            <w:pPr>
              <w:tabs>
                <w:tab w:val="left" w:pos="-720"/>
                <w:tab w:val="left" w:pos="0"/>
                <w:tab w:val="left" w:pos="259"/>
                <w:tab w:val="left" w:pos="604"/>
                <w:tab w:val="left" w:pos="816"/>
                <w:tab w:val="left" w:pos="1440"/>
              </w:tabs>
              <w:suppressAutoHyphens/>
              <w:jc w:val="center"/>
              <w:rPr>
                <w:ins w:id="725" w:author="morayoa" w:date="2013-06-11T10:39:00Z"/>
                <w:rFonts w:ascii="Arial" w:hAnsi="Arial" w:cs="Arial"/>
                <w:sz w:val="20"/>
              </w:rPr>
            </w:pPr>
          </w:p>
          <w:p w:rsidR="00503D98" w:rsidRPr="00A12F15" w:rsidRDefault="00503D98" w:rsidP="00503D98">
            <w:pPr>
              <w:tabs>
                <w:tab w:val="left" w:pos="-720"/>
                <w:tab w:val="left" w:pos="0"/>
                <w:tab w:val="left" w:pos="259"/>
                <w:tab w:val="left" w:pos="604"/>
                <w:tab w:val="left" w:pos="816"/>
                <w:tab w:val="left" w:pos="1440"/>
              </w:tabs>
              <w:suppressAutoHyphens/>
              <w:jc w:val="center"/>
              <w:rPr>
                <w:ins w:id="726" w:author="morayoa" w:date="2013-06-11T10:39:00Z"/>
                <w:rFonts w:ascii="Arial" w:hAnsi="Arial" w:cs="Arial"/>
                <w:sz w:val="20"/>
              </w:rPr>
            </w:pPr>
          </w:p>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727" w:author="morayoa" w:date="2013-06-11T10:39:00Z"/>
                <w:rFonts w:ascii="Arial" w:hAnsi="Arial" w:cs="Arial"/>
                <w:sz w:val="20"/>
              </w:rPr>
            </w:pPr>
            <w:ins w:id="728" w:author="morayoa" w:date="2013-06-11T10:39:00Z">
              <w:r w:rsidRPr="00A12F15">
                <w:rPr>
                  <w:rFonts w:ascii="Arial" w:hAnsi="Arial" w:cs="Arial"/>
                  <w:sz w:val="20"/>
                </w:rPr>
                <w:t>(  /h)</w:t>
              </w:r>
            </w:ins>
          </w:p>
        </w:tc>
        <w:tc>
          <w:tcPr>
            <w:tcW w:w="1112" w:type="dxa"/>
            <w:tcBorders>
              <w:top w:val="double" w:sz="6" w:space="0" w:color="auto"/>
              <w:bottom w:val="sing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jc w:val="center"/>
              <w:rPr>
                <w:ins w:id="729" w:author="morayoa" w:date="2013-06-11T10:39:00Z"/>
                <w:rFonts w:ascii="Arial" w:hAnsi="Arial" w:cs="Arial"/>
                <w:sz w:val="20"/>
              </w:rPr>
            </w:pPr>
            <w:ins w:id="730" w:author="morayoa" w:date="2013-06-11T10:39:00Z">
              <w:r w:rsidRPr="00A12F15">
                <w:rPr>
                  <w:rFonts w:ascii="Arial" w:hAnsi="Arial" w:cs="Arial"/>
                  <w:sz w:val="20"/>
                </w:rPr>
                <w:t>Load L</w:t>
              </w:r>
            </w:ins>
          </w:p>
          <w:p w:rsidR="00503D98" w:rsidRPr="00A12F15" w:rsidRDefault="00503D98" w:rsidP="00503D98">
            <w:pPr>
              <w:tabs>
                <w:tab w:val="left" w:pos="-720"/>
                <w:tab w:val="left" w:pos="0"/>
                <w:tab w:val="left" w:pos="259"/>
                <w:tab w:val="left" w:pos="604"/>
                <w:tab w:val="left" w:pos="816"/>
                <w:tab w:val="left" w:pos="1440"/>
              </w:tabs>
              <w:suppressAutoHyphens/>
              <w:jc w:val="center"/>
              <w:rPr>
                <w:ins w:id="731" w:author="morayoa" w:date="2013-06-11T10:39:00Z"/>
                <w:rFonts w:ascii="Arial" w:hAnsi="Arial" w:cs="Arial"/>
                <w:sz w:val="20"/>
              </w:rPr>
            </w:pPr>
          </w:p>
          <w:p w:rsidR="00503D98" w:rsidRPr="00A12F15" w:rsidRDefault="00503D98" w:rsidP="00503D98">
            <w:pPr>
              <w:tabs>
                <w:tab w:val="left" w:pos="-720"/>
                <w:tab w:val="left" w:pos="0"/>
                <w:tab w:val="left" w:pos="259"/>
                <w:tab w:val="left" w:pos="604"/>
                <w:tab w:val="left" w:pos="816"/>
                <w:tab w:val="left" w:pos="1440"/>
              </w:tabs>
              <w:suppressAutoHyphens/>
              <w:jc w:val="center"/>
              <w:rPr>
                <w:ins w:id="732" w:author="morayoa" w:date="2013-06-11T10:39:00Z"/>
                <w:rFonts w:ascii="Arial" w:hAnsi="Arial" w:cs="Arial"/>
                <w:sz w:val="20"/>
              </w:rPr>
            </w:pPr>
          </w:p>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733" w:author="morayoa" w:date="2013-06-11T10:39:00Z"/>
                <w:rFonts w:ascii="Arial" w:hAnsi="Arial" w:cs="Arial"/>
                <w:sz w:val="20"/>
              </w:rPr>
            </w:pPr>
            <w:ins w:id="734" w:author="morayoa" w:date="2013-06-11T10:39:00Z">
              <w:r w:rsidRPr="00A12F15">
                <w:rPr>
                  <w:rFonts w:ascii="Arial" w:hAnsi="Arial" w:cs="Arial"/>
                  <w:sz w:val="20"/>
                </w:rPr>
                <w:t>(    )</w:t>
              </w:r>
            </w:ins>
          </w:p>
        </w:tc>
        <w:tc>
          <w:tcPr>
            <w:tcW w:w="1112" w:type="dxa"/>
            <w:tcBorders>
              <w:top w:val="double" w:sz="6" w:space="0" w:color="auto"/>
              <w:bottom w:val="sing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735" w:author="morayoa" w:date="2013-06-11T10:39:00Z"/>
                <w:rFonts w:ascii="Arial" w:hAnsi="Arial" w:cs="Arial"/>
                <w:sz w:val="20"/>
              </w:rPr>
            </w:pPr>
            <w:ins w:id="736" w:author="morayoa" w:date="2013-06-11T10:39:00Z">
              <w:r w:rsidRPr="00A12F15">
                <w:rPr>
                  <w:rFonts w:ascii="Arial" w:hAnsi="Arial" w:cs="Arial"/>
                  <w:sz w:val="20"/>
                </w:rPr>
                <w:t>Pulses(*)</w:t>
              </w:r>
            </w:ins>
          </w:p>
        </w:tc>
        <w:tc>
          <w:tcPr>
            <w:tcW w:w="1320" w:type="dxa"/>
            <w:tcBorders>
              <w:top w:val="double" w:sz="6" w:space="0" w:color="auto"/>
              <w:bottom w:val="sing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jc w:val="center"/>
              <w:rPr>
                <w:ins w:id="737" w:author="morayoa" w:date="2013-06-11T10:39:00Z"/>
                <w:rFonts w:ascii="Arial" w:hAnsi="Arial" w:cs="Arial"/>
                <w:sz w:val="20"/>
              </w:rPr>
            </w:pPr>
            <w:ins w:id="738" w:author="morayoa" w:date="2013-06-11T10:39:00Z">
              <w:r w:rsidRPr="00A12F15">
                <w:rPr>
                  <w:rFonts w:ascii="Arial" w:hAnsi="Arial" w:cs="Arial"/>
                  <w:sz w:val="20"/>
                </w:rPr>
                <w:t>Calculated</w:t>
              </w:r>
            </w:ins>
          </w:p>
          <w:p w:rsidR="00503D98" w:rsidRPr="00A12F15" w:rsidRDefault="00503D98" w:rsidP="00503D98">
            <w:pPr>
              <w:tabs>
                <w:tab w:val="left" w:pos="-720"/>
                <w:tab w:val="left" w:pos="0"/>
                <w:tab w:val="left" w:pos="259"/>
                <w:tab w:val="left" w:pos="604"/>
                <w:tab w:val="left" w:pos="816"/>
                <w:tab w:val="left" w:pos="1440"/>
              </w:tabs>
              <w:suppressAutoHyphens/>
              <w:jc w:val="center"/>
              <w:rPr>
                <w:ins w:id="739" w:author="morayoa" w:date="2013-06-11T10:39:00Z"/>
                <w:rFonts w:ascii="Arial" w:hAnsi="Arial" w:cs="Arial"/>
                <w:sz w:val="20"/>
              </w:rPr>
            </w:pPr>
            <w:proofErr w:type="spellStart"/>
            <w:ins w:id="740" w:author="morayoa" w:date="2013-06-11T10:39:00Z">
              <w:r w:rsidRPr="00A12F15">
                <w:rPr>
                  <w:rFonts w:ascii="Arial" w:hAnsi="Arial" w:cs="Arial"/>
                  <w:sz w:val="20"/>
                </w:rPr>
                <w:t>totalization</w:t>
              </w:r>
              <w:proofErr w:type="spellEnd"/>
            </w:ins>
          </w:p>
          <w:p w:rsidR="00503D98" w:rsidRPr="00A12F15" w:rsidRDefault="00503D98" w:rsidP="00503D98">
            <w:pPr>
              <w:tabs>
                <w:tab w:val="left" w:pos="-720"/>
                <w:tab w:val="left" w:pos="0"/>
                <w:tab w:val="left" w:pos="259"/>
                <w:tab w:val="left" w:pos="604"/>
                <w:tab w:val="left" w:pos="816"/>
                <w:tab w:val="left" w:pos="1440"/>
              </w:tabs>
              <w:suppressAutoHyphens/>
              <w:jc w:val="center"/>
              <w:rPr>
                <w:ins w:id="741" w:author="morayoa" w:date="2013-06-11T10:39:00Z"/>
                <w:rFonts w:ascii="Arial" w:hAnsi="Arial" w:cs="Arial"/>
                <w:sz w:val="20"/>
              </w:rPr>
            </w:pPr>
            <w:ins w:id="742" w:author="morayoa" w:date="2013-06-11T10:39:00Z">
              <w:r w:rsidRPr="00A12F15">
                <w:rPr>
                  <w:rFonts w:ascii="Arial" w:hAnsi="Arial" w:cs="Arial"/>
                  <w:sz w:val="20"/>
                </w:rPr>
                <w:t>T(**)</w:t>
              </w:r>
            </w:ins>
          </w:p>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743" w:author="morayoa" w:date="2013-06-11T10:39:00Z"/>
                <w:rFonts w:ascii="Arial" w:hAnsi="Arial" w:cs="Arial"/>
                <w:sz w:val="20"/>
              </w:rPr>
            </w:pPr>
            <w:ins w:id="744" w:author="morayoa" w:date="2013-06-11T10:39:00Z">
              <w:r w:rsidRPr="00A12F15">
                <w:rPr>
                  <w:rFonts w:ascii="Arial" w:hAnsi="Arial" w:cs="Arial"/>
                  <w:sz w:val="20"/>
                </w:rPr>
                <w:t>(    )</w:t>
              </w:r>
            </w:ins>
          </w:p>
        </w:tc>
        <w:tc>
          <w:tcPr>
            <w:tcW w:w="1417" w:type="dxa"/>
            <w:tcBorders>
              <w:top w:val="double" w:sz="6" w:space="0" w:color="auto"/>
              <w:bottom w:val="sing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jc w:val="center"/>
              <w:rPr>
                <w:ins w:id="745" w:author="morayoa" w:date="2013-06-11T10:39:00Z"/>
                <w:rFonts w:ascii="Arial" w:hAnsi="Arial" w:cs="Arial"/>
                <w:sz w:val="20"/>
              </w:rPr>
            </w:pPr>
            <w:ins w:id="746" w:author="morayoa" w:date="2013-06-11T10:39:00Z">
              <w:r w:rsidRPr="00A12F15">
                <w:rPr>
                  <w:rFonts w:ascii="Arial" w:hAnsi="Arial" w:cs="Arial"/>
                  <w:sz w:val="20"/>
                </w:rPr>
                <w:t>Indicated</w:t>
              </w:r>
            </w:ins>
          </w:p>
          <w:p w:rsidR="00503D98" w:rsidRPr="00A12F15" w:rsidRDefault="00503D98" w:rsidP="00503D98">
            <w:pPr>
              <w:tabs>
                <w:tab w:val="left" w:pos="-720"/>
                <w:tab w:val="left" w:pos="0"/>
                <w:tab w:val="left" w:pos="259"/>
                <w:tab w:val="left" w:pos="604"/>
                <w:tab w:val="left" w:pos="816"/>
                <w:tab w:val="left" w:pos="1440"/>
              </w:tabs>
              <w:suppressAutoHyphens/>
              <w:jc w:val="center"/>
              <w:rPr>
                <w:ins w:id="747" w:author="morayoa" w:date="2013-06-11T10:39:00Z"/>
                <w:rFonts w:ascii="Arial" w:hAnsi="Arial" w:cs="Arial"/>
                <w:sz w:val="20"/>
              </w:rPr>
            </w:pPr>
            <w:proofErr w:type="spellStart"/>
            <w:ins w:id="748" w:author="morayoa" w:date="2013-06-11T10:39:00Z">
              <w:r w:rsidRPr="00A12F15">
                <w:rPr>
                  <w:rFonts w:ascii="Arial" w:hAnsi="Arial" w:cs="Arial"/>
                  <w:sz w:val="20"/>
                </w:rPr>
                <w:t>totalization</w:t>
              </w:r>
              <w:proofErr w:type="spellEnd"/>
            </w:ins>
          </w:p>
          <w:p w:rsidR="00503D98" w:rsidRPr="00A12F15" w:rsidRDefault="00503D98" w:rsidP="00503D98">
            <w:pPr>
              <w:tabs>
                <w:tab w:val="left" w:pos="-720"/>
                <w:tab w:val="left" w:pos="0"/>
                <w:tab w:val="left" w:pos="259"/>
                <w:tab w:val="left" w:pos="604"/>
                <w:tab w:val="left" w:pos="816"/>
                <w:tab w:val="left" w:pos="1440"/>
              </w:tabs>
              <w:suppressAutoHyphens/>
              <w:jc w:val="center"/>
              <w:rPr>
                <w:ins w:id="749" w:author="morayoa" w:date="2013-06-11T10:39:00Z"/>
                <w:rFonts w:ascii="Arial" w:hAnsi="Arial" w:cs="Arial"/>
                <w:sz w:val="20"/>
              </w:rPr>
            </w:pPr>
            <w:ins w:id="750" w:author="morayoa" w:date="2013-06-11T10:39:00Z">
              <w:r w:rsidRPr="00A12F15">
                <w:rPr>
                  <w:rFonts w:ascii="Arial" w:hAnsi="Arial" w:cs="Arial"/>
                  <w:sz w:val="20"/>
                </w:rPr>
                <w:t>I</w:t>
              </w:r>
            </w:ins>
          </w:p>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751" w:author="morayoa" w:date="2013-06-11T10:39:00Z"/>
                <w:rFonts w:ascii="Arial" w:hAnsi="Arial" w:cs="Arial"/>
                <w:sz w:val="20"/>
              </w:rPr>
            </w:pPr>
            <w:ins w:id="752" w:author="morayoa" w:date="2013-06-11T10:39:00Z">
              <w:r w:rsidRPr="00A12F15">
                <w:rPr>
                  <w:rFonts w:ascii="Arial" w:hAnsi="Arial" w:cs="Arial"/>
                  <w:sz w:val="20"/>
                </w:rPr>
                <w:t>(    )</w:t>
              </w:r>
            </w:ins>
          </w:p>
        </w:tc>
        <w:tc>
          <w:tcPr>
            <w:tcW w:w="1418" w:type="dxa"/>
            <w:tcBorders>
              <w:top w:val="double" w:sz="6" w:space="0" w:color="auto"/>
              <w:bottom w:val="sing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jc w:val="center"/>
              <w:rPr>
                <w:ins w:id="753" w:author="morayoa" w:date="2013-06-11T10:39:00Z"/>
                <w:rFonts w:ascii="Arial" w:hAnsi="Arial" w:cs="Arial"/>
                <w:sz w:val="20"/>
              </w:rPr>
            </w:pPr>
            <w:ins w:id="754" w:author="morayoa" w:date="2013-06-11T10:39:00Z">
              <w:r w:rsidRPr="00A12F15">
                <w:rPr>
                  <w:rFonts w:ascii="Arial" w:hAnsi="Arial" w:cs="Arial"/>
                  <w:sz w:val="20"/>
                </w:rPr>
                <w:t>Difference</w:t>
              </w:r>
            </w:ins>
          </w:p>
          <w:p w:rsidR="00503D98" w:rsidRPr="00A12F15" w:rsidRDefault="00503D98" w:rsidP="00503D98">
            <w:pPr>
              <w:tabs>
                <w:tab w:val="left" w:pos="-720"/>
                <w:tab w:val="left" w:pos="0"/>
                <w:tab w:val="left" w:pos="259"/>
                <w:tab w:val="left" w:pos="604"/>
                <w:tab w:val="left" w:pos="816"/>
                <w:tab w:val="left" w:pos="1440"/>
              </w:tabs>
              <w:suppressAutoHyphens/>
              <w:jc w:val="center"/>
              <w:rPr>
                <w:ins w:id="755" w:author="morayoa" w:date="2013-06-11T10:39:00Z"/>
                <w:rFonts w:ascii="Arial" w:hAnsi="Arial" w:cs="Arial"/>
                <w:sz w:val="20"/>
              </w:rPr>
            </w:pPr>
            <w:ins w:id="756" w:author="morayoa" w:date="2013-06-11T10:39:00Z">
              <w:r w:rsidRPr="00A12F15">
                <w:rPr>
                  <w:rFonts w:ascii="Arial" w:hAnsi="Arial" w:cs="Arial"/>
                  <w:sz w:val="20"/>
                </w:rPr>
                <w:t>I - T</w:t>
              </w:r>
            </w:ins>
          </w:p>
          <w:p w:rsidR="00503D98" w:rsidRPr="00A12F15" w:rsidRDefault="00503D98" w:rsidP="00503D98">
            <w:pPr>
              <w:tabs>
                <w:tab w:val="left" w:pos="-720"/>
                <w:tab w:val="left" w:pos="0"/>
                <w:tab w:val="left" w:pos="259"/>
                <w:tab w:val="left" w:pos="604"/>
                <w:tab w:val="left" w:pos="816"/>
                <w:tab w:val="left" w:pos="1440"/>
              </w:tabs>
              <w:suppressAutoHyphens/>
              <w:jc w:val="center"/>
              <w:rPr>
                <w:ins w:id="757" w:author="morayoa" w:date="2013-06-11T10:39:00Z"/>
                <w:rFonts w:ascii="Arial" w:hAnsi="Arial" w:cs="Arial"/>
                <w:sz w:val="20"/>
              </w:rPr>
            </w:pPr>
          </w:p>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758" w:author="morayoa" w:date="2013-06-11T10:39:00Z"/>
                <w:rFonts w:ascii="Arial" w:hAnsi="Arial" w:cs="Arial"/>
                <w:sz w:val="20"/>
              </w:rPr>
            </w:pPr>
            <w:ins w:id="759" w:author="morayoa" w:date="2013-06-11T10:39:00Z">
              <w:r w:rsidRPr="00A12F15">
                <w:rPr>
                  <w:rFonts w:ascii="Arial" w:hAnsi="Arial" w:cs="Arial"/>
                  <w:sz w:val="20"/>
                </w:rPr>
                <w:t>(    )</w:t>
              </w:r>
            </w:ins>
          </w:p>
        </w:tc>
        <w:tc>
          <w:tcPr>
            <w:tcW w:w="1275" w:type="dxa"/>
            <w:tcBorders>
              <w:top w:val="double" w:sz="6" w:space="0" w:color="auto"/>
              <w:bottom w:val="single" w:sz="6" w:space="0" w:color="auto"/>
              <w:right w:val="doub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760" w:author="morayoa" w:date="2013-06-11T10:39:00Z"/>
                <w:rFonts w:ascii="Arial" w:hAnsi="Arial" w:cs="Arial"/>
                <w:sz w:val="20"/>
              </w:rPr>
            </w:pPr>
            <w:ins w:id="761" w:author="morayoa" w:date="2013-06-11T10:39:00Z">
              <w:r w:rsidRPr="00A12F15">
                <w:rPr>
                  <w:rFonts w:ascii="Arial" w:hAnsi="Arial" w:cs="Arial"/>
                  <w:sz w:val="20"/>
                </w:rPr>
                <w:t>E %(***)</w:t>
              </w:r>
            </w:ins>
          </w:p>
        </w:tc>
      </w:tr>
      <w:tr w:rsidR="00503D98" w:rsidRPr="00A12F15" w:rsidTr="00503D98">
        <w:trPr>
          <w:ins w:id="762" w:author="morayoa" w:date="2013-06-11T10:39:00Z"/>
        </w:trPr>
        <w:tc>
          <w:tcPr>
            <w:tcW w:w="1418" w:type="dxa"/>
            <w:vMerge w:val="restart"/>
            <w:tcBorders>
              <w:top w:val="single" w:sz="6" w:space="0" w:color="auto"/>
              <w:left w:val="doub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jc w:val="center"/>
              <w:rPr>
                <w:ins w:id="763" w:author="morayoa" w:date="2013-06-11T10:39:00Z"/>
                <w:rFonts w:ascii="Arial" w:hAnsi="Arial" w:cs="Arial"/>
                <w:sz w:val="20"/>
              </w:rPr>
            </w:pPr>
            <w:proofErr w:type="spellStart"/>
            <w:ins w:id="764" w:author="morayoa" w:date="2013-06-11T10:39:00Z">
              <w:r w:rsidRPr="00A12F15">
                <w:rPr>
                  <w:rFonts w:ascii="Arial" w:hAnsi="Arial" w:cs="Arial"/>
                  <w:sz w:val="20"/>
                </w:rPr>
                <w:t>Q</w:t>
              </w:r>
              <w:r w:rsidRPr="00A12F15">
                <w:rPr>
                  <w:rFonts w:ascii="Arial" w:hAnsi="Arial" w:cs="Arial"/>
                  <w:sz w:val="20"/>
                  <w:vertAlign w:val="subscript"/>
                </w:rPr>
                <w:t>max</w:t>
              </w:r>
              <w:proofErr w:type="spellEnd"/>
            </w:ins>
          </w:p>
        </w:tc>
        <w:tc>
          <w:tcPr>
            <w:tcW w:w="1112" w:type="dxa"/>
            <w:vMerge w:val="restart"/>
            <w:tcBorders>
              <w:top w:val="sing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jc w:val="center"/>
              <w:rPr>
                <w:ins w:id="765" w:author="morayoa" w:date="2013-06-11T10:39:00Z"/>
                <w:rFonts w:ascii="Arial" w:hAnsi="Arial" w:cs="Arial"/>
                <w:sz w:val="20"/>
              </w:rPr>
            </w:pPr>
          </w:p>
        </w:tc>
        <w:tc>
          <w:tcPr>
            <w:tcW w:w="1112" w:type="dxa"/>
            <w:vMerge w:val="restart"/>
            <w:tcBorders>
              <w:top w:val="sing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jc w:val="center"/>
              <w:rPr>
                <w:ins w:id="766" w:author="morayoa" w:date="2013-06-11T10:39:00Z"/>
                <w:rFonts w:ascii="Arial" w:hAnsi="Arial" w:cs="Arial"/>
                <w:sz w:val="20"/>
              </w:rPr>
            </w:pPr>
          </w:p>
        </w:tc>
        <w:tc>
          <w:tcPr>
            <w:tcW w:w="1320" w:type="dxa"/>
            <w:vMerge w:val="restart"/>
            <w:tcBorders>
              <w:top w:val="sing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jc w:val="center"/>
              <w:rPr>
                <w:ins w:id="767" w:author="morayoa" w:date="2013-06-11T10:39:00Z"/>
                <w:rFonts w:ascii="Arial" w:hAnsi="Arial" w:cs="Arial"/>
                <w:sz w:val="20"/>
              </w:rPr>
            </w:pPr>
          </w:p>
        </w:tc>
        <w:tc>
          <w:tcPr>
            <w:tcW w:w="1417" w:type="dxa"/>
            <w:tcBorders>
              <w:top w:val="single" w:sz="6" w:space="0" w:color="auto"/>
              <w:bottom w:val="sing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768" w:author="morayoa" w:date="2013-06-11T10:39:00Z"/>
                <w:rFonts w:ascii="Arial" w:hAnsi="Arial" w:cs="Arial"/>
                <w:sz w:val="20"/>
              </w:rPr>
            </w:pPr>
          </w:p>
        </w:tc>
        <w:tc>
          <w:tcPr>
            <w:tcW w:w="1418" w:type="dxa"/>
            <w:tcBorders>
              <w:top w:val="single" w:sz="6" w:space="0" w:color="auto"/>
              <w:bottom w:val="sing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769" w:author="morayoa" w:date="2013-06-11T10:39:00Z"/>
                <w:rFonts w:ascii="Arial" w:hAnsi="Arial" w:cs="Arial"/>
                <w:sz w:val="20"/>
              </w:rPr>
            </w:pPr>
          </w:p>
        </w:tc>
        <w:tc>
          <w:tcPr>
            <w:tcW w:w="1275" w:type="dxa"/>
            <w:tcBorders>
              <w:top w:val="single" w:sz="6" w:space="0" w:color="auto"/>
              <w:bottom w:val="single" w:sz="6" w:space="0" w:color="auto"/>
              <w:right w:val="doub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770" w:author="morayoa" w:date="2013-06-11T10:39:00Z"/>
                <w:rFonts w:ascii="Arial" w:hAnsi="Arial" w:cs="Arial"/>
                <w:sz w:val="20"/>
              </w:rPr>
            </w:pPr>
          </w:p>
        </w:tc>
      </w:tr>
      <w:tr w:rsidR="00503D98" w:rsidRPr="00A12F15" w:rsidTr="008C443C">
        <w:tblPrEx>
          <w:tblW w:w="9072" w:type="dxa"/>
          <w:tblInd w:w="56" w:type="dxa"/>
          <w:tblBorders>
            <w:top w:val="double" w:sz="12" w:space="0" w:color="auto"/>
            <w:left w:val="double" w:sz="12" w:space="0" w:color="auto"/>
            <w:bottom w:val="double" w:sz="12" w:space="0" w:color="auto"/>
            <w:right w:val="double" w:sz="12" w:space="0" w:color="auto"/>
            <w:insideH w:val="single" w:sz="6" w:space="0" w:color="auto"/>
            <w:insideV w:val="single" w:sz="6" w:space="0" w:color="auto"/>
          </w:tblBorders>
          <w:tblLayout w:type="fixed"/>
          <w:tblCellMar>
            <w:left w:w="56" w:type="dxa"/>
            <w:right w:w="56" w:type="dxa"/>
          </w:tblCellMar>
          <w:tblLook w:val="0000"/>
          <w:tblPrExChange w:id="771" w:author="morayoa" w:date="2013-06-11T10:47:00Z">
            <w:tblPrEx>
              <w:tblW w:w="9072" w:type="dxa"/>
              <w:tblInd w:w="56" w:type="dxa"/>
              <w:tblBorders>
                <w:top w:val="double" w:sz="12" w:space="0" w:color="auto"/>
                <w:left w:val="double" w:sz="12" w:space="0" w:color="auto"/>
                <w:bottom w:val="double" w:sz="12" w:space="0" w:color="auto"/>
                <w:right w:val="double" w:sz="12" w:space="0" w:color="auto"/>
                <w:insideH w:val="single" w:sz="6" w:space="0" w:color="auto"/>
                <w:insideV w:val="single" w:sz="6" w:space="0" w:color="auto"/>
              </w:tblBorders>
              <w:tblLayout w:type="fixed"/>
              <w:tblCellMar>
                <w:left w:w="56" w:type="dxa"/>
                <w:right w:w="56" w:type="dxa"/>
              </w:tblCellMar>
              <w:tblLook w:val="0000"/>
            </w:tblPrEx>
          </w:tblPrExChange>
        </w:tblPrEx>
        <w:trPr>
          <w:ins w:id="772" w:author="morayoa" w:date="2013-06-11T10:39:00Z"/>
          <w:trPrChange w:id="773" w:author="morayoa" w:date="2013-06-11T10:47:00Z">
            <w:trPr>
              <w:gridAfter w:val="0"/>
            </w:trPr>
          </w:trPrChange>
        </w:trPr>
        <w:tc>
          <w:tcPr>
            <w:tcW w:w="1418" w:type="dxa"/>
            <w:vMerge/>
            <w:tcBorders>
              <w:left w:val="double" w:sz="6" w:space="0" w:color="auto"/>
              <w:bottom w:val="single" w:sz="6" w:space="0" w:color="auto"/>
            </w:tcBorders>
            <w:tcPrChange w:id="774" w:author="morayoa" w:date="2013-06-11T10:47:00Z">
              <w:tcPr>
                <w:tcW w:w="1418" w:type="dxa"/>
                <w:gridSpan w:val="2"/>
                <w:vMerge/>
                <w:tcBorders>
                  <w:left w:val="double" w:sz="6" w:space="0" w:color="auto"/>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775" w:author="morayoa" w:date="2013-06-11T10:39:00Z"/>
                <w:rFonts w:ascii="Arial" w:hAnsi="Arial" w:cs="Arial"/>
                <w:sz w:val="20"/>
              </w:rPr>
            </w:pPr>
          </w:p>
        </w:tc>
        <w:tc>
          <w:tcPr>
            <w:tcW w:w="1112" w:type="dxa"/>
            <w:vMerge/>
            <w:tcBorders>
              <w:bottom w:val="single" w:sz="6" w:space="0" w:color="auto"/>
            </w:tcBorders>
            <w:tcPrChange w:id="776" w:author="morayoa" w:date="2013-06-11T10:47:00Z">
              <w:tcPr>
                <w:tcW w:w="1112" w:type="dxa"/>
                <w:gridSpan w:val="2"/>
                <w:vMerge/>
                <w:tcBorders>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777" w:author="morayoa" w:date="2013-06-11T10:39:00Z"/>
                <w:rFonts w:ascii="Arial" w:hAnsi="Arial" w:cs="Arial"/>
                <w:sz w:val="20"/>
              </w:rPr>
            </w:pPr>
          </w:p>
        </w:tc>
        <w:tc>
          <w:tcPr>
            <w:tcW w:w="1112" w:type="dxa"/>
            <w:vMerge/>
            <w:tcBorders>
              <w:bottom w:val="single" w:sz="6" w:space="0" w:color="auto"/>
            </w:tcBorders>
            <w:tcPrChange w:id="778" w:author="morayoa" w:date="2013-06-11T10:47:00Z">
              <w:tcPr>
                <w:tcW w:w="1112" w:type="dxa"/>
                <w:gridSpan w:val="2"/>
                <w:vMerge/>
                <w:tcBorders>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779" w:author="morayoa" w:date="2013-06-11T10:39:00Z"/>
                <w:rFonts w:ascii="Arial" w:hAnsi="Arial" w:cs="Arial"/>
                <w:sz w:val="20"/>
              </w:rPr>
            </w:pPr>
          </w:p>
        </w:tc>
        <w:tc>
          <w:tcPr>
            <w:tcW w:w="1320" w:type="dxa"/>
            <w:vMerge/>
            <w:tcBorders>
              <w:bottom w:val="single" w:sz="6" w:space="0" w:color="auto"/>
            </w:tcBorders>
            <w:tcPrChange w:id="780" w:author="morayoa" w:date="2013-06-11T10:47:00Z">
              <w:tcPr>
                <w:tcW w:w="1320" w:type="dxa"/>
                <w:gridSpan w:val="2"/>
                <w:vMerge/>
                <w:tcBorders>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781" w:author="morayoa" w:date="2013-06-11T10:39:00Z"/>
                <w:rFonts w:ascii="Arial" w:hAnsi="Arial" w:cs="Arial"/>
                <w:sz w:val="20"/>
              </w:rPr>
            </w:pPr>
          </w:p>
        </w:tc>
        <w:tc>
          <w:tcPr>
            <w:tcW w:w="1417" w:type="dxa"/>
            <w:tcBorders>
              <w:top w:val="single" w:sz="6" w:space="0" w:color="auto"/>
              <w:bottom w:val="single" w:sz="6" w:space="0" w:color="auto"/>
            </w:tcBorders>
            <w:tcPrChange w:id="782" w:author="morayoa" w:date="2013-06-11T10:47:00Z">
              <w:tcPr>
                <w:tcW w:w="1417" w:type="dxa"/>
                <w:gridSpan w:val="2"/>
                <w:tcBorders>
                  <w:top w:val="single" w:sz="6" w:space="0" w:color="auto"/>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783" w:author="morayoa" w:date="2013-06-11T10:39:00Z"/>
                <w:rFonts w:ascii="Arial" w:hAnsi="Arial" w:cs="Arial"/>
                <w:sz w:val="20"/>
              </w:rPr>
            </w:pPr>
          </w:p>
        </w:tc>
        <w:tc>
          <w:tcPr>
            <w:tcW w:w="1418" w:type="dxa"/>
            <w:tcBorders>
              <w:top w:val="single" w:sz="6" w:space="0" w:color="auto"/>
              <w:bottom w:val="single" w:sz="6" w:space="0" w:color="auto"/>
            </w:tcBorders>
            <w:tcPrChange w:id="784" w:author="morayoa" w:date="2013-06-11T10:47:00Z">
              <w:tcPr>
                <w:tcW w:w="1418" w:type="dxa"/>
                <w:gridSpan w:val="2"/>
                <w:tcBorders>
                  <w:top w:val="single" w:sz="6" w:space="0" w:color="auto"/>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785" w:author="morayoa" w:date="2013-06-11T10:39:00Z"/>
                <w:rFonts w:ascii="Arial" w:hAnsi="Arial" w:cs="Arial"/>
                <w:sz w:val="20"/>
              </w:rPr>
            </w:pPr>
          </w:p>
        </w:tc>
        <w:tc>
          <w:tcPr>
            <w:tcW w:w="1275" w:type="dxa"/>
            <w:tcBorders>
              <w:top w:val="single" w:sz="6" w:space="0" w:color="auto"/>
              <w:bottom w:val="single" w:sz="6" w:space="0" w:color="auto"/>
              <w:right w:val="double" w:sz="6" w:space="0" w:color="auto"/>
            </w:tcBorders>
            <w:tcPrChange w:id="786" w:author="morayoa" w:date="2013-06-11T10:47:00Z">
              <w:tcPr>
                <w:tcW w:w="1275" w:type="dxa"/>
                <w:gridSpan w:val="2"/>
                <w:tcBorders>
                  <w:top w:val="single" w:sz="6" w:space="0" w:color="auto"/>
                  <w:bottom w:val="single" w:sz="6" w:space="0" w:color="auto"/>
                  <w:right w:val="doub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787" w:author="morayoa" w:date="2013-06-11T10:39:00Z"/>
                <w:rFonts w:ascii="Arial" w:hAnsi="Arial" w:cs="Arial"/>
                <w:sz w:val="20"/>
              </w:rPr>
            </w:pPr>
          </w:p>
        </w:tc>
      </w:tr>
      <w:tr w:rsidR="00503D98" w:rsidRPr="00A12F15" w:rsidTr="008C443C">
        <w:tblPrEx>
          <w:tblW w:w="9072" w:type="dxa"/>
          <w:tblInd w:w="56" w:type="dxa"/>
          <w:tblBorders>
            <w:top w:val="double" w:sz="12" w:space="0" w:color="auto"/>
            <w:left w:val="double" w:sz="12" w:space="0" w:color="auto"/>
            <w:bottom w:val="double" w:sz="12" w:space="0" w:color="auto"/>
            <w:right w:val="double" w:sz="12" w:space="0" w:color="auto"/>
            <w:insideH w:val="single" w:sz="6" w:space="0" w:color="auto"/>
            <w:insideV w:val="single" w:sz="6" w:space="0" w:color="auto"/>
          </w:tblBorders>
          <w:tblLayout w:type="fixed"/>
          <w:tblCellMar>
            <w:left w:w="56" w:type="dxa"/>
            <w:right w:w="56" w:type="dxa"/>
          </w:tblCellMar>
          <w:tblLook w:val="0000"/>
          <w:tblPrExChange w:id="788" w:author="morayoa" w:date="2013-06-11T10:47:00Z">
            <w:tblPrEx>
              <w:tblW w:w="9072" w:type="dxa"/>
              <w:tblInd w:w="56" w:type="dxa"/>
              <w:tblBorders>
                <w:top w:val="double" w:sz="12" w:space="0" w:color="auto"/>
                <w:left w:val="double" w:sz="12" w:space="0" w:color="auto"/>
                <w:bottom w:val="double" w:sz="12" w:space="0" w:color="auto"/>
                <w:right w:val="double" w:sz="12" w:space="0" w:color="auto"/>
                <w:insideH w:val="single" w:sz="6" w:space="0" w:color="auto"/>
                <w:insideV w:val="single" w:sz="6" w:space="0" w:color="auto"/>
              </w:tblBorders>
              <w:tblLayout w:type="fixed"/>
              <w:tblCellMar>
                <w:left w:w="56" w:type="dxa"/>
                <w:right w:w="56" w:type="dxa"/>
              </w:tblCellMar>
              <w:tblLook w:val="0000"/>
            </w:tblPrEx>
          </w:tblPrExChange>
        </w:tblPrEx>
        <w:trPr>
          <w:ins w:id="789" w:author="morayoa" w:date="2013-06-11T10:39:00Z"/>
          <w:trPrChange w:id="790" w:author="morayoa" w:date="2013-06-11T10:47:00Z">
            <w:trPr>
              <w:gridAfter w:val="0"/>
            </w:trPr>
          </w:trPrChange>
        </w:trPr>
        <w:tc>
          <w:tcPr>
            <w:tcW w:w="1418" w:type="dxa"/>
            <w:vMerge w:val="restart"/>
            <w:tcBorders>
              <w:top w:val="single" w:sz="6" w:space="0" w:color="auto"/>
              <w:left w:val="double" w:sz="6" w:space="0" w:color="auto"/>
              <w:bottom w:val="single" w:sz="6" w:space="0" w:color="auto"/>
            </w:tcBorders>
            <w:tcPrChange w:id="791" w:author="morayoa" w:date="2013-06-11T10:47:00Z">
              <w:tcPr>
                <w:tcW w:w="1418" w:type="dxa"/>
                <w:gridSpan w:val="2"/>
                <w:vMerge w:val="restart"/>
                <w:tcBorders>
                  <w:top w:val="single" w:sz="6" w:space="0" w:color="auto"/>
                  <w:left w:val="doub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792" w:author="morayoa" w:date="2013-06-11T10:39:00Z"/>
                <w:rFonts w:ascii="Arial" w:hAnsi="Arial" w:cs="Arial"/>
                <w:sz w:val="20"/>
              </w:rPr>
            </w:pPr>
            <w:proofErr w:type="spellStart"/>
            <w:ins w:id="793" w:author="morayoa" w:date="2013-06-11T10:39:00Z">
              <w:r w:rsidRPr="00A12F15">
                <w:rPr>
                  <w:rFonts w:ascii="Arial" w:hAnsi="Arial" w:cs="Arial"/>
                  <w:sz w:val="20"/>
                </w:rPr>
                <w:t>Q</w:t>
              </w:r>
              <w:r w:rsidRPr="00A12F15">
                <w:rPr>
                  <w:rFonts w:ascii="Arial" w:hAnsi="Arial" w:cs="Arial"/>
                  <w:sz w:val="20"/>
                  <w:vertAlign w:val="subscript"/>
                </w:rPr>
                <w:t>min</w:t>
              </w:r>
              <w:proofErr w:type="spellEnd"/>
            </w:ins>
          </w:p>
        </w:tc>
        <w:tc>
          <w:tcPr>
            <w:tcW w:w="1112" w:type="dxa"/>
            <w:vMerge w:val="restart"/>
            <w:tcBorders>
              <w:top w:val="single" w:sz="6" w:space="0" w:color="auto"/>
              <w:bottom w:val="single" w:sz="6" w:space="0" w:color="auto"/>
            </w:tcBorders>
            <w:tcPrChange w:id="794" w:author="morayoa" w:date="2013-06-11T10:47:00Z">
              <w:tcPr>
                <w:tcW w:w="1112" w:type="dxa"/>
                <w:gridSpan w:val="2"/>
                <w:vMerge w:val="restart"/>
                <w:tcBorders>
                  <w:top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795" w:author="morayoa" w:date="2013-06-11T10:39:00Z"/>
                <w:rFonts w:ascii="Arial" w:hAnsi="Arial" w:cs="Arial"/>
                <w:sz w:val="20"/>
              </w:rPr>
            </w:pPr>
          </w:p>
        </w:tc>
        <w:tc>
          <w:tcPr>
            <w:tcW w:w="1112" w:type="dxa"/>
            <w:vMerge w:val="restart"/>
            <w:tcBorders>
              <w:top w:val="single" w:sz="6" w:space="0" w:color="auto"/>
              <w:bottom w:val="single" w:sz="6" w:space="0" w:color="auto"/>
            </w:tcBorders>
            <w:tcPrChange w:id="796" w:author="morayoa" w:date="2013-06-11T10:47:00Z">
              <w:tcPr>
                <w:tcW w:w="1112" w:type="dxa"/>
                <w:gridSpan w:val="2"/>
                <w:vMerge w:val="restart"/>
                <w:tcBorders>
                  <w:top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797" w:author="morayoa" w:date="2013-06-11T10:39:00Z"/>
                <w:rFonts w:ascii="Arial" w:hAnsi="Arial" w:cs="Arial"/>
                <w:sz w:val="20"/>
              </w:rPr>
            </w:pPr>
          </w:p>
        </w:tc>
        <w:tc>
          <w:tcPr>
            <w:tcW w:w="1320" w:type="dxa"/>
            <w:vMerge w:val="restart"/>
            <w:tcBorders>
              <w:top w:val="single" w:sz="6" w:space="0" w:color="auto"/>
              <w:bottom w:val="single" w:sz="6" w:space="0" w:color="auto"/>
            </w:tcBorders>
            <w:tcPrChange w:id="798" w:author="morayoa" w:date="2013-06-11T10:47:00Z">
              <w:tcPr>
                <w:tcW w:w="1320" w:type="dxa"/>
                <w:gridSpan w:val="2"/>
                <w:vMerge w:val="restart"/>
                <w:tcBorders>
                  <w:top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799" w:author="morayoa" w:date="2013-06-11T10:39:00Z"/>
                <w:rFonts w:ascii="Arial" w:hAnsi="Arial" w:cs="Arial"/>
                <w:sz w:val="20"/>
              </w:rPr>
            </w:pPr>
          </w:p>
        </w:tc>
        <w:tc>
          <w:tcPr>
            <w:tcW w:w="1417" w:type="dxa"/>
            <w:tcBorders>
              <w:top w:val="single" w:sz="6" w:space="0" w:color="auto"/>
              <w:bottom w:val="single" w:sz="6" w:space="0" w:color="auto"/>
            </w:tcBorders>
            <w:tcPrChange w:id="800" w:author="morayoa" w:date="2013-06-11T10:47:00Z">
              <w:tcPr>
                <w:tcW w:w="1417" w:type="dxa"/>
                <w:gridSpan w:val="2"/>
                <w:tcBorders>
                  <w:top w:val="single" w:sz="6" w:space="0" w:color="auto"/>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801" w:author="morayoa" w:date="2013-06-11T10:39:00Z"/>
                <w:rFonts w:ascii="Arial" w:hAnsi="Arial" w:cs="Arial"/>
                <w:sz w:val="20"/>
              </w:rPr>
            </w:pPr>
          </w:p>
        </w:tc>
        <w:tc>
          <w:tcPr>
            <w:tcW w:w="1418" w:type="dxa"/>
            <w:tcBorders>
              <w:top w:val="single" w:sz="6" w:space="0" w:color="auto"/>
              <w:bottom w:val="single" w:sz="6" w:space="0" w:color="auto"/>
            </w:tcBorders>
            <w:tcPrChange w:id="802" w:author="morayoa" w:date="2013-06-11T10:47:00Z">
              <w:tcPr>
                <w:tcW w:w="1418" w:type="dxa"/>
                <w:gridSpan w:val="2"/>
                <w:tcBorders>
                  <w:top w:val="single" w:sz="6" w:space="0" w:color="auto"/>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803" w:author="morayoa" w:date="2013-06-11T10:39:00Z"/>
                <w:rFonts w:ascii="Arial" w:hAnsi="Arial" w:cs="Arial"/>
                <w:sz w:val="20"/>
              </w:rPr>
            </w:pPr>
          </w:p>
        </w:tc>
        <w:tc>
          <w:tcPr>
            <w:tcW w:w="1275" w:type="dxa"/>
            <w:tcBorders>
              <w:top w:val="single" w:sz="6" w:space="0" w:color="auto"/>
              <w:bottom w:val="single" w:sz="6" w:space="0" w:color="auto"/>
              <w:right w:val="double" w:sz="6" w:space="0" w:color="auto"/>
            </w:tcBorders>
            <w:tcPrChange w:id="804" w:author="morayoa" w:date="2013-06-11T10:47:00Z">
              <w:tcPr>
                <w:tcW w:w="1275" w:type="dxa"/>
                <w:gridSpan w:val="2"/>
                <w:tcBorders>
                  <w:top w:val="single" w:sz="6" w:space="0" w:color="auto"/>
                  <w:bottom w:val="single" w:sz="6" w:space="0" w:color="auto"/>
                  <w:right w:val="doub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805" w:author="morayoa" w:date="2013-06-11T10:39:00Z"/>
                <w:rFonts w:ascii="Arial" w:hAnsi="Arial" w:cs="Arial"/>
                <w:sz w:val="20"/>
              </w:rPr>
            </w:pPr>
          </w:p>
        </w:tc>
      </w:tr>
      <w:tr w:rsidR="00503D98" w:rsidRPr="00A12F15" w:rsidTr="008C443C">
        <w:tblPrEx>
          <w:tblW w:w="9072" w:type="dxa"/>
          <w:tblInd w:w="56" w:type="dxa"/>
          <w:tblBorders>
            <w:top w:val="double" w:sz="12" w:space="0" w:color="auto"/>
            <w:left w:val="double" w:sz="12" w:space="0" w:color="auto"/>
            <w:bottom w:val="double" w:sz="12" w:space="0" w:color="auto"/>
            <w:right w:val="double" w:sz="12" w:space="0" w:color="auto"/>
            <w:insideH w:val="single" w:sz="6" w:space="0" w:color="auto"/>
            <w:insideV w:val="single" w:sz="6" w:space="0" w:color="auto"/>
          </w:tblBorders>
          <w:tblLayout w:type="fixed"/>
          <w:tblCellMar>
            <w:left w:w="56" w:type="dxa"/>
            <w:right w:w="56" w:type="dxa"/>
          </w:tblCellMar>
          <w:tblLook w:val="0000"/>
          <w:tblPrExChange w:id="806" w:author="morayoa" w:date="2013-06-11T10:47:00Z">
            <w:tblPrEx>
              <w:tblW w:w="9072" w:type="dxa"/>
              <w:tblInd w:w="56" w:type="dxa"/>
              <w:tblBorders>
                <w:top w:val="double" w:sz="12" w:space="0" w:color="auto"/>
                <w:left w:val="double" w:sz="12" w:space="0" w:color="auto"/>
                <w:bottom w:val="double" w:sz="12" w:space="0" w:color="auto"/>
                <w:right w:val="double" w:sz="12" w:space="0" w:color="auto"/>
                <w:insideH w:val="single" w:sz="6" w:space="0" w:color="auto"/>
                <w:insideV w:val="single" w:sz="6" w:space="0" w:color="auto"/>
              </w:tblBorders>
              <w:tblLayout w:type="fixed"/>
              <w:tblCellMar>
                <w:left w:w="56" w:type="dxa"/>
                <w:right w:w="56" w:type="dxa"/>
              </w:tblCellMar>
              <w:tblLook w:val="0000"/>
            </w:tblPrEx>
          </w:tblPrExChange>
        </w:tblPrEx>
        <w:trPr>
          <w:ins w:id="807" w:author="morayoa" w:date="2013-06-11T10:39:00Z"/>
          <w:trPrChange w:id="808" w:author="morayoa" w:date="2013-06-11T10:47:00Z">
            <w:trPr>
              <w:gridAfter w:val="0"/>
            </w:trPr>
          </w:trPrChange>
        </w:trPr>
        <w:tc>
          <w:tcPr>
            <w:tcW w:w="1418" w:type="dxa"/>
            <w:vMerge/>
            <w:tcBorders>
              <w:top w:val="single" w:sz="6" w:space="0" w:color="auto"/>
              <w:left w:val="double" w:sz="6" w:space="0" w:color="auto"/>
              <w:bottom w:val="double" w:sz="6" w:space="0" w:color="auto"/>
            </w:tcBorders>
            <w:tcPrChange w:id="809" w:author="morayoa" w:date="2013-06-11T10:47:00Z">
              <w:tcPr>
                <w:tcW w:w="1418" w:type="dxa"/>
                <w:gridSpan w:val="2"/>
                <w:vMerge/>
                <w:tcBorders>
                  <w:left w:val="double" w:sz="6" w:space="0" w:color="auto"/>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810" w:author="morayoa" w:date="2013-06-11T10:39:00Z"/>
                <w:rFonts w:ascii="Arial" w:hAnsi="Arial" w:cs="Arial"/>
                <w:sz w:val="20"/>
              </w:rPr>
            </w:pPr>
          </w:p>
        </w:tc>
        <w:tc>
          <w:tcPr>
            <w:tcW w:w="1112" w:type="dxa"/>
            <w:vMerge/>
            <w:tcBorders>
              <w:top w:val="single" w:sz="6" w:space="0" w:color="auto"/>
              <w:bottom w:val="double" w:sz="6" w:space="0" w:color="auto"/>
            </w:tcBorders>
            <w:tcPrChange w:id="811" w:author="morayoa" w:date="2013-06-11T10:47:00Z">
              <w:tcPr>
                <w:tcW w:w="1112" w:type="dxa"/>
                <w:gridSpan w:val="2"/>
                <w:vMerge/>
                <w:tcBorders>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812" w:author="morayoa" w:date="2013-06-11T10:39:00Z"/>
                <w:rFonts w:ascii="Arial" w:hAnsi="Arial" w:cs="Arial"/>
                <w:sz w:val="20"/>
              </w:rPr>
            </w:pPr>
          </w:p>
        </w:tc>
        <w:tc>
          <w:tcPr>
            <w:tcW w:w="1112" w:type="dxa"/>
            <w:vMerge/>
            <w:tcBorders>
              <w:top w:val="single" w:sz="6" w:space="0" w:color="auto"/>
              <w:bottom w:val="double" w:sz="6" w:space="0" w:color="auto"/>
            </w:tcBorders>
            <w:tcPrChange w:id="813" w:author="morayoa" w:date="2013-06-11T10:47:00Z">
              <w:tcPr>
                <w:tcW w:w="1112" w:type="dxa"/>
                <w:gridSpan w:val="2"/>
                <w:vMerge/>
                <w:tcBorders>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814" w:author="morayoa" w:date="2013-06-11T10:39:00Z"/>
                <w:rFonts w:ascii="Arial" w:hAnsi="Arial" w:cs="Arial"/>
                <w:sz w:val="20"/>
              </w:rPr>
            </w:pPr>
          </w:p>
        </w:tc>
        <w:tc>
          <w:tcPr>
            <w:tcW w:w="1320" w:type="dxa"/>
            <w:vMerge/>
            <w:tcBorders>
              <w:top w:val="single" w:sz="6" w:space="0" w:color="auto"/>
              <w:bottom w:val="double" w:sz="6" w:space="0" w:color="auto"/>
            </w:tcBorders>
            <w:tcPrChange w:id="815" w:author="morayoa" w:date="2013-06-11T10:47:00Z">
              <w:tcPr>
                <w:tcW w:w="1320" w:type="dxa"/>
                <w:gridSpan w:val="2"/>
                <w:vMerge/>
                <w:tcBorders>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816" w:author="morayoa" w:date="2013-06-11T10:39:00Z"/>
                <w:rFonts w:ascii="Arial" w:hAnsi="Arial" w:cs="Arial"/>
                <w:sz w:val="20"/>
              </w:rPr>
            </w:pPr>
          </w:p>
        </w:tc>
        <w:tc>
          <w:tcPr>
            <w:tcW w:w="1417" w:type="dxa"/>
            <w:tcBorders>
              <w:top w:val="single" w:sz="6" w:space="0" w:color="auto"/>
              <w:bottom w:val="double" w:sz="6" w:space="0" w:color="auto"/>
            </w:tcBorders>
            <w:tcPrChange w:id="817" w:author="morayoa" w:date="2013-06-11T10:47:00Z">
              <w:tcPr>
                <w:tcW w:w="1417" w:type="dxa"/>
                <w:gridSpan w:val="2"/>
                <w:tcBorders>
                  <w:top w:val="single" w:sz="6" w:space="0" w:color="auto"/>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818" w:author="morayoa" w:date="2013-06-11T10:39:00Z"/>
                <w:rFonts w:ascii="Arial" w:hAnsi="Arial" w:cs="Arial"/>
                <w:sz w:val="20"/>
              </w:rPr>
            </w:pPr>
          </w:p>
        </w:tc>
        <w:tc>
          <w:tcPr>
            <w:tcW w:w="1418" w:type="dxa"/>
            <w:tcBorders>
              <w:top w:val="single" w:sz="6" w:space="0" w:color="auto"/>
              <w:bottom w:val="double" w:sz="6" w:space="0" w:color="auto"/>
            </w:tcBorders>
            <w:tcPrChange w:id="819" w:author="morayoa" w:date="2013-06-11T10:47:00Z">
              <w:tcPr>
                <w:tcW w:w="1418" w:type="dxa"/>
                <w:gridSpan w:val="2"/>
                <w:tcBorders>
                  <w:top w:val="single" w:sz="6" w:space="0" w:color="auto"/>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820" w:author="morayoa" w:date="2013-06-11T10:39:00Z"/>
                <w:rFonts w:ascii="Arial" w:hAnsi="Arial" w:cs="Arial"/>
                <w:sz w:val="20"/>
              </w:rPr>
            </w:pPr>
          </w:p>
        </w:tc>
        <w:tc>
          <w:tcPr>
            <w:tcW w:w="1275" w:type="dxa"/>
            <w:tcBorders>
              <w:top w:val="single" w:sz="6" w:space="0" w:color="auto"/>
              <w:bottom w:val="double" w:sz="6" w:space="0" w:color="auto"/>
              <w:right w:val="double" w:sz="6" w:space="0" w:color="auto"/>
            </w:tcBorders>
            <w:tcPrChange w:id="821" w:author="morayoa" w:date="2013-06-11T10:47:00Z">
              <w:tcPr>
                <w:tcW w:w="1275" w:type="dxa"/>
                <w:gridSpan w:val="2"/>
                <w:tcBorders>
                  <w:top w:val="single" w:sz="6" w:space="0" w:color="auto"/>
                  <w:bottom w:val="single" w:sz="6" w:space="0" w:color="auto"/>
                  <w:right w:val="doub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822" w:author="morayoa" w:date="2013-06-11T10:39:00Z"/>
                <w:rFonts w:ascii="Arial" w:hAnsi="Arial" w:cs="Arial"/>
                <w:sz w:val="20"/>
              </w:rPr>
            </w:pPr>
          </w:p>
        </w:tc>
      </w:tr>
    </w:tbl>
    <w:p w:rsidR="001711D4" w:rsidRDefault="001711D4" w:rsidP="001711D4">
      <w:pPr>
        <w:tabs>
          <w:tab w:val="left" w:pos="-720"/>
          <w:tab w:val="left" w:pos="0"/>
          <w:tab w:val="left" w:pos="259"/>
          <w:tab w:val="left" w:pos="604"/>
          <w:tab w:val="left" w:pos="816"/>
          <w:tab w:val="left" w:pos="1440"/>
        </w:tabs>
        <w:suppressAutoHyphens/>
        <w:jc w:val="both"/>
        <w:rPr>
          <w:ins w:id="823" w:author="morayoa" w:date="2013-06-11T10:46:00Z"/>
          <w:rFonts w:ascii="Arial" w:hAnsi="Arial" w:cs="Arial"/>
          <w:sz w:val="20"/>
        </w:rPr>
      </w:pPr>
    </w:p>
    <w:p w:rsidR="008C443C" w:rsidRPr="00A12F15" w:rsidRDefault="008C443C" w:rsidP="008C443C">
      <w:pPr>
        <w:tabs>
          <w:tab w:val="left" w:pos="-720"/>
          <w:tab w:val="left" w:pos="0"/>
          <w:tab w:val="left" w:pos="259"/>
          <w:tab w:val="left" w:pos="604"/>
          <w:tab w:val="left" w:pos="653"/>
          <w:tab w:val="left" w:pos="1440"/>
        </w:tabs>
        <w:suppressAutoHyphens/>
        <w:jc w:val="both"/>
        <w:rPr>
          <w:ins w:id="824" w:author="morayoa" w:date="2013-06-11T10:46:00Z"/>
          <w:rFonts w:ascii="Arial" w:hAnsi="Arial" w:cs="Arial"/>
          <w:sz w:val="20"/>
        </w:rPr>
      </w:pPr>
      <w:ins w:id="825" w:author="morayoa" w:date="2013-06-11T10:46:00Z">
        <w:r w:rsidRPr="00A12F15">
          <w:rPr>
            <w:rFonts w:ascii="Arial" w:hAnsi="Arial" w:cs="Arial"/>
            <w:sz w:val="20"/>
          </w:rPr>
          <w:t xml:space="preserve">(*) </w:t>
        </w:r>
        <w:r w:rsidRPr="00A12F15">
          <w:rPr>
            <w:rFonts w:ascii="Arial" w:hAnsi="Arial" w:cs="Arial"/>
            <w:sz w:val="20"/>
          </w:rPr>
          <w:tab/>
          <w:t>The pulses sent by the displacement transducer (or simulator) to simulate belt movement</w:t>
        </w:r>
      </w:ins>
    </w:p>
    <w:p w:rsidR="008C443C" w:rsidRPr="00A12F15" w:rsidRDefault="008C443C" w:rsidP="008C443C">
      <w:pPr>
        <w:tabs>
          <w:tab w:val="left" w:pos="-720"/>
          <w:tab w:val="left" w:pos="0"/>
          <w:tab w:val="left" w:pos="259"/>
          <w:tab w:val="left" w:pos="604"/>
          <w:tab w:val="left" w:pos="653"/>
          <w:tab w:val="left" w:pos="1440"/>
        </w:tabs>
        <w:suppressAutoHyphens/>
        <w:jc w:val="both"/>
        <w:rPr>
          <w:ins w:id="826" w:author="morayoa" w:date="2013-06-11T10:46:00Z"/>
          <w:rFonts w:ascii="Arial" w:hAnsi="Arial" w:cs="Arial"/>
          <w:sz w:val="20"/>
        </w:rPr>
      </w:pPr>
      <w:ins w:id="827" w:author="morayoa" w:date="2013-06-11T10:46:00Z">
        <w:r w:rsidRPr="00A12F15">
          <w:rPr>
            <w:rFonts w:ascii="Arial" w:hAnsi="Arial" w:cs="Arial"/>
            <w:sz w:val="20"/>
          </w:rPr>
          <w:t>(**)</w:t>
        </w:r>
        <w:r w:rsidRPr="00A12F15">
          <w:rPr>
            <w:rFonts w:ascii="Arial" w:hAnsi="Arial" w:cs="Arial"/>
            <w:sz w:val="20"/>
          </w:rPr>
          <w:tab/>
          <w:t xml:space="preserve">See the Simulation page in section 1 for the simulated </w:t>
        </w:r>
        <w:proofErr w:type="spellStart"/>
        <w:r w:rsidRPr="00A12F15">
          <w:rPr>
            <w:rFonts w:ascii="Arial" w:hAnsi="Arial" w:cs="Arial"/>
            <w:sz w:val="20"/>
          </w:rPr>
          <w:t>totalization</w:t>
        </w:r>
        <w:proofErr w:type="spellEnd"/>
        <w:r w:rsidRPr="00A12F15">
          <w:rPr>
            <w:rFonts w:ascii="Arial" w:hAnsi="Arial" w:cs="Arial"/>
            <w:sz w:val="20"/>
          </w:rPr>
          <w:t xml:space="preserve"> calculation formula </w:t>
        </w:r>
      </w:ins>
    </w:p>
    <w:p w:rsidR="008C443C" w:rsidRDefault="00EF145E" w:rsidP="008C443C">
      <w:pPr>
        <w:tabs>
          <w:tab w:val="left" w:pos="-720"/>
          <w:tab w:val="left" w:pos="0"/>
          <w:tab w:val="left" w:pos="259"/>
          <w:tab w:val="left" w:pos="604"/>
          <w:tab w:val="left" w:pos="816"/>
          <w:tab w:val="left" w:pos="1440"/>
        </w:tabs>
        <w:suppressAutoHyphens/>
        <w:jc w:val="both"/>
        <w:rPr>
          <w:ins w:id="828" w:author="morayoa" w:date="2013-06-11T10:46:00Z"/>
          <w:rFonts w:ascii="Arial" w:hAnsi="Arial" w:cs="Arial"/>
          <w:sz w:val="20"/>
        </w:rPr>
      </w:pPr>
      <w:ins w:id="829" w:author="morayoa" w:date="2013-06-11T10:46:00Z">
        <w:r>
          <w:rPr>
            <w:rFonts w:ascii="Arial" w:hAnsi="Arial" w:cs="Arial"/>
            <w:sz w:val="20"/>
          </w:rPr>
          <w:t>(***)</w:t>
        </w:r>
        <w:r>
          <w:rPr>
            <w:rFonts w:ascii="Arial" w:hAnsi="Arial" w:cs="Arial"/>
            <w:sz w:val="20"/>
          </w:rPr>
          <w:tab/>
        </w:r>
        <w:r w:rsidR="008C443C" w:rsidRPr="00A12F15">
          <w:rPr>
            <w:rFonts w:ascii="Arial" w:hAnsi="Arial" w:cs="Arial"/>
            <w:sz w:val="20"/>
          </w:rPr>
          <w:t>See the “Explanatory notes” section for the E % calculation formula</w:t>
        </w:r>
      </w:ins>
    </w:p>
    <w:p w:rsidR="008C443C" w:rsidRPr="00A12F15" w:rsidRDefault="008C443C" w:rsidP="008C443C">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
        <w:gridCol w:w="1260"/>
        <w:gridCol w:w="360"/>
        <w:gridCol w:w="1530"/>
      </w:tblGrid>
      <w:tr w:rsidR="00B30B0A" w:rsidRPr="00A12F15" w:rsidTr="003E7066">
        <w:trPr>
          <w:trHeight w:hRule="exact" w:val="280"/>
        </w:trPr>
        <w:tc>
          <w:tcPr>
            <w:tcW w:w="360" w:type="dxa"/>
            <w:tcBorders>
              <w:top w:val="single" w:sz="4" w:space="0" w:color="auto"/>
              <w:left w:val="single" w:sz="4" w:space="0" w:color="auto"/>
              <w:bottom w:val="single" w:sz="4" w:space="0" w:color="auto"/>
              <w:right w:val="single" w:sz="4" w:space="0" w:color="auto"/>
            </w:tcBorders>
            <w:vAlign w:val="center"/>
          </w:tcPr>
          <w:p w:rsidR="00B30B0A" w:rsidRPr="00A12F15" w:rsidRDefault="00B30B0A" w:rsidP="003E7066">
            <w:pPr>
              <w:tabs>
                <w:tab w:val="left" w:pos="-1440"/>
                <w:tab w:val="left" w:pos="-720"/>
                <w:tab w:val="left" w:pos="0"/>
                <w:tab w:val="left" w:pos="576"/>
                <w:tab w:val="left" w:pos="720"/>
              </w:tabs>
              <w:suppressAutoHyphens/>
              <w:ind w:right="-18"/>
              <w:jc w:val="right"/>
              <w:rPr>
                <w:rFonts w:ascii="Arial" w:hAnsi="Arial"/>
                <w:sz w:val="18"/>
              </w:rPr>
            </w:pPr>
          </w:p>
        </w:tc>
        <w:tc>
          <w:tcPr>
            <w:tcW w:w="1260" w:type="dxa"/>
            <w:tcBorders>
              <w:top w:val="nil"/>
              <w:left w:val="nil"/>
              <w:bottom w:val="nil"/>
              <w:right w:val="nil"/>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r w:rsidRPr="00A12F15">
              <w:rPr>
                <w:rFonts w:ascii="Arial" w:hAnsi="Arial"/>
                <w:sz w:val="18"/>
              </w:rPr>
              <w:t>Passed</w:t>
            </w:r>
          </w:p>
        </w:tc>
        <w:tc>
          <w:tcPr>
            <w:tcW w:w="360" w:type="dxa"/>
            <w:tcBorders>
              <w:top w:val="single" w:sz="4" w:space="0" w:color="auto"/>
              <w:left w:val="single" w:sz="4" w:space="0" w:color="auto"/>
              <w:bottom w:val="single" w:sz="4" w:space="0" w:color="auto"/>
              <w:right w:val="single" w:sz="4" w:space="0" w:color="auto"/>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p>
        </w:tc>
        <w:tc>
          <w:tcPr>
            <w:tcW w:w="1530" w:type="dxa"/>
            <w:tcBorders>
              <w:top w:val="nil"/>
              <w:left w:val="nil"/>
              <w:bottom w:val="nil"/>
              <w:right w:val="nil"/>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r w:rsidRPr="00A12F15">
              <w:rPr>
                <w:rFonts w:ascii="Arial" w:hAnsi="Arial"/>
                <w:sz w:val="18"/>
              </w:rPr>
              <w:t>Failed</w:t>
            </w:r>
          </w:p>
        </w:tc>
      </w:tr>
    </w:tbl>
    <w:p w:rsidR="00503D98" w:rsidRDefault="00503D98" w:rsidP="00CF01BA">
      <w:pPr>
        <w:tabs>
          <w:tab w:val="left" w:pos="-720"/>
          <w:tab w:val="left" w:pos="0"/>
          <w:tab w:val="left" w:pos="259"/>
          <w:tab w:val="left" w:pos="604"/>
          <w:tab w:val="left" w:pos="816"/>
          <w:tab w:val="left" w:pos="1440"/>
        </w:tabs>
        <w:suppressAutoHyphens/>
        <w:jc w:val="both"/>
        <w:rPr>
          <w:ins w:id="830" w:author="morayoa" w:date="2013-06-11T10:40:00Z"/>
          <w:rFonts w:ascii="Arial" w:hAnsi="Arial" w:cs="Arial"/>
          <w:sz w:val="20"/>
        </w:rPr>
      </w:pPr>
    </w:p>
    <w:p w:rsidR="00CF01BA" w:rsidRPr="00A12F15" w:rsidRDefault="00CF01BA" w:rsidP="00CF01BA">
      <w:pPr>
        <w:tabs>
          <w:tab w:val="left" w:pos="-720"/>
          <w:tab w:val="left" w:pos="0"/>
          <w:tab w:val="left" w:pos="259"/>
          <w:tab w:val="left" w:pos="604"/>
          <w:tab w:val="left" w:pos="816"/>
          <w:tab w:val="left" w:pos="1440"/>
        </w:tabs>
        <w:suppressAutoHyphens/>
        <w:jc w:val="both"/>
        <w:rPr>
          <w:rFonts w:ascii="Arial" w:hAnsi="Arial" w:cs="Arial"/>
          <w:sz w:val="20"/>
        </w:rPr>
      </w:pPr>
      <w:del w:id="831" w:author="morayoa" w:date="2013-06-06T09:05:00Z">
        <w:r w:rsidRPr="00A12F15" w:rsidDel="00DC255E">
          <w:rPr>
            <w:rFonts w:ascii="Arial" w:hAnsi="Arial" w:cs="Arial"/>
            <w:sz w:val="20"/>
          </w:rPr>
          <w:delText>Remarks</w:delText>
        </w:r>
      </w:del>
      <w:ins w:id="832" w:author="morayoa" w:date="2013-06-06T09:05:00Z">
        <w:r w:rsidR="00DC255E">
          <w:rPr>
            <w:rFonts w:ascii="Arial" w:hAnsi="Arial" w:cs="Arial"/>
            <w:sz w:val="20"/>
          </w:rPr>
          <w:t>Observations</w:t>
        </w:r>
      </w:ins>
      <w:r w:rsidRPr="00A12F15">
        <w:rPr>
          <w:rFonts w:ascii="Arial" w:hAnsi="Arial" w:cs="Arial"/>
          <w:sz w:val="20"/>
        </w:rPr>
        <w:t>:</w:t>
      </w:r>
    </w:p>
    <w:p w:rsidR="00DB0D58" w:rsidRDefault="0075580A" w:rsidP="00CF01BA">
      <w:pPr>
        <w:tabs>
          <w:tab w:val="left" w:pos="-720"/>
          <w:tab w:val="left" w:pos="0"/>
          <w:tab w:val="left" w:pos="259"/>
          <w:tab w:val="left" w:pos="604"/>
          <w:tab w:val="left" w:pos="816"/>
          <w:tab w:val="left" w:pos="1440"/>
        </w:tabs>
        <w:suppressAutoHyphens/>
        <w:jc w:val="both"/>
        <w:rPr>
          <w:rFonts w:ascii="Arial" w:hAnsi="Arial" w:cs="Arial"/>
          <w:sz w:val="20"/>
        </w:rPr>
      </w:pPr>
      <w:ins w:id="833" w:author="morayoa" w:date="2013-06-05T14:41:00Z">
        <w:r>
          <w:rPr>
            <w:rFonts w:ascii="Arial" w:hAnsi="Arial" w:cs="Arial"/>
            <w:sz w:val="16"/>
            <w:szCs w:val="16"/>
          </w:rPr>
          <w:t xml:space="preserve">Include information that affect the test condition, </w:t>
        </w:r>
      </w:ins>
      <w:ins w:id="834" w:author="morayoa" w:date="2013-06-06T09:50:00Z">
        <w:r w:rsidR="00B05592">
          <w:rPr>
            <w:rFonts w:ascii="Arial" w:hAnsi="Arial" w:cs="Arial"/>
            <w:sz w:val="16"/>
            <w:szCs w:val="16"/>
          </w:rPr>
          <w:t xml:space="preserve">as indicated in the last paragraph </w:t>
        </w:r>
      </w:ins>
      <w:ins w:id="835" w:author="morayoa" w:date="2013-06-05T14:41:00Z">
        <w:r>
          <w:rPr>
            <w:rFonts w:ascii="Arial" w:hAnsi="Arial" w:cs="Arial"/>
            <w:sz w:val="16"/>
            <w:szCs w:val="16"/>
          </w:rPr>
          <w:t>of R 50-1 &amp; -2, A.7.1</w:t>
        </w:r>
      </w:ins>
    </w:p>
    <w:p w:rsidR="00503D98" w:rsidRDefault="00503D98" w:rsidP="00CF01BA">
      <w:pPr>
        <w:tabs>
          <w:tab w:val="left" w:pos="-720"/>
          <w:tab w:val="left" w:pos="0"/>
          <w:tab w:val="left" w:pos="259"/>
          <w:tab w:val="left" w:pos="604"/>
          <w:tab w:val="left" w:pos="816"/>
          <w:tab w:val="left" w:pos="1440"/>
        </w:tabs>
        <w:suppressAutoHyphens/>
        <w:jc w:val="both"/>
        <w:rPr>
          <w:ins w:id="836" w:author="morayoa" w:date="2013-06-11T10:39:00Z"/>
          <w:rFonts w:ascii="Arial" w:hAnsi="Arial" w:cs="Arial"/>
          <w:sz w:val="20"/>
        </w:rPr>
      </w:pPr>
    </w:p>
    <w:p w:rsidR="00503D98" w:rsidRDefault="00503D98" w:rsidP="00CF01BA">
      <w:pPr>
        <w:tabs>
          <w:tab w:val="left" w:pos="-720"/>
          <w:tab w:val="left" w:pos="0"/>
          <w:tab w:val="left" w:pos="259"/>
          <w:tab w:val="left" w:pos="604"/>
          <w:tab w:val="left" w:pos="816"/>
          <w:tab w:val="left" w:pos="1440"/>
        </w:tabs>
        <w:suppressAutoHyphens/>
        <w:jc w:val="both"/>
        <w:rPr>
          <w:ins w:id="837" w:author="morayoa" w:date="2013-06-11T10:39:00Z"/>
          <w:rFonts w:ascii="Arial" w:hAnsi="Arial" w:cs="Arial"/>
          <w:sz w:val="20"/>
        </w:rPr>
      </w:pPr>
    </w:p>
    <w:p w:rsidR="00503D98" w:rsidRDefault="00503D98" w:rsidP="00CF01BA">
      <w:pPr>
        <w:tabs>
          <w:tab w:val="left" w:pos="-720"/>
          <w:tab w:val="left" w:pos="0"/>
          <w:tab w:val="left" w:pos="259"/>
          <w:tab w:val="left" w:pos="604"/>
          <w:tab w:val="left" w:pos="816"/>
          <w:tab w:val="left" w:pos="1440"/>
        </w:tabs>
        <w:suppressAutoHyphens/>
        <w:jc w:val="both"/>
        <w:rPr>
          <w:ins w:id="838" w:author="morayoa" w:date="2013-06-11T10:39:00Z"/>
          <w:rFonts w:ascii="Arial" w:hAnsi="Arial" w:cs="Arial"/>
          <w:sz w:val="20"/>
        </w:rPr>
      </w:pPr>
    </w:p>
    <w:p w:rsidR="00503D98" w:rsidRDefault="00503D98" w:rsidP="00CF01BA">
      <w:pPr>
        <w:tabs>
          <w:tab w:val="left" w:pos="-720"/>
          <w:tab w:val="left" w:pos="0"/>
          <w:tab w:val="left" w:pos="259"/>
          <w:tab w:val="left" w:pos="604"/>
          <w:tab w:val="left" w:pos="816"/>
          <w:tab w:val="left" w:pos="1440"/>
        </w:tabs>
        <w:suppressAutoHyphens/>
        <w:jc w:val="both"/>
        <w:rPr>
          <w:ins w:id="839" w:author="morayoa" w:date="2013-06-11T10:39:00Z"/>
          <w:rFonts w:ascii="Arial" w:hAnsi="Arial" w:cs="Arial"/>
          <w:sz w:val="20"/>
        </w:rPr>
      </w:pPr>
    </w:p>
    <w:p w:rsidR="00503D98" w:rsidRDefault="00503D98" w:rsidP="00CF01BA">
      <w:pPr>
        <w:tabs>
          <w:tab w:val="left" w:pos="-720"/>
          <w:tab w:val="left" w:pos="0"/>
          <w:tab w:val="left" w:pos="259"/>
          <w:tab w:val="left" w:pos="604"/>
          <w:tab w:val="left" w:pos="816"/>
          <w:tab w:val="left" w:pos="1440"/>
        </w:tabs>
        <w:suppressAutoHyphens/>
        <w:jc w:val="both"/>
        <w:rPr>
          <w:ins w:id="840" w:author="morayoa" w:date="2013-06-11T10:39:00Z"/>
          <w:rFonts w:ascii="Arial" w:hAnsi="Arial" w:cs="Arial"/>
          <w:sz w:val="20"/>
        </w:rPr>
      </w:pPr>
    </w:p>
    <w:p w:rsidR="00503D98" w:rsidRDefault="00503D98" w:rsidP="00CF01BA">
      <w:pPr>
        <w:tabs>
          <w:tab w:val="left" w:pos="-720"/>
          <w:tab w:val="left" w:pos="0"/>
          <w:tab w:val="left" w:pos="259"/>
          <w:tab w:val="left" w:pos="604"/>
          <w:tab w:val="left" w:pos="816"/>
          <w:tab w:val="left" w:pos="1440"/>
        </w:tabs>
        <w:suppressAutoHyphens/>
        <w:jc w:val="both"/>
        <w:rPr>
          <w:ins w:id="841" w:author="morayoa" w:date="2013-06-11T10:39:00Z"/>
          <w:rFonts w:ascii="Arial" w:hAnsi="Arial" w:cs="Arial"/>
          <w:sz w:val="20"/>
        </w:rPr>
      </w:pPr>
    </w:p>
    <w:p w:rsidR="00503D98" w:rsidRDefault="00503D98" w:rsidP="00CF01BA">
      <w:pPr>
        <w:tabs>
          <w:tab w:val="left" w:pos="-720"/>
          <w:tab w:val="left" w:pos="0"/>
          <w:tab w:val="left" w:pos="259"/>
          <w:tab w:val="left" w:pos="604"/>
          <w:tab w:val="left" w:pos="816"/>
          <w:tab w:val="left" w:pos="1440"/>
        </w:tabs>
        <w:suppressAutoHyphens/>
        <w:jc w:val="both"/>
        <w:rPr>
          <w:ins w:id="842" w:author="morayoa" w:date="2013-06-11T10:39:00Z"/>
          <w:rFonts w:ascii="Arial" w:hAnsi="Arial" w:cs="Arial"/>
          <w:sz w:val="20"/>
        </w:rPr>
      </w:pPr>
    </w:p>
    <w:p w:rsidR="001E2D97" w:rsidRPr="00A12F15" w:rsidRDefault="000450FD" w:rsidP="00CF01BA">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1.5.3.2</w:t>
      </w:r>
      <w:r w:rsidRPr="00A12F15">
        <w:rPr>
          <w:rFonts w:ascii="Arial" w:hAnsi="Arial" w:cs="Arial"/>
          <w:sz w:val="20"/>
        </w:rPr>
        <w:tab/>
      </w:r>
      <w:r w:rsidR="008B6399" w:rsidRPr="00A12F15">
        <w:rPr>
          <w:rFonts w:ascii="Arial" w:hAnsi="Arial" w:cs="Arial"/>
          <w:sz w:val="20"/>
        </w:rPr>
        <w:t xml:space="preserve">Damp heat, </w:t>
      </w:r>
      <w:r w:rsidR="006D4A00">
        <w:rPr>
          <w:rFonts w:ascii="Arial" w:hAnsi="Arial" w:cs="Arial"/>
          <w:sz w:val="20"/>
        </w:rPr>
        <w:t>cyclic</w:t>
      </w:r>
      <w:r w:rsidR="008B6399" w:rsidRPr="00A12F15">
        <w:rPr>
          <w:rFonts w:ascii="Arial" w:hAnsi="Arial" w:cs="Arial"/>
          <w:sz w:val="20"/>
        </w:rPr>
        <w:t xml:space="preserve"> (condensing) (R 50-1, 4.1.1, 4.1.2 &amp; A.7.2.3.2)</w:t>
      </w:r>
    </w:p>
    <w:p w:rsidR="00DB2B20" w:rsidRPr="00A12F15" w:rsidRDefault="00DB2B20" w:rsidP="00DB2B20">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Look w:val="04A0"/>
      </w:tblPr>
      <w:tblGrid>
        <w:gridCol w:w="4219"/>
        <w:gridCol w:w="4253"/>
      </w:tblGrid>
      <w:tr w:rsidR="00DB2B20" w:rsidRPr="00A12F15" w:rsidTr="00DB2B20">
        <w:tc>
          <w:tcPr>
            <w:tcW w:w="4219" w:type="dxa"/>
          </w:tcPr>
          <w:p w:rsidR="00DB2B20" w:rsidRPr="00A12F15" w:rsidRDefault="00DB2B20" w:rsidP="00DB2B20">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Application No.</w:t>
            </w:r>
            <w:proofErr w:type="gramStart"/>
            <w:r w:rsidRPr="00A12F15">
              <w:rPr>
                <w:rFonts w:ascii="Arial" w:hAnsi="Arial" w:cs="Arial"/>
                <w:sz w:val="20"/>
              </w:rPr>
              <w:t>:      ................................</w:t>
            </w:r>
            <w:proofErr w:type="gramEnd"/>
          </w:p>
        </w:tc>
        <w:tc>
          <w:tcPr>
            <w:tcW w:w="4253" w:type="dxa"/>
          </w:tcPr>
          <w:p w:rsidR="00DB2B20" w:rsidRPr="00A12F15" w:rsidRDefault="00DB2B20" w:rsidP="00DB2B20">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Type designation</w:t>
            </w:r>
            <w:proofErr w:type="gramStart"/>
            <w:r w:rsidRPr="00A12F15">
              <w:rPr>
                <w:rFonts w:ascii="Arial" w:hAnsi="Arial" w:cs="Arial"/>
                <w:sz w:val="20"/>
              </w:rPr>
              <w:t>:  ................................</w:t>
            </w:r>
            <w:proofErr w:type="gramEnd"/>
          </w:p>
          <w:p w:rsidR="00DB2B20" w:rsidRPr="00A12F15" w:rsidRDefault="00DB2B20" w:rsidP="00DB2B20">
            <w:pPr>
              <w:tabs>
                <w:tab w:val="left" w:pos="-720"/>
                <w:tab w:val="left" w:pos="0"/>
                <w:tab w:val="left" w:pos="259"/>
                <w:tab w:val="left" w:pos="604"/>
                <w:tab w:val="left" w:pos="816"/>
                <w:tab w:val="left" w:pos="1440"/>
              </w:tabs>
              <w:suppressAutoHyphens/>
              <w:jc w:val="both"/>
              <w:rPr>
                <w:rFonts w:ascii="Arial" w:hAnsi="Arial" w:cs="Arial"/>
                <w:sz w:val="20"/>
              </w:rPr>
            </w:pPr>
          </w:p>
        </w:tc>
      </w:tr>
      <w:tr w:rsidR="00DB2B20" w:rsidRPr="00A12F15" w:rsidTr="00DB2B20">
        <w:tc>
          <w:tcPr>
            <w:tcW w:w="4219" w:type="dxa"/>
          </w:tcPr>
          <w:p w:rsidR="00DB2B20" w:rsidRPr="00A12F15" w:rsidRDefault="00DB2B20" w:rsidP="00DB2B20">
            <w:pPr>
              <w:tabs>
                <w:tab w:val="left" w:pos="-720"/>
                <w:tab w:val="left" w:pos="0"/>
                <w:tab w:val="left" w:pos="259"/>
                <w:tab w:val="left" w:pos="604"/>
                <w:tab w:val="left" w:pos="816"/>
                <w:tab w:val="left" w:pos="1440"/>
              </w:tabs>
              <w:suppressAutoHyphens/>
              <w:jc w:val="both"/>
              <w:rPr>
                <w:rFonts w:ascii="Arial" w:hAnsi="Arial" w:cs="Arial"/>
                <w:sz w:val="20"/>
              </w:rPr>
            </w:pPr>
          </w:p>
        </w:tc>
        <w:tc>
          <w:tcPr>
            <w:tcW w:w="4253" w:type="dxa"/>
          </w:tcPr>
          <w:p w:rsidR="00DB2B20" w:rsidRPr="00A12F15" w:rsidRDefault="00DB2B20" w:rsidP="00DB2B20">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Observer</w:t>
            </w:r>
            <w:proofErr w:type="gramStart"/>
            <w:r w:rsidRPr="00A12F15">
              <w:rPr>
                <w:rFonts w:ascii="Arial" w:hAnsi="Arial" w:cs="Arial"/>
                <w:sz w:val="20"/>
              </w:rPr>
              <w:t>:             ................................</w:t>
            </w:r>
            <w:proofErr w:type="gramEnd"/>
          </w:p>
        </w:tc>
      </w:tr>
      <w:tr w:rsidR="00DB2B20" w:rsidRPr="00A12F15" w:rsidTr="00DB2B20">
        <w:tc>
          <w:tcPr>
            <w:tcW w:w="4219" w:type="dxa"/>
          </w:tcPr>
          <w:p w:rsidR="00DB2B20" w:rsidRPr="00A12F15" w:rsidRDefault="00DB2B20" w:rsidP="00DB2B20">
            <w:pPr>
              <w:tabs>
                <w:tab w:val="left" w:pos="-720"/>
                <w:tab w:val="left" w:pos="0"/>
                <w:tab w:val="left" w:pos="259"/>
                <w:tab w:val="left" w:pos="604"/>
                <w:tab w:val="left" w:pos="816"/>
                <w:tab w:val="left" w:pos="1440"/>
              </w:tabs>
              <w:suppressAutoHyphens/>
              <w:rPr>
                <w:rFonts w:ascii="Arial" w:hAnsi="Arial" w:cs="Arial"/>
                <w:sz w:val="20"/>
              </w:rPr>
            </w:pPr>
            <w:r w:rsidRPr="00A12F15">
              <w:rPr>
                <w:rFonts w:ascii="Arial" w:hAnsi="Arial" w:cs="Arial"/>
                <w:sz w:val="20"/>
              </w:rPr>
              <w:t>Resolution during test:</w:t>
            </w:r>
          </w:p>
          <w:p w:rsidR="00DB2B20" w:rsidRPr="00A12F15" w:rsidRDefault="00DB2B20" w:rsidP="00DB2B20">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w:t>
            </w:r>
            <w:proofErr w:type="gramStart"/>
            <w:r w:rsidRPr="00A12F15">
              <w:rPr>
                <w:rFonts w:ascii="Arial" w:hAnsi="Arial" w:cs="Arial"/>
                <w:sz w:val="20"/>
              </w:rPr>
              <w:t>smaller</w:t>
            </w:r>
            <w:proofErr w:type="gramEnd"/>
            <w:r w:rsidRPr="00A12F15">
              <w:rPr>
                <w:rFonts w:ascii="Arial" w:hAnsi="Arial" w:cs="Arial"/>
                <w:sz w:val="20"/>
              </w:rPr>
              <w:t xml:space="preserve"> than d)       ..............................</w:t>
            </w:r>
          </w:p>
        </w:tc>
        <w:tc>
          <w:tcPr>
            <w:tcW w:w="4253" w:type="dxa"/>
          </w:tcPr>
          <w:p w:rsidR="00DB2B20" w:rsidRPr="00A12F15" w:rsidRDefault="00DB2B20" w:rsidP="00DB2B20">
            <w:pPr>
              <w:tabs>
                <w:tab w:val="left" w:pos="-720"/>
                <w:tab w:val="left" w:pos="0"/>
                <w:tab w:val="left" w:pos="259"/>
                <w:tab w:val="left" w:pos="604"/>
                <w:tab w:val="left" w:pos="816"/>
                <w:tab w:val="left" w:pos="1440"/>
              </w:tabs>
              <w:suppressAutoHyphens/>
              <w:jc w:val="both"/>
              <w:rPr>
                <w:rFonts w:ascii="Arial" w:hAnsi="Arial" w:cs="Arial"/>
                <w:sz w:val="20"/>
              </w:rPr>
            </w:pPr>
          </w:p>
        </w:tc>
      </w:tr>
    </w:tbl>
    <w:p w:rsidR="00DB2B20" w:rsidRPr="00A12F15" w:rsidRDefault="00DB2B20" w:rsidP="00DB2B20">
      <w:pPr>
        <w:tabs>
          <w:tab w:val="left" w:pos="-720"/>
          <w:tab w:val="left" w:pos="0"/>
          <w:tab w:val="left" w:pos="259"/>
          <w:tab w:val="left" w:pos="604"/>
          <w:tab w:val="left" w:pos="816"/>
          <w:tab w:val="left" w:pos="1440"/>
        </w:tabs>
        <w:suppressAutoHyphens/>
        <w:jc w:val="both"/>
        <w:rPr>
          <w:rFonts w:ascii="Arial" w:hAnsi="Arial" w:cs="Arial"/>
          <w:sz w:val="20"/>
        </w:rPr>
      </w:pPr>
    </w:p>
    <w:p w:rsidR="00DB2B20" w:rsidRPr="00A12F15" w:rsidRDefault="00DB2B20" w:rsidP="00DB2B20">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Automatic zero-setting device is:</w:t>
      </w:r>
    </w:p>
    <w:p w:rsidR="00DB2B20" w:rsidRPr="00A12F15" w:rsidRDefault="00DB2B20" w:rsidP="00DB2B20">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69" w:type="dxa"/>
        <w:tblLayout w:type="fixed"/>
        <w:tblCellMar>
          <w:left w:w="69" w:type="dxa"/>
          <w:right w:w="69" w:type="dxa"/>
        </w:tblCellMar>
        <w:tblLook w:val="0000"/>
      </w:tblPr>
      <w:tblGrid>
        <w:gridCol w:w="280"/>
        <w:gridCol w:w="1600"/>
        <w:gridCol w:w="280"/>
        <w:gridCol w:w="1960"/>
        <w:gridCol w:w="280"/>
        <w:gridCol w:w="2277"/>
        <w:gridCol w:w="280"/>
        <w:gridCol w:w="1461"/>
      </w:tblGrid>
      <w:tr w:rsidR="00DB2B20" w:rsidRPr="00A12F15" w:rsidTr="00DB2B20">
        <w:tc>
          <w:tcPr>
            <w:tcW w:w="280" w:type="dxa"/>
            <w:tcBorders>
              <w:top w:val="single" w:sz="7" w:space="0" w:color="auto"/>
              <w:left w:val="single" w:sz="7" w:space="0" w:color="auto"/>
              <w:bottom w:val="single" w:sz="7" w:space="0" w:color="auto"/>
              <w:right w:val="single" w:sz="7" w:space="0" w:color="auto"/>
            </w:tcBorders>
          </w:tcPr>
          <w:p w:rsidR="00DB2B20" w:rsidRPr="00A12F15" w:rsidRDefault="00FC47BA" w:rsidP="00DB2B20">
            <w:pPr>
              <w:tabs>
                <w:tab w:val="left" w:pos="-720"/>
                <w:tab w:val="left" w:pos="0"/>
                <w:tab w:val="left" w:pos="259"/>
                <w:tab w:val="left" w:pos="604"/>
                <w:tab w:val="left" w:pos="816"/>
                <w:tab w:val="left" w:pos="1440"/>
              </w:tabs>
              <w:suppressAutoHyphens/>
              <w:spacing w:before="2" w:after="110"/>
              <w:rPr>
                <w:rFonts w:ascii="Arial" w:hAnsi="Arial" w:cs="Arial"/>
                <w:sz w:val="20"/>
              </w:rPr>
            </w:pPr>
            <w:r w:rsidRPr="00A12F15">
              <w:rPr>
                <w:rFonts w:ascii="Arial" w:hAnsi="Arial" w:cs="Arial"/>
                <w:sz w:val="20"/>
              </w:rPr>
              <w:fldChar w:fldCharType="begin"/>
            </w:r>
            <w:r w:rsidR="00DB2B20" w:rsidRPr="00A12F15">
              <w:rPr>
                <w:rFonts w:ascii="Arial" w:hAnsi="Arial" w:cs="Arial"/>
                <w:sz w:val="20"/>
              </w:rPr>
              <w:instrText xml:space="preserve">PRIVATE </w:instrText>
            </w:r>
            <w:r w:rsidRPr="00A12F15">
              <w:rPr>
                <w:rFonts w:ascii="Arial" w:hAnsi="Arial" w:cs="Arial"/>
                <w:sz w:val="20"/>
              </w:rPr>
              <w:fldChar w:fldCharType="end"/>
            </w:r>
          </w:p>
        </w:tc>
        <w:tc>
          <w:tcPr>
            <w:tcW w:w="1600" w:type="dxa"/>
          </w:tcPr>
          <w:p w:rsidR="00DB2B20" w:rsidRPr="00A12F15" w:rsidRDefault="00DB2B20" w:rsidP="00DB2B20">
            <w:pPr>
              <w:tabs>
                <w:tab w:val="left" w:pos="-720"/>
                <w:tab w:val="left" w:pos="0"/>
                <w:tab w:val="left" w:pos="259"/>
                <w:tab w:val="left" w:pos="604"/>
                <w:tab w:val="left" w:pos="816"/>
                <w:tab w:val="left" w:pos="1440"/>
              </w:tabs>
              <w:suppressAutoHyphens/>
              <w:spacing w:before="2" w:after="110"/>
              <w:rPr>
                <w:rFonts w:ascii="Arial" w:hAnsi="Arial" w:cs="Arial"/>
                <w:sz w:val="20"/>
              </w:rPr>
            </w:pPr>
            <w:r w:rsidRPr="00A12F15">
              <w:rPr>
                <w:rFonts w:ascii="Arial" w:hAnsi="Arial" w:cs="Arial"/>
                <w:sz w:val="20"/>
              </w:rPr>
              <w:t>Non existent</w:t>
            </w:r>
          </w:p>
        </w:tc>
        <w:tc>
          <w:tcPr>
            <w:tcW w:w="280" w:type="dxa"/>
            <w:tcBorders>
              <w:top w:val="single" w:sz="7" w:space="0" w:color="auto"/>
              <w:left w:val="single" w:sz="7" w:space="0" w:color="auto"/>
              <w:bottom w:val="single" w:sz="7" w:space="0" w:color="auto"/>
              <w:right w:val="single" w:sz="7" w:space="0" w:color="auto"/>
            </w:tcBorders>
          </w:tcPr>
          <w:p w:rsidR="00DB2B20" w:rsidRPr="00A12F15" w:rsidRDefault="00DB2B20" w:rsidP="00DB2B20">
            <w:pPr>
              <w:tabs>
                <w:tab w:val="left" w:pos="-720"/>
                <w:tab w:val="left" w:pos="0"/>
                <w:tab w:val="left" w:pos="259"/>
                <w:tab w:val="left" w:pos="604"/>
                <w:tab w:val="left" w:pos="816"/>
                <w:tab w:val="left" w:pos="1440"/>
              </w:tabs>
              <w:suppressAutoHyphens/>
              <w:spacing w:before="2" w:after="110"/>
              <w:rPr>
                <w:rFonts w:ascii="Arial" w:hAnsi="Arial" w:cs="Arial"/>
                <w:sz w:val="20"/>
              </w:rPr>
            </w:pPr>
          </w:p>
        </w:tc>
        <w:tc>
          <w:tcPr>
            <w:tcW w:w="1960" w:type="dxa"/>
          </w:tcPr>
          <w:p w:rsidR="00DB2B20" w:rsidRPr="00A12F15" w:rsidRDefault="00DB2B20" w:rsidP="00DB2B20">
            <w:pPr>
              <w:tabs>
                <w:tab w:val="left" w:pos="-720"/>
                <w:tab w:val="left" w:pos="0"/>
                <w:tab w:val="left" w:pos="259"/>
                <w:tab w:val="left" w:pos="604"/>
                <w:tab w:val="left" w:pos="816"/>
                <w:tab w:val="left" w:pos="1440"/>
              </w:tabs>
              <w:suppressAutoHyphens/>
              <w:spacing w:before="2" w:after="110"/>
              <w:rPr>
                <w:rFonts w:ascii="Arial" w:hAnsi="Arial" w:cs="Arial"/>
                <w:sz w:val="20"/>
              </w:rPr>
            </w:pPr>
            <w:r w:rsidRPr="00A12F15">
              <w:rPr>
                <w:rFonts w:ascii="Arial" w:hAnsi="Arial" w:cs="Arial"/>
                <w:sz w:val="20"/>
              </w:rPr>
              <w:t>Not in operation</w:t>
            </w:r>
          </w:p>
        </w:tc>
        <w:tc>
          <w:tcPr>
            <w:tcW w:w="280" w:type="dxa"/>
            <w:tcBorders>
              <w:top w:val="single" w:sz="7" w:space="0" w:color="auto"/>
              <w:left w:val="single" w:sz="7" w:space="0" w:color="auto"/>
              <w:bottom w:val="single" w:sz="7" w:space="0" w:color="auto"/>
              <w:right w:val="single" w:sz="7" w:space="0" w:color="auto"/>
            </w:tcBorders>
          </w:tcPr>
          <w:p w:rsidR="00DB2B20" w:rsidRPr="00A12F15" w:rsidRDefault="00DB2B20" w:rsidP="00DB2B20">
            <w:pPr>
              <w:tabs>
                <w:tab w:val="left" w:pos="-720"/>
                <w:tab w:val="left" w:pos="0"/>
                <w:tab w:val="left" w:pos="259"/>
                <w:tab w:val="left" w:pos="604"/>
                <w:tab w:val="left" w:pos="816"/>
                <w:tab w:val="left" w:pos="1440"/>
              </w:tabs>
              <w:suppressAutoHyphens/>
              <w:spacing w:before="2" w:after="110"/>
              <w:rPr>
                <w:rFonts w:ascii="Arial" w:hAnsi="Arial" w:cs="Arial"/>
                <w:sz w:val="20"/>
              </w:rPr>
            </w:pPr>
          </w:p>
        </w:tc>
        <w:tc>
          <w:tcPr>
            <w:tcW w:w="2277" w:type="dxa"/>
          </w:tcPr>
          <w:p w:rsidR="00DB2B20" w:rsidRPr="00A12F15" w:rsidRDefault="00DB2B20" w:rsidP="00DB2B20">
            <w:pPr>
              <w:tabs>
                <w:tab w:val="left" w:pos="-720"/>
                <w:tab w:val="left" w:pos="0"/>
                <w:tab w:val="left" w:pos="259"/>
                <w:tab w:val="left" w:pos="604"/>
                <w:tab w:val="left" w:pos="816"/>
                <w:tab w:val="left" w:pos="1440"/>
              </w:tabs>
              <w:suppressAutoHyphens/>
              <w:spacing w:before="2" w:after="110"/>
              <w:rPr>
                <w:rFonts w:ascii="Arial" w:hAnsi="Arial" w:cs="Arial"/>
                <w:sz w:val="20"/>
              </w:rPr>
            </w:pPr>
            <w:r w:rsidRPr="00A12F15">
              <w:rPr>
                <w:rFonts w:ascii="Arial" w:hAnsi="Arial" w:cs="Arial"/>
                <w:sz w:val="20"/>
              </w:rPr>
              <w:t>Out of working range</w:t>
            </w:r>
          </w:p>
        </w:tc>
        <w:tc>
          <w:tcPr>
            <w:tcW w:w="280" w:type="dxa"/>
            <w:tcBorders>
              <w:top w:val="single" w:sz="7" w:space="0" w:color="auto"/>
              <w:left w:val="single" w:sz="7" w:space="0" w:color="auto"/>
              <w:bottom w:val="single" w:sz="7" w:space="0" w:color="auto"/>
              <w:right w:val="single" w:sz="7" w:space="0" w:color="auto"/>
            </w:tcBorders>
          </w:tcPr>
          <w:p w:rsidR="00DB2B20" w:rsidRPr="00A12F15" w:rsidRDefault="00DB2B20" w:rsidP="00DB2B20">
            <w:pPr>
              <w:tabs>
                <w:tab w:val="left" w:pos="-720"/>
                <w:tab w:val="left" w:pos="0"/>
                <w:tab w:val="left" w:pos="259"/>
                <w:tab w:val="left" w:pos="604"/>
                <w:tab w:val="left" w:pos="816"/>
                <w:tab w:val="left" w:pos="1440"/>
              </w:tabs>
              <w:suppressAutoHyphens/>
              <w:spacing w:before="2" w:after="110"/>
              <w:rPr>
                <w:rFonts w:ascii="Arial" w:hAnsi="Arial" w:cs="Arial"/>
                <w:sz w:val="20"/>
              </w:rPr>
            </w:pPr>
          </w:p>
        </w:tc>
        <w:tc>
          <w:tcPr>
            <w:tcW w:w="1461" w:type="dxa"/>
          </w:tcPr>
          <w:p w:rsidR="00DB2B20" w:rsidRPr="00A12F15" w:rsidRDefault="00DB2B20" w:rsidP="00DB2B20">
            <w:pPr>
              <w:tabs>
                <w:tab w:val="left" w:pos="-720"/>
                <w:tab w:val="left" w:pos="0"/>
                <w:tab w:val="left" w:pos="259"/>
                <w:tab w:val="left" w:pos="604"/>
                <w:tab w:val="left" w:pos="816"/>
                <w:tab w:val="left" w:pos="1440"/>
              </w:tabs>
              <w:suppressAutoHyphens/>
              <w:spacing w:before="2" w:after="110"/>
              <w:rPr>
                <w:rFonts w:ascii="Arial" w:hAnsi="Arial" w:cs="Arial"/>
                <w:sz w:val="20"/>
              </w:rPr>
            </w:pPr>
            <w:r w:rsidRPr="00A12F15">
              <w:rPr>
                <w:rFonts w:ascii="Arial" w:hAnsi="Arial" w:cs="Arial"/>
                <w:sz w:val="20"/>
              </w:rPr>
              <w:t>In operation</w:t>
            </w:r>
          </w:p>
        </w:tc>
      </w:tr>
    </w:tbl>
    <w:p w:rsidR="00DB2B20" w:rsidRPr="00A12F15" w:rsidRDefault="00DB2B20" w:rsidP="00DB2B20">
      <w:pPr>
        <w:tabs>
          <w:tab w:val="left" w:pos="-720"/>
          <w:tab w:val="left" w:pos="0"/>
          <w:tab w:val="left" w:pos="259"/>
          <w:tab w:val="left" w:pos="604"/>
          <w:tab w:val="left" w:pos="816"/>
          <w:tab w:val="left" w:pos="1440"/>
        </w:tabs>
        <w:suppressAutoHyphens/>
        <w:jc w:val="both"/>
        <w:rPr>
          <w:rFonts w:ascii="Arial" w:hAnsi="Arial" w:cs="Arial"/>
          <w:sz w:val="20"/>
        </w:rPr>
      </w:pPr>
    </w:p>
    <w:p w:rsidR="00DB2B20" w:rsidRPr="00A12F15" w:rsidRDefault="00DB2B20" w:rsidP="00DB2B20">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Pre-test information</w:t>
      </w:r>
    </w:p>
    <w:tbl>
      <w:tblPr>
        <w:tblW w:w="0" w:type="auto"/>
        <w:tblInd w:w="5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56" w:type="dxa"/>
          <w:right w:w="56" w:type="dxa"/>
        </w:tblCellMar>
        <w:tblLook w:val="0000"/>
      </w:tblPr>
      <w:tblGrid>
        <w:gridCol w:w="1575"/>
        <w:gridCol w:w="973"/>
        <w:gridCol w:w="1489"/>
        <w:gridCol w:w="1575"/>
      </w:tblGrid>
      <w:tr w:rsidR="00DB2B20" w:rsidRPr="00A12F15" w:rsidTr="00DB0D58">
        <w:tc>
          <w:tcPr>
            <w:tcW w:w="1575" w:type="dxa"/>
          </w:tcPr>
          <w:p w:rsidR="00DB2B20" w:rsidRPr="00A12F15" w:rsidRDefault="00FC47BA" w:rsidP="00DB2B20">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fldChar w:fldCharType="begin"/>
            </w:r>
            <w:r w:rsidR="00DB2B20" w:rsidRPr="00A12F15">
              <w:rPr>
                <w:rFonts w:ascii="Arial" w:hAnsi="Arial" w:cs="Arial"/>
                <w:sz w:val="20"/>
              </w:rPr>
              <w:instrText xml:space="preserve">PRIVATE </w:instrText>
            </w:r>
            <w:r w:rsidRPr="00A12F15">
              <w:rPr>
                <w:rFonts w:ascii="Arial" w:hAnsi="Arial" w:cs="Arial"/>
                <w:sz w:val="20"/>
              </w:rPr>
              <w:fldChar w:fldCharType="end"/>
            </w:r>
          </w:p>
          <w:p w:rsidR="00DB2B20" w:rsidRPr="00A12F15" w:rsidRDefault="00DB2B20" w:rsidP="00DB2B20">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973" w:type="dxa"/>
          </w:tcPr>
          <w:p w:rsidR="00DB2B20" w:rsidRPr="00A12F15" w:rsidRDefault="00DB2B20" w:rsidP="00DB2B20">
            <w:pPr>
              <w:tabs>
                <w:tab w:val="left" w:pos="-720"/>
                <w:tab w:val="left" w:pos="0"/>
                <w:tab w:val="left" w:pos="259"/>
                <w:tab w:val="left" w:pos="604"/>
                <w:tab w:val="left" w:pos="816"/>
                <w:tab w:val="left" w:pos="1440"/>
              </w:tabs>
              <w:suppressAutoHyphens/>
              <w:jc w:val="center"/>
              <w:rPr>
                <w:rFonts w:ascii="Arial" w:hAnsi="Arial" w:cs="Arial"/>
                <w:sz w:val="20"/>
              </w:rPr>
            </w:pPr>
            <w:proofErr w:type="spellStart"/>
            <w:r w:rsidRPr="00A12F15">
              <w:rPr>
                <w:rFonts w:ascii="Arial" w:hAnsi="Arial" w:cs="Arial"/>
                <w:sz w:val="20"/>
              </w:rPr>
              <w:t>Flowrate</w:t>
            </w:r>
            <w:proofErr w:type="spellEnd"/>
          </w:p>
          <w:p w:rsidR="00DB2B20" w:rsidRPr="00A12F15" w:rsidRDefault="00DB2B20" w:rsidP="00DB2B20">
            <w:pPr>
              <w:tabs>
                <w:tab w:val="left" w:pos="-720"/>
                <w:tab w:val="left" w:pos="0"/>
                <w:tab w:val="left" w:pos="259"/>
                <w:tab w:val="left" w:pos="604"/>
                <w:tab w:val="left" w:pos="816"/>
                <w:tab w:val="left" w:pos="1440"/>
              </w:tabs>
              <w:suppressAutoHyphens/>
              <w:jc w:val="center"/>
              <w:rPr>
                <w:rFonts w:ascii="Arial" w:hAnsi="Arial" w:cs="Arial"/>
                <w:sz w:val="20"/>
              </w:rPr>
            </w:pPr>
          </w:p>
          <w:p w:rsidR="00DB2B20" w:rsidRPr="00A12F15" w:rsidRDefault="00DB2B20" w:rsidP="00DB2B20">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/h)</w:t>
            </w:r>
          </w:p>
        </w:tc>
        <w:tc>
          <w:tcPr>
            <w:tcW w:w="1489" w:type="dxa"/>
          </w:tcPr>
          <w:p w:rsidR="00DB2B20" w:rsidRPr="00A12F15" w:rsidRDefault="00DB2B20" w:rsidP="00DB2B20">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Equivalent</w:t>
            </w:r>
          </w:p>
          <w:p w:rsidR="00DB2B20" w:rsidRPr="00A12F15" w:rsidRDefault="00DB2B20" w:rsidP="00DB2B20">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xml:space="preserve">pulses for </w:t>
            </w:r>
            <w:proofErr w:type="spellStart"/>
            <w:r w:rsidRPr="00A12F15">
              <w:rPr>
                <w:rFonts w:ascii="Arial" w:hAnsi="Arial" w:cs="Arial"/>
                <w:sz w:val="20"/>
              </w:rPr>
              <w:t>Σ</w:t>
            </w:r>
            <w:r w:rsidRPr="00A12F15">
              <w:rPr>
                <w:rFonts w:ascii="Arial" w:hAnsi="Arial" w:cs="Arial"/>
                <w:sz w:val="20"/>
                <w:vertAlign w:val="subscript"/>
              </w:rPr>
              <w:t>min</w:t>
            </w:r>
            <w:proofErr w:type="spellEnd"/>
          </w:p>
        </w:tc>
        <w:tc>
          <w:tcPr>
            <w:tcW w:w="1575" w:type="dxa"/>
          </w:tcPr>
          <w:p w:rsidR="00DB2B20" w:rsidRPr="00A12F15" w:rsidRDefault="00DB2B20" w:rsidP="00DB2B20">
            <w:pPr>
              <w:tabs>
                <w:tab w:val="left" w:pos="-720"/>
                <w:tab w:val="left" w:pos="0"/>
                <w:tab w:val="left" w:pos="259"/>
                <w:tab w:val="left" w:pos="604"/>
                <w:tab w:val="left" w:pos="816"/>
                <w:tab w:val="left" w:pos="1440"/>
              </w:tabs>
              <w:suppressAutoHyphens/>
              <w:jc w:val="center"/>
              <w:rPr>
                <w:rFonts w:ascii="Arial" w:hAnsi="Arial" w:cs="Arial"/>
                <w:sz w:val="20"/>
                <w:vertAlign w:val="subscript"/>
              </w:rPr>
            </w:pPr>
            <w:r w:rsidRPr="00A12F15">
              <w:rPr>
                <w:rFonts w:ascii="Arial" w:hAnsi="Arial" w:cs="Arial"/>
                <w:sz w:val="20"/>
              </w:rPr>
              <w:t xml:space="preserve">Static </w:t>
            </w:r>
            <w:r w:rsidR="00323B66" w:rsidRPr="00A12F15">
              <w:rPr>
                <w:rFonts w:ascii="Arial" w:hAnsi="Arial" w:cs="Arial"/>
                <w:sz w:val="20"/>
              </w:rPr>
              <w:t xml:space="preserve">load (L) </w:t>
            </w:r>
            <w:r w:rsidRPr="00A12F15">
              <w:rPr>
                <w:rFonts w:ascii="Arial" w:hAnsi="Arial" w:cs="Arial"/>
                <w:sz w:val="20"/>
              </w:rPr>
              <w:t xml:space="preserve">for </w:t>
            </w:r>
            <w:proofErr w:type="spellStart"/>
            <w:r w:rsidRPr="00A12F15">
              <w:rPr>
                <w:rFonts w:ascii="Arial" w:hAnsi="Arial" w:cs="Arial"/>
                <w:sz w:val="20"/>
              </w:rPr>
              <w:t>Σ</w:t>
            </w:r>
            <w:r w:rsidRPr="00A12F15">
              <w:rPr>
                <w:rFonts w:ascii="Arial" w:hAnsi="Arial" w:cs="Arial"/>
                <w:sz w:val="20"/>
                <w:vertAlign w:val="subscript"/>
              </w:rPr>
              <w:t>min</w:t>
            </w:r>
            <w:proofErr w:type="spellEnd"/>
          </w:p>
          <w:p w:rsidR="00DB2B20" w:rsidRPr="00A12F15" w:rsidRDefault="00DB2B20" w:rsidP="00DB2B20">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w:t>
            </w:r>
          </w:p>
        </w:tc>
      </w:tr>
      <w:tr w:rsidR="00DB2B20" w:rsidRPr="00A12F15" w:rsidTr="00DB0D58">
        <w:tc>
          <w:tcPr>
            <w:tcW w:w="1575" w:type="dxa"/>
          </w:tcPr>
          <w:p w:rsidR="00DB2B20" w:rsidRPr="00A12F15" w:rsidRDefault="00DB2B20" w:rsidP="00DB2B20">
            <w:pPr>
              <w:tabs>
                <w:tab w:val="left" w:pos="-720"/>
                <w:tab w:val="left" w:pos="0"/>
                <w:tab w:val="left" w:pos="259"/>
                <w:tab w:val="left" w:pos="604"/>
                <w:tab w:val="left" w:pos="816"/>
                <w:tab w:val="left" w:pos="1440"/>
              </w:tabs>
              <w:suppressAutoHyphens/>
              <w:spacing w:after="56"/>
              <w:jc w:val="center"/>
              <w:rPr>
                <w:rFonts w:ascii="Arial" w:hAnsi="Arial" w:cs="Arial"/>
                <w:sz w:val="20"/>
              </w:rPr>
            </w:pPr>
            <w:proofErr w:type="spellStart"/>
            <w:r w:rsidRPr="00A12F15">
              <w:rPr>
                <w:rFonts w:ascii="Arial" w:hAnsi="Arial" w:cs="Arial"/>
                <w:sz w:val="20"/>
              </w:rPr>
              <w:t>Q</w:t>
            </w:r>
            <w:r w:rsidRPr="00A12F15">
              <w:rPr>
                <w:rFonts w:ascii="Arial" w:hAnsi="Arial" w:cs="Arial"/>
                <w:sz w:val="20"/>
                <w:vertAlign w:val="subscript"/>
              </w:rPr>
              <w:t>max</w:t>
            </w:r>
            <w:proofErr w:type="spellEnd"/>
          </w:p>
        </w:tc>
        <w:tc>
          <w:tcPr>
            <w:tcW w:w="973" w:type="dxa"/>
          </w:tcPr>
          <w:p w:rsidR="00DB2B20" w:rsidRPr="00A12F15" w:rsidRDefault="00DB2B20" w:rsidP="00DB2B20">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89" w:type="dxa"/>
          </w:tcPr>
          <w:p w:rsidR="00DB2B20" w:rsidRPr="00A12F15" w:rsidRDefault="00DB2B20" w:rsidP="00DB2B20">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575" w:type="dxa"/>
          </w:tcPr>
          <w:p w:rsidR="00DB2B20" w:rsidRPr="00A12F15" w:rsidRDefault="00DB2B20" w:rsidP="00DB2B20">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r w:rsidR="00DB2B20" w:rsidRPr="00A12F15" w:rsidTr="00DB0D58">
        <w:tc>
          <w:tcPr>
            <w:tcW w:w="1575" w:type="dxa"/>
          </w:tcPr>
          <w:p w:rsidR="00DB2B20" w:rsidRPr="00A12F15" w:rsidRDefault="00DB2B20" w:rsidP="00DB2B20">
            <w:pPr>
              <w:tabs>
                <w:tab w:val="left" w:pos="-720"/>
                <w:tab w:val="left" w:pos="0"/>
                <w:tab w:val="left" w:pos="259"/>
                <w:tab w:val="left" w:pos="604"/>
                <w:tab w:val="left" w:pos="816"/>
                <w:tab w:val="left" w:pos="1440"/>
              </w:tabs>
              <w:suppressAutoHyphens/>
              <w:spacing w:after="56"/>
              <w:jc w:val="center"/>
              <w:rPr>
                <w:rFonts w:ascii="Arial" w:hAnsi="Arial" w:cs="Arial"/>
                <w:sz w:val="20"/>
              </w:rPr>
            </w:pPr>
            <w:proofErr w:type="spellStart"/>
            <w:r w:rsidRPr="00A12F15">
              <w:rPr>
                <w:rFonts w:ascii="Arial" w:hAnsi="Arial" w:cs="Arial"/>
                <w:sz w:val="20"/>
              </w:rPr>
              <w:t>Q</w:t>
            </w:r>
            <w:r w:rsidRPr="00A12F15">
              <w:rPr>
                <w:rFonts w:ascii="Arial" w:hAnsi="Arial" w:cs="Arial"/>
                <w:sz w:val="20"/>
                <w:vertAlign w:val="subscript"/>
              </w:rPr>
              <w:t>intermediate</w:t>
            </w:r>
            <w:proofErr w:type="spellEnd"/>
          </w:p>
        </w:tc>
        <w:tc>
          <w:tcPr>
            <w:tcW w:w="973" w:type="dxa"/>
          </w:tcPr>
          <w:p w:rsidR="00DB2B20" w:rsidRPr="00A12F15" w:rsidRDefault="00DB2B20" w:rsidP="00DB2B20">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89" w:type="dxa"/>
          </w:tcPr>
          <w:p w:rsidR="00DB2B20" w:rsidRPr="00A12F15" w:rsidRDefault="00DB2B20" w:rsidP="00DB2B20">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575" w:type="dxa"/>
          </w:tcPr>
          <w:p w:rsidR="00DB2B20" w:rsidRPr="00A12F15" w:rsidRDefault="00DB2B20" w:rsidP="00DB2B20">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r w:rsidR="00DB2B20" w:rsidRPr="00A12F15" w:rsidTr="00DB0D58">
        <w:tc>
          <w:tcPr>
            <w:tcW w:w="1575" w:type="dxa"/>
          </w:tcPr>
          <w:p w:rsidR="00DB2B20" w:rsidRPr="00A12F15" w:rsidRDefault="00DB2B20" w:rsidP="00DB2B20">
            <w:pPr>
              <w:tabs>
                <w:tab w:val="left" w:pos="-720"/>
                <w:tab w:val="left" w:pos="0"/>
                <w:tab w:val="left" w:pos="259"/>
                <w:tab w:val="left" w:pos="604"/>
                <w:tab w:val="left" w:pos="816"/>
                <w:tab w:val="left" w:pos="1440"/>
              </w:tabs>
              <w:suppressAutoHyphens/>
              <w:spacing w:after="56"/>
              <w:jc w:val="center"/>
              <w:rPr>
                <w:rFonts w:ascii="Arial" w:hAnsi="Arial" w:cs="Arial"/>
                <w:sz w:val="20"/>
              </w:rPr>
            </w:pPr>
            <w:proofErr w:type="spellStart"/>
            <w:r w:rsidRPr="00A12F15">
              <w:rPr>
                <w:rFonts w:ascii="Arial" w:hAnsi="Arial" w:cs="Arial"/>
                <w:sz w:val="20"/>
              </w:rPr>
              <w:t>Q</w:t>
            </w:r>
            <w:r w:rsidRPr="00A12F15">
              <w:rPr>
                <w:rFonts w:ascii="Arial" w:hAnsi="Arial" w:cs="Arial"/>
                <w:sz w:val="20"/>
                <w:vertAlign w:val="subscript"/>
              </w:rPr>
              <w:t>min</w:t>
            </w:r>
            <w:proofErr w:type="spellEnd"/>
          </w:p>
        </w:tc>
        <w:tc>
          <w:tcPr>
            <w:tcW w:w="973" w:type="dxa"/>
          </w:tcPr>
          <w:p w:rsidR="00DB2B20" w:rsidRPr="00A12F15" w:rsidRDefault="00DB2B20" w:rsidP="00DB2B20">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89" w:type="dxa"/>
          </w:tcPr>
          <w:p w:rsidR="00DB2B20" w:rsidRPr="00A12F15" w:rsidRDefault="00DB2B20" w:rsidP="00DB2B20">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575" w:type="dxa"/>
          </w:tcPr>
          <w:p w:rsidR="00DB2B20" w:rsidRPr="00A12F15" w:rsidRDefault="00DB2B20" w:rsidP="00DB2B20">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bl>
    <w:p w:rsidR="00DB2B20" w:rsidRPr="00A12F15" w:rsidRDefault="00DB2B20" w:rsidP="00DB2B20">
      <w:pPr>
        <w:tabs>
          <w:tab w:val="left" w:pos="-720"/>
          <w:tab w:val="left" w:pos="0"/>
          <w:tab w:val="left" w:pos="259"/>
          <w:tab w:val="left" w:pos="604"/>
          <w:tab w:val="left" w:pos="816"/>
          <w:tab w:val="left" w:pos="1440"/>
        </w:tabs>
        <w:suppressAutoHyphens/>
        <w:jc w:val="both"/>
        <w:rPr>
          <w:rFonts w:ascii="Arial" w:hAnsi="Arial" w:cs="Arial"/>
          <w:sz w:val="20"/>
        </w:rPr>
      </w:pPr>
    </w:p>
    <w:p w:rsidR="00DB2B20" w:rsidRPr="00A12F15" w:rsidRDefault="00DB2B20" w:rsidP="00DB2B20">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Test results (note at each "Q" the test is repeated)</w:t>
      </w:r>
    </w:p>
    <w:p w:rsidR="00DB2B20" w:rsidRPr="00A12F15" w:rsidRDefault="00DB2B20" w:rsidP="00DB2B20">
      <w:pPr>
        <w:tabs>
          <w:tab w:val="left" w:pos="-720"/>
          <w:tab w:val="left" w:pos="0"/>
          <w:tab w:val="left" w:pos="259"/>
          <w:tab w:val="left" w:pos="604"/>
          <w:tab w:val="left" w:pos="816"/>
          <w:tab w:val="left" w:pos="1440"/>
        </w:tabs>
        <w:suppressAutoHyphens/>
        <w:jc w:val="both"/>
        <w:rPr>
          <w:rFonts w:ascii="Arial" w:hAnsi="Arial" w:cs="Arial"/>
          <w:sz w:val="20"/>
        </w:rPr>
      </w:pPr>
    </w:p>
    <w:p w:rsidR="00DB2B20" w:rsidRDefault="00F47323" w:rsidP="00DB2B20">
      <w:pPr>
        <w:tabs>
          <w:tab w:val="left" w:pos="-720"/>
          <w:tab w:val="left" w:pos="0"/>
          <w:tab w:val="left" w:pos="259"/>
          <w:tab w:val="left" w:pos="604"/>
          <w:tab w:val="left" w:pos="816"/>
          <w:tab w:val="left" w:pos="1440"/>
        </w:tabs>
        <w:suppressAutoHyphens/>
        <w:jc w:val="both"/>
        <w:rPr>
          <w:ins w:id="843" w:author="morayoa" w:date="2013-06-05T14:35:00Z"/>
          <w:rFonts w:ascii="Arial" w:hAnsi="Arial" w:cs="Arial"/>
          <w:sz w:val="20"/>
        </w:rPr>
      </w:pPr>
      <w:r w:rsidRPr="00A12F15">
        <w:rPr>
          <w:rFonts w:ascii="Arial" w:hAnsi="Arial" w:cs="Arial"/>
          <w:sz w:val="20"/>
        </w:rPr>
        <w:t xml:space="preserve">Test at </w:t>
      </w:r>
      <w:r w:rsidR="009B31AA" w:rsidRPr="00A12F15">
        <w:rPr>
          <w:rFonts w:ascii="Arial" w:hAnsi="Arial" w:cs="Arial"/>
          <w:sz w:val="20"/>
        </w:rPr>
        <w:t xml:space="preserve">reference </w:t>
      </w:r>
      <w:r w:rsidR="00DB2B20" w:rsidRPr="00A12F15">
        <w:rPr>
          <w:rFonts w:ascii="Arial" w:hAnsi="Arial" w:cs="Arial"/>
          <w:sz w:val="20"/>
        </w:rPr>
        <w:t xml:space="preserve">temperature </w:t>
      </w:r>
      <w:r w:rsidRPr="00A12F15">
        <w:rPr>
          <w:rFonts w:ascii="Arial" w:hAnsi="Arial" w:cs="Arial"/>
          <w:sz w:val="20"/>
        </w:rPr>
        <w:t>and relative humidity above 95 %</w:t>
      </w:r>
    </w:p>
    <w:p w:rsidR="00CF3230" w:rsidRPr="00A12F15" w:rsidRDefault="00CF3230" w:rsidP="00DB2B20">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112" w:type="dxa"/>
        <w:tblLayout w:type="fixed"/>
        <w:tblCellMar>
          <w:left w:w="112" w:type="dxa"/>
          <w:right w:w="112" w:type="dxa"/>
        </w:tblCellMar>
        <w:tblLook w:val="0000"/>
      </w:tblPr>
      <w:tblGrid>
        <w:gridCol w:w="970"/>
        <w:gridCol w:w="1143"/>
        <w:gridCol w:w="1046"/>
        <w:gridCol w:w="1392"/>
      </w:tblGrid>
      <w:tr w:rsidR="0021204C" w:rsidRPr="00A12F15" w:rsidTr="00DB2B20">
        <w:tc>
          <w:tcPr>
            <w:tcW w:w="970" w:type="dxa"/>
          </w:tcPr>
          <w:p w:rsidR="0021204C" w:rsidRPr="00A12F15" w:rsidRDefault="00FC47BA" w:rsidP="00DB2B20">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fldChar w:fldCharType="begin"/>
            </w:r>
            <w:r w:rsidR="0021204C" w:rsidRPr="00A12F15">
              <w:rPr>
                <w:rFonts w:ascii="Arial" w:hAnsi="Arial" w:cs="Arial"/>
                <w:sz w:val="20"/>
              </w:rPr>
              <w:instrText xml:space="preserve">PRIVATE </w:instrText>
            </w:r>
            <w:r w:rsidRPr="00A12F15">
              <w:rPr>
                <w:rFonts w:ascii="Arial" w:hAnsi="Arial" w:cs="Arial"/>
                <w:sz w:val="20"/>
              </w:rPr>
              <w:fldChar w:fldCharType="end"/>
            </w:r>
          </w:p>
        </w:tc>
        <w:tc>
          <w:tcPr>
            <w:tcW w:w="1143" w:type="dxa"/>
          </w:tcPr>
          <w:p w:rsidR="0021204C" w:rsidRPr="00A12F15" w:rsidRDefault="0021204C" w:rsidP="00DB2B20">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At start</w:t>
            </w:r>
          </w:p>
        </w:tc>
        <w:tc>
          <w:tcPr>
            <w:tcW w:w="1046" w:type="dxa"/>
          </w:tcPr>
          <w:p w:rsidR="0021204C" w:rsidRPr="00A12F15" w:rsidRDefault="0021204C" w:rsidP="00DB2B20">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At end</w:t>
            </w:r>
          </w:p>
        </w:tc>
        <w:tc>
          <w:tcPr>
            <w:tcW w:w="1392" w:type="dxa"/>
          </w:tcPr>
          <w:p w:rsidR="0021204C" w:rsidRPr="00A12F15" w:rsidRDefault="0021204C" w:rsidP="00DB2B20">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r w:rsidR="0021204C" w:rsidRPr="00A12F15" w:rsidTr="00DB2B20">
        <w:tc>
          <w:tcPr>
            <w:tcW w:w="970" w:type="dxa"/>
          </w:tcPr>
          <w:p w:rsidR="0021204C" w:rsidRPr="00A12F15" w:rsidRDefault="0021204C" w:rsidP="00DB2B20">
            <w:pPr>
              <w:tabs>
                <w:tab w:val="right" w:pos="746"/>
              </w:tabs>
              <w:suppressAutoHyphens/>
              <w:spacing w:after="56"/>
              <w:rPr>
                <w:rFonts w:ascii="Arial" w:hAnsi="Arial" w:cs="Arial"/>
                <w:sz w:val="20"/>
              </w:rPr>
            </w:pPr>
            <w:r w:rsidRPr="00A12F15">
              <w:rPr>
                <w:rFonts w:ascii="Arial" w:hAnsi="Arial" w:cs="Arial"/>
                <w:sz w:val="20"/>
              </w:rPr>
              <w:tab/>
              <w:t>Temp:</w:t>
            </w:r>
          </w:p>
        </w:tc>
        <w:tc>
          <w:tcPr>
            <w:tcW w:w="1143" w:type="dxa"/>
            <w:tcBorders>
              <w:top w:val="double" w:sz="7" w:space="0" w:color="auto"/>
              <w:left w:val="double" w:sz="7" w:space="0" w:color="auto"/>
            </w:tcBorders>
          </w:tcPr>
          <w:p w:rsidR="0021204C" w:rsidRPr="00A12F15" w:rsidRDefault="0021204C" w:rsidP="00DB2B20">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46" w:type="dxa"/>
            <w:tcBorders>
              <w:top w:val="double" w:sz="7" w:space="0" w:color="auto"/>
              <w:left w:val="single" w:sz="7" w:space="0" w:color="auto"/>
              <w:right w:val="double" w:sz="7" w:space="0" w:color="auto"/>
            </w:tcBorders>
          </w:tcPr>
          <w:p w:rsidR="0021204C" w:rsidRPr="00A12F15" w:rsidRDefault="0021204C" w:rsidP="00DB2B20">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392" w:type="dxa"/>
          </w:tcPr>
          <w:p w:rsidR="0021204C" w:rsidRPr="00A12F15" w:rsidRDefault="0021204C" w:rsidP="00DB2B20">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r w:rsidRPr="00A12F15">
              <w:rPr>
                <w:rFonts w:ascii="Arial" w:hAnsi="Arial" w:cs="Arial"/>
                <w:sz w:val="20"/>
              </w:rPr>
              <w:sym w:font="Symbol" w:char="F0B0"/>
            </w:r>
            <w:r w:rsidRPr="00A12F15">
              <w:rPr>
                <w:rFonts w:ascii="Arial" w:hAnsi="Arial" w:cs="Arial"/>
                <w:sz w:val="20"/>
              </w:rPr>
              <w:t>C</w:t>
            </w:r>
          </w:p>
        </w:tc>
      </w:tr>
      <w:tr w:rsidR="0021204C" w:rsidRPr="00A12F15" w:rsidTr="00DB2B20">
        <w:tc>
          <w:tcPr>
            <w:tcW w:w="970" w:type="dxa"/>
          </w:tcPr>
          <w:p w:rsidR="0021204C" w:rsidRPr="00A12F15" w:rsidRDefault="0021204C" w:rsidP="00DB2B20">
            <w:pPr>
              <w:tabs>
                <w:tab w:val="right" w:pos="746"/>
              </w:tabs>
              <w:suppressAutoHyphens/>
              <w:spacing w:after="56"/>
              <w:rPr>
                <w:rFonts w:ascii="Arial" w:hAnsi="Arial" w:cs="Arial"/>
                <w:sz w:val="20"/>
              </w:rPr>
            </w:pPr>
            <w:r w:rsidRPr="00A12F15">
              <w:rPr>
                <w:rFonts w:ascii="Arial" w:hAnsi="Arial" w:cs="Arial"/>
                <w:sz w:val="20"/>
              </w:rPr>
              <w:tab/>
              <w:t>Rel. h:</w:t>
            </w:r>
          </w:p>
        </w:tc>
        <w:tc>
          <w:tcPr>
            <w:tcW w:w="1143" w:type="dxa"/>
            <w:tcBorders>
              <w:top w:val="single" w:sz="7" w:space="0" w:color="auto"/>
              <w:left w:val="double" w:sz="7" w:space="0" w:color="auto"/>
            </w:tcBorders>
          </w:tcPr>
          <w:p w:rsidR="0021204C" w:rsidRPr="00A12F15" w:rsidRDefault="0021204C" w:rsidP="00DB2B20">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46" w:type="dxa"/>
            <w:tcBorders>
              <w:top w:val="single" w:sz="7" w:space="0" w:color="auto"/>
              <w:left w:val="single" w:sz="7" w:space="0" w:color="auto"/>
              <w:right w:val="double" w:sz="7" w:space="0" w:color="auto"/>
            </w:tcBorders>
          </w:tcPr>
          <w:p w:rsidR="0021204C" w:rsidRPr="00A12F15" w:rsidRDefault="0021204C" w:rsidP="00DB2B20">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392" w:type="dxa"/>
          </w:tcPr>
          <w:p w:rsidR="0021204C" w:rsidRPr="00A12F15" w:rsidRDefault="0021204C" w:rsidP="00DB2B20">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
        </w:tc>
      </w:tr>
      <w:tr w:rsidR="0021204C" w:rsidRPr="00A12F15" w:rsidTr="00DB2B20">
        <w:tc>
          <w:tcPr>
            <w:tcW w:w="970" w:type="dxa"/>
          </w:tcPr>
          <w:p w:rsidR="0021204C" w:rsidRPr="00A12F15" w:rsidRDefault="0021204C" w:rsidP="00DB2B20">
            <w:pPr>
              <w:tabs>
                <w:tab w:val="right" w:pos="746"/>
              </w:tabs>
              <w:suppressAutoHyphens/>
              <w:spacing w:after="56"/>
              <w:rPr>
                <w:rFonts w:ascii="Arial" w:hAnsi="Arial" w:cs="Arial"/>
                <w:sz w:val="20"/>
              </w:rPr>
            </w:pPr>
            <w:r w:rsidRPr="00A12F15">
              <w:rPr>
                <w:rFonts w:ascii="Arial" w:hAnsi="Arial" w:cs="Arial"/>
                <w:sz w:val="20"/>
              </w:rPr>
              <w:tab/>
              <w:t>Date:</w:t>
            </w:r>
          </w:p>
        </w:tc>
        <w:tc>
          <w:tcPr>
            <w:tcW w:w="1143" w:type="dxa"/>
            <w:tcBorders>
              <w:top w:val="single" w:sz="7" w:space="0" w:color="auto"/>
              <w:left w:val="double" w:sz="7" w:space="0" w:color="auto"/>
            </w:tcBorders>
          </w:tcPr>
          <w:p w:rsidR="0021204C" w:rsidRPr="00A12F15" w:rsidRDefault="0021204C" w:rsidP="00DB2B20">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46" w:type="dxa"/>
            <w:tcBorders>
              <w:top w:val="single" w:sz="7" w:space="0" w:color="auto"/>
              <w:left w:val="single" w:sz="7" w:space="0" w:color="auto"/>
              <w:right w:val="double" w:sz="7" w:space="0" w:color="auto"/>
            </w:tcBorders>
          </w:tcPr>
          <w:p w:rsidR="0021204C" w:rsidRPr="00A12F15" w:rsidRDefault="0021204C" w:rsidP="00DB2B20">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392" w:type="dxa"/>
          </w:tcPr>
          <w:p w:rsidR="0021204C" w:rsidRPr="00A12F15" w:rsidRDefault="0021204C" w:rsidP="00DB2B20">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roofErr w:type="spellStart"/>
            <w:r w:rsidR="002829F3" w:rsidRPr="00A12F15">
              <w:rPr>
                <w:rFonts w:ascii="Arial" w:hAnsi="Arial" w:cs="Arial"/>
                <w:sz w:val="20"/>
              </w:rPr>
              <w:t>yyyy</w:t>
            </w:r>
            <w:proofErr w:type="spellEnd"/>
            <w:r w:rsidR="002829F3" w:rsidRPr="00A12F15">
              <w:rPr>
                <w:rFonts w:ascii="Arial" w:hAnsi="Arial" w:cs="Arial"/>
                <w:sz w:val="20"/>
              </w:rPr>
              <w:t>-mm-</w:t>
            </w:r>
            <w:proofErr w:type="spellStart"/>
            <w:r w:rsidR="002829F3" w:rsidRPr="00A12F15">
              <w:rPr>
                <w:rFonts w:ascii="Arial" w:hAnsi="Arial" w:cs="Arial"/>
                <w:sz w:val="20"/>
              </w:rPr>
              <w:t>dd</w:t>
            </w:r>
            <w:proofErr w:type="spellEnd"/>
          </w:p>
        </w:tc>
      </w:tr>
      <w:tr w:rsidR="0021204C" w:rsidRPr="00A12F15" w:rsidTr="00DB2B20">
        <w:tc>
          <w:tcPr>
            <w:tcW w:w="970" w:type="dxa"/>
          </w:tcPr>
          <w:p w:rsidR="0021204C" w:rsidRPr="00A12F15" w:rsidRDefault="0021204C" w:rsidP="00DB2B20">
            <w:pPr>
              <w:tabs>
                <w:tab w:val="right" w:pos="746"/>
              </w:tabs>
              <w:suppressAutoHyphens/>
              <w:spacing w:after="56"/>
              <w:rPr>
                <w:rFonts w:ascii="Arial" w:hAnsi="Arial" w:cs="Arial"/>
                <w:sz w:val="20"/>
              </w:rPr>
            </w:pPr>
            <w:r w:rsidRPr="00A12F15">
              <w:rPr>
                <w:rFonts w:ascii="Arial" w:hAnsi="Arial" w:cs="Arial"/>
                <w:sz w:val="20"/>
              </w:rPr>
              <w:tab/>
              <w:t>Time:</w:t>
            </w:r>
          </w:p>
        </w:tc>
        <w:tc>
          <w:tcPr>
            <w:tcW w:w="1143" w:type="dxa"/>
            <w:tcBorders>
              <w:top w:val="single" w:sz="7" w:space="0" w:color="auto"/>
              <w:left w:val="double" w:sz="7" w:space="0" w:color="auto"/>
              <w:bottom w:val="double" w:sz="7" w:space="0" w:color="auto"/>
            </w:tcBorders>
          </w:tcPr>
          <w:p w:rsidR="0021204C" w:rsidRPr="00A12F15" w:rsidRDefault="0021204C" w:rsidP="00DB2B20">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46" w:type="dxa"/>
            <w:tcBorders>
              <w:top w:val="single" w:sz="7" w:space="0" w:color="auto"/>
              <w:left w:val="single" w:sz="7" w:space="0" w:color="auto"/>
              <w:bottom w:val="double" w:sz="7" w:space="0" w:color="auto"/>
              <w:right w:val="double" w:sz="7" w:space="0" w:color="auto"/>
            </w:tcBorders>
          </w:tcPr>
          <w:p w:rsidR="0021204C" w:rsidRPr="00A12F15" w:rsidRDefault="0021204C" w:rsidP="00DB2B20">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392" w:type="dxa"/>
          </w:tcPr>
          <w:p w:rsidR="0021204C" w:rsidRPr="00A12F15" w:rsidRDefault="0021204C" w:rsidP="00DB2B20">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roofErr w:type="spellStart"/>
            <w:r w:rsidRPr="00A12F15">
              <w:rPr>
                <w:rFonts w:ascii="Arial" w:hAnsi="Arial" w:cs="Arial"/>
                <w:sz w:val="20"/>
              </w:rPr>
              <w:t>hh:mm:ss</w:t>
            </w:r>
            <w:proofErr w:type="spellEnd"/>
          </w:p>
        </w:tc>
      </w:tr>
    </w:tbl>
    <w:p w:rsidR="00DB2B20" w:rsidRPr="00A12F15" w:rsidRDefault="00DB2B20" w:rsidP="00DB2B20">
      <w:pPr>
        <w:tabs>
          <w:tab w:val="left" w:pos="-720"/>
          <w:tab w:val="left" w:pos="0"/>
          <w:tab w:val="left" w:pos="259"/>
          <w:tab w:val="left" w:pos="604"/>
          <w:tab w:val="left" w:pos="816"/>
          <w:tab w:val="left" w:pos="1440"/>
        </w:tabs>
        <w:suppressAutoHyphens/>
        <w:jc w:val="both"/>
        <w:rPr>
          <w:rFonts w:ascii="Arial" w:hAnsi="Arial" w:cs="Arial"/>
          <w:sz w:val="20"/>
        </w:rPr>
      </w:pPr>
    </w:p>
    <w:tbl>
      <w:tblPr>
        <w:tblW w:w="9072" w:type="dxa"/>
        <w:tblInd w:w="56" w:type="dxa"/>
        <w:tblBorders>
          <w:top w:val="double" w:sz="12" w:space="0" w:color="auto"/>
          <w:left w:val="double" w:sz="12" w:space="0" w:color="auto"/>
          <w:bottom w:val="double" w:sz="12" w:space="0" w:color="auto"/>
          <w:right w:val="double" w:sz="12" w:space="0" w:color="auto"/>
          <w:insideH w:val="single" w:sz="6" w:space="0" w:color="auto"/>
          <w:insideV w:val="single" w:sz="6" w:space="0" w:color="auto"/>
        </w:tblBorders>
        <w:tblLayout w:type="fixed"/>
        <w:tblCellMar>
          <w:left w:w="56" w:type="dxa"/>
          <w:right w:w="56" w:type="dxa"/>
        </w:tblCellMar>
        <w:tblLook w:val="0000"/>
      </w:tblPr>
      <w:tblGrid>
        <w:gridCol w:w="1418"/>
        <w:gridCol w:w="1112"/>
        <w:gridCol w:w="1112"/>
        <w:gridCol w:w="1320"/>
        <w:gridCol w:w="1417"/>
        <w:gridCol w:w="1418"/>
        <w:gridCol w:w="1275"/>
        <w:tblGridChange w:id="844">
          <w:tblGrid>
            <w:gridCol w:w="108"/>
            <w:gridCol w:w="1310"/>
            <w:gridCol w:w="108"/>
            <w:gridCol w:w="1004"/>
            <w:gridCol w:w="108"/>
            <w:gridCol w:w="1004"/>
            <w:gridCol w:w="108"/>
            <w:gridCol w:w="1212"/>
            <w:gridCol w:w="108"/>
            <w:gridCol w:w="1309"/>
            <w:gridCol w:w="108"/>
            <w:gridCol w:w="1310"/>
            <w:gridCol w:w="108"/>
            <w:gridCol w:w="1167"/>
            <w:gridCol w:w="108"/>
          </w:tblGrid>
        </w:tblGridChange>
      </w:tblGrid>
      <w:tr w:rsidR="00503D98" w:rsidRPr="00A12F15" w:rsidTr="00503D98">
        <w:trPr>
          <w:ins w:id="845" w:author="morayoa" w:date="2013-06-11T10:40:00Z"/>
        </w:trPr>
        <w:tc>
          <w:tcPr>
            <w:tcW w:w="1418" w:type="dxa"/>
            <w:tcBorders>
              <w:top w:val="double" w:sz="6" w:space="0" w:color="auto"/>
              <w:left w:val="double" w:sz="6" w:space="0" w:color="auto"/>
              <w:bottom w:val="single" w:sz="6" w:space="0" w:color="auto"/>
            </w:tcBorders>
          </w:tcPr>
          <w:p w:rsidR="00503D98" w:rsidRPr="00A12F15" w:rsidRDefault="00FC47BA" w:rsidP="00503D98">
            <w:pPr>
              <w:tabs>
                <w:tab w:val="left" w:pos="-720"/>
                <w:tab w:val="left" w:pos="0"/>
                <w:tab w:val="left" w:pos="259"/>
                <w:tab w:val="left" w:pos="604"/>
                <w:tab w:val="left" w:pos="816"/>
                <w:tab w:val="left" w:pos="1440"/>
              </w:tabs>
              <w:suppressAutoHyphens/>
              <w:jc w:val="center"/>
              <w:rPr>
                <w:ins w:id="846" w:author="morayoa" w:date="2013-06-11T10:40:00Z"/>
                <w:rFonts w:ascii="Arial" w:hAnsi="Arial" w:cs="Arial"/>
                <w:sz w:val="20"/>
              </w:rPr>
            </w:pPr>
            <w:ins w:id="847" w:author="morayoa" w:date="2013-06-11T10:40:00Z">
              <w:r w:rsidRPr="00A12F15">
                <w:rPr>
                  <w:rFonts w:ascii="Arial" w:hAnsi="Arial" w:cs="Arial"/>
                  <w:sz w:val="20"/>
                </w:rPr>
                <w:fldChar w:fldCharType="begin"/>
              </w:r>
              <w:r w:rsidR="00503D98" w:rsidRPr="00A12F15">
                <w:rPr>
                  <w:rFonts w:ascii="Arial" w:hAnsi="Arial" w:cs="Arial"/>
                  <w:sz w:val="20"/>
                </w:rPr>
                <w:instrText xml:space="preserve">PRIVATE </w:instrText>
              </w:r>
              <w:r w:rsidRPr="00A12F15">
                <w:rPr>
                  <w:rFonts w:ascii="Arial" w:hAnsi="Arial" w:cs="Arial"/>
                  <w:sz w:val="20"/>
                </w:rPr>
                <w:fldChar w:fldCharType="end"/>
              </w:r>
              <w:r w:rsidR="00503D98" w:rsidRPr="00A12F15">
                <w:rPr>
                  <w:rFonts w:ascii="Arial" w:hAnsi="Arial" w:cs="Arial"/>
                  <w:sz w:val="20"/>
                </w:rPr>
                <w:t>Q</w:t>
              </w:r>
            </w:ins>
          </w:p>
          <w:p w:rsidR="00503D98" w:rsidRPr="00A12F15" w:rsidRDefault="00503D98" w:rsidP="00503D98">
            <w:pPr>
              <w:tabs>
                <w:tab w:val="left" w:pos="-720"/>
                <w:tab w:val="left" w:pos="0"/>
                <w:tab w:val="left" w:pos="259"/>
                <w:tab w:val="left" w:pos="604"/>
                <w:tab w:val="left" w:pos="816"/>
                <w:tab w:val="left" w:pos="1440"/>
              </w:tabs>
              <w:suppressAutoHyphens/>
              <w:jc w:val="center"/>
              <w:rPr>
                <w:ins w:id="848" w:author="morayoa" w:date="2013-06-11T10:40:00Z"/>
                <w:rFonts w:ascii="Arial" w:hAnsi="Arial" w:cs="Arial"/>
                <w:sz w:val="20"/>
              </w:rPr>
            </w:pPr>
          </w:p>
          <w:p w:rsidR="00503D98" w:rsidRPr="00A12F15" w:rsidRDefault="00503D98" w:rsidP="00503D98">
            <w:pPr>
              <w:tabs>
                <w:tab w:val="left" w:pos="-720"/>
                <w:tab w:val="left" w:pos="0"/>
                <w:tab w:val="left" w:pos="259"/>
                <w:tab w:val="left" w:pos="604"/>
                <w:tab w:val="left" w:pos="816"/>
                <w:tab w:val="left" w:pos="1440"/>
              </w:tabs>
              <w:suppressAutoHyphens/>
              <w:jc w:val="center"/>
              <w:rPr>
                <w:ins w:id="849" w:author="morayoa" w:date="2013-06-11T10:40:00Z"/>
                <w:rFonts w:ascii="Arial" w:hAnsi="Arial" w:cs="Arial"/>
                <w:sz w:val="20"/>
              </w:rPr>
            </w:pPr>
          </w:p>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850" w:author="morayoa" w:date="2013-06-11T10:40:00Z"/>
                <w:rFonts w:ascii="Arial" w:hAnsi="Arial" w:cs="Arial"/>
                <w:sz w:val="20"/>
              </w:rPr>
            </w:pPr>
            <w:ins w:id="851" w:author="morayoa" w:date="2013-06-11T10:40:00Z">
              <w:r w:rsidRPr="00A12F15">
                <w:rPr>
                  <w:rFonts w:ascii="Arial" w:hAnsi="Arial" w:cs="Arial"/>
                  <w:sz w:val="20"/>
                </w:rPr>
                <w:t>(  /h)</w:t>
              </w:r>
            </w:ins>
          </w:p>
        </w:tc>
        <w:tc>
          <w:tcPr>
            <w:tcW w:w="1112" w:type="dxa"/>
            <w:tcBorders>
              <w:top w:val="double" w:sz="6" w:space="0" w:color="auto"/>
              <w:bottom w:val="sing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jc w:val="center"/>
              <w:rPr>
                <w:ins w:id="852" w:author="morayoa" w:date="2013-06-11T10:40:00Z"/>
                <w:rFonts w:ascii="Arial" w:hAnsi="Arial" w:cs="Arial"/>
                <w:sz w:val="20"/>
              </w:rPr>
            </w:pPr>
            <w:ins w:id="853" w:author="morayoa" w:date="2013-06-11T10:40:00Z">
              <w:r w:rsidRPr="00A12F15">
                <w:rPr>
                  <w:rFonts w:ascii="Arial" w:hAnsi="Arial" w:cs="Arial"/>
                  <w:sz w:val="20"/>
                </w:rPr>
                <w:t>Load L</w:t>
              </w:r>
            </w:ins>
          </w:p>
          <w:p w:rsidR="00503D98" w:rsidRPr="00A12F15" w:rsidRDefault="00503D98" w:rsidP="00503D98">
            <w:pPr>
              <w:tabs>
                <w:tab w:val="left" w:pos="-720"/>
                <w:tab w:val="left" w:pos="0"/>
                <w:tab w:val="left" w:pos="259"/>
                <w:tab w:val="left" w:pos="604"/>
                <w:tab w:val="left" w:pos="816"/>
                <w:tab w:val="left" w:pos="1440"/>
              </w:tabs>
              <w:suppressAutoHyphens/>
              <w:jc w:val="center"/>
              <w:rPr>
                <w:ins w:id="854" w:author="morayoa" w:date="2013-06-11T10:40:00Z"/>
                <w:rFonts w:ascii="Arial" w:hAnsi="Arial" w:cs="Arial"/>
                <w:sz w:val="20"/>
              </w:rPr>
            </w:pPr>
          </w:p>
          <w:p w:rsidR="00503D98" w:rsidRPr="00A12F15" w:rsidRDefault="00503D98" w:rsidP="00503D98">
            <w:pPr>
              <w:tabs>
                <w:tab w:val="left" w:pos="-720"/>
                <w:tab w:val="left" w:pos="0"/>
                <w:tab w:val="left" w:pos="259"/>
                <w:tab w:val="left" w:pos="604"/>
                <w:tab w:val="left" w:pos="816"/>
                <w:tab w:val="left" w:pos="1440"/>
              </w:tabs>
              <w:suppressAutoHyphens/>
              <w:jc w:val="center"/>
              <w:rPr>
                <w:ins w:id="855" w:author="morayoa" w:date="2013-06-11T10:40:00Z"/>
                <w:rFonts w:ascii="Arial" w:hAnsi="Arial" w:cs="Arial"/>
                <w:sz w:val="20"/>
              </w:rPr>
            </w:pPr>
          </w:p>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856" w:author="morayoa" w:date="2013-06-11T10:40:00Z"/>
                <w:rFonts w:ascii="Arial" w:hAnsi="Arial" w:cs="Arial"/>
                <w:sz w:val="20"/>
              </w:rPr>
            </w:pPr>
            <w:ins w:id="857" w:author="morayoa" w:date="2013-06-11T10:40:00Z">
              <w:r w:rsidRPr="00A12F15">
                <w:rPr>
                  <w:rFonts w:ascii="Arial" w:hAnsi="Arial" w:cs="Arial"/>
                  <w:sz w:val="20"/>
                </w:rPr>
                <w:t>(    )</w:t>
              </w:r>
            </w:ins>
          </w:p>
        </w:tc>
        <w:tc>
          <w:tcPr>
            <w:tcW w:w="1112" w:type="dxa"/>
            <w:tcBorders>
              <w:top w:val="double" w:sz="6" w:space="0" w:color="auto"/>
              <w:bottom w:val="sing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858" w:author="morayoa" w:date="2013-06-11T10:40:00Z"/>
                <w:rFonts w:ascii="Arial" w:hAnsi="Arial" w:cs="Arial"/>
                <w:sz w:val="20"/>
              </w:rPr>
            </w:pPr>
            <w:ins w:id="859" w:author="morayoa" w:date="2013-06-11T10:40:00Z">
              <w:r w:rsidRPr="00A12F15">
                <w:rPr>
                  <w:rFonts w:ascii="Arial" w:hAnsi="Arial" w:cs="Arial"/>
                  <w:sz w:val="20"/>
                </w:rPr>
                <w:t>Pulses(*)</w:t>
              </w:r>
            </w:ins>
          </w:p>
        </w:tc>
        <w:tc>
          <w:tcPr>
            <w:tcW w:w="1320" w:type="dxa"/>
            <w:tcBorders>
              <w:top w:val="double" w:sz="6" w:space="0" w:color="auto"/>
              <w:bottom w:val="sing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jc w:val="center"/>
              <w:rPr>
                <w:ins w:id="860" w:author="morayoa" w:date="2013-06-11T10:40:00Z"/>
                <w:rFonts w:ascii="Arial" w:hAnsi="Arial" w:cs="Arial"/>
                <w:sz w:val="20"/>
              </w:rPr>
            </w:pPr>
            <w:ins w:id="861" w:author="morayoa" w:date="2013-06-11T10:40:00Z">
              <w:r w:rsidRPr="00A12F15">
                <w:rPr>
                  <w:rFonts w:ascii="Arial" w:hAnsi="Arial" w:cs="Arial"/>
                  <w:sz w:val="20"/>
                </w:rPr>
                <w:t>Calculated</w:t>
              </w:r>
            </w:ins>
          </w:p>
          <w:p w:rsidR="00503D98" w:rsidRPr="00A12F15" w:rsidRDefault="00503D98" w:rsidP="00503D98">
            <w:pPr>
              <w:tabs>
                <w:tab w:val="left" w:pos="-720"/>
                <w:tab w:val="left" w:pos="0"/>
                <w:tab w:val="left" w:pos="259"/>
                <w:tab w:val="left" w:pos="604"/>
                <w:tab w:val="left" w:pos="816"/>
                <w:tab w:val="left" w:pos="1440"/>
              </w:tabs>
              <w:suppressAutoHyphens/>
              <w:jc w:val="center"/>
              <w:rPr>
                <w:ins w:id="862" w:author="morayoa" w:date="2013-06-11T10:40:00Z"/>
                <w:rFonts w:ascii="Arial" w:hAnsi="Arial" w:cs="Arial"/>
                <w:sz w:val="20"/>
              </w:rPr>
            </w:pPr>
            <w:proofErr w:type="spellStart"/>
            <w:ins w:id="863" w:author="morayoa" w:date="2013-06-11T10:40:00Z">
              <w:r w:rsidRPr="00A12F15">
                <w:rPr>
                  <w:rFonts w:ascii="Arial" w:hAnsi="Arial" w:cs="Arial"/>
                  <w:sz w:val="20"/>
                </w:rPr>
                <w:t>totalization</w:t>
              </w:r>
              <w:proofErr w:type="spellEnd"/>
            </w:ins>
          </w:p>
          <w:p w:rsidR="00503D98" w:rsidRPr="00A12F15" w:rsidRDefault="00503D98" w:rsidP="00503D98">
            <w:pPr>
              <w:tabs>
                <w:tab w:val="left" w:pos="-720"/>
                <w:tab w:val="left" w:pos="0"/>
                <w:tab w:val="left" w:pos="259"/>
                <w:tab w:val="left" w:pos="604"/>
                <w:tab w:val="left" w:pos="816"/>
                <w:tab w:val="left" w:pos="1440"/>
              </w:tabs>
              <w:suppressAutoHyphens/>
              <w:jc w:val="center"/>
              <w:rPr>
                <w:ins w:id="864" w:author="morayoa" w:date="2013-06-11T10:40:00Z"/>
                <w:rFonts w:ascii="Arial" w:hAnsi="Arial" w:cs="Arial"/>
                <w:sz w:val="20"/>
              </w:rPr>
            </w:pPr>
            <w:ins w:id="865" w:author="morayoa" w:date="2013-06-11T10:40:00Z">
              <w:r w:rsidRPr="00A12F15">
                <w:rPr>
                  <w:rFonts w:ascii="Arial" w:hAnsi="Arial" w:cs="Arial"/>
                  <w:sz w:val="20"/>
                </w:rPr>
                <w:t>T(**)</w:t>
              </w:r>
            </w:ins>
          </w:p>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866" w:author="morayoa" w:date="2013-06-11T10:40:00Z"/>
                <w:rFonts w:ascii="Arial" w:hAnsi="Arial" w:cs="Arial"/>
                <w:sz w:val="20"/>
              </w:rPr>
            </w:pPr>
            <w:ins w:id="867" w:author="morayoa" w:date="2013-06-11T10:40:00Z">
              <w:r w:rsidRPr="00A12F15">
                <w:rPr>
                  <w:rFonts w:ascii="Arial" w:hAnsi="Arial" w:cs="Arial"/>
                  <w:sz w:val="20"/>
                </w:rPr>
                <w:t>(    )</w:t>
              </w:r>
            </w:ins>
          </w:p>
        </w:tc>
        <w:tc>
          <w:tcPr>
            <w:tcW w:w="1417" w:type="dxa"/>
            <w:tcBorders>
              <w:top w:val="double" w:sz="6" w:space="0" w:color="auto"/>
              <w:bottom w:val="sing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jc w:val="center"/>
              <w:rPr>
                <w:ins w:id="868" w:author="morayoa" w:date="2013-06-11T10:40:00Z"/>
                <w:rFonts w:ascii="Arial" w:hAnsi="Arial" w:cs="Arial"/>
                <w:sz w:val="20"/>
              </w:rPr>
            </w:pPr>
            <w:ins w:id="869" w:author="morayoa" w:date="2013-06-11T10:40:00Z">
              <w:r w:rsidRPr="00A12F15">
                <w:rPr>
                  <w:rFonts w:ascii="Arial" w:hAnsi="Arial" w:cs="Arial"/>
                  <w:sz w:val="20"/>
                </w:rPr>
                <w:t>Indicated</w:t>
              </w:r>
            </w:ins>
          </w:p>
          <w:p w:rsidR="00503D98" w:rsidRPr="00A12F15" w:rsidRDefault="00503D98" w:rsidP="00503D98">
            <w:pPr>
              <w:tabs>
                <w:tab w:val="left" w:pos="-720"/>
                <w:tab w:val="left" w:pos="0"/>
                <w:tab w:val="left" w:pos="259"/>
                <w:tab w:val="left" w:pos="604"/>
                <w:tab w:val="left" w:pos="816"/>
                <w:tab w:val="left" w:pos="1440"/>
              </w:tabs>
              <w:suppressAutoHyphens/>
              <w:jc w:val="center"/>
              <w:rPr>
                <w:ins w:id="870" w:author="morayoa" w:date="2013-06-11T10:40:00Z"/>
                <w:rFonts w:ascii="Arial" w:hAnsi="Arial" w:cs="Arial"/>
                <w:sz w:val="20"/>
              </w:rPr>
            </w:pPr>
            <w:proofErr w:type="spellStart"/>
            <w:ins w:id="871" w:author="morayoa" w:date="2013-06-11T10:40:00Z">
              <w:r w:rsidRPr="00A12F15">
                <w:rPr>
                  <w:rFonts w:ascii="Arial" w:hAnsi="Arial" w:cs="Arial"/>
                  <w:sz w:val="20"/>
                </w:rPr>
                <w:t>totalization</w:t>
              </w:r>
              <w:proofErr w:type="spellEnd"/>
            </w:ins>
          </w:p>
          <w:p w:rsidR="00503D98" w:rsidRPr="00A12F15" w:rsidRDefault="00503D98" w:rsidP="00503D98">
            <w:pPr>
              <w:tabs>
                <w:tab w:val="left" w:pos="-720"/>
                <w:tab w:val="left" w:pos="0"/>
                <w:tab w:val="left" w:pos="259"/>
                <w:tab w:val="left" w:pos="604"/>
                <w:tab w:val="left" w:pos="816"/>
                <w:tab w:val="left" w:pos="1440"/>
              </w:tabs>
              <w:suppressAutoHyphens/>
              <w:jc w:val="center"/>
              <w:rPr>
                <w:ins w:id="872" w:author="morayoa" w:date="2013-06-11T10:40:00Z"/>
                <w:rFonts w:ascii="Arial" w:hAnsi="Arial" w:cs="Arial"/>
                <w:sz w:val="20"/>
              </w:rPr>
            </w:pPr>
            <w:ins w:id="873" w:author="morayoa" w:date="2013-06-11T10:40:00Z">
              <w:r w:rsidRPr="00A12F15">
                <w:rPr>
                  <w:rFonts w:ascii="Arial" w:hAnsi="Arial" w:cs="Arial"/>
                  <w:sz w:val="20"/>
                </w:rPr>
                <w:t>I</w:t>
              </w:r>
            </w:ins>
          </w:p>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874" w:author="morayoa" w:date="2013-06-11T10:40:00Z"/>
                <w:rFonts w:ascii="Arial" w:hAnsi="Arial" w:cs="Arial"/>
                <w:sz w:val="20"/>
              </w:rPr>
            </w:pPr>
            <w:ins w:id="875" w:author="morayoa" w:date="2013-06-11T10:40:00Z">
              <w:r w:rsidRPr="00A12F15">
                <w:rPr>
                  <w:rFonts w:ascii="Arial" w:hAnsi="Arial" w:cs="Arial"/>
                  <w:sz w:val="20"/>
                </w:rPr>
                <w:t>(    )</w:t>
              </w:r>
            </w:ins>
          </w:p>
        </w:tc>
        <w:tc>
          <w:tcPr>
            <w:tcW w:w="1418" w:type="dxa"/>
            <w:tcBorders>
              <w:top w:val="double" w:sz="6" w:space="0" w:color="auto"/>
              <w:bottom w:val="sing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jc w:val="center"/>
              <w:rPr>
                <w:ins w:id="876" w:author="morayoa" w:date="2013-06-11T10:40:00Z"/>
                <w:rFonts w:ascii="Arial" w:hAnsi="Arial" w:cs="Arial"/>
                <w:sz w:val="20"/>
              </w:rPr>
            </w:pPr>
            <w:ins w:id="877" w:author="morayoa" w:date="2013-06-11T10:40:00Z">
              <w:r w:rsidRPr="00A12F15">
                <w:rPr>
                  <w:rFonts w:ascii="Arial" w:hAnsi="Arial" w:cs="Arial"/>
                  <w:sz w:val="20"/>
                </w:rPr>
                <w:t>Difference</w:t>
              </w:r>
            </w:ins>
          </w:p>
          <w:p w:rsidR="00503D98" w:rsidRPr="00A12F15" w:rsidRDefault="00503D98" w:rsidP="00503D98">
            <w:pPr>
              <w:tabs>
                <w:tab w:val="left" w:pos="-720"/>
                <w:tab w:val="left" w:pos="0"/>
                <w:tab w:val="left" w:pos="259"/>
                <w:tab w:val="left" w:pos="604"/>
                <w:tab w:val="left" w:pos="816"/>
                <w:tab w:val="left" w:pos="1440"/>
              </w:tabs>
              <w:suppressAutoHyphens/>
              <w:jc w:val="center"/>
              <w:rPr>
                <w:ins w:id="878" w:author="morayoa" w:date="2013-06-11T10:40:00Z"/>
                <w:rFonts w:ascii="Arial" w:hAnsi="Arial" w:cs="Arial"/>
                <w:sz w:val="20"/>
              </w:rPr>
            </w:pPr>
            <w:ins w:id="879" w:author="morayoa" w:date="2013-06-11T10:40:00Z">
              <w:r w:rsidRPr="00A12F15">
                <w:rPr>
                  <w:rFonts w:ascii="Arial" w:hAnsi="Arial" w:cs="Arial"/>
                  <w:sz w:val="20"/>
                </w:rPr>
                <w:t>I - T</w:t>
              </w:r>
            </w:ins>
          </w:p>
          <w:p w:rsidR="00503D98" w:rsidRPr="00A12F15" w:rsidRDefault="00503D98" w:rsidP="00503D98">
            <w:pPr>
              <w:tabs>
                <w:tab w:val="left" w:pos="-720"/>
                <w:tab w:val="left" w:pos="0"/>
                <w:tab w:val="left" w:pos="259"/>
                <w:tab w:val="left" w:pos="604"/>
                <w:tab w:val="left" w:pos="816"/>
                <w:tab w:val="left" w:pos="1440"/>
              </w:tabs>
              <w:suppressAutoHyphens/>
              <w:jc w:val="center"/>
              <w:rPr>
                <w:ins w:id="880" w:author="morayoa" w:date="2013-06-11T10:40:00Z"/>
                <w:rFonts w:ascii="Arial" w:hAnsi="Arial" w:cs="Arial"/>
                <w:sz w:val="20"/>
              </w:rPr>
            </w:pPr>
          </w:p>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881" w:author="morayoa" w:date="2013-06-11T10:40:00Z"/>
                <w:rFonts w:ascii="Arial" w:hAnsi="Arial" w:cs="Arial"/>
                <w:sz w:val="20"/>
              </w:rPr>
            </w:pPr>
            <w:ins w:id="882" w:author="morayoa" w:date="2013-06-11T10:40:00Z">
              <w:r w:rsidRPr="00A12F15">
                <w:rPr>
                  <w:rFonts w:ascii="Arial" w:hAnsi="Arial" w:cs="Arial"/>
                  <w:sz w:val="20"/>
                </w:rPr>
                <w:t>(    )</w:t>
              </w:r>
            </w:ins>
          </w:p>
        </w:tc>
        <w:tc>
          <w:tcPr>
            <w:tcW w:w="1275" w:type="dxa"/>
            <w:tcBorders>
              <w:top w:val="double" w:sz="6" w:space="0" w:color="auto"/>
              <w:bottom w:val="single" w:sz="6" w:space="0" w:color="auto"/>
              <w:right w:val="doub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883" w:author="morayoa" w:date="2013-06-11T10:40:00Z"/>
                <w:rFonts w:ascii="Arial" w:hAnsi="Arial" w:cs="Arial"/>
                <w:sz w:val="20"/>
              </w:rPr>
            </w:pPr>
            <w:ins w:id="884" w:author="morayoa" w:date="2013-06-11T10:40:00Z">
              <w:r w:rsidRPr="00A12F15">
                <w:rPr>
                  <w:rFonts w:ascii="Arial" w:hAnsi="Arial" w:cs="Arial"/>
                  <w:sz w:val="20"/>
                </w:rPr>
                <w:t>E %(***)</w:t>
              </w:r>
            </w:ins>
          </w:p>
        </w:tc>
      </w:tr>
      <w:tr w:rsidR="00503D98" w:rsidRPr="00A12F15" w:rsidTr="00503D98">
        <w:trPr>
          <w:ins w:id="885" w:author="morayoa" w:date="2013-06-11T10:40:00Z"/>
        </w:trPr>
        <w:tc>
          <w:tcPr>
            <w:tcW w:w="1418" w:type="dxa"/>
            <w:vMerge w:val="restart"/>
            <w:tcBorders>
              <w:top w:val="single" w:sz="6" w:space="0" w:color="auto"/>
              <w:left w:val="doub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jc w:val="center"/>
              <w:rPr>
                <w:ins w:id="886" w:author="morayoa" w:date="2013-06-11T10:40:00Z"/>
                <w:rFonts w:ascii="Arial" w:hAnsi="Arial" w:cs="Arial"/>
                <w:sz w:val="20"/>
              </w:rPr>
            </w:pPr>
            <w:proofErr w:type="spellStart"/>
            <w:ins w:id="887" w:author="morayoa" w:date="2013-06-11T10:40:00Z">
              <w:r w:rsidRPr="00A12F15">
                <w:rPr>
                  <w:rFonts w:ascii="Arial" w:hAnsi="Arial" w:cs="Arial"/>
                  <w:sz w:val="20"/>
                </w:rPr>
                <w:t>Q</w:t>
              </w:r>
              <w:r w:rsidRPr="00A12F15">
                <w:rPr>
                  <w:rFonts w:ascii="Arial" w:hAnsi="Arial" w:cs="Arial"/>
                  <w:sz w:val="20"/>
                  <w:vertAlign w:val="subscript"/>
                </w:rPr>
                <w:t>max</w:t>
              </w:r>
              <w:proofErr w:type="spellEnd"/>
            </w:ins>
          </w:p>
        </w:tc>
        <w:tc>
          <w:tcPr>
            <w:tcW w:w="1112" w:type="dxa"/>
            <w:vMerge w:val="restart"/>
            <w:tcBorders>
              <w:top w:val="sing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jc w:val="center"/>
              <w:rPr>
                <w:ins w:id="888" w:author="morayoa" w:date="2013-06-11T10:40:00Z"/>
                <w:rFonts w:ascii="Arial" w:hAnsi="Arial" w:cs="Arial"/>
                <w:sz w:val="20"/>
              </w:rPr>
            </w:pPr>
          </w:p>
        </w:tc>
        <w:tc>
          <w:tcPr>
            <w:tcW w:w="1112" w:type="dxa"/>
            <w:vMerge w:val="restart"/>
            <w:tcBorders>
              <w:top w:val="sing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jc w:val="center"/>
              <w:rPr>
                <w:ins w:id="889" w:author="morayoa" w:date="2013-06-11T10:40:00Z"/>
                <w:rFonts w:ascii="Arial" w:hAnsi="Arial" w:cs="Arial"/>
                <w:sz w:val="20"/>
              </w:rPr>
            </w:pPr>
          </w:p>
        </w:tc>
        <w:tc>
          <w:tcPr>
            <w:tcW w:w="1320" w:type="dxa"/>
            <w:vMerge w:val="restart"/>
            <w:tcBorders>
              <w:top w:val="sing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jc w:val="center"/>
              <w:rPr>
                <w:ins w:id="890" w:author="morayoa" w:date="2013-06-11T10:40:00Z"/>
                <w:rFonts w:ascii="Arial" w:hAnsi="Arial" w:cs="Arial"/>
                <w:sz w:val="20"/>
              </w:rPr>
            </w:pPr>
          </w:p>
        </w:tc>
        <w:tc>
          <w:tcPr>
            <w:tcW w:w="1417" w:type="dxa"/>
            <w:tcBorders>
              <w:top w:val="single" w:sz="6" w:space="0" w:color="auto"/>
              <w:bottom w:val="sing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891" w:author="morayoa" w:date="2013-06-11T10:40:00Z"/>
                <w:rFonts w:ascii="Arial" w:hAnsi="Arial" w:cs="Arial"/>
                <w:sz w:val="20"/>
              </w:rPr>
            </w:pPr>
          </w:p>
        </w:tc>
        <w:tc>
          <w:tcPr>
            <w:tcW w:w="1418" w:type="dxa"/>
            <w:tcBorders>
              <w:top w:val="single" w:sz="6" w:space="0" w:color="auto"/>
              <w:bottom w:val="sing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892" w:author="morayoa" w:date="2013-06-11T10:40:00Z"/>
                <w:rFonts w:ascii="Arial" w:hAnsi="Arial" w:cs="Arial"/>
                <w:sz w:val="20"/>
              </w:rPr>
            </w:pPr>
          </w:p>
        </w:tc>
        <w:tc>
          <w:tcPr>
            <w:tcW w:w="1275" w:type="dxa"/>
            <w:tcBorders>
              <w:top w:val="single" w:sz="6" w:space="0" w:color="auto"/>
              <w:bottom w:val="single" w:sz="6" w:space="0" w:color="auto"/>
              <w:right w:val="doub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893" w:author="morayoa" w:date="2013-06-11T10:40:00Z"/>
                <w:rFonts w:ascii="Arial" w:hAnsi="Arial" w:cs="Arial"/>
                <w:sz w:val="20"/>
              </w:rPr>
            </w:pPr>
          </w:p>
        </w:tc>
      </w:tr>
      <w:tr w:rsidR="00503D98" w:rsidRPr="00A12F15" w:rsidTr="008C443C">
        <w:tblPrEx>
          <w:tblW w:w="9072" w:type="dxa"/>
          <w:tblInd w:w="56" w:type="dxa"/>
          <w:tblBorders>
            <w:top w:val="double" w:sz="12" w:space="0" w:color="auto"/>
            <w:left w:val="double" w:sz="12" w:space="0" w:color="auto"/>
            <w:bottom w:val="double" w:sz="12" w:space="0" w:color="auto"/>
            <w:right w:val="double" w:sz="12" w:space="0" w:color="auto"/>
            <w:insideH w:val="single" w:sz="6" w:space="0" w:color="auto"/>
            <w:insideV w:val="single" w:sz="6" w:space="0" w:color="auto"/>
          </w:tblBorders>
          <w:tblLayout w:type="fixed"/>
          <w:tblCellMar>
            <w:left w:w="56" w:type="dxa"/>
            <w:right w:w="56" w:type="dxa"/>
          </w:tblCellMar>
          <w:tblLook w:val="0000"/>
          <w:tblPrExChange w:id="894" w:author="morayoa" w:date="2013-06-11T10:46:00Z">
            <w:tblPrEx>
              <w:tblW w:w="9072" w:type="dxa"/>
              <w:tblInd w:w="56" w:type="dxa"/>
              <w:tblBorders>
                <w:top w:val="double" w:sz="12" w:space="0" w:color="auto"/>
                <w:left w:val="double" w:sz="12" w:space="0" w:color="auto"/>
                <w:bottom w:val="double" w:sz="12" w:space="0" w:color="auto"/>
                <w:right w:val="double" w:sz="12" w:space="0" w:color="auto"/>
                <w:insideH w:val="single" w:sz="6" w:space="0" w:color="auto"/>
                <w:insideV w:val="single" w:sz="6" w:space="0" w:color="auto"/>
              </w:tblBorders>
              <w:tblLayout w:type="fixed"/>
              <w:tblCellMar>
                <w:left w:w="56" w:type="dxa"/>
                <w:right w:w="56" w:type="dxa"/>
              </w:tblCellMar>
              <w:tblLook w:val="0000"/>
            </w:tblPrEx>
          </w:tblPrExChange>
        </w:tblPrEx>
        <w:trPr>
          <w:ins w:id="895" w:author="morayoa" w:date="2013-06-11T10:40:00Z"/>
          <w:trPrChange w:id="896" w:author="morayoa" w:date="2013-06-11T10:46:00Z">
            <w:trPr>
              <w:gridAfter w:val="0"/>
            </w:trPr>
          </w:trPrChange>
        </w:trPr>
        <w:tc>
          <w:tcPr>
            <w:tcW w:w="1418" w:type="dxa"/>
            <w:vMerge/>
            <w:tcBorders>
              <w:left w:val="double" w:sz="6" w:space="0" w:color="auto"/>
              <w:bottom w:val="single" w:sz="6" w:space="0" w:color="auto"/>
            </w:tcBorders>
            <w:tcPrChange w:id="897" w:author="morayoa" w:date="2013-06-11T10:46:00Z">
              <w:tcPr>
                <w:tcW w:w="1418" w:type="dxa"/>
                <w:gridSpan w:val="2"/>
                <w:vMerge/>
                <w:tcBorders>
                  <w:left w:val="double" w:sz="6" w:space="0" w:color="auto"/>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898" w:author="morayoa" w:date="2013-06-11T10:40:00Z"/>
                <w:rFonts w:ascii="Arial" w:hAnsi="Arial" w:cs="Arial"/>
                <w:sz w:val="20"/>
              </w:rPr>
            </w:pPr>
          </w:p>
        </w:tc>
        <w:tc>
          <w:tcPr>
            <w:tcW w:w="1112" w:type="dxa"/>
            <w:vMerge/>
            <w:tcBorders>
              <w:bottom w:val="single" w:sz="6" w:space="0" w:color="auto"/>
            </w:tcBorders>
            <w:tcPrChange w:id="899" w:author="morayoa" w:date="2013-06-11T10:46:00Z">
              <w:tcPr>
                <w:tcW w:w="1112" w:type="dxa"/>
                <w:gridSpan w:val="2"/>
                <w:vMerge/>
                <w:tcBorders>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900" w:author="morayoa" w:date="2013-06-11T10:40:00Z"/>
                <w:rFonts w:ascii="Arial" w:hAnsi="Arial" w:cs="Arial"/>
                <w:sz w:val="20"/>
              </w:rPr>
            </w:pPr>
          </w:p>
        </w:tc>
        <w:tc>
          <w:tcPr>
            <w:tcW w:w="1112" w:type="dxa"/>
            <w:vMerge/>
            <w:tcBorders>
              <w:bottom w:val="single" w:sz="6" w:space="0" w:color="auto"/>
            </w:tcBorders>
            <w:tcPrChange w:id="901" w:author="morayoa" w:date="2013-06-11T10:46:00Z">
              <w:tcPr>
                <w:tcW w:w="1112" w:type="dxa"/>
                <w:gridSpan w:val="2"/>
                <w:vMerge/>
                <w:tcBorders>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902" w:author="morayoa" w:date="2013-06-11T10:40:00Z"/>
                <w:rFonts w:ascii="Arial" w:hAnsi="Arial" w:cs="Arial"/>
                <w:sz w:val="20"/>
              </w:rPr>
            </w:pPr>
          </w:p>
        </w:tc>
        <w:tc>
          <w:tcPr>
            <w:tcW w:w="1320" w:type="dxa"/>
            <w:vMerge/>
            <w:tcBorders>
              <w:bottom w:val="single" w:sz="6" w:space="0" w:color="auto"/>
            </w:tcBorders>
            <w:tcPrChange w:id="903" w:author="morayoa" w:date="2013-06-11T10:46:00Z">
              <w:tcPr>
                <w:tcW w:w="1320" w:type="dxa"/>
                <w:gridSpan w:val="2"/>
                <w:vMerge/>
                <w:tcBorders>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904" w:author="morayoa" w:date="2013-06-11T10:40:00Z"/>
                <w:rFonts w:ascii="Arial" w:hAnsi="Arial" w:cs="Arial"/>
                <w:sz w:val="20"/>
              </w:rPr>
            </w:pPr>
          </w:p>
        </w:tc>
        <w:tc>
          <w:tcPr>
            <w:tcW w:w="1417" w:type="dxa"/>
            <w:tcBorders>
              <w:top w:val="single" w:sz="6" w:space="0" w:color="auto"/>
              <w:bottom w:val="single" w:sz="6" w:space="0" w:color="auto"/>
            </w:tcBorders>
            <w:tcPrChange w:id="905" w:author="morayoa" w:date="2013-06-11T10:46:00Z">
              <w:tcPr>
                <w:tcW w:w="1417" w:type="dxa"/>
                <w:gridSpan w:val="2"/>
                <w:tcBorders>
                  <w:top w:val="single" w:sz="6" w:space="0" w:color="auto"/>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906" w:author="morayoa" w:date="2013-06-11T10:40:00Z"/>
                <w:rFonts w:ascii="Arial" w:hAnsi="Arial" w:cs="Arial"/>
                <w:sz w:val="20"/>
              </w:rPr>
            </w:pPr>
          </w:p>
        </w:tc>
        <w:tc>
          <w:tcPr>
            <w:tcW w:w="1418" w:type="dxa"/>
            <w:tcBorders>
              <w:top w:val="single" w:sz="6" w:space="0" w:color="auto"/>
              <w:bottom w:val="single" w:sz="6" w:space="0" w:color="auto"/>
            </w:tcBorders>
            <w:tcPrChange w:id="907" w:author="morayoa" w:date="2013-06-11T10:46:00Z">
              <w:tcPr>
                <w:tcW w:w="1418" w:type="dxa"/>
                <w:gridSpan w:val="2"/>
                <w:tcBorders>
                  <w:top w:val="single" w:sz="6" w:space="0" w:color="auto"/>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908" w:author="morayoa" w:date="2013-06-11T10:40:00Z"/>
                <w:rFonts w:ascii="Arial" w:hAnsi="Arial" w:cs="Arial"/>
                <w:sz w:val="20"/>
              </w:rPr>
            </w:pPr>
          </w:p>
        </w:tc>
        <w:tc>
          <w:tcPr>
            <w:tcW w:w="1275" w:type="dxa"/>
            <w:tcBorders>
              <w:top w:val="single" w:sz="6" w:space="0" w:color="auto"/>
              <w:bottom w:val="single" w:sz="6" w:space="0" w:color="auto"/>
              <w:right w:val="double" w:sz="6" w:space="0" w:color="auto"/>
            </w:tcBorders>
            <w:tcPrChange w:id="909" w:author="morayoa" w:date="2013-06-11T10:46:00Z">
              <w:tcPr>
                <w:tcW w:w="1275" w:type="dxa"/>
                <w:gridSpan w:val="2"/>
                <w:tcBorders>
                  <w:top w:val="single" w:sz="6" w:space="0" w:color="auto"/>
                  <w:bottom w:val="single" w:sz="6" w:space="0" w:color="auto"/>
                  <w:right w:val="doub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910" w:author="morayoa" w:date="2013-06-11T10:40:00Z"/>
                <w:rFonts w:ascii="Arial" w:hAnsi="Arial" w:cs="Arial"/>
                <w:sz w:val="20"/>
              </w:rPr>
            </w:pPr>
          </w:p>
        </w:tc>
      </w:tr>
      <w:tr w:rsidR="00503D98" w:rsidRPr="00A12F15" w:rsidTr="008C443C">
        <w:tblPrEx>
          <w:tblW w:w="9072" w:type="dxa"/>
          <w:tblInd w:w="56" w:type="dxa"/>
          <w:tblBorders>
            <w:top w:val="double" w:sz="12" w:space="0" w:color="auto"/>
            <w:left w:val="double" w:sz="12" w:space="0" w:color="auto"/>
            <w:bottom w:val="double" w:sz="12" w:space="0" w:color="auto"/>
            <w:right w:val="double" w:sz="12" w:space="0" w:color="auto"/>
            <w:insideH w:val="single" w:sz="6" w:space="0" w:color="auto"/>
            <w:insideV w:val="single" w:sz="6" w:space="0" w:color="auto"/>
          </w:tblBorders>
          <w:tblLayout w:type="fixed"/>
          <w:tblCellMar>
            <w:left w:w="56" w:type="dxa"/>
            <w:right w:w="56" w:type="dxa"/>
          </w:tblCellMar>
          <w:tblLook w:val="0000"/>
          <w:tblPrExChange w:id="911" w:author="morayoa" w:date="2013-06-11T10:46:00Z">
            <w:tblPrEx>
              <w:tblW w:w="9072" w:type="dxa"/>
              <w:tblInd w:w="56" w:type="dxa"/>
              <w:tblBorders>
                <w:top w:val="double" w:sz="12" w:space="0" w:color="auto"/>
                <w:left w:val="double" w:sz="12" w:space="0" w:color="auto"/>
                <w:bottom w:val="double" w:sz="12" w:space="0" w:color="auto"/>
                <w:right w:val="double" w:sz="12" w:space="0" w:color="auto"/>
                <w:insideH w:val="single" w:sz="6" w:space="0" w:color="auto"/>
                <w:insideV w:val="single" w:sz="6" w:space="0" w:color="auto"/>
              </w:tblBorders>
              <w:tblLayout w:type="fixed"/>
              <w:tblCellMar>
                <w:left w:w="56" w:type="dxa"/>
                <w:right w:w="56" w:type="dxa"/>
              </w:tblCellMar>
              <w:tblLook w:val="0000"/>
            </w:tblPrEx>
          </w:tblPrExChange>
        </w:tblPrEx>
        <w:trPr>
          <w:ins w:id="912" w:author="morayoa" w:date="2013-06-11T10:40:00Z"/>
          <w:trPrChange w:id="913" w:author="morayoa" w:date="2013-06-11T10:46:00Z">
            <w:trPr>
              <w:gridAfter w:val="0"/>
            </w:trPr>
          </w:trPrChange>
        </w:trPr>
        <w:tc>
          <w:tcPr>
            <w:tcW w:w="1418" w:type="dxa"/>
            <w:vMerge w:val="restart"/>
            <w:tcBorders>
              <w:top w:val="single" w:sz="6" w:space="0" w:color="auto"/>
              <w:left w:val="double" w:sz="6" w:space="0" w:color="auto"/>
              <w:bottom w:val="single" w:sz="6" w:space="0" w:color="auto"/>
            </w:tcBorders>
            <w:tcPrChange w:id="914" w:author="morayoa" w:date="2013-06-11T10:46:00Z">
              <w:tcPr>
                <w:tcW w:w="1418" w:type="dxa"/>
                <w:gridSpan w:val="2"/>
                <w:vMerge w:val="restart"/>
                <w:tcBorders>
                  <w:top w:val="single" w:sz="6" w:space="0" w:color="auto"/>
                  <w:left w:val="doub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915" w:author="morayoa" w:date="2013-06-11T10:40:00Z"/>
                <w:rFonts w:ascii="Arial" w:hAnsi="Arial" w:cs="Arial"/>
                <w:sz w:val="20"/>
              </w:rPr>
            </w:pPr>
            <w:proofErr w:type="spellStart"/>
            <w:ins w:id="916" w:author="morayoa" w:date="2013-06-11T10:40:00Z">
              <w:r w:rsidRPr="00A12F15">
                <w:rPr>
                  <w:rFonts w:ascii="Arial" w:hAnsi="Arial" w:cs="Arial"/>
                  <w:sz w:val="20"/>
                </w:rPr>
                <w:t>Q</w:t>
              </w:r>
              <w:r w:rsidRPr="00A12F15">
                <w:rPr>
                  <w:rFonts w:ascii="Arial" w:hAnsi="Arial" w:cs="Arial"/>
                  <w:sz w:val="20"/>
                  <w:vertAlign w:val="subscript"/>
                </w:rPr>
                <w:t>min</w:t>
              </w:r>
              <w:proofErr w:type="spellEnd"/>
            </w:ins>
          </w:p>
        </w:tc>
        <w:tc>
          <w:tcPr>
            <w:tcW w:w="1112" w:type="dxa"/>
            <w:vMerge w:val="restart"/>
            <w:tcBorders>
              <w:top w:val="single" w:sz="6" w:space="0" w:color="auto"/>
              <w:bottom w:val="single" w:sz="6" w:space="0" w:color="auto"/>
            </w:tcBorders>
            <w:tcPrChange w:id="917" w:author="morayoa" w:date="2013-06-11T10:46:00Z">
              <w:tcPr>
                <w:tcW w:w="1112" w:type="dxa"/>
                <w:gridSpan w:val="2"/>
                <w:vMerge w:val="restart"/>
                <w:tcBorders>
                  <w:top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918" w:author="morayoa" w:date="2013-06-11T10:40:00Z"/>
                <w:rFonts w:ascii="Arial" w:hAnsi="Arial" w:cs="Arial"/>
                <w:sz w:val="20"/>
              </w:rPr>
            </w:pPr>
          </w:p>
        </w:tc>
        <w:tc>
          <w:tcPr>
            <w:tcW w:w="1112" w:type="dxa"/>
            <w:vMerge w:val="restart"/>
            <w:tcBorders>
              <w:top w:val="single" w:sz="6" w:space="0" w:color="auto"/>
              <w:bottom w:val="single" w:sz="6" w:space="0" w:color="auto"/>
            </w:tcBorders>
            <w:tcPrChange w:id="919" w:author="morayoa" w:date="2013-06-11T10:46:00Z">
              <w:tcPr>
                <w:tcW w:w="1112" w:type="dxa"/>
                <w:gridSpan w:val="2"/>
                <w:vMerge w:val="restart"/>
                <w:tcBorders>
                  <w:top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920" w:author="morayoa" w:date="2013-06-11T10:40:00Z"/>
                <w:rFonts w:ascii="Arial" w:hAnsi="Arial" w:cs="Arial"/>
                <w:sz w:val="20"/>
              </w:rPr>
            </w:pPr>
          </w:p>
        </w:tc>
        <w:tc>
          <w:tcPr>
            <w:tcW w:w="1320" w:type="dxa"/>
            <w:vMerge w:val="restart"/>
            <w:tcBorders>
              <w:top w:val="single" w:sz="6" w:space="0" w:color="auto"/>
              <w:bottom w:val="single" w:sz="6" w:space="0" w:color="auto"/>
            </w:tcBorders>
            <w:tcPrChange w:id="921" w:author="morayoa" w:date="2013-06-11T10:46:00Z">
              <w:tcPr>
                <w:tcW w:w="1320" w:type="dxa"/>
                <w:gridSpan w:val="2"/>
                <w:vMerge w:val="restart"/>
                <w:tcBorders>
                  <w:top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922" w:author="morayoa" w:date="2013-06-11T10:40:00Z"/>
                <w:rFonts w:ascii="Arial" w:hAnsi="Arial" w:cs="Arial"/>
                <w:sz w:val="20"/>
              </w:rPr>
            </w:pPr>
          </w:p>
        </w:tc>
        <w:tc>
          <w:tcPr>
            <w:tcW w:w="1417" w:type="dxa"/>
            <w:tcBorders>
              <w:top w:val="single" w:sz="6" w:space="0" w:color="auto"/>
              <w:bottom w:val="single" w:sz="6" w:space="0" w:color="auto"/>
            </w:tcBorders>
            <w:tcPrChange w:id="923" w:author="morayoa" w:date="2013-06-11T10:46:00Z">
              <w:tcPr>
                <w:tcW w:w="1417" w:type="dxa"/>
                <w:gridSpan w:val="2"/>
                <w:tcBorders>
                  <w:top w:val="single" w:sz="6" w:space="0" w:color="auto"/>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924" w:author="morayoa" w:date="2013-06-11T10:40:00Z"/>
                <w:rFonts w:ascii="Arial" w:hAnsi="Arial" w:cs="Arial"/>
                <w:sz w:val="20"/>
              </w:rPr>
            </w:pPr>
          </w:p>
        </w:tc>
        <w:tc>
          <w:tcPr>
            <w:tcW w:w="1418" w:type="dxa"/>
            <w:tcBorders>
              <w:top w:val="single" w:sz="6" w:space="0" w:color="auto"/>
              <w:bottom w:val="single" w:sz="6" w:space="0" w:color="auto"/>
            </w:tcBorders>
            <w:tcPrChange w:id="925" w:author="morayoa" w:date="2013-06-11T10:46:00Z">
              <w:tcPr>
                <w:tcW w:w="1418" w:type="dxa"/>
                <w:gridSpan w:val="2"/>
                <w:tcBorders>
                  <w:top w:val="single" w:sz="6" w:space="0" w:color="auto"/>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926" w:author="morayoa" w:date="2013-06-11T10:40:00Z"/>
                <w:rFonts w:ascii="Arial" w:hAnsi="Arial" w:cs="Arial"/>
                <w:sz w:val="20"/>
              </w:rPr>
            </w:pPr>
          </w:p>
        </w:tc>
        <w:tc>
          <w:tcPr>
            <w:tcW w:w="1275" w:type="dxa"/>
            <w:tcBorders>
              <w:top w:val="single" w:sz="6" w:space="0" w:color="auto"/>
              <w:bottom w:val="single" w:sz="6" w:space="0" w:color="auto"/>
              <w:right w:val="double" w:sz="6" w:space="0" w:color="auto"/>
            </w:tcBorders>
            <w:tcPrChange w:id="927" w:author="morayoa" w:date="2013-06-11T10:46:00Z">
              <w:tcPr>
                <w:tcW w:w="1275" w:type="dxa"/>
                <w:gridSpan w:val="2"/>
                <w:tcBorders>
                  <w:top w:val="single" w:sz="6" w:space="0" w:color="auto"/>
                  <w:bottom w:val="single" w:sz="6" w:space="0" w:color="auto"/>
                  <w:right w:val="doub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928" w:author="morayoa" w:date="2013-06-11T10:40:00Z"/>
                <w:rFonts w:ascii="Arial" w:hAnsi="Arial" w:cs="Arial"/>
                <w:sz w:val="20"/>
              </w:rPr>
            </w:pPr>
          </w:p>
        </w:tc>
      </w:tr>
      <w:tr w:rsidR="00503D98" w:rsidRPr="00A12F15" w:rsidTr="008C443C">
        <w:tblPrEx>
          <w:tblW w:w="9072" w:type="dxa"/>
          <w:tblInd w:w="56" w:type="dxa"/>
          <w:tblBorders>
            <w:top w:val="double" w:sz="12" w:space="0" w:color="auto"/>
            <w:left w:val="double" w:sz="12" w:space="0" w:color="auto"/>
            <w:bottom w:val="double" w:sz="12" w:space="0" w:color="auto"/>
            <w:right w:val="double" w:sz="12" w:space="0" w:color="auto"/>
            <w:insideH w:val="single" w:sz="6" w:space="0" w:color="auto"/>
            <w:insideV w:val="single" w:sz="6" w:space="0" w:color="auto"/>
          </w:tblBorders>
          <w:tblLayout w:type="fixed"/>
          <w:tblCellMar>
            <w:left w:w="56" w:type="dxa"/>
            <w:right w:w="56" w:type="dxa"/>
          </w:tblCellMar>
          <w:tblLook w:val="0000"/>
          <w:tblPrExChange w:id="929" w:author="morayoa" w:date="2013-06-11T10:46:00Z">
            <w:tblPrEx>
              <w:tblW w:w="9072" w:type="dxa"/>
              <w:tblInd w:w="56" w:type="dxa"/>
              <w:tblBorders>
                <w:top w:val="double" w:sz="12" w:space="0" w:color="auto"/>
                <w:left w:val="double" w:sz="12" w:space="0" w:color="auto"/>
                <w:bottom w:val="double" w:sz="12" w:space="0" w:color="auto"/>
                <w:right w:val="double" w:sz="12" w:space="0" w:color="auto"/>
                <w:insideH w:val="single" w:sz="6" w:space="0" w:color="auto"/>
                <w:insideV w:val="single" w:sz="6" w:space="0" w:color="auto"/>
              </w:tblBorders>
              <w:tblLayout w:type="fixed"/>
              <w:tblCellMar>
                <w:left w:w="56" w:type="dxa"/>
                <w:right w:w="56" w:type="dxa"/>
              </w:tblCellMar>
              <w:tblLook w:val="0000"/>
            </w:tblPrEx>
          </w:tblPrExChange>
        </w:tblPrEx>
        <w:trPr>
          <w:ins w:id="930" w:author="morayoa" w:date="2013-06-11T10:40:00Z"/>
          <w:trPrChange w:id="931" w:author="morayoa" w:date="2013-06-11T10:46:00Z">
            <w:trPr>
              <w:gridAfter w:val="0"/>
            </w:trPr>
          </w:trPrChange>
        </w:trPr>
        <w:tc>
          <w:tcPr>
            <w:tcW w:w="1418" w:type="dxa"/>
            <w:vMerge/>
            <w:tcBorders>
              <w:top w:val="single" w:sz="6" w:space="0" w:color="auto"/>
              <w:left w:val="double" w:sz="6" w:space="0" w:color="auto"/>
              <w:bottom w:val="double" w:sz="6" w:space="0" w:color="auto"/>
            </w:tcBorders>
            <w:tcPrChange w:id="932" w:author="morayoa" w:date="2013-06-11T10:46:00Z">
              <w:tcPr>
                <w:tcW w:w="1418" w:type="dxa"/>
                <w:gridSpan w:val="2"/>
                <w:vMerge/>
                <w:tcBorders>
                  <w:left w:val="double" w:sz="6" w:space="0" w:color="auto"/>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933" w:author="morayoa" w:date="2013-06-11T10:40:00Z"/>
                <w:rFonts w:ascii="Arial" w:hAnsi="Arial" w:cs="Arial"/>
                <w:sz w:val="20"/>
              </w:rPr>
            </w:pPr>
          </w:p>
        </w:tc>
        <w:tc>
          <w:tcPr>
            <w:tcW w:w="1112" w:type="dxa"/>
            <w:vMerge/>
            <w:tcBorders>
              <w:top w:val="single" w:sz="6" w:space="0" w:color="auto"/>
              <w:bottom w:val="double" w:sz="6" w:space="0" w:color="auto"/>
            </w:tcBorders>
            <w:tcPrChange w:id="934" w:author="morayoa" w:date="2013-06-11T10:46:00Z">
              <w:tcPr>
                <w:tcW w:w="1112" w:type="dxa"/>
                <w:gridSpan w:val="2"/>
                <w:vMerge/>
                <w:tcBorders>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935" w:author="morayoa" w:date="2013-06-11T10:40:00Z"/>
                <w:rFonts w:ascii="Arial" w:hAnsi="Arial" w:cs="Arial"/>
                <w:sz w:val="20"/>
              </w:rPr>
            </w:pPr>
          </w:p>
        </w:tc>
        <w:tc>
          <w:tcPr>
            <w:tcW w:w="1112" w:type="dxa"/>
            <w:vMerge/>
            <w:tcBorders>
              <w:top w:val="single" w:sz="6" w:space="0" w:color="auto"/>
              <w:bottom w:val="double" w:sz="6" w:space="0" w:color="auto"/>
            </w:tcBorders>
            <w:tcPrChange w:id="936" w:author="morayoa" w:date="2013-06-11T10:46:00Z">
              <w:tcPr>
                <w:tcW w:w="1112" w:type="dxa"/>
                <w:gridSpan w:val="2"/>
                <w:vMerge/>
                <w:tcBorders>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937" w:author="morayoa" w:date="2013-06-11T10:40:00Z"/>
                <w:rFonts w:ascii="Arial" w:hAnsi="Arial" w:cs="Arial"/>
                <w:sz w:val="20"/>
              </w:rPr>
            </w:pPr>
          </w:p>
        </w:tc>
        <w:tc>
          <w:tcPr>
            <w:tcW w:w="1320" w:type="dxa"/>
            <w:vMerge/>
            <w:tcBorders>
              <w:top w:val="single" w:sz="6" w:space="0" w:color="auto"/>
              <w:bottom w:val="double" w:sz="6" w:space="0" w:color="auto"/>
            </w:tcBorders>
            <w:tcPrChange w:id="938" w:author="morayoa" w:date="2013-06-11T10:46:00Z">
              <w:tcPr>
                <w:tcW w:w="1320" w:type="dxa"/>
                <w:gridSpan w:val="2"/>
                <w:vMerge/>
                <w:tcBorders>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939" w:author="morayoa" w:date="2013-06-11T10:40:00Z"/>
                <w:rFonts w:ascii="Arial" w:hAnsi="Arial" w:cs="Arial"/>
                <w:sz w:val="20"/>
              </w:rPr>
            </w:pPr>
          </w:p>
        </w:tc>
        <w:tc>
          <w:tcPr>
            <w:tcW w:w="1417" w:type="dxa"/>
            <w:tcBorders>
              <w:top w:val="single" w:sz="6" w:space="0" w:color="auto"/>
              <w:bottom w:val="double" w:sz="6" w:space="0" w:color="auto"/>
            </w:tcBorders>
            <w:tcPrChange w:id="940" w:author="morayoa" w:date="2013-06-11T10:46:00Z">
              <w:tcPr>
                <w:tcW w:w="1417" w:type="dxa"/>
                <w:gridSpan w:val="2"/>
                <w:tcBorders>
                  <w:top w:val="single" w:sz="6" w:space="0" w:color="auto"/>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941" w:author="morayoa" w:date="2013-06-11T10:40:00Z"/>
                <w:rFonts w:ascii="Arial" w:hAnsi="Arial" w:cs="Arial"/>
                <w:sz w:val="20"/>
              </w:rPr>
            </w:pPr>
          </w:p>
        </w:tc>
        <w:tc>
          <w:tcPr>
            <w:tcW w:w="1418" w:type="dxa"/>
            <w:tcBorders>
              <w:top w:val="single" w:sz="6" w:space="0" w:color="auto"/>
              <w:bottom w:val="double" w:sz="6" w:space="0" w:color="auto"/>
            </w:tcBorders>
            <w:tcPrChange w:id="942" w:author="morayoa" w:date="2013-06-11T10:46:00Z">
              <w:tcPr>
                <w:tcW w:w="1418" w:type="dxa"/>
                <w:gridSpan w:val="2"/>
                <w:tcBorders>
                  <w:top w:val="single" w:sz="6" w:space="0" w:color="auto"/>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943" w:author="morayoa" w:date="2013-06-11T10:40:00Z"/>
                <w:rFonts w:ascii="Arial" w:hAnsi="Arial" w:cs="Arial"/>
                <w:sz w:val="20"/>
              </w:rPr>
            </w:pPr>
          </w:p>
        </w:tc>
        <w:tc>
          <w:tcPr>
            <w:tcW w:w="1275" w:type="dxa"/>
            <w:tcBorders>
              <w:top w:val="single" w:sz="6" w:space="0" w:color="auto"/>
              <w:bottom w:val="double" w:sz="6" w:space="0" w:color="auto"/>
              <w:right w:val="double" w:sz="6" w:space="0" w:color="auto"/>
            </w:tcBorders>
            <w:tcPrChange w:id="944" w:author="morayoa" w:date="2013-06-11T10:46:00Z">
              <w:tcPr>
                <w:tcW w:w="1275" w:type="dxa"/>
                <w:gridSpan w:val="2"/>
                <w:tcBorders>
                  <w:top w:val="single" w:sz="6" w:space="0" w:color="auto"/>
                  <w:bottom w:val="single" w:sz="6" w:space="0" w:color="auto"/>
                  <w:right w:val="doub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945" w:author="morayoa" w:date="2013-06-11T10:40:00Z"/>
                <w:rFonts w:ascii="Arial" w:hAnsi="Arial" w:cs="Arial"/>
                <w:sz w:val="20"/>
              </w:rPr>
            </w:pPr>
          </w:p>
        </w:tc>
      </w:tr>
    </w:tbl>
    <w:p w:rsidR="00DB2B20" w:rsidRPr="00A12F15" w:rsidRDefault="00DB2B20" w:rsidP="00CF01BA">
      <w:pPr>
        <w:tabs>
          <w:tab w:val="left" w:pos="-720"/>
          <w:tab w:val="left" w:pos="0"/>
          <w:tab w:val="left" w:pos="259"/>
          <w:tab w:val="left" w:pos="604"/>
          <w:tab w:val="left" w:pos="816"/>
          <w:tab w:val="left" w:pos="1440"/>
        </w:tabs>
        <w:suppressAutoHyphens/>
        <w:jc w:val="both"/>
        <w:rPr>
          <w:rFonts w:ascii="Arial" w:hAnsi="Arial" w:cs="Arial"/>
          <w:sz w:val="20"/>
        </w:rPr>
      </w:pPr>
    </w:p>
    <w:p w:rsidR="008C443C" w:rsidRPr="00A12F15" w:rsidRDefault="00EF145E" w:rsidP="008C443C">
      <w:pPr>
        <w:tabs>
          <w:tab w:val="left" w:pos="-720"/>
          <w:tab w:val="left" w:pos="0"/>
          <w:tab w:val="left" w:pos="259"/>
          <w:tab w:val="left" w:pos="604"/>
          <w:tab w:val="left" w:pos="653"/>
          <w:tab w:val="left" w:pos="1440"/>
        </w:tabs>
        <w:suppressAutoHyphens/>
        <w:jc w:val="both"/>
        <w:rPr>
          <w:ins w:id="946" w:author="morayoa" w:date="2013-06-11T10:46:00Z"/>
          <w:rFonts w:ascii="Arial" w:hAnsi="Arial" w:cs="Arial"/>
          <w:sz w:val="20"/>
        </w:rPr>
      </w:pPr>
      <w:ins w:id="947" w:author="morayoa" w:date="2013-06-11T10:46:00Z">
        <w:r>
          <w:rPr>
            <w:rFonts w:ascii="Arial" w:hAnsi="Arial" w:cs="Arial"/>
            <w:sz w:val="20"/>
          </w:rPr>
          <w:t xml:space="preserve">(*) </w:t>
        </w:r>
        <w:r>
          <w:rPr>
            <w:rFonts w:ascii="Arial" w:hAnsi="Arial" w:cs="Arial"/>
            <w:sz w:val="20"/>
          </w:rPr>
          <w:tab/>
        </w:r>
        <w:r w:rsidR="008C443C" w:rsidRPr="00A12F15">
          <w:rPr>
            <w:rFonts w:ascii="Arial" w:hAnsi="Arial" w:cs="Arial"/>
            <w:sz w:val="20"/>
          </w:rPr>
          <w:t>The pulses sent by the displacement transducer (or simulator) to simulate belt movement</w:t>
        </w:r>
      </w:ins>
    </w:p>
    <w:p w:rsidR="008C443C" w:rsidRPr="00A12F15" w:rsidRDefault="00EF145E" w:rsidP="008C443C">
      <w:pPr>
        <w:tabs>
          <w:tab w:val="left" w:pos="-720"/>
          <w:tab w:val="left" w:pos="0"/>
          <w:tab w:val="left" w:pos="259"/>
          <w:tab w:val="left" w:pos="604"/>
          <w:tab w:val="left" w:pos="653"/>
          <w:tab w:val="left" w:pos="1440"/>
        </w:tabs>
        <w:suppressAutoHyphens/>
        <w:jc w:val="both"/>
        <w:rPr>
          <w:ins w:id="948" w:author="morayoa" w:date="2013-06-11T10:46:00Z"/>
          <w:rFonts w:ascii="Arial" w:hAnsi="Arial" w:cs="Arial"/>
          <w:sz w:val="20"/>
        </w:rPr>
      </w:pPr>
      <w:ins w:id="949" w:author="morayoa" w:date="2013-06-11T10:46:00Z">
        <w:r>
          <w:rPr>
            <w:rFonts w:ascii="Arial" w:hAnsi="Arial" w:cs="Arial"/>
            <w:sz w:val="20"/>
          </w:rPr>
          <w:t>(**)</w:t>
        </w:r>
        <w:r>
          <w:rPr>
            <w:rFonts w:ascii="Arial" w:hAnsi="Arial" w:cs="Arial"/>
            <w:sz w:val="20"/>
          </w:rPr>
          <w:tab/>
        </w:r>
        <w:r w:rsidR="008C443C" w:rsidRPr="00A12F15">
          <w:rPr>
            <w:rFonts w:ascii="Arial" w:hAnsi="Arial" w:cs="Arial"/>
            <w:sz w:val="20"/>
          </w:rPr>
          <w:t xml:space="preserve">See the Simulation page in section 1 for the simulated </w:t>
        </w:r>
        <w:proofErr w:type="spellStart"/>
        <w:r w:rsidR="008C443C" w:rsidRPr="00A12F15">
          <w:rPr>
            <w:rFonts w:ascii="Arial" w:hAnsi="Arial" w:cs="Arial"/>
            <w:sz w:val="20"/>
          </w:rPr>
          <w:t>totalization</w:t>
        </w:r>
        <w:proofErr w:type="spellEnd"/>
        <w:r w:rsidR="008C443C" w:rsidRPr="00A12F15">
          <w:rPr>
            <w:rFonts w:ascii="Arial" w:hAnsi="Arial" w:cs="Arial"/>
            <w:sz w:val="20"/>
          </w:rPr>
          <w:t xml:space="preserve"> calculation formula </w:t>
        </w:r>
      </w:ins>
    </w:p>
    <w:p w:rsidR="00631696" w:rsidRDefault="00EF145E" w:rsidP="008C443C">
      <w:pPr>
        <w:tabs>
          <w:tab w:val="left" w:pos="-720"/>
          <w:tab w:val="left" w:pos="0"/>
          <w:tab w:val="left" w:pos="259"/>
          <w:tab w:val="left" w:pos="604"/>
          <w:tab w:val="left" w:pos="816"/>
          <w:tab w:val="left" w:pos="1440"/>
        </w:tabs>
        <w:suppressAutoHyphens/>
        <w:jc w:val="both"/>
        <w:rPr>
          <w:rFonts w:ascii="Arial" w:hAnsi="Arial" w:cs="Arial"/>
          <w:sz w:val="20"/>
        </w:rPr>
      </w:pPr>
      <w:ins w:id="950" w:author="morayoa" w:date="2013-06-11T10:46:00Z">
        <w:r>
          <w:rPr>
            <w:rFonts w:ascii="Arial" w:hAnsi="Arial" w:cs="Arial"/>
            <w:sz w:val="20"/>
          </w:rPr>
          <w:t>(***)</w:t>
        </w:r>
        <w:r>
          <w:rPr>
            <w:rFonts w:ascii="Arial" w:hAnsi="Arial" w:cs="Arial"/>
            <w:sz w:val="20"/>
          </w:rPr>
          <w:tab/>
        </w:r>
        <w:r w:rsidR="008C443C" w:rsidRPr="00A12F15">
          <w:rPr>
            <w:rFonts w:ascii="Arial" w:hAnsi="Arial" w:cs="Arial"/>
            <w:sz w:val="20"/>
          </w:rPr>
          <w:t>See the “Explanatory notes” section for the E % calculation formula</w:t>
        </w:r>
      </w:ins>
    </w:p>
    <w:p w:rsidR="00503D98" w:rsidRDefault="00503D98" w:rsidP="00CF01BA">
      <w:pPr>
        <w:tabs>
          <w:tab w:val="left" w:pos="-720"/>
          <w:tab w:val="left" w:pos="0"/>
          <w:tab w:val="left" w:pos="259"/>
          <w:tab w:val="left" w:pos="604"/>
          <w:tab w:val="left" w:pos="816"/>
          <w:tab w:val="left" w:pos="1440"/>
        </w:tabs>
        <w:suppressAutoHyphens/>
        <w:jc w:val="both"/>
        <w:rPr>
          <w:rFonts w:ascii="Arial" w:hAnsi="Arial" w:cs="Arial"/>
          <w:sz w:val="20"/>
        </w:rPr>
      </w:pPr>
    </w:p>
    <w:p w:rsidR="00503D98" w:rsidRDefault="00503D98" w:rsidP="00CF01BA">
      <w:pPr>
        <w:tabs>
          <w:tab w:val="left" w:pos="-720"/>
          <w:tab w:val="left" w:pos="0"/>
          <w:tab w:val="left" w:pos="259"/>
          <w:tab w:val="left" w:pos="604"/>
          <w:tab w:val="left" w:pos="816"/>
          <w:tab w:val="left" w:pos="1440"/>
        </w:tabs>
        <w:suppressAutoHyphens/>
        <w:jc w:val="both"/>
        <w:rPr>
          <w:rFonts w:ascii="Arial" w:hAnsi="Arial" w:cs="Arial"/>
          <w:sz w:val="20"/>
        </w:rPr>
      </w:pPr>
    </w:p>
    <w:p w:rsidR="00503D98" w:rsidRDefault="00503D98" w:rsidP="00CF01BA">
      <w:pPr>
        <w:tabs>
          <w:tab w:val="left" w:pos="-720"/>
          <w:tab w:val="left" w:pos="0"/>
          <w:tab w:val="left" w:pos="259"/>
          <w:tab w:val="left" w:pos="604"/>
          <w:tab w:val="left" w:pos="816"/>
          <w:tab w:val="left" w:pos="1440"/>
        </w:tabs>
        <w:suppressAutoHyphens/>
        <w:jc w:val="both"/>
        <w:rPr>
          <w:rFonts w:ascii="Arial" w:hAnsi="Arial" w:cs="Arial"/>
          <w:sz w:val="20"/>
        </w:rPr>
      </w:pPr>
    </w:p>
    <w:p w:rsidR="00503D98" w:rsidRDefault="00503D98" w:rsidP="00CF01BA">
      <w:pPr>
        <w:tabs>
          <w:tab w:val="left" w:pos="-720"/>
          <w:tab w:val="left" w:pos="0"/>
          <w:tab w:val="left" w:pos="259"/>
          <w:tab w:val="left" w:pos="604"/>
          <w:tab w:val="left" w:pos="816"/>
          <w:tab w:val="left" w:pos="1440"/>
        </w:tabs>
        <w:suppressAutoHyphens/>
        <w:jc w:val="both"/>
        <w:rPr>
          <w:rFonts w:ascii="Arial" w:hAnsi="Arial" w:cs="Arial"/>
          <w:sz w:val="20"/>
        </w:rPr>
      </w:pPr>
    </w:p>
    <w:p w:rsidR="00503D98" w:rsidRDefault="00503D98" w:rsidP="00CF01BA">
      <w:pPr>
        <w:tabs>
          <w:tab w:val="left" w:pos="-720"/>
          <w:tab w:val="left" w:pos="0"/>
          <w:tab w:val="left" w:pos="259"/>
          <w:tab w:val="left" w:pos="604"/>
          <w:tab w:val="left" w:pos="816"/>
          <w:tab w:val="left" w:pos="1440"/>
        </w:tabs>
        <w:suppressAutoHyphens/>
        <w:jc w:val="both"/>
        <w:rPr>
          <w:rFonts w:ascii="Arial" w:hAnsi="Arial" w:cs="Arial"/>
          <w:sz w:val="20"/>
        </w:rPr>
      </w:pPr>
    </w:p>
    <w:p w:rsidR="00503D98" w:rsidRDefault="00503D98" w:rsidP="00CF01BA">
      <w:pPr>
        <w:tabs>
          <w:tab w:val="left" w:pos="-720"/>
          <w:tab w:val="left" w:pos="0"/>
          <w:tab w:val="left" w:pos="259"/>
          <w:tab w:val="left" w:pos="604"/>
          <w:tab w:val="left" w:pos="816"/>
          <w:tab w:val="left" w:pos="1440"/>
        </w:tabs>
        <w:suppressAutoHyphens/>
        <w:jc w:val="both"/>
        <w:rPr>
          <w:rFonts w:ascii="Arial" w:hAnsi="Arial" w:cs="Arial"/>
          <w:sz w:val="20"/>
        </w:rPr>
      </w:pPr>
    </w:p>
    <w:p w:rsidR="00503D98" w:rsidRDefault="00503D98" w:rsidP="00CF01BA">
      <w:pPr>
        <w:tabs>
          <w:tab w:val="left" w:pos="-720"/>
          <w:tab w:val="left" w:pos="0"/>
          <w:tab w:val="left" w:pos="259"/>
          <w:tab w:val="left" w:pos="604"/>
          <w:tab w:val="left" w:pos="816"/>
          <w:tab w:val="left" w:pos="1440"/>
        </w:tabs>
        <w:suppressAutoHyphens/>
        <w:jc w:val="both"/>
        <w:rPr>
          <w:rFonts w:ascii="Arial" w:hAnsi="Arial" w:cs="Arial"/>
          <w:sz w:val="20"/>
        </w:rPr>
      </w:pPr>
    </w:p>
    <w:p w:rsidR="00503D98" w:rsidRDefault="00503D98" w:rsidP="00CF01BA">
      <w:pPr>
        <w:tabs>
          <w:tab w:val="left" w:pos="-720"/>
          <w:tab w:val="left" w:pos="0"/>
          <w:tab w:val="left" w:pos="259"/>
          <w:tab w:val="left" w:pos="604"/>
          <w:tab w:val="left" w:pos="816"/>
          <w:tab w:val="left" w:pos="1440"/>
        </w:tabs>
        <w:suppressAutoHyphens/>
        <w:jc w:val="both"/>
        <w:rPr>
          <w:rFonts w:ascii="Arial" w:hAnsi="Arial" w:cs="Arial"/>
          <w:sz w:val="20"/>
        </w:rPr>
      </w:pPr>
    </w:p>
    <w:p w:rsidR="00503D98" w:rsidRPr="00A12F15" w:rsidRDefault="00503D98" w:rsidP="00CF01BA">
      <w:pPr>
        <w:tabs>
          <w:tab w:val="left" w:pos="-720"/>
          <w:tab w:val="left" w:pos="0"/>
          <w:tab w:val="left" w:pos="259"/>
          <w:tab w:val="left" w:pos="604"/>
          <w:tab w:val="left" w:pos="816"/>
          <w:tab w:val="left" w:pos="1440"/>
        </w:tabs>
        <w:suppressAutoHyphens/>
        <w:jc w:val="both"/>
        <w:rPr>
          <w:rFonts w:ascii="Arial" w:hAnsi="Arial" w:cs="Arial"/>
          <w:sz w:val="20"/>
        </w:rPr>
      </w:pPr>
    </w:p>
    <w:p w:rsidR="00F47323" w:rsidRPr="00A12F15" w:rsidRDefault="00F47323" w:rsidP="00F47323">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 xml:space="preserve">Test at temperature </w:t>
      </w:r>
      <w:r w:rsidR="009B31AA" w:rsidRPr="00A12F15">
        <w:rPr>
          <w:rFonts w:ascii="Arial" w:hAnsi="Arial" w:cs="Arial"/>
          <w:sz w:val="20"/>
        </w:rPr>
        <w:t>rise</w:t>
      </w:r>
      <w:r w:rsidRPr="00A12F15">
        <w:rPr>
          <w:rFonts w:ascii="Arial" w:hAnsi="Arial" w:cs="Arial"/>
          <w:sz w:val="20"/>
        </w:rPr>
        <w:t xml:space="preserve"> and relative humidity above 95 %</w:t>
      </w:r>
    </w:p>
    <w:p w:rsidR="009B31AA" w:rsidRPr="00A12F15" w:rsidRDefault="009B31AA" w:rsidP="00F47323">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112" w:type="dxa"/>
        <w:tblLayout w:type="fixed"/>
        <w:tblCellMar>
          <w:left w:w="112" w:type="dxa"/>
          <w:right w:w="112" w:type="dxa"/>
        </w:tblCellMar>
        <w:tblLook w:val="0000"/>
      </w:tblPr>
      <w:tblGrid>
        <w:gridCol w:w="970"/>
        <w:gridCol w:w="1143"/>
        <w:gridCol w:w="1046"/>
        <w:gridCol w:w="1392"/>
      </w:tblGrid>
      <w:tr w:rsidR="007D3057" w:rsidRPr="00A12F15" w:rsidTr="00155793">
        <w:tc>
          <w:tcPr>
            <w:tcW w:w="970" w:type="dxa"/>
          </w:tcPr>
          <w:p w:rsidR="007D3057" w:rsidRPr="00A12F15" w:rsidRDefault="00FC47BA" w:rsidP="00155793">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fldChar w:fldCharType="begin"/>
            </w:r>
            <w:r w:rsidR="007D3057" w:rsidRPr="00A12F15">
              <w:rPr>
                <w:rFonts w:ascii="Arial" w:hAnsi="Arial" w:cs="Arial"/>
                <w:sz w:val="20"/>
              </w:rPr>
              <w:instrText xml:space="preserve">PRIVATE </w:instrText>
            </w:r>
            <w:r w:rsidRPr="00A12F15">
              <w:rPr>
                <w:rFonts w:ascii="Arial" w:hAnsi="Arial" w:cs="Arial"/>
                <w:sz w:val="20"/>
              </w:rPr>
              <w:fldChar w:fldCharType="end"/>
            </w:r>
          </w:p>
        </w:tc>
        <w:tc>
          <w:tcPr>
            <w:tcW w:w="1143" w:type="dxa"/>
          </w:tcPr>
          <w:p w:rsidR="007D3057" w:rsidRPr="00A12F15" w:rsidRDefault="007D3057" w:rsidP="00155793">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At start</w:t>
            </w:r>
          </w:p>
        </w:tc>
        <w:tc>
          <w:tcPr>
            <w:tcW w:w="1046" w:type="dxa"/>
          </w:tcPr>
          <w:p w:rsidR="007D3057" w:rsidRPr="00A12F15" w:rsidRDefault="007D3057" w:rsidP="00155793">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At end</w:t>
            </w:r>
          </w:p>
        </w:tc>
        <w:tc>
          <w:tcPr>
            <w:tcW w:w="1392" w:type="dxa"/>
          </w:tcPr>
          <w:p w:rsidR="007D3057" w:rsidRPr="00A12F15" w:rsidRDefault="007D3057" w:rsidP="00155793">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r w:rsidR="007D3057" w:rsidRPr="00A12F15" w:rsidTr="00155793">
        <w:tc>
          <w:tcPr>
            <w:tcW w:w="970" w:type="dxa"/>
          </w:tcPr>
          <w:p w:rsidR="007D3057" w:rsidRPr="00A12F15" w:rsidRDefault="007D3057" w:rsidP="00155793">
            <w:pPr>
              <w:tabs>
                <w:tab w:val="right" w:pos="746"/>
              </w:tabs>
              <w:suppressAutoHyphens/>
              <w:spacing w:after="56"/>
              <w:rPr>
                <w:rFonts w:ascii="Arial" w:hAnsi="Arial" w:cs="Arial"/>
                <w:sz w:val="20"/>
              </w:rPr>
            </w:pPr>
            <w:r w:rsidRPr="00A12F15">
              <w:rPr>
                <w:rFonts w:ascii="Arial" w:hAnsi="Arial" w:cs="Arial"/>
                <w:sz w:val="20"/>
              </w:rPr>
              <w:tab/>
              <w:t>Temp:</w:t>
            </w:r>
          </w:p>
        </w:tc>
        <w:tc>
          <w:tcPr>
            <w:tcW w:w="1143" w:type="dxa"/>
            <w:tcBorders>
              <w:top w:val="double" w:sz="7" w:space="0" w:color="auto"/>
              <w:left w:val="double" w:sz="7" w:space="0" w:color="auto"/>
            </w:tcBorders>
          </w:tcPr>
          <w:p w:rsidR="007D3057" w:rsidRPr="00A12F15" w:rsidRDefault="007D3057" w:rsidP="00155793">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46" w:type="dxa"/>
            <w:tcBorders>
              <w:top w:val="double" w:sz="7" w:space="0" w:color="auto"/>
              <w:left w:val="single" w:sz="7" w:space="0" w:color="auto"/>
              <w:right w:val="double" w:sz="7" w:space="0" w:color="auto"/>
            </w:tcBorders>
          </w:tcPr>
          <w:p w:rsidR="007D3057" w:rsidRPr="00A12F15" w:rsidRDefault="007D3057" w:rsidP="00155793">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392" w:type="dxa"/>
          </w:tcPr>
          <w:p w:rsidR="007D3057" w:rsidRPr="00A12F15" w:rsidRDefault="007D3057" w:rsidP="00155793">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r w:rsidRPr="00A12F15">
              <w:rPr>
                <w:rFonts w:ascii="Arial" w:hAnsi="Arial" w:cs="Arial"/>
                <w:sz w:val="20"/>
              </w:rPr>
              <w:sym w:font="Symbol" w:char="F0B0"/>
            </w:r>
            <w:r w:rsidRPr="00A12F15">
              <w:rPr>
                <w:rFonts w:ascii="Arial" w:hAnsi="Arial" w:cs="Arial"/>
                <w:sz w:val="20"/>
              </w:rPr>
              <w:t>C</w:t>
            </w:r>
          </w:p>
        </w:tc>
      </w:tr>
      <w:tr w:rsidR="007D3057" w:rsidRPr="00A12F15" w:rsidTr="00155793">
        <w:tc>
          <w:tcPr>
            <w:tcW w:w="970" w:type="dxa"/>
          </w:tcPr>
          <w:p w:rsidR="007D3057" w:rsidRPr="00A12F15" w:rsidRDefault="007D3057" w:rsidP="00155793">
            <w:pPr>
              <w:tabs>
                <w:tab w:val="right" w:pos="746"/>
              </w:tabs>
              <w:suppressAutoHyphens/>
              <w:spacing w:after="56"/>
              <w:rPr>
                <w:rFonts w:ascii="Arial" w:hAnsi="Arial" w:cs="Arial"/>
                <w:sz w:val="20"/>
              </w:rPr>
            </w:pPr>
            <w:r w:rsidRPr="00A12F15">
              <w:rPr>
                <w:rFonts w:ascii="Arial" w:hAnsi="Arial" w:cs="Arial"/>
                <w:sz w:val="20"/>
              </w:rPr>
              <w:tab/>
              <w:t>Rel. h:</w:t>
            </w:r>
          </w:p>
        </w:tc>
        <w:tc>
          <w:tcPr>
            <w:tcW w:w="1143" w:type="dxa"/>
            <w:tcBorders>
              <w:top w:val="single" w:sz="7" w:space="0" w:color="auto"/>
              <w:left w:val="double" w:sz="7" w:space="0" w:color="auto"/>
            </w:tcBorders>
          </w:tcPr>
          <w:p w:rsidR="007D3057" w:rsidRPr="00A12F15" w:rsidRDefault="007D3057" w:rsidP="00155793">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46" w:type="dxa"/>
            <w:tcBorders>
              <w:top w:val="single" w:sz="7" w:space="0" w:color="auto"/>
              <w:left w:val="single" w:sz="7" w:space="0" w:color="auto"/>
              <w:right w:val="double" w:sz="7" w:space="0" w:color="auto"/>
            </w:tcBorders>
          </w:tcPr>
          <w:p w:rsidR="007D3057" w:rsidRPr="00A12F15" w:rsidRDefault="007D3057" w:rsidP="00155793">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392" w:type="dxa"/>
          </w:tcPr>
          <w:p w:rsidR="007D3057" w:rsidRPr="00A12F15" w:rsidRDefault="007D3057" w:rsidP="00155793">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
        </w:tc>
      </w:tr>
      <w:tr w:rsidR="007D3057" w:rsidRPr="00A12F15" w:rsidTr="00155793">
        <w:tc>
          <w:tcPr>
            <w:tcW w:w="970" w:type="dxa"/>
          </w:tcPr>
          <w:p w:rsidR="007D3057" w:rsidRPr="00A12F15" w:rsidRDefault="007D3057" w:rsidP="00155793">
            <w:pPr>
              <w:tabs>
                <w:tab w:val="right" w:pos="746"/>
              </w:tabs>
              <w:suppressAutoHyphens/>
              <w:spacing w:after="56"/>
              <w:rPr>
                <w:rFonts w:ascii="Arial" w:hAnsi="Arial" w:cs="Arial"/>
                <w:sz w:val="20"/>
              </w:rPr>
            </w:pPr>
            <w:r w:rsidRPr="00A12F15">
              <w:rPr>
                <w:rFonts w:ascii="Arial" w:hAnsi="Arial" w:cs="Arial"/>
                <w:sz w:val="20"/>
              </w:rPr>
              <w:tab/>
              <w:t>Date:</w:t>
            </w:r>
          </w:p>
        </w:tc>
        <w:tc>
          <w:tcPr>
            <w:tcW w:w="1143" w:type="dxa"/>
            <w:tcBorders>
              <w:top w:val="single" w:sz="7" w:space="0" w:color="auto"/>
              <w:left w:val="double" w:sz="7" w:space="0" w:color="auto"/>
            </w:tcBorders>
          </w:tcPr>
          <w:p w:rsidR="007D3057" w:rsidRPr="00A12F15" w:rsidRDefault="007D3057" w:rsidP="00155793">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46" w:type="dxa"/>
            <w:tcBorders>
              <w:top w:val="single" w:sz="7" w:space="0" w:color="auto"/>
              <w:left w:val="single" w:sz="7" w:space="0" w:color="auto"/>
              <w:right w:val="double" w:sz="7" w:space="0" w:color="auto"/>
            </w:tcBorders>
          </w:tcPr>
          <w:p w:rsidR="007D3057" w:rsidRPr="00A12F15" w:rsidRDefault="007D3057" w:rsidP="00155793">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392" w:type="dxa"/>
          </w:tcPr>
          <w:p w:rsidR="007D3057" w:rsidRPr="00A12F15" w:rsidRDefault="007D3057" w:rsidP="00155793">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roofErr w:type="spellStart"/>
            <w:r w:rsidR="002829F3" w:rsidRPr="00A12F15">
              <w:rPr>
                <w:rFonts w:ascii="Arial" w:hAnsi="Arial" w:cs="Arial"/>
                <w:sz w:val="20"/>
              </w:rPr>
              <w:t>yyyy</w:t>
            </w:r>
            <w:proofErr w:type="spellEnd"/>
            <w:r w:rsidR="002829F3" w:rsidRPr="00A12F15">
              <w:rPr>
                <w:rFonts w:ascii="Arial" w:hAnsi="Arial" w:cs="Arial"/>
                <w:sz w:val="20"/>
              </w:rPr>
              <w:t>-mm-</w:t>
            </w:r>
            <w:proofErr w:type="spellStart"/>
            <w:r w:rsidR="002829F3" w:rsidRPr="00A12F15">
              <w:rPr>
                <w:rFonts w:ascii="Arial" w:hAnsi="Arial" w:cs="Arial"/>
                <w:sz w:val="20"/>
              </w:rPr>
              <w:t>dd</w:t>
            </w:r>
            <w:proofErr w:type="spellEnd"/>
          </w:p>
        </w:tc>
      </w:tr>
      <w:tr w:rsidR="007D3057" w:rsidRPr="00A12F15" w:rsidTr="00155793">
        <w:tc>
          <w:tcPr>
            <w:tcW w:w="970" w:type="dxa"/>
          </w:tcPr>
          <w:p w:rsidR="007D3057" w:rsidRPr="00A12F15" w:rsidRDefault="007D3057" w:rsidP="00155793">
            <w:pPr>
              <w:tabs>
                <w:tab w:val="right" w:pos="746"/>
              </w:tabs>
              <w:suppressAutoHyphens/>
              <w:spacing w:after="56"/>
              <w:rPr>
                <w:rFonts w:ascii="Arial" w:hAnsi="Arial" w:cs="Arial"/>
                <w:sz w:val="20"/>
              </w:rPr>
            </w:pPr>
            <w:r w:rsidRPr="00A12F15">
              <w:rPr>
                <w:rFonts w:ascii="Arial" w:hAnsi="Arial" w:cs="Arial"/>
                <w:sz w:val="20"/>
              </w:rPr>
              <w:tab/>
              <w:t>Time:</w:t>
            </w:r>
          </w:p>
        </w:tc>
        <w:tc>
          <w:tcPr>
            <w:tcW w:w="1143" w:type="dxa"/>
            <w:tcBorders>
              <w:top w:val="single" w:sz="7" w:space="0" w:color="auto"/>
              <w:left w:val="double" w:sz="7" w:space="0" w:color="auto"/>
              <w:bottom w:val="double" w:sz="7" w:space="0" w:color="auto"/>
            </w:tcBorders>
          </w:tcPr>
          <w:p w:rsidR="007D3057" w:rsidRPr="00A12F15" w:rsidRDefault="007D3057" w:rsidP="00155793">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46" w:type="dxa"/>
            <w:tcBorders>
              <w:top w:val="single" w:sz="7" w:space="0" w:color="auto"/>
              <w:left w:val="single" w:sz="7" w:space="0" w:color="auto"/>
              <w:bottom w:val="double" w:sz="7" w:space="0" w:color="auto"/>
              <w:right w:val="double" w:sz="7" w:space="0" w:color="auto"/>
            </w:tcBorders>
          </w:tcPr>
          <w:p w:rsidR="007D3057" w:rsidRPr="00A12F15" w:rsidRDefault="007D3057" w:rsidP="00155793">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392" w:type="dxa"/>
          </w:tcPr>
          <w:p w:rsidR="007D3057" w:rsidRPr="00A12F15" w:rsidRDefault="007D3057" w:rsidP="00155793">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roofErr w:type="spellStart"/>
            <w:r w:rsidRPr="00A12F15">
              <w:rPr>
                <w:rFonts w:ascii="Arial" w:hAnsi="Arial" w:cs="Arial"/>
                <w:sz w:val="20"/>
              </w:rPr>
              <w:t>hh:mm:ss</w:t>
            </w:r>
            <w:proofErr w:type="spellEnd"/>
          </w:p>
        </w:tc>
      </w:tr>
    </w:tbl>
    <w:p w:rsidR="00F47323" w:rsidRPr="00A12F15" w:rsidRDefault="00F47323" w:rsidP="00F47323">
      <w:pPr>
        <w:tabs>
          <w:tab w:val="left" w:pos="-720"/>
          <w:tab w:val="left" w:pos="0"/>
          <w:tab w:val="left" w:pos="259"/>
          <w:tab w:val="left" w:pos="604"/>
          <w:tab w:val="left" w:pos="816"/>
          <w:tab w:val="left" w:pos="1440"/>
        </w:tabs>
        <w:suppressAutoHyphens/>
        <w:jc w:val="both"/>
        <w:rPr>
          <w:rFonts w:ascii="Arial" w:hAnsi="Arial" w:cs="Arial"/>
          <w:sz w:val="20"/>
        </w:rPr>
      </w:pPr>
    </w:p>
    <w:tbl>
      <w:tblPr>
        <w:tblW w:w="9072" w:type="dxa"/>
        <w:tblInd w:w="56" w:type="dxa"/>
        <w:tblBorders>
          <w:top w:val="double" w:sz="12" w:space="0" w:color="auto"/>
          <w:left w:val="double" w:sz="12" w:space="0" w:color="auto"/>
          <w:bottom w:val="double" w:sz="12" w:space="0" w:color="auto"/>
          <w:right w:val="double" w:sz="12" w:space="0" w:color="auto"/>
          <w:insideH w:val="single" w:sz="6" w:space="0" w:color="auto"/>
          <w:insideV w:val="single" w:sz="6" w:space="0" w:color="auto"/>
        </w:tblBorders>
        <w:tblLayout w:type="fixed"/>
        <w:tblCellMar>
          <w:left w:w="56" w:type="dxa"/>
          <w:right w:w="56" w:type="dxa"/>
        </w:tblCellMar>
        <w:tblLook w:val="0000"/>
      </w:tblPr>
      <w:tblGrid>
        <w:gridCol w:w="1418"/>
        <w:gridCol w:w="1112"/>
        <w:gridCol w:w="1112"/>
        <w:gridCol w:w="1320"/>
        <w:gridCol w:w="1417"/>
        <w:gridCol w:w="1418"/>
        <w:gridCol w:w="1275"/>
        <w:tblGridChange w:id="951">
          <w:tblGrid>
            <w:gridCol w:w="108"/>
            <w:gridCol w:w="1310"/>
            <w:gridCol w:w="108"/>
            <w:gridCol w:w="1004"/>
            <w:gridCol w:w="108"/>
            <w:gridCol w:w="1004"/>
            <w:gridCol w:w="108"/>
            <w:gridCol w:w="1212"/>
            <w:gridCol w:w="108"/>
            <w:gridCol w:w="1309"/>
            <w:gridCol w:w="108"/>
            <w:gridCol w:w="1310"/>
            <w:gridCol w:w="108"/>
            <w:gridCol w:w="1167"/>
            <w:gridCol w:w="108"/>
          </w:tblGrid>
        </w:tblGridChange>
      </w:tblGrid>
      <w:tr w:rsidR="00503D98" w:rsidRPr="00A12F15" w:rsidTr="00503D98">
        <w:trPr>
          <w:ins w:id="952" w:author="morayoa" w:date="2013-06-11T10:41:00Z"/>
        </w:trPr>
        <w:tc>
          <w:tcPr>
            <w:tcW w:w="1418" w:type="dxa"/>
            <w:tcBorders>
              <w:top w:val="double" w:sz="6" w:space="0" w:color="auto"/>
              <w:left w:val="double" w:sz="6" w:space="0" w:color="auto"/>
              <w:bottom w:val="single" w:sz="6" w:space="0" w:color="auto"/>
            </w:tcBorders>
          </w:tcPr>
          <w:p w:rsidR="00503D98" w:rsidRPr="00A12F15" w:rsidRDefault="00FC47BA" w:rsidP="00503D98">
            <w:pPr>
              <w:tabs>
                <w:tab w:val="left" w:pos="-720"/>
                <w:tab w:val="left" w:pos="0"/>
                <w:tab w:val="left" w:pos="259"/>
                <w:tab w:val="left" w:pos="604"/>
                <w:tab w:val="left" w:pos="816"/>
                <w:tab w:val="left" w:pos="1440"/>
              </w:tabs>
              <w:suppressAutoHyphens/>
              <w:jc w:val="center"/>
              <w:rPr>
                <w:ins w:id="953" w:author="morayoa" w:date="2013-06-11T10:41:00Z"/>
                <w:rFonts w:ascii="Arial" w:hAnsi="Arial" w:cs="Arial"/>
                <w:sz w:val="20"/>
              </w:rPr>
            </w:pPr>
            <w:ins w:id="954" w:author="morayoa" w:date="2013-06-11T10:41:00Z">
              <w:r w:rsidRPr="00A12F15">
                <w:rPr>
                  <w:rFonts w:ascii="Arial" w:hAnsi="Arial" w:cs="Arial"/>
                  <w:sz w:val="20"/>
                </w:rPr>
                <w:fldChar w:fldCharType="begin"/>
              </w:r>
              <w:r w:rsidR="00503D98" w:rsidRPr="00A12F15">
                <w:rPr>
                  <w:rFonts w:ascii="Arial" w:hAnsi="Arial" w:cs="Arial"/>
                  <w:sz w:val="20"/>
                </w:rPr>
                <w:instrText xml:space="preserve">PRIVATE </w:instrText>
              </w:r>
              <w:r w:rsidRPr="00A12F15">
                <w:rPr>
                  <w:rFonts w:ascii="Arial" w:hAnsi="Arial" w:cs="Arial"/>
                  <w:sz w:val="20"/>
                </w:rPr>
                <w:fldChar w:fldCharType="end"/>
              </w:r>
              <w:r w:rsidR="00503D98" w:rsidRPr="00A12F15">
                <w:rPr>
                  <w:rFonts w:ascii="Arial" w:hAnsi="Arial" w:cs="Arial"/>
                  <w:sz w:val="20"/>
                </w:rPr>
                <w:t>Q</w:t>
              </w:r>
            </w:ins>
          </w:p>
          <w:p w:rsidR="00503D98" w:rsidRPr="00A12F15" w:rsidRDefault="00503D98" w:rsidP="00503D98">
            <w:pPr>
              <w:tabs>
                <w:tab w:val="left" w:pos="-720"/>
                <w:tab w:val="left" w:pos="0"/>
                <w:tab w:val="left" w:pos="259"/>
                <w:tab w:val="left" w:pos="604"/>
                <w:tab w:val="left" w:pos="816"/>
                <w:tab w:val="left" w:pos="1440"/>
              </w:tabs>
              <w:suppressAutoHyphens/>
              <w:jc w:val="center"/>
              <w:rPr>
                <w:ins w:id="955" w:author="morayoa" w:date="2013-06-11T10:41:00Z"/>
                <w:rFonts w:ascii="Arial" w:hAnsi="Arial" w:cs="Arial"/>
                <w:sz w:val="20"/>
              </w:rPr>
            </w:pPr>
          </w:p>
          <w:p w:rsidR="00503D98" w:rsidRPr="00A12F15" w:rsidRDefault="00503D98" w:rsidP="00503D98">
            <w:pPr>
              <w:tabs>
                <w:tab w:val="left" w:pos="-720"/>
                <w:tab w:val="left" w:pos="0"/>
                <w:tab w:val="left" w:pos="259"/>
                <w:tab w:val="left" w:pos="604"/>
                <w:tab w:val="left" w:pos="816"/>
                <w:tab w:val="left" w:pos="1440"/>
              </w:tabs>
              <w:suppressAutoHyphens/>
              <w:jc w:val="center"/>
              <w:rPr>
                <w:ins w:id="956" w:author="morayoa" w:date="2013-06-11T10:41:00Z"/>
                <w:rFonts w:ascii="Arial" w:hAnsi="Arial" w:cs="Arial"/>
                <w:sz w:val="20"/>
              </w:rPr>
            </w:pPr>
          </w:p>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957" w:author="morayoa" w:date="2013-06-11T10:41:00Z"/>
                <w:rFonts w:ascii="Arial" w:hAnsi="Arial" w:cs="Arial"/>
                <w:sz w:val="20"/>
              </w:rPr>
            </w:pPr>
            <w:ins w:id="958" w:author="morayoa" w:date="2013-06-11T10:41:00Z">
              <w:r w:rsidRPr="00A12F15">
                <w:rPr>
                  <w:rFonts w:ascii="Arial" w:hAnsi="Arial" w:cs="Arial"/>
                  <w:sz w:val="20"/>
                </w:rPr>
                <w:t>(  /h)</w:t>
              </w:r>
            </w:ins>
          </w:p>
        </w:tc>
        <w:tc>
          <w:tcPr>
            <w:tcW w:w="1112" w:type="dxa"/>
            <w:tcBorders>
              <w:top w:val="double" w:sz="6" w:space="0" w:color="auto"/>
              <w:bottom w:val="sing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jc w:val="center"/>
              <w:rPr>
                <w:ins w:id="959" w:author="morayoa" w:date="2013-06-11T10:41:00Z"/>
                <w:rFonts w:ascii="Arial" w:hAnsi="Arial" w:cs="Arial"/>
                <w:sz w:val="20"/>
              </w:rPr>
            </w:pPr>
            <w:ins w:id="960" w:author="morayoa" w:date="2013-06-11T10:41:00Z">
              <w:r w:rsidRPr="00A12F15">
                <w:rPr>
                  <w:rFonts w:ascii="Arial" w:hAnsi="Arial" w:cs="Arial"/>
                  <w:sz w:val="20"/>
                </w:rPr>
                <w:t>Load L</w:t>
              </w:r>
            </w:ins>
          </w:p>
          <w:p w:rsidR="00503D98" w:rsidRPr="00A12F15" w:rsidRDefault="00503D98" w:rsidP="00503D98">
            <w:pPr>
              <w:tabs>
                <w:tab w:val="left" w:pos="-720"/>
                <w:tab w:val="left" w:pos="0"/>
                <w:tab w:val="left" w:pos="259"/>
                <w:tab w:val="left" w:pos="604"/>
                <w:tab w:val="left" w:pos="816"/>
                <w:tab w:val="left" w:pos="1440"/>
              </w:tabs>
              <w:suppressAutoHyphens/>
              <w:jc w:val="center"/>
              <w:rPr>
                <w:ins w:id="961" w:author="morayoa" w:date="2013-06-11T10:41:00Z"/>
                <w:rFonts w:ascii="Arial" w:hAnsi="Arial" w:cs="Arial"/>
                <w:sz w:val="20"/>
              </w:rPr>
            </w:pPr>
          </w:p>
          <w:p w:rsidR="00503D98" w:rsidRPr="00A12F15" w:rsidRDefault="00503D98" w:rsidP="00503D98">
            <w:pPr>
              <w:tabs>
                <w:tab w:val="left" w:pos="-720"/>
                <w:tab w:val="left" w:pos="0"/>
                <w:tab w:val="left" w:pos="259"/>
                <w:tab w:val="left" w:pos="604"/>
                <w:tab w:val="left" w:pos="816"/>
                <w:tab w:val="left" w:pos="1440"/>
              </w:tabs>
              <w:suppressAutoHyphens/>
              <w:jc w:val="center"/>
              <w:rPr>
                <w:ins w:id="962" w:author="morayoa" w:date="2013-06-11T10:41:00Z"/>
                <w:rFonts w:ascii="Arial" w:hAnsi="Arial" w:cs="Arial"/>
                <w:sz w:val="20"/>
              </w:rPr>
            </w:pPr>
          </w:p>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963" w:author="morayoa" w:date="2013-06-11T10:41:00Z"/>
                <w:rFonts w:ascii="Arial" w:hAnsi="Arial" w:cs="Arial"/>
                <w:sz w:val="20"/>
              </w:rPr>
            </w:pPr>
            <w:ins w:id="964" w:author="morayoa" w:date="2013-06-11T10:41:00Z">
              <w:r w:rsidRPr="00A12F15">
                <w:rPr>
                  <w:rFonts w:ascii="Arial" w:hAnsi="Arial" w:cs="Arial"/>
                  <w:sz w:val="20"/>
                </w:rPr>
                <w:t>(    )</w:t>
              </w:r>
            </w:ins>
          </w:p>
        </w:tc>
        <w:tc>
          <w:tcPr>
            <w:tcW w:w="1112" w:type="dxa"/>
            <w:tcBorders>
              <w:top w:val="double" w:sz="6" w:space="0" w:color="auto"/>
              <w:bottom w:val="sing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965" w:author="morayoa" w:date="2013-06-11T10:41:00Z"/>
                <w:rFonts w:ascii="Arial" w:hAnsi="Arial" w:cs="Arial"/>
                <w:sz w:val="20"/>
              </w:rPr>
            </w:pPr>
            <w:ins w:id="966" w:author="morayoa" w:date="2013-06-11T10:41:00Z">
              <w:r w:rsidRPr="00A12F15">
                <w:rPr>
                  <w:rFonts w:ascii="Arial" w:hAnsi="Arial" w:cs="Arial"/>
                  <w:sz w:val="20"/>
                </w:rPr>
                <w:t>Pulses(*)</w:t>
              </w:r>
            </w:ins>
          </w:p>
        </w:tc>
        <w:tc>
          <w:tcPr>
            <w:tcW w:w="1320" w:type="dxa"/>
            <w:tcBorders>
              <w:top w:val="double" w:sz="6" w:space="0" w:color="auto"/>
              <w:bottom w:val="sing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jc w:val="center"/>
              <w:rPr>
                <w:ins w:id="967" w:author="morayoa" w:date="2013-06-11T10:41:00Z"/>
                <w:rFonts w:ascii="Arial" w:hAnsi="Arial" w:cs="Arial"/>
                <w:sz w:val="20"/>
              </w:rPr>
            </w:pPr>
            <w:ins w:id="968" w:author="morayoa" w:date="2013-06-11T10:41:00Z">
              <w:r w:rsidRPr="00A12F15">
                <w:rPr>
                  <w:rFonts w:ascii="Arial" w:hAnsi="Arial" w:cs="Arial"/>
                  <w:sz w:val="20"/>
                </w:rPr>
                <w:t>Calculated</w:t>
              </w:r>
            </w:ins>
          </w:p>
          <w:p w:rsidR="00503D98" w:rsidRPr="00A12F15" w:rsidRDefault="00503D98" w:rsidP="00503D98">
            <w:pPr>
              <w:tabs>
                <w:tab w:val="left" w:pos="-720"/>
                <w:tab w:val="left" w:pos="0"/>
                <w:tab w:val="left" w:pos="259"/>
                <w:tab w:val="left" w:pos="604"/>
                <w:tab w:val="left" w:pos="816"/>
                <w:tab w:val="left" w:pos="1440"/>
              </w:tabs>
              <w:suppressAutoHyphens/>
              <w:jc w:val="center"/>
              <w:rPr>
                <w:ins w:id="969" w:author="morayoa" w:date="2013-06-11T10:41:00Z"/>
                <w:rFonts w:ascii="Arial" w:hAnsi="Arial" w:cs="Arial"/>
                <w:sz w:val="20"/>
              </w:rPr>
            </w:pPr>
            <w:proofErr w:type="spellStart"/>
            <w:ins w:id="970" w:author="morayoa" w:date="2013-06-11T10:41:00Z">
              <w:r w:rsidRPr="00A12F15">
                <w:rPr>
                  <w:rFonts w:ascii="Arial" w:hAnsi="Arial" w:cs="Arial"/>
                  <w:sz w:val="20"/>
                </w:rPr>
                <w:t>totalization</w:t>
              </w:r>
              <w:proofErr w:type="spellEnd"/>
            </w:ins>
          </w:p>
          <w:p w:rsidR="00503D98" w:rsidRPr="00A12F15" w:rsidRDefault="00503D98" w:rsidP="00503D98">
            <w:pPr>
              <w:tabs>
                <w:tab w:val="left" w:pos="-720"/>
                <w:tab w:val="left" w:pos="0"/>
                <w:tab w:val="left" w:pos="259"/>
                <w:tab w:val="left" w:pos="604"/>
                <w:tab w:val="left" w:pos="816"/>
                <w:tab w:val="left" w:pos="1440"/>
              </w:tabs>
              <w:suppressAutoHyphens/>
              <w:jc w:val="center"/>
              <w:rPr>
                <w:ins w:id="971" w:author="morayoa" w:date="2013-06-11T10:41:00Z"/>
                <w:rFonts w:ascii="Arial" w:hAnsi="Arial" w:cs="Arial"/>
                <w:sz w:val="20"/>
              </w:rPr>
            </w:pPr>
            <w:ins w:id="972" w:author="morayoa" w:date="2013-06-11T10:41:00Z">
              <w:r w:rsidRPr="00A12F15">
                <w:rPr>
                  <w:rFonts w:ascii="Arial" w:hAnsi="Arial" w:cs="Arial"/>
                  <w:sz w:val="20"/>
                </w:rPr>
                <w:t>T(**)</w:t>
              </w:r>
            </w:ins>
          </w:p>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973" w:author="morayoa" w:date="2013-06-11T10:41:00Z"/>
                <w:rFonts w:ascii="Arial" w:hAnsi="Arial" w:cs="Arial"/>
                <w:sz w:val="20"/>
              </w:rPr>
            </w:pPr>
            <w:ins w:id="974" w:author="morayoa" w:date="2013-06-11T10:41:00Z">
              <w:r w:rsidRPr="00A12F15">
                <w:rPr>
                  <w:rFonts w:ascii="Arial" w:hAnsi="Arial" w:cs="Arial"/>
                  <w:sz w:val="20"/>
                </w:rPr>
                <w:t>(    )</w:t>
              </w:r>
            </w:ins>
          </w:p>
        </w:tc>
        <w:tc>
          <w:tcPr>
            <w:tcW w:w="1417" w:type="dxa"/>
            <w:tcBorders>
              <w:top w:val="double" w:sz="6" w:space="0" w:color="auto"/>
              <w:bottom w:val="sing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jc w:val="center"/>
              <w:rPr>
                <w:ins w:id="975" w:author="morayoa" w:date="2013-06-11T10:41:00Z"/>
                <w:rFonts w:ascii="Arial" w:hAnsi="Arial" w:cs="Arial"/>
                <w:sz w:val="20"/>
              </w:rPr>
            </w:pPr>
            <w:ins w:id="976" w:author="morayoa" w:date="2013-06-11T10:41:00Z">
              <w:r w:rsidRPr="00A12F15">
                <w:rPr>
                  <w:rFonts w:ascii="Arial" w:hAnsi="Arial" w:cs="Arial"/>
                  <w:sz w:val="20"/>
                </w:rPr>
                <w:t>Indicated</w:t>
              </w:r>
            </w:ins>
          </w:p>
          <w:p w:rsidR="00503D98" w:rsidRPr="00A12F15" w:rsidRDefault="00503D98" w:rsidP="00503D98">
            <w:pPr>
              <w:tabs>
                <w:tab w:val="left" w:pos="-720"/>
                <w:tab w:val="left" w:pos="0"/>
                <w:tab w:val="left" w:pos="259"/>
                <w:tab w:val="left" w:pos="604"/>
                <w:tab w:val="left" w:pos="816"/>
                <w:tab w:val="left" w:pos="1440"/>
              </w:tabs>
              <w:suppressAutoHyphens/>
              <w:jc w:val="center"/>
              <w:rPr>
                <w:ins w:id="977" w:author="morayoa" w:date="2013-06-11T10:41:00Z"/>
                <w:rFonts w:ascii="Arial" w:hAnsi="Arial" w:cs="Arial"/>
                <w:sz w:val="20"/>
              </w:rPr>
            </w:pPr>
            <w:proofErr w:type="spellStart"/>
            <w:ins w:id="978" w:author="morayoa" w:date="2013-06-11T10:41:00Z">
              <w:r w:rsidRPr="00A12F15">
                <w:rPr>
                  <w:rFonts w:ascii="Arial" w:hAnsi="Arial" w:cs="Arial"/>
                  <w:sz w:val="20"/>
                </w:rPr>
                <w:t>totalization</w:t>
              </w:r>
              <w:proofErr w:type="spellEnd"/>
            </w:ins>
          </w:p>
          <w:p w:rsidR="00503D98" w:rsidRPr="00A12F15" w:rsidRDefault="00503D98" w:rsidP="00503D98">
            <w:pPr>
              <w:tabs>
                <w:tab w:val="left" w:pos="-720"/>
                <w:tab w:val="left" w:pos="0"/>
                <w:tab w:val="left" w:pos="259"/>
                <w:tab w:val="left" w:pos="604"/>
                <w:tab w:val="left" w:pos="816"/>
                <w:tab w:val="left" w:pos="1440"/>
              </w:tabs>
              <w:suppressAutoHyphens/>
              <w:jc w:val="center"/>
              <w:rPr>
                <w:ins w:id="979" w:author="morayoa" w:date="2013-06-11T10:41:00Z"/>
                <w:rFonts w:ascii="Arial" w:hAnsi="Arial" w:cs="Arial"/>
                <w:sz w:val="20"/>
              </w:rPr>
            </w:pPr>
            <w:ins w:id="980" w:author="morayoa" w:date="2013-06-11T10:41:00Z">
              <w:r w:rsidRPr="00A12F15">
                <w:rPr>
                  <w:rFonts w:ascii="Arial" w:hAnsi="Arial" w:cs="Arial"/>
                  <w:sz w:val="20"/>
                </w:rPr>
                <w:t>I</w:t>
              </w:r>
            </w:ins>
          </w:p>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981" w:author="morayoa" w:date="2013-06-11T10:41:00Z"/>
                <w:rFonts w:ascii="Arial" w:hAnsi="Arial" w:cs="Arial"/>
                <w:sz w:val="20"/>
              </w:rPr>
            </w:pPr>
            <w:ins w:id="982" w:author="morayoa" w:date="2013-06-11T10:41:00Z">
              <w:r w:rsidRPr="00A12F15">
                <w:rPr>
                  <w:rFonts w:ascii="Arial" w:hAnsi="Arial" w:cs="Arial"/>
                  <w:sz w:val="20"/>
                </w:rPr>
                <w:t>(    )</w:t>
              </w:r>
            </w:ins>
          </w:p>
        </w:tc>
        <w:tc>
          <w:tcPr>
            <w:tcW w:w="1418" w:type="dxa"/>
            <w:tcBorders>
              <w:top w:val="double" w:sz="6" w:space="0" w:color="auto"/>
              <w:bottom w:val="sing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jc w:val="center"/>
              <w:rPr>
                <w:ins w:id="983" w:author="morayoa" w:date="2013-06-11T10:41:00Z"/>
                <w:rFonts w:ascii="Arial" w:hAnsi="Arial" w:cs="Arial"/>
                <w:sz w:val="20"/>
              </w:rPr>
            </w:pPr>
            <w:ins w:id="984" w:author="morayoa" w:date="2013-06-11T10:41:00Z">
              <w:r w:rsidRPr="00A12F15">
                <w:rPr>
                  <w:rFonts w:ascii="Arial" w:hAnsi="Arial" w:cs="Arial"/>
                  <w:sz w:val="20"/>
                </w:rPr>
                <w:t>Difference</w:t>
              </w:r>
            </w:ins>
          </w:p>
          <w:p w:rsidR="00503D98" w:rsidRPr="00A12F15" w:rsidRDefault="00503D98" w:rsidP="00503D98">
            <w:pPr>
              <w:tabs>
                <w:tab w:val="left" w:pos="-720"/>
                <w:tab w:val="left" w:pos="0"/>
                <w:tab w:val="left" w:pos="259"/>
                <w:tab w:val="left" w:pos="604"/>
                <w:tab w:val="left" w:pos="816"/>
                <w:tab w:val="left" w:pos="1440"/>
              </w:tabs>
              <w:suppressAutoHyphens/>
              <w:jc w:val="center"/>
              <w:rPr>
                <w:ins w:id="985" w:author="morayoa" w:date="2013-06-11T10:41:00Z"/>
                <w:rFonts w:ascii="Arial" w:hAnsi="Arial" w:cs="Arial"/>
                <w:sz w:val="20"/>
              </w:rPr>
            </w:pPr>
            <w:ins w:id="986" w:author="morayoa" w:date="2013-06-11T10:41:00Z">
              <w:r w:rsidRPr="00A12F15">
                <w:rPr>
                  <w:rFonts w:ascii="Arial" w:hAnsi="Arial" w:cs="Arial"/>
                  <w:sz w:val="20"/>
                </w:rPr>
                <w:t>I - T</w:t>
              </w:r>
            </w:ins>
          </w:p>
          <w:p w:rsidR="00503D98" w:rsidRPr="00A12F15" w:rsidRDefault="00503D98" w:rsidP="00503D98">
            <w:pPr>
              <w:tabs>
                <w:tab w:val="left" w:pos="-720"/>
                <w:tab w:val="left" w:pos="0"/>
                <w:tab w:val="left" w:pos="259"/>
                <w:tab w:val="left" w:pos="604"/>
                <w:tab w:val="left" w:pos="816"/>
                <w:tab w:val="left" w:pos="1440"/>
              </w:tabs>
              <w:suppressAutoHyphens/>
              <w:jc w:val="center"/>
              <w:rPr>
                <w:ins w:id="987" w:author="morayoa" w:date="2013-06-11T10:41:00Z"/>
                <w:rFonts w:ascii="Arial" w:hAnsi="Arial" w:cs="Arial"/>
                <w:sz w:val="20"/>
              </w:rPr>
            </w:pPr>
          </w:p>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988" w:author="morayoa" w:date="2013-06-11T10:41:00Z"/>
                <w:rFonts w:ascii="Arial" w:hAnsi="Arial" w:cs="Arial"/>
                <w:sz w:val="20"/>
              </w:rPr>
            </w:pPr>
            <w:ins w:id="989" w:author="morayoa" w:date="2013-06-11T10:41:00Z">
              <w:r w:rsidRPr="00A12F15">
                <w:rPr>
                  <w:rFonts w:ascii="Arial" w:hAnsi="Arial" w:cs="Arial"/>
                  <w:sz w:val="20"/>
                </w:rPr>
                <w:t>(    )</w:t>
              </w:r>
            </w:ins>
          </w:p>
        </w:tc>
        <w:tc>
          <w:tcPr>
            <w:tcW w:w="1275" w:type="dxa"/>
            <w:tcBorders>
              <w:top w:val="double" w:sz="6" w:space="0" w:color="auto"/>
              <w:bottom w:val="single" w:sz="6" w:space="0" w:color="auto"/>
              <w:right w:val="doub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990" w:author="morayoa" w:date="2013-06-11T10:41:00Z"/>
                <w:rFonts w:ascii="Arial" w:hAnsi="Arial" w:cs="Arial"/>
                <w:sz w:val="20"/>
              </w:rPr>
            </w:pPr>
            <w:ins w:id="991" w:author="morayoa" w:date="2013-06-11T10:41:00Z">
              <w:r w:rsidRPr="00A12F15">
                <w:rPr>
                  <w:rFonts w:ascii="Arial" w:hAnsi="Arial" w:cs="Arial"/>
                  <w:sz w:val="20"/>
                </w:rPr>
                <w:t>E %(***)</w:t>
              </w:r>
            </w:ins>
          </w:p>
        </w:tc>
      </w:tr>
      <w:tr w:rsidR="00503D98" w:rsidRPr="00A12F15" w:rsidTr="00503D98">
        <w:trPr>
          <w:ins w:id="992" w:author="morayoa" w:date="2013-06-11T10:41:00Z"/>
        </w:trPr>
        <w:tc>
          <w:tcPr>
            <w:tcW w:w="1418" w:type="dxa"/>
            <w:vMerge w:val="restart"/>
            <w:tcBorders>
              <w:top w:val="single" w:sz="6" w:space="0" w:color="auto"/>
              <w:left w:val="doub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jc w:val="center"/>
              <w:rPr>
                <w:ins w:id="993" w:author="morayoa" w:date="2013-06-11T10:41:00Z"/>
                <w:rFonts w:ascii="Arial" w:hAnsi="Arial" w:cs="Arial"/>
                <w:sz w:val="20"/>
              </w:rPr>
            </w:pPr>
            <w:proofErr w:type="spellStart"/>
            <w:ins w:id="994" w:author="morayoa" w:date="2013-06-11T10:41:00Z">
              <w:r w:rsidRPr="00A12F15">
                <w:rPr>
                  <w:rFonts w:ascii="Arial" w:hAnsi="Arial" w:cs="Arial"/>
                  <w:sz w:val="20"/>
                </w:rPr>
                <w:t>Q</w:t>
              </w:r>
              <w:r w:rsidRPr="00A12F15">
                <w:rPr>
                  <w:rFonts w:ascii="Arial" w:hAnsi="Arial" w:cs="Arial"/>
                  <w:sz w:val="20"/>
                  <w:vertAlign w:val="subscript"/>
                </w:rPr>
                <w:t>max</w:t>
              </w:r>
              <w:proofErr w:type="spellEnd"/>
            </w:ins>
          </w:p>
        </w:tc>
        <w:tc>
          <w:tcPr>
            <w:tcW w:w="1112" w:type="dxa"/>
            <w:vMerge w:val="restart"/>
            <w:tcBorders>
              <w:top w:val="sing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jc w:val="center"/>
              <w:rPr>
                <w:ins w:id="995" w:author="morayoa" w:date="2013-06-11T10:41:00Z"/>
                <w:rFonts w:ascii="Arial" w:hAnsi="Arial" w:cs="Arial"/>
                <w:sz w:val="20"/>
              </w:rPr>
            </w:pPr>
          </w:p>
        </w:tc>
        <w:tc>
          <w:tcPr>
            <w:tcW w:w="1112" w:type="dxa"/>
            <w:vMerge w:val="restart"/>
            <w:tcBorders>
              <w:top w:val="sing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jc w:val="center"/>
              <w:rPr>
                <w:ins w:id="996" w:author="morayoa" w:date="2013-06-11T10:41:00Z"/>
                <w:rFonts w:ascii="Arial" w:hAnsi="Arial" w:cs="Arial"/>
                <w:sz w:val="20"/>
              </w:rPr>
            </w:pPr>
          </w:p>
        </w:tc>
        <w:tc>
          <w:tcPr>
            <w:tcW w:w="1320" w:type="dxa"/>
            <w:vMerge w:val="restart"/>
            <w:tcBorders>
              <w:top w:val="sing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jc w:val="center"/>
              <w:rPr>
                <w:ins w:id="997" w:author="morayoa" w:date="2013-06-11T10:41:00Z"/>
                <w:rFonts w:ascii="Arial" w:hAnsi="Arial" w:cs="Arial"/>
                <w:sz w:val="20"/>
              </w:rPr>
            </w:pPr>
          </w:p>
        </w:tc>
        <w:tc>
          <w:tcPr>
            <w:tcW w:w="1417" w:type="dxa"/>
            <w:tcBorders>
              <w:top w:val="single" w:sz="6" w:space="0" w:color="auto"/>
              <w:bottom w:val="sing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998" w:author="morayoa" w:date="2013-06-11T10:41:00Z"/>
                <w:rFonts w:ascii="Arial" w:hAnsi="Arial" w:cs="Arial"/>
                <w:sz w:val="20"/>
              </w:rPr>
            </w:pPr>
          </w:p>
        </w:tc>
        <w:tc>
          <w:tcPr>
            <w:tcW w:w="1418" w:type="dxa"/>
            <w:tcBorders>
              <w:top w:val="single" w:sz="6" w:space="0" w:color="auto"/>
              <w:bottom w:val="sing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999" w:author="morayoa" w:date="2013-06-11T10:41:00Z"/>
                <w:rFonts w:ascii="Arial" w:hAnsi="Arial" w:cs="Arial"/>
                <w:sz w:val="20"/>
              </w:rPr>
            </w:pPr>
          </w:p>
        </w:tc>
        <w:tc>
          <w:tcPr>
            <w:tcW w:w="1275" w:type="dxa"/>
            <w:tcBorders>
              <w:top w:val="single" w:sz="6" w:space="0" w:color="auto"/>
              <w:bottom w:val="single" w:sz="6" w:space="0" w:color="auto"/>
              <w:right w:val="doub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1000" w:author="morayoa" w:date="2013-06-11T10:41:00Z"/>
                <w:rFonts w:ascii="Arial" w:hAnsi="Arial" w:cs="Arial"/>
                <w:sz w:val="20"/>
              </w:rPr>
            </w:pPr>
          </w:p>
        </w:tc>
      </w:tr>
      <w:tr w:rsidR="00503D98" w:rsidRPr="00A12F15" w:rsidTr="008C443C">
        <w:tblPrEx>
          <w:tblW w:w="9072" w:type="dxa"/>
          <w:tblInd w:w="56" w:type="dxa"/>
          <w:tblBorders>
            <w:top w:val="double" w:sz="12" w:space="0" w:color="auto"/>
            <w:left w:val="double" w:sz="12" w:space="0" w:color="auto"/>
            <w:bottom w:val="double" w:sz="12" w:space="0" w:color="auto"/>
            <w:right w:val="double" w:sz="12" w:space="0" w:color="auto"/>
            <w:insideH w:val="single" w:sz="6" w:space="0" w:color="auto"/>
            <w:insideV w:val="single" w:sz="6" w:space="0" w:color="auto"/>
          </w:tblBorders>
          <w:tblLayout w:type="fixed"/>
          <w:tblCellMar>
            <w:left w:w="56" w:type="dxa"/>
            <w:right w:w="56" w:type="dxa"/>
          </w:tblCellMar>
          <w:tblLook w:val="0000"/>
          <w:tblPrExChange w:id="1001" w:author="morayoa" w:date="2013-06-11T10:45:00Z">
            <w:tblPrEx>
              <w:tblW w:w="9072" w:type="dxa"/>
              <w:tblInd w:w="56" w:type="dxa"/>
              <w:tblBorders>
                <w:top w:val="double" w:sz="12" w:space="0" w:color="auto"/>
                <w:left w:val="double" w:sz="12" w:space="0" w:color="auto"/>
                <w:bottom w:val="double" w:sz="12" w:space="0" w:color="auto"/>
                <w:right w:val="double" w:sz="12" w:space="0" w:color="auto"/>
                <w:insideH w:val="single" w:sz="6" w:space="0" w:color="auto"/>
                <w:insideV w:val="single" w:sz="6" w:space="0" w:color="auto"/>
              </w:tblBorders>
              <w:tblLayout w:type="fixed"/>
              <w:tblCellMar>
                <w:left w:w="56" w:type="dxa"/>
                <w:right w:w="56" w:type="dxa"/>
              </w:tblCellMar>
              <w:tblLook w:val="0000"/>
            </w:tblPrEx>
          </w:tblPrExChange>
        </w:tblPrEx>
        <w:trPr>
          <w:ins w:id="1002" w:author="morayoa" w:date="2013-06-11T10:41:00Z"/>
          <w:trPrChange w:id="1003" w:author="morayoa" w:date="2013-06-11T10:45:00Z">
            <w:trPr>
              <w:gridAfter w:val="0"/>
            </w:trPr>
          </w:trPrChange>
        </w:trPr>
        <w:tc>
          <w:tcPr>
            <w:tcW w:w="1418" w:type="dxa"/>
            <w:vMerge/>
            <w:tcBorders>
              <w:left w:val="double" w:sz="6" w:space="0" w:color="auto"/>
              <w:bottom w:val="single" w:sz="6" w:space="0" w:color="auto"/>
            </w:tcBorders>
            <w:tcPrChange w:id="1004" w:author="morayoa" w:date="2013-06-11T10:45:00Z">
              <w:tcPr>
                <w:tcW w:w="1418" w:type="dxa"/>
                <w:gridSpan w:val="2"/>
                <w:vMerge/>
                <w:tcBorders>
                  <w:left w:val="double" w:sz="6" w:space="0" w:color="auto"/>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1005" w:author="morayoa" w:date="2013-06-11T10:41:00Z"/>
                <w:rFonts w:ascii="Arial" w:hAnsi="Arial" w:cs="Arial"/>
                <w:sz w:val="20"/>
              </w:rPr>
            </w:pPr>
          </w:p>
        </w:tc>
        <w:tc>
          <w:tcPr>
            <w:tcW w:w="1112" w:type="dxa"/>
            <w:vMerge/>
            <w:tcBorders>
              <w:bottom w:val="single" w:sz="6" w:space="0" w:color="auto"/>
            </w:tcBorders>
            <w:tcPrChange w:id="1006" w:author="morayoa" w:date="2013-06-11T10:45:00Z">
              <w:tcPr>
                <w:tcW w:w="1112" w:type="dxa"/>
                <w:gridSpan w:val="2"/>
                <w:vMerge/>
                <w:tcBorders>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1007" w:author="morayoa" w:date="2013-06-11T10:41:00Z"/>
                <w:rFonts w:ascii="Arial" w:hAnsi="Arial" w:cs="Arial"/>
                <w:sz w:val="20"/>
              </w:rPr>
            </w:pPr>
          </w:p>
        </w:tc>
        <w:tc>
          <w:tcPr>
            <w:tcW w:w="1112" w:type="dxa"/>
            <w:vMerge/>
            <w:tcBorders>
              <w:bottom w:val="single" w:sz="6" w:space="0" w:color="auto"/>
            </w:tcBorders>
            <w:tcPrChange w:id="1008" w:author="morayoa" w:date="2013-06-11T10:45:00Z">
              <w:tcPr>
                <w:tcW w:w="1112" w:type="dxa"/>
                <w:gridSpan w:val="2"/>
                <w:vMerge/>
                <w:tcBorders>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1009" w:author="morayoa" w:date="2013-06-11T10:41:00Z"/>
                <w:rFonts w:ascii="Arial" w:hAnsi="Arial" w:cs="Arial"/>
                <w:sz w:val="20"/>
              </w:rPr>
            </w:pPr>
          </w:p>
        </w:tc>
        <w:tc>
          <w:tcPr>
            <w:tcW w:w="1320" w:type="dxa"/>
            <w:vMerge/>
            <w:tcBorders>
              <w:bottom w:val="single" w:sz="6" w:space="0" w:color="auto"/>
            </w:tcBorders>
            <w:tcPrChange w:id="1010" w:author="morayoa" w:date="2013-06-11T10:45:00Z">
              <w:tcPr>
                <w:tcW w:w="1320" w:type="dxa"/>
                <w:gridSpan w:val="2"/>
                <w:vMerge/>
                <w:tcBorders>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1011" w:author="morayoa" w:date="2013-06-11T10:41:00Z"/>
                <w:rFonts w:ascii="Arial" w:hAnsi="Arial" w:cs="Arial"/>
                <w:sz w:val="20"/>
              </w:rPr>
            </w:pPr>
          </w:p>
        </w:tc>
        <w:tc>
          <w:tcPr>
            <w:tcW w:w="1417" w:type="dxa"/>
            <w:tcBorders>
              <w:top w:val="single" w:sz="6" w:space="0" w:color="auto"/>
              <w:bottom w:val="single" w:sz="6" w:space="0" w:color="auto"/>
            </w:tcBorders>
            <w:tcPrChange w:id="1012" w:author="morayoa" w:date="2013-06-11T10:45:00Z">
              <w:tcPr>
                <w:tcW w:w="1417" w:type="dxa"/>
                <w:gridSpan w:val="2"/>
                <w:tcBorders>
                  <w:top w:val="single" w:sz="6" w:space="0" w:color="auto"/>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1013" w:author="morayoa" w:date="2013-06-11T10:41:00Z"/>
                <w:rFonts w:ascii="Arial" w:hAnsi="Arial" w:cs="Arial"/>
                <w:sz w:val="20"/>
              </w:rPr>
            </w:pPr>
          </w:p>
        </w:tc>
        <w:tc>
          <w:tcPr>
            <w:tcW w:w="1418" w:type="dxa"/>
            <w:tcBorders>
              <w:top w:val="single" w:sz="6" w:space="0" w:color="auto"/>
              <w:bottom w:val="single" w:sz="6" w:space="0" w:color="auto"/>
            </w:tcBorders>
            <w:tcPrChange w:id="1014" w:author="morayoa" w:date="2013-06-11T10:45:00Z">
              <w:tcPr>
                <w:tcW w:w="1418" w:type="dxa"/>
                <w:gridSpan w:val="2"/>
                <w:tcBorders>
                  <w:top w:val="single" w:sz="6" w:space="0" w:color="auto"/>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1015" w:author="morayoa" w:date="2013-06-11T10:41:00Z"/>
                <w:rFonts w:ascii="Arial" w:hAnsi="Arial" w:cs="Arial"/>
                <w:sz w:val="20"/>
              </w:rPr>
            </w:pPr>
          </w:p>
        </w:tc>
        <w:tc>
          <w:tcPr>
            <w:tcW w:w="1275" w:type="dxa"/>
            <w:tcBorders>
              <w:top w:val="single" w:sz="6" w:space="0" w:color="auto"/>
              <w:bottom w:val="single" w:sz="6" w:space="0" w:color="auto"/>
              <w:right w:val="double" w:sz="6" w:space="0" w:color="auto"/>
            </w:tcBorders>
            <w:tcPrChange w:id="1016" w:author="morayoa" w:date="2013-06-11T10:45:00Z">
              <w:tcPr>
                <w:tcW w:w="1275" w:type="dxa"/>
                <w:gridSpan w:val="2"/>
                <w:tcBorders>
                  <w:top w:val="single" w:sz="6" w:space="0" w:color="auto"/>
                  <w:bottom w:val="single" w:sz="6" w:space="0" w:color="auto"/>
                  <w:right w:val="doub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1017" w:author="morayoa" w:date="2013-06-11T10:41:00Z"/>
                <w:rFonts w:ascii="Arial" w:hAnsi="Arial" w:cs="Arial"/>
                <w:sz w:val="20"/>
              </w:rPr>
            </w:pPr>
          </w:p>
        </w:tc>
      </w:tr>
      <w:tr w:rsidR="00503D98" w:rsidRPr="00A12F15" w:rsidTr="008C443C">
        <w:tblPrEx>
          <w:tblW w:w="9072" w:type="dxa"/>
          <w:tblInd w:w="56" w:type="dxa"/>
          <w:tblBorders>
            <w:top w:val="double" w:sz="12" w:space="0" w:color="auto"/>
            <w:left w:val="double" w:sz="12" w:space="0" w:color="auto"/>
            <w:bottom w:val="double" w:sz="12" w:space="0" w:color="auto"/>
            <w:right w:val="double" w:sz="12" w:space="0" w:color="auto"/>
            <w:insideH w:val="single" w:sz="6" w:space="0" w:color="auto"/>
            <w:insideV w:val="single" w:sz="6" w:space="0" w:color="auto"/>
          </w:tblBorders>
          <w:tblLayout w:type="fixed"/>
          <w:tblCellMar>
            <w:left w:w="56" w:type="dxa"/>
            <w:right w:w="56" w:type="dxa"/>
          </w:tblCellMar>
          <w:tblLook w:val="0000"/>
          <w:tblPrExChange w:id="1018" w:author="morayoa" w:date="2013-06-11T10:45:00Z">
            <w:tblPrEx>
              <w:tblW w:w="9072" w:type="dxa"/>
              <w:tblInd w:w="56" w:type="dxa"/>
              <w:tblBorders>
                <w:top w:val="double" w:sz="12" w:space="0" w:color="auto"/>
                <w:left w:val="double" w:sz="12" w:space="0" w:color="auto"/>
                <w:bottom w:val="double" w:sz="12" w:space="0" w:color="auto"/>
                <w:right w:val="double" w:sz="12" w:space="0" w:color="auto"/>
                <w:insideH w:val="single" w:sz="6" w:space="0" w:color="auto"/>
                <w:insideV w:val="single" w:sz="6" w:space="0" w:color="auto"/>
              </w:tblBorders>
              <w:tblLayout w:type="fixed"/>
              <w:tblCellMar>
                <w:left w:w="56" w:type="dxa"/>
                <w:right w:w="56" w:type="dxa"/>
              </w:tblCellMar>
              <w:tblLook w:val="0000"/>
            </w:tblPrEx>
          </w:tblPrExChange>
        </w:tblPrEx>
        <w:trPr>
          <w:ins w:id="1019" w:author="morayoa" w:date="2013-06-11T10:41:00Z"/>
          <w:trPrChange w:id="1020" w:author="morayoa" w:date="2013-06-11T10:45:00Z">
            <w:trPr>
              <w:gridAfter w:val="0"/>
            </w:trPr>
          </w:trPrChange>
        </w:trPr>
        <w:tc>
          <w:tcPr>
            <w:tcW w:w="1418" w:type="dxa"/>
            <w:vMerge w:val="restart"/>
            <w:tcBorders>
              <w:top w:val="single" w:sz="6" w:space="0" w:color="auto"/>
              <w:left w:val="double" w:sz="6" w:space="0" w:color="auto"/>
              <w:bottom w:val="double" w:sz="6" w:space="0" w:color="auto"/>
            </w:tcBorders>
            <w:tcPrChange w:id="1021" w:author="morayoa" w:date="2013-06-11T10:45:00Z">
              <w:tcPr>
                <w:tcW w:w="1418" w:type="dxa"/>
                <w:gridSpan w:val="2"/>
                <w:vMerge w:val="restart"/>
                <w:tcBorders>
                  <w:top w:val="single" w:sz="6" w:space="0" w:color="auto"/>
                  <w:left w:val="doub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1022" w:author="morayoa" w:date="2013-06-11T10:41:00Z"/>
                <w:rFonts w:ascii="Arial" w:hAnsi="Arial" w:cs="Arial"/>
                <w:sz w:val="20"/>
              </w:rPr>
            </w:pPr>
            <w:proofErr w:type="spellStart"/>
            <w:ins w:id="1023" w:author="morayoa" w:date="2013-06-11T10:41:00Z">
              <w:r w:rsidRPr="00A12F15">
                <w:rPr>
                  <w:rFonts w:ascii="Arial" w:hAnsi="Arial" w:cs="Arial"/>
                  <w:sz w:val="20"/>
                </w:rPr>
                <w:t>Q</w:t>
              </w:r>
              <w:r w:rsidRPr="00A12F15">
                <w:rPr>
                  <w:rFonts w:ascii="Arial" w:hAnsi="Arial" w:cs="Arial"/>
                  <w:sz w:val="20"/>
                  <w:vertAlign w:val="subscript"/>
                </w:rPr>
                <w:t>min</w:t>
              </w:r>
              <w:proofErr w:type="spellEnd"/>
            </w:ins>
          </w:p>
        </w:tc>
        <w:tc>
          <w:tcPr>
            <w:tcW w:w="1112" w:type="dxa"/>
            <w:vMerge w:val="restart"/>
            <w:tcBorders>
              <w:top w:val="single" w:sz="6" w:space="0" w:color="auto"/>
              <w:bottom w:val="double" w:sz="6" w:space="0" w:color="auto"/>
            </w:tcBorders>
            <w:tcPrChange w:id="1024" w:author="morayoa" w:date="2013-06-11T10:45:00Z">
              <w:tcPr>
                <w:tcW w:w="1112" w:type="dxa"/>
                <w:gridSpan w:val="2"/>
                <w:vMerge w:val="restart"/>
                <w:tcBorders>
                  <w:top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1025" w:author="morayoa" w:date="2013-06-11T10:41:00Z"/>
                <w:rFonts w:ascii="Arial" w:hAnsi="Arial" w:cs="Arial"/>
                <w:sz w:val="20"/>
              </w:rPr>
            </w:pPr>
          </w:p>
        </w:tc>
        <w:tc>
          <w:tcPr>
            <w:tcW w:w="1112" w:type="dxa"/>
            <w:vMerge w:val="restart"/>
            <w:tcBorders>
              <w:top w:val="single" w:sz="6" w:space="0" w:color="auto"/>
              <w:bottom w:val="double" w:sz="6" w:space="0" w:color="auto"/>
            </w:tcBorders>
            <w:tcPrChange w:id="1026" w:author="morayoa" w:date="2013-06-11T10:45:00Z">
              <w:tcPr>
                <w:tcW w:w="1112" w:type="dxa"/>
                <w:gridSpan w:val="2"/>
                <w:vMerge w:val="restart"/>
                <w:tcBorders>
                  <w:top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1027" w:author="morayoa" w:date="2013-06-11T10:41:00Z"/>
                <w:rFonts w:ascii="Arial" w:hAnsi="Arial" w:cs="Arial"/>
                <w:sz w:val="20"/>
              </w:rPr>
            </w:pPr>
          </w:p>
        </w:tc>
        <w:tc>
          <w:tcPr>
            <w:tcW w:w="1320" w:type="dxa"/>
            <w:vMerge w:val="restart"/>
            <w:tcBorders>
              <w:top w:val="single" w:sz="6" w:space="0" w:color="auto"/>
              <w:bottom w:val="double" w:sz="6" w:space="0" w:color="auto"/>
            </w:tcBorders>
            <w:tcPrChange w:id="1028" w:author="morayoa" w:date="2013-06-11T10:45:00Z">
              <w:tcPr>
                <w:tcW w:w="1320" w:type="dxa"/>
                <w:gridSpan w:val="2"/>
                <w:vMerge w:val="restart"/>
                <w:tcBorders>
                  <w:top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1029" w:author="morayoa" w:date="2013-06-11T10:41:00Z"/>
                <w:rFonts w:ascii="Arial" w:hAnsi="Arial" w:cs="Arial"/>
                <w:sz w:val="20"/>
              </w:rPr>
            </w:pPr>
          </w:p>
        </w:tc>
        <w:tc>
          <w:tcPr>
            <w:tcW w:w="1417" w:type="dxa"/>
            <w:tcBorders>
              <w:top w:val="single" w:sz="6" w:space="0" w:color="auto"/>
              <w:bottom w:val="single" w:sz="6" w:space="0" w:color="auto"/>
            </w:tcBorders>
            <w:tcPrChange w:id="1030" w:author="morayoa" w:date="2013-06-11T10:45:00Z">
              <w:tcPr>
                <w:tcW w:w="1417" w:type="dxa"/>
                <w:gridSpan w:val="2"/>
                <w:tcBorders>
                  <w:top w:val="single" w:sz="6" w:space="0" w:color="auto"/>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1031" w:author="morayoa" w:date="2013-06-11T10:41:00Z"/>
                <w:rFonts w:ascii="Arial" w:hAnsi="Arial" w:cs="Arial"/>
                <w:sz w:val="20"/>
              </w:rPr>
            </w:pPr>
          </w:p>
        </w:tc>
        <w:tc>
          <w:tcPr>
            <w:tcW w:w="1418" w:type="dxa"/>
            <w:tcBorders>
              <w:top w:val="single" w:sz="6" w:space="0" w:color="auto"/>
              <w:bottom w:val="single" w:sz="6" w:space="0" w:color="auto"/>
            </w:tcBorders>
            <w:tcPrChange w:id="1032" w:author="morayoa" w:date="2013-06-11T10:45:00Z">
              <w:tcPr>
                <w:tcW w:w="1418" w:type="dxa"/>
                <w:gridSpan w:val="2"/>
                <w:tcBorders>
                  <w:top w:val="single" w:sz="6" w:space="0" w:color="auto"/>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1033" w:author="morayoa" w:date="2013-06-11T10:41:00Z"/>
                <w:rFonts w:ascii="Arial" w:hAnsi="Arial" w:cs="Arial"/>
                <w:sz w:val="20"/>
              </w:rPr>
            </w:pPr>
          </w:p>
        </w:tc>
        <w:tc>
          <w:tcPr>
            <w:tcW w:w="1275" w:type="dxa"/>
            <w:tcBorders>
              <w:top w:val="single" w:sz="6" w:space="0" w:color="auto"/>
              <w:bottom w:val="single" w:sz="6" w:space="0" w:color="auto"/>
              <w:right w:val="double" w:sz="6" w:space="0" w:color="auto"/>
            </w:tcBorders>
            <w:tcPrChange w:id="1034" w:author="morayoa" w:date="2013-06-11T10:45:00Z">
              <w:tcPr>
                <w:tcW w:w="1275" w:type="dxa"/>
                <w:gridSpan w:val="2"/>
                <w:tcBorders>
                  <w:top w:val="single" w:sz="6" w:space="0" w:color="auto"/>
                  <w:bottom w:val="single" w:sz="6" w:space="0" w:color="auto"/>
                  <w:right w:val="doub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1035" w:author="morayoa" w:date="2013-06-11T10:41:00Z"/>
                <w:rFonts w:ascii="Arial" w:hAnsi="Arial" w:cs="Arial"/>
                <w:sz w:val="20"/>
              </w:rPr>
            </w:pPr>
          </w:p>
        </w:tc>
      </w:tr>
      <w:tr w:rsidR="00503D98" w:rsidRPr="00A12F15" w:rsidTr="008C443C">
        <w:tblPrEx>
          <w:tblW w:w="9072" w:type="dxa"/>
          <w:tblInd w:w="56" w:type="dxa"/>
          <w:tblBorders>
            <w:top w:val="double" w:sz="12" w:space="0" w:color="auto"/>
            <w:left w:val="double" w:sz="12" w:space="0" w:color="auto"/>
            <w:bottom w:val="double" w:sz="12" w:space="0" w:color="auto"/>
            <w:right w:val="double" w:sz="12" w:space="0" w:color="auto"/>
            <w:insideH w:val="single" w:sz="6" w:space="0" w:color="auto"/>
            <w:insideV w:val="single" w:sz="6" w:space="0" w:color="auto"/>
          </w:tblBorders>
          <w:tblLayout w:type="fixed"/>
          <w:tblCellMar>
            <w:left w:w="56" w:type="dxa"/>
            <w:right w:w="56" w:type="dxa"/>
          </w:tblCellMar>
          <w:tblLook w:val="0000"/>
          <w:tblPrExChange w:id="1036" w:author="morayoa" w:date="2013-06-11T10:45:00Z">
            <w:tblPrEx>
              <w:tblW w:w="9072" w:type="dxa"/>
              <w:tblInd w:w="56" w:type="dxa"/>
              <w:tblBorders>
                <w:top w:val="double" w:sz="12" w:space="0" w:color="auto"/>
                <w:left w:val="double" w:sz="12" w:space="0" w:color="auto"/>
                <w:bottom w:val="double" w:sz="12" w:space="0" w:color="auto"/>
                <w:right w:val="double" w:sz="12" w:space="0" w:color="auto"/>
                <w:insideH w:val="single" w:sz="6" w:space="0" w:color="auto"/>
                <w:insideV w:val="single" w:sz="6" w:space="0" w:color="auto"/>
              </w:tblBorders>
              <w:tblLayout w:type="fixed"/>
              <w:tblCellMar>
                <w:left w:w="56" w:type="dxa"/>
                <w:right w:w="56" w:type="dxa"/>
              </w:tblCellMar>
              <w:tblLook w:val="0000"/>
            </w:tblPrEx>
          </w:tblPrExChange>
        </w:tblPrEx>
        <w:trPr>
          <w:ins w:id="1037" w:author="morayoa" w:date="2013-06-11T10:41:00Z"/>
          <w:trPrChange w:id="1038" w:author="morayoa" w:date="2013-06-11T10:45:00Z">
            <w:trPr>
              <w:gridAfter w:val="0"/>
            </w:trPr>
          </w:trPrChange>
        </w:trPr>
        <w:tc>
          <w:tcPr>
            <w:tcW w:w="1418" w:type="dxa"/>
            <w:vMerge/>
            <w:tcBorders>
              <w:top w:val="single" w:sz="6" w:space="0" w:color="auto"/>
              <w:left w:val="double" w:sz="6" w:space="0" w:color="auto"/>
              <w:bottom w:val="double" w:sz="6" w:space="0" w:color="auto"/>
            </w:tcBorders>
            <w:tcPrChange w:id="1039" w:author="morayoa" w:date="2013-06-11T10:45:00Z">
              <w:tcPr>
                <w:tcW w:w="1418" w:type="dxa"/>
                <w:gridSpan w:val="2"/>
                <w:vMerge/>
                <w:tcBorders>
                  <w:left w:val="double" w:sz="6" w:space="0" w:color="auto"/>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1040" w:author="morayoa" w:date="2013-06-11T10:41:00Z"/>
                <w:rFonts w:ascii="Arial" w:hAnsi="Arial" w:cs="Arial"/>
                <w:sz w:val="20"/>
              </w:rPr>
            </w:pPr>
          </w:p>
        </w:tc>
        <w:tc>
          <w:tcPr>
            <w:tcW w:w="1112" w:type="dxa"/>
            <w:vMerge/>
            <w:tcBorders>
              <w:top w:val="single" w:sz="6" w:space="0" w:color="auto"/>
              <w:bottom w:val="double" w:sz="6" w:space="0" w:color="auto"/>
            </w:tcBorders>
            <w:tcPrChange w:id="1041" w:author="morayoa" w:date="2013-06-11T10:45:00Z">
              <w:tcPr>
                <w:tcW w:w="1112" w:type="dxa"/>
                <w:gridSpan w:val="2"/>
                <w:vMerge/>
                <w:tcBorders>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1042" w:author="morayoa" w:date="2013-06-11T10:41:00Z"/>
                <w:rFonts w:ascii="Arial" w:hAnsi="Arial" w:cs="Arial"/>
                <w:sz w:val="20"/>
              </w:rPr>
            </w:pPr>
          </w:p>
        </w:tc>
        <w:tc>
          <w:tcPr>
            <w:tcW w:w="1112" w:type="dxa"/>
            <w:vMerge/>
            <w:tcBorders>
              <w:top w:val="single" w:sz="6" w:space="0" w:color="auto"/>
              <w:bottom w:val="double" w:sz="6" w:space="0" w:color="auto"/>
            </w:tcBorders>
            <w:tcPrChange w:id="1043" w:author="morayoa" w:date="2013-06-11T10:45:00Z">
              <w:tcPr>
                <w:tcW w:w="1112" w:type="dxa"/>
                <w:gridSpan w:val="2"/>
                <w:vMerge/>
                <w:tcBorders>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1044" w:author="morayoa" w:date="2013-06-11T10:41:00Z"/>
                <w:rFonts w:ascii="Arial" w:hAnsi="Arial" w:cs="Arial"/>
                <w:sz w:val="20"/>
              </w:rPr>
            </w:pPr>
          </w:p>
        </w:tc>
        <w:tc>
          <w:tcPr>
            <w:tcW w:w="1320" w:type="dxa"/>
            <w:vMerge/>
            <w:tcBorders>
              <w:top w:val="single" w:sz="6" w:space="0" w:color="auto"/>
              <w:bottom w:val="double" w:sz="6" w:space="0" w:color="auto"/>
            </w:tcBorders>
            <w:tcPrChange w:id="1045" w:author="morayoa" w:date="2013-06-11T10:45:00Z">
              <w:tcPr>
                <w:tcW w:w="1320" w:type="dxa"/>
                <w:gridSpan w:val="2"/>
                <w:vMerge/>
                <w:tcBorders>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1046" w:author="morayoa" w:date="2013-06-11T10:41:00Z"/>
                <w:rFonts w:ascii="Arial" w:hAnsi="Arial" w:cs="Arial"/>
                <w:sz w:val="20"/>
              </w:rPr>
            </w:pPr>
          </w:p>
        </w:tc>
        <w:tc>
          <w:tcPr>
            <w:tcW w:w="1417" w:type="dxa"/>
            <w:tcBorders>
              <w:top w:val="single" w:sz="6" w:space="0" w:color="auto"/>
              <w:bottom w:val="double" w:sz="6" w:space="0" w:color="auto"/>
            </w:tcBorders>
            <w:tcPrChange w:id="1047" w:author="morayoa" w:date="2013-06-11T10:45:00Z">
              <w:tcPr>
                <w:tcW w:w="1417" w:type="dxa"/>
                <w:gridSpan w:val="2"/>
                <w:tcBorders>
                  <w:top w:val="single" w:sz="6" w:space="0" w:color="auto"/>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1048" w:author="morayoa" w:date="2013-06-11T10:41:00Z"/>
                <w:rFonts w:ascii="Arial" w:hAnsi="Arial" w:cs="Arial"/>
                <w:sz w:val="20"/>
              </w:rPr>
            </w:pPr>
          </w:p>
        </w:tc>
        <w:tc>
          <w:tcPr>
            <w:tcW w:w="1418" w:type="dxa"/>
            <w:tcBorders>
              <w:top w:val="single" w:sz="6" w:space="0" w:color="auto"/>
              <w:bottom w:val="double" w:sz="6" w:space="0" w:color="auto"/>
            </w:tcBorders>
            <w:tcPrChange w:id="1049" w:author="morayoa" w:date="2013-06-11T10:45:00Z">
              <w:tcPr>
                <w:tcW w:w="1418" w:type="dxa"/>
                <w:gridSpan w:val="2"/>
                <w:tcBorders>
                  <w:top w:val="single" w:sz="6" w:space="0" w:color="auto"/>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1050" w:author="morayoa" w:date="2013-06-11T10:41:00Z"/>
                <w:rFonts w:ascii="Arial" w:hAnsi="Arial" w:cs="Arial"/>
                <w:sz w:val="20"/>
              </w:rPr>
            </w:pPr>
          </w:p>
        </w:tc>
        <w:tc>
          <w:tcPr>
            <w:tcW w:w="1275" w:type="dxa"/>
            <w:tcBorders>
              <w:top w:val="single" w:sz="6" w:space="0" w:color="auto"/>
              <w:bottom w:val="double" w:sz="6" w:space="0" w:color="auto"/>
              <w:right w:val="double" w:sz="6" w:space="0" w:color="auto"/>
            </w:tcBorders>
            <w:tcPrChange w:id="1051" w:author="morayoa" w:date="2013-06-11T10:45:00Z">
              <w:tcPr>
                <w:tcW w:w="1275" w:type="dxa"/>
                <w:gridSpan w:val="2"/>
                <w:tcBorders>
                  <w:top w:val="single" w:sz="6" w:space="0" w:color="auto"/>
                  <w:bottom w:val="single" w:sz="6" w:space="0" w:color="auto"/>
                  <w:right w:val="doub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1052" w:author="morayoa" w:date="2013-06-11T10:41:00Z"/>
                <w:rFonts w:ascii="Arial" w:hAnsi="Arial" w:cs="Arial"/>
                <w:sz w:val="20"/>
              </w:rPr>
            </w:pPr>
          </w:p>
        </w:tc>
      </w:tr>
    </w:tbl>
    <w:p w:rsidR="00F47323" w:rsidRPr="00A12F15" w:rsidRDefault="00F47323" w:rsidP="00F47323">
      <w:pPr>
        <w:tabs>
          <w:tab w:val="left" w:pos="-720"/>
          <w:tab w:val="left" w:pos="0"/>
          <w:tab w:val="left" w:pos="259"/>
          <w:tab w:val="left" w:pos="604"/>
          <w:tab w:val="left" w:pos="816"/>
          <w:tab w:val="left" w:pos="1440"/>
        </w:tabs>
        <w:suppressAutoHyphens/>
        <w:jc w:val="both"/>
        <w:rPr>
          <w:rFonts w:ascii="Arial" w:hAnsi="Arial" w:cs="Arial"/>
          <w:sz w:val="20"/>
        </w:rPr>
      </w:pPr>
    </w:p>
    <w:p w:rsidR="009B31AA" w:rsidRPr="00A12F15" w:rsidRDefault="009B31AA" w:rsidP="009B31AA">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Test at upper temperature and relative humidity of 93 %</w:t>
      </w:r>
    </w:p>
    <w:p w:rsidR="00514815" w:rsidRPr="00A12F15" w:rsidRDefault="00514815" w:rsidP="009B31AA">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112" w:type="dxa"/>
        <w:tblLayout w:type="fixed"/>
        <w:tblCellMar>
          <w:left w:w="112" w:type="dxa"/>
          <w:right w:w="112" w:type="dxa"/>
        </w:tblCellMar>
        <w:tblLook w:val="0000"/>
      </w:tblPr>
      <w:tblGrid>
        <w:gridCol w:w="970"/>
        <w:gridCol w:w="1143"/>
        <w:gridCol w:w="1046"/>
        <w:gridCol w:w="1392"/>
      </w:tblGrid>
      <w:tr w:rsidR="007D3057" w:rsidRPr="00A12F15" w:rsidTr="00155793">
        <w:tc>
          <w:tcPr>
            <w:tcW w:w="970" w:type="dxa"/>
          </w:tcPr>
          <w:p w:rsidR="007D3057" w:rsidRPr="00A12F15" w:rsidRDefault="00FC47BA" w:rsidP="00155793">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fldChar w:fldCharType="begin"/>
            </w:r>
            <w:r w:rsidR="007D3057" w:rsidRPr="00A12F15">
              <w:rPr>
                <w:rFonts w:ascii="Arial" w:hAnsi="Arial" w:cs="Arial"/>
                <w:sz w:val="20"/>
              </w:rPr>
              <w:instrText xml:space="preserve">PRIVATE </w:instrText>
            </w:r>
            <w:r w:rsidRPr="00A12F15">
              <w:rPr>
                <w:rFonts w:ascii="Arial" w:hAnsi="Arial" w:cs="Arial"/>
                <w:sz w:val="20"/>
              </w:rPr>
              <w:fldChar w:fldCharType="end"/>
            </w:r>
          </w:p>
        </w:tc>
        <w:tc>
          <w:tcPr>
            <w:tcW w:w="1143" w:type="dxa"/>
          </w:tcPr>
          <w:p w:rsidR="007D3057" w:rsidRPr="00A12F15" w:rsidRDefault="007D3057" w:rsidP="00155793">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At start</w:t>
            </w:r>
          </w:p>
        </w:tc>
        <w:tc>
          <w:tcPr>
            <w:tcW w:w="1046" w:type="dxa"/>
          </w:tcPr>
          <w:p w:rsidR="007D3057" w:rsidRPr="00A12F15" w:rsidRDefault="007D3057" w:rsidP="00155793">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At end</w:t>
            </w:r>
          </w:p>
        </w:tc>
        <w:tc>
          <w:tcPr>
            <w:tcW w:w="1392" w:type="dxa"/>
          </w:tcPr>
          <w:p w:rsidR="007D3057" w:rsidRPr="00A12F15" w:rsidRDefault="007D3057" w:rsidP="00155793">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r w:rsidR="007D3057" w:rsidRPr="00A12F15" w:rsidTr="00155793">
        <w:tc>
          <w:tcPr>
            <w:tcW w:w="970" w:type="dxa"/>
          </w:tcPr>
          <w:p w:rsidR="007D3057" w:rsidRPr="00A12F15" w:rsidRDefault="007D3057" w:rsidP="00155793">
            <w:pPr>
              <w:tabs>
                <w:tab w:val="right" w:pos="746"/>
              </w:tabs>
              <w:suppressAutoHyphens/>
              <w:spacing w:after="56"/>
              <w:rPr>
                <w:rFonts w:ascii="Arial" w:hAnsi="Arial" w:cs="Arial"/>
                <w:sz w:val="20"/>
              </w:rPr>
            </w:pPr>
            <w:r w:rsidRPr="00A12F15">
              <w:rPr>
                <w:rFonts w:ascii="Arial" w:hAnsi="Arial" w:cs="Arial"/>
                <w:sz w:val="20"/>
              </w:rPr>
              <w:tab/>
              <w:t>Temp:</w:t>
            </w:r>
          </w:p>
        </w:tc>
        <w:tc>
          <w:tcPr>
            <w:tcW w:w="1143" w:type="dxa"/>
            <w:tcBorders>
              <w:top w:val="double" w:sz="7" w:space="0" w:color="auto"/>
              <w:left w:val="double" w:sz="7" w:space="0" w:color="auto"/>
            </w:tcBorders>
          </w:tcPr>
          <w:p w:rsidR="007D3057" w:rsidRPr="00A12F15" w:rsidRDefault="007D3057" w:rsidP="00155793">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46" w:type="dxa"/>
            <w:tcBorders>
              <w:top w:val="double" w:sz="7" w:space="0" w:color="auto"/>
              <w:left w:val="single" w:sz="7" w:space="0" w:color="auto"/>
              <w:right w:val="double" w:sz="7" w:space="0" w:color="auto"/>
            </w:tcBorders>
          </w:tcPr>
          <w:p w:rsidR="007D3057" w:rsidRPr="00A12F15" w:rsidRDefault="007D3057" w:rsidP="00155793">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392" w:type="dxa"/>
          </w:tcPr>
          <w:p w:rsidR="007D3057" w:rsidRPr="00A12F15" w:rsidRDefault="007D3057" w:rsidP="00155793">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r w:rsidRPr="00A12F15">
              <w:rPr>
                <w:rFonts w:ascii="Arial" w:hAnsi="Arial" w:cs="Arial"/>
                <w:sz w:val="20"/>
              </w:rPr>
              <w:sym w:font="Symbol" w:char="F0B0"/>
            </w:r>
            <w:r w:rsidRPr="00A12F15">
              <w:rPr>
                <w:rFonts w:ascii="Arial" w:hAnsi="Arial" w:cs="Arial"/>
                <w:sz w:val="20"/>
              </w:rPr>
              <w:t>C</w:t>
            </w:r>
          </w:p>
        </w:tc>
      </w:tr>
      <w:tr w:rsidR="007D3057" w:rsidRPr="00A12F15" w:rsidTr="00155793">
        <w:tc>
          <w:tcPr>
            <w:tcW w:w="970" w:type="dxa"/>
          </w:tcPr>
          <w:p w:rsidR="007D3057" w:rsidRPr="00A12F15" w:rsidRDefault="007D3057" w:rsidP="00155793">
            <w:pPr>
              <w:tabs>
                <w:tab w:val="right" w:pos="746"/>
              </w:tabs>
              <w:suppressAutoHyphens/>
              <w:spacing w:after="56"/>
              <w:rPr>
                <w:rFonts w:ascii="Arial" w:hAnsi="Arial" w:cs="Arial"/>
                <w:sz w:val="20"/>
              </w:rPr>
            </w:pPr>
            <w:r w:rsidRPr="00A12F15">
              <w:rPr>
                <w:rFonts w:ascii="Arial" w:hAnsi="Arial" w:cs="Arial"/>
                <w:sz w:val="20"/>
              </w:rPr>
              <w:tab/>
              <w:t>Rel. h:</w:t>
            </w:r>
          </w:p>
        </w:tc>
        <w:tc>
          <w:tcPr>
            <w:tcW w:w="1143" w:type="dxa"/>
            <w:tcBorders>
              <w:top w:val="single" w:sz="7" w:space="0" w:color="auto"/>
              <w:left w:val="double" w:sz="7" w:space="0" w:color="auto"/>
            </w:tcBorders>
          </w:tcPr>
          <w:p w:rsidR="007D3057" w:rsidRPr="00A12F15" w:rsidRDefault="007D3057" w:rsidP="00155793">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46" w:type="dxa"/>
            <w:tcBorders>
              <w:top w:val="single" w:sz="7" w:space="0" w:color="auto"/>
              <w:left w:val="single" w:sz="7" w:space="0" w:color="auto"/>
              <w:right w:val="double" w:sz="7" w:space="0" w:color="auto"/>
            </w:tcBorders>
          </w:tcPr>
          <w:p w:rsidR="007D3057" w:rsidRPr="00A12F15" w:rsidRDefault="007D3057" w:rsidP="00155793">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392" w:type="dxa"/>
          </w:tcPr>
          <w:p w:rsidR="007D3057" w:rsidRPr="00A12F15" w:rsidRDefault="007D3057" w:rsidP="00155793">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
        </w:tc>
      </w:tr>
      <w:tr w:rsidR="007D3057" w:rsidRPr="00A12F15" w:rsidTr="00155793">
        <w:tc>
          <w:tcPr>
            <w:tcW w:w="970" w:type="dxa"/>
          </w:tcPr>
          <w:p w:rsidR="007D3057" w:rsidRPr="00A12F15" w:rsidRDefault="007D3057" w:rsidP="00155793">
            <w:pPr>
              <w:tabs>
                <w:tab w:val="right" w:pos="746"/>
              </w:tabs>
              <w:suppressAutoHyphens/>
              <w:spacing w:after="56"/>
              <w:rPr>
                <w:rFonts w:ascii="Arial" w:hAnsi="Arial" w:cs="Arial"/>
                <w:sz w:val="20"/>
              </w:rPr>
            </w:pPr>
            <w:r w:rsidRPr="00A12F15">
              <w:rPr>
                <w:rFonts w:ascii="Arial" w:hAnsi="Arial" w:cs="Arial"/>
                <w:sz w:val="20"/>
              </w:rPr>
              <w:tab/>
              <w:t>Date:</w:t>
            </w:r>
          </w:p>
        </w:tc>
        <w:tc>
          <w:tcPr>
            <w:tcW w:w="1143" w:type="dxa"/>
            <w:tcBorders>
              <w:top w:val="single" w:sz="7" w:space="0" w:color="auto"/>
              <w:left w:val="double" w:sz="7" w:space="0" w:color="auto"/>
            </w:tcBorders>
          </w:tcPr>
          <w:p w:rsidR="007D3057" w:rsidRPr="00A12F15" w:rsidRDefault="007D3057" w:rsidP="00155793">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46" w:type="dxa"/>
            <w:tcBorders>
              <w:top w:val="single" w:sz="7" w:space="0" w:color="auto"/>
              <w:left w:val="single" w:sz="7" w:space="0" w:color="auto"/>
              <w:right w:val="double" w:sz="7" w:space="0" w:color="auto"/>
            </w:tcBorders>
          </w:tcPr>
          <w:p w:rsidR="007D3057" w:rsidRPr="00A12F15" w:rsidRDefault="007D3057" w:rsidP="00155793">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392" w:type="dxa"/>
          </w:tcPr>
          <w:p w:rsidR="007D3057" w:rsidRPr="00A12F15" w:rsidRDefault="007D3057" w:rsidP="00155793">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roofErr w:type="spellStart"/>
            <w:r w:rsidR="002829F3" w:rsidRPr="00A12F15">
              <w:rPr>
                <w:rFonts w:ascii="Arial" w:hAnsi="Arial" w:cs="Arial"/>
                <w:sz w:val="20"/>
              </w:rPr>
              <w:t>yyyy</w:t>
            </w:r>
            <w:proofErr w:type="spellEnd"/>
            <w:r w:rsidR="002829F3" w:rsidRPr="00A12F15">
              <w:rPr>
                <w:rFonts w:ascii="Arial" w:hAnsi="Arial" w:cs="Arial"/>
                <w:sz w:val="20"/>
              </w:rPr>
              <w:t>-mm-</w:t>
            </w:r>
            <w:proofErr w:type="spellStart"/>
            <w:r w:rsidR="002829F3" w:rsidRPr="00A12F15">
              <w:rPr>
                <w:rFonts w:ascii="Arial" w:hAnsi="Arial" w:cs="Arial"/>
                <w:sz w:val="20"/>
              </w:rPr>
              <w:t>dd</w:t>
            </w:r>
            <w:proofErr w:type="spellEnd"/>
          </w:p>
        </w:tc>
      </w:tr>
      <w:tr w:rsidR="007D3057" w:rsidRPr="00A12F15" w:rsidTr="00155793">
        <w:tc>
          <w:tcPr>
            <w:tcW w:w="970" w:type="dxa"/>
          </w:tcPr>
          <w:p w:rsidR="007D3057" w:rsidRPr="00A12F15" w:rsidRDefault="007D3057" w:rsidP="00155793">
            <w:pPr>
              <w:tabs>
                <w:tab w:val="right" w:pos="746"/>
              </w:tabs>
              <w:suppressAutoHyphens/>
              <w:spacing w:after="56"/>
              <w:rPr>
                <w:rFonts w:ascii="Arial" w:hAnsi="Arial" w:cs="Arial"/>
                <w:sz w:val="20"/>
              </w:rPr>
            </w:pPr>
            <w:r w:rsidRPr="00A12F15">
              <w:rPr>
                <w:rFonts w:ascii="Arial" w:hAnsi="Arial" w:cs="Arial"/>
                <w:sz w:val="20"/>
              </w:rPr>
              <w:tab/>
              <w:t>Time:</w:t>
            </w:r>
          </w:p>
        </w:tc>
        <w:tc>
          <w:tcPr>
            <w:tcW w:w="1143" w:type="dxa"/>
            <w:tcBorders>
              <w:top w:val="single" w:sz="7" w:space="0" w:color="auto"/>
              <w:left w:val="double" w:sz="7" w:space="0" w:color="auto"/>
              <w:bottom w:val="double" w:sz="7" w:space="0" w:color="auto"/>
            </w:tcBorders>
          </w:tcPr>
          <w:p w:rsidR="007D3057" w:rsidRPr="00A12F15" w:rsidRDefault="007D3057" w:rsidP="00155793">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46" w:type="dxa"/>
            <w:tcBorders>
              <w:top w:val="single" w:sz="7" w:space="0" w:color="auto"/>
              <w:left w:val="single" w:sz="7" w:space="0" w:color="auto"/>
              <w:bottom w:val="double" w:sz="7" w:space="0" w:color="auto"/>
              <w:right w:val="double" w:sz="7" w:space="0" w:color="auto"/>
            </w:tcBorders>
          </w:tcPr>
          <w:p w:rsidR="007D3057" w:rsidRPr="00A12F15" w:rsidRDefault="007D3057" w:rsidP="00155793">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392" w:type="dxa"/>
          </w:tcPr>
          <w:p w:rsidR="007D3057" w:rsidRPr="00A12F15" w:rsidRDefault="007D3057" w:rsidP="00155793">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roofErr w:type="spellStart"/>
            <w:r w:rsidRPr="00A12F15">
              <w:rPr>
                <w:rFonts w:ascii="Arial" w:hAnsi="Arial" w:cs="Arial"/>
                <w:sz w:val="20"/>
              </w:rPr>
              <w:t>hh:mm:ss</w:t>
            </w:r>
            <w:proofErr w:type="spellEnd"/>
          </w:p>
        </w:tc>
      </w:tr>
    </w:tbl>
    <w:p w:rsidR="009B31AA" w:rsidRPr="00A12F15" w:rsidRDefault="009B31AA" w:rsidP="009B31AA">
      <w:pPr>
        <w:tabs>
          <w:tab w:val="left" w:pos="-720"/>
          <w:tab w:val="left" w:pos="0"/>
          <w:tab w:val="left" w:pos="259"/>
          <w:tab w:val="left" w:pos="604"/>
          <w:tab w:val="left" w:pos="816"/>
          <w:tab w:val="left" w:pos="1440"/>
        </w:tabs>
        <w:suppressAutoHyphens/>
        <w:jc w:val="both"/>
        <w:rPr>
          <w:rFonts w:ascii="Arial" w:hAnsi="Arial" w:cs="Arial"/>
          <w:sz w:val="20"/>
        </w:rPr>
      </w:pPr>
    </w:p>
    <w:tbl>
      <w:tblPr>
        <w:tblW w:w="9072" w:type="dxa"/>
        <w:tblInd w:w="56" w:type="dxa"/>
        <w:tblBorders>
          <w:top w:val="double" w:sz="12" w:space="0" w:color="auto"/>
          <w:left w:val="double" w:sz="12" w:space="0" w:color="auto"/>
          <w:bottom w:val="double" w:sz="12" w:space="0" w:color="auto"/>
          <w:right w:val="double" w:sz="12" w:space="0" w:color="auto"/>
          <w:insideH w:val="single" w:sz="6" w:space="0" w:color="auto"/>
          <w:insideV w:val="single" w:sz="6" w:space="0" w:color="auto"/>
        </w:tblBorders>
        <w:tblLayout w:type="fixed"/>
        <w:tblCellMar>
          <w:left w:w="56" w:type="dxa"/>
          <w:right w:w="56" w:type="dxa"/>
        </w:tblCellMar>
        <w:tblLook w:val="0000"/>
      </w:tblPr>
      <w:tblGrid>
        <w:gridCol w:w="1418"/>
        <w:gridCol w:w="1112"/>
        <w:gridCol w:w="1112"/>
        <w:gridCol w:w="1320"/>
        <w:gridCol w:w="1417"/>
        <w:gridCol w:w="1418"/>
        <w:gridCol w:w="1275"/>
        <w:tblGridChange w:id="1053">
          <w:tblGrid>
            <w:gridCol w:w="108"/>
            <w:gridCol w:w="1310"/>
            <w:gridCol w:w="108"/>
            <w:gridCol w:w="1004"/>
            <w:gridCol w:w="108"/>
            <w:gridCol w:w="1004"/>
            <w:gridCol w:w="108"/>
            <w:gridCol w:w="1212"/>
            <w:gridCol w:w="108"/>
            <w:gridCol w:w="1309"/>
            <w:gridCol w:w="108"/>
            <w:gridCol w:w="1310"/>
            <w:gridCol w:w="108"/>
            <w:gridCol w:w="1167"/>
            <w:gridCol w:w="108"/>
          </w:tblGrid>
        </w:tblGridChange>
      </w:tblGrid>
      <w:tr w:rsidR="00503D98" w:rsidRPr="00A12F15" w:rsidTr="00503D98">
        <w:trPr>
          <w:ins w:id="1054" w:author="morayoa" w:date="2013-06-11T10:41:00Z"/>
        </w:trPr>
        <w:tc>
          <w:tcPr>
            <w:tcW w:w="1418" w:type="dxa"/>
            <w:tcBorders>
              <w:top w:val="double" w:sz="6" w:space="0" w:color="auto"/>
              <w:left w:val="double" w:sz="6" w:space="0" w:color="auto"/>
              <w:bottom w:val="single" w:sz="6" w:space="0" w:color="auto"/>
            </w:tcBorders>
          </w:tcPr>
          <w:p w:rsidR="00503D98" w:rsidRPr="00A12F15" w:rsidRDefault="00FC47BA" w:rsidP="00503D98">
            <w:pPr>
              <w:tabs>
                <w:tab w:val="left" w:pos="-720"/>
                <w:tab w:val="left" w:pos="0"/>
                <w:tab w:val="left" w:pos="259"/>
                <w:tab w:val="left" w:pos="604"/>
                <w:tab w:val="left" w:pos="816"/>
                <w:tab w:val="left" w:pos="1440"/>
              </w:tabs>
              <w:suppressAutoHyphens/>
              <w:jc w:val="center"/>
              <w:rPr>
                <w:ins w:id="1055" w:author="morayoa" w:date="2013-06-11T10:41:00Z"/>
                <w:rFonts w:ascii="Arial" w:hAnsi="Arial" w:cs="Arial"/>
                <w:sz w:val="20"/>
              </w:rPr>
            </w:pPr>
            <w:ins w:id="1056" w:author="morayoa" w:date="2013-06-11T10:41:00Z">
              <w:r w:rsidRPr="00A12F15">
                <w:rPr>
                  <w:rFonts w:ascii="Arial" w:hAnsi="Arial" w:cs="Arial"/>
                  <w:sz w:val="20"/>
                </w:rPr>
                <w:fldChar w:fldCharType="begin"/>
              </w:r>
              <w:r w:rsidR="00503D98" w:rsidRPr="00A12F15">
                <w:rPr>
                  <w:rFonts w:ascii="Arial" w:hAnsi="Arial" w:cs="Arial"/>
                  <w:sz w:val="20"/>
                </w:rPr>
                <w:instrText xml:space="preserve">PRIVATE </w:instrText>
              </w:r>
              <w:r w:rsidRPr="00A12F15">
                <w:rPr>
                  <w:rFonts w:ascii="Arial" w:hAnsi="Arial" w:cs="Arial"/>
                  <w:sz w:val="20"/>
                </w:rPr>
                <w:fldChar w:fldCharType="end"/>
              </w:r>
              <w:r w:rsidR="00503D98" w:rsidRPr="00A12F15">
                <w:rPr>
                  <w:rFonts w:ascii="Arial" w:hAnsi="Arial" w:cs="Arial"/>
                  <w:sz w:val="20"/>
                </w:rPr>
                <w:t>Q</w:t>
              </w:r>
            </w:ins>
          </w:p>
          <w:p w:rsidR="00503D98" w:rsidRPr="00A12F15" w:rsidRDefault="00503D98" w:rsidP="00503D98">
            <w:pPr>
              <w:tabs>
                <w:tab w:val="left" w:pos="-720"/>
                <w:tab w:val="left" w:pos="0"/>
                <w:tab w:val="left" w:pos="259"/>
                <w:tab w:val="left" w:pos="604"/>
                <w:tab w:val="left" w:pos="816"/>
                <w:tab w:val="left" w:pos="1440"/>
              </w:tabs>
              <w:suppressAutoHyphens/>
              <w:jc w:val="center"/>
              <w:rPr>
                <w:ins w:id="1057" w:author="morayoa" w:date="2013-06-11T10:41:00Z"/>
                <w:rFonts w:ascii="Arial" w:hAnsi="Arial" w:cs="Arial"/>
                <w:sz w:val="20"/>
              </w:rPr>
            </w:pPr>
          </w:p>
          <w:p w:rsidR="00503D98" w:rsidRPr="00A12F15" w:rsidRDefault="00503D98" w:rsidP="00503D98">
            <w:pPr>
              <w:tabs>
                <w:tab w:val="left" w:pos="-720"/>
                <w:tab w:val="left" w:pos="0"/>
                <w:tab w:val="left" w:pos="259"/>
                <w:tab w:val="left" w:pos="604"/>
                <w:tab w:val="left" w:pos="816"/>
                <w:tab w:val="left" w:pos="1440"/>
              </w:tabs>
              <w:suppressAutoHyphens/>
              <w:jc w:val="center"/>
              <w:rPr>
                <w:ins w:id="1058" w:author="morayoa" w:date="2013-06-11T10:41:00Z"/>
                <w:rFonts w:ascii="Arial" w:hAnsi="Arial" w:cs="Arial"/>
                <w:sz w:val="20"/>
              </w:rPr>
            </w:pPr>
          </w:p>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1059" w:author="morayoa" w:date="2013-06-11T10:41:00Z"/>
                <w:rFonts w:ascii="Arial" w:hAnsi="Arial" w:cs="Arial"/>
                <w:sz w:val="20"/>
              </w:rPr>
            </w:pPr>
            <w:ins w:id="1060" w:author="morayoa" w:date="2013-06-11T10:41:00Z">
              <w:r w:rsidRPr="00A12F15">
                <w:rPr>
                  <w:rFonts w:ascii="Arial" w:hAnsi="Arial" w:cs="Arial"/>
                  <w:sz w:val="20"/>
                </w:rPr>
                <w:t>(  /h)</w:t>
              </w:r>
            </w:ins>
          </w:p>
        </w:tc>
        <w:tc>
          <w:tcPr>
            <w:tcW w:w="1112" w:type="dxa"/>
            <w:tcBorders>
              <w:top w:val="double" w:sz="6" w:space="0" w:color="auto"/>
              <w:bottom w:val="sing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jc w:val="center"/>
              <w:rPr>
                <w:ins w:id="1061" w:author="morayoa" w:date="2013-06-11T10:41:00Z"/>
                <w:rFonts w:ascii="Arial" w:hAnsi="Arial" w:cs="Arial"/>
                <w:sz w:val="20"/>
              </w:rPr>
            </w:pPr>
            <w:ins w:id="1062" w:author="morayoa" w:date="2013-06-11T10:41:00Z">
              <w:r w:rsidRPr="00A12F15">
                <w:rPr>
                  <w:rFonts w:ascii="Arial" w:hAnsi="Arial" w:cs="Arial"/>
                  <w:sz w:val="20"/>
                </w:rPr>
                <w:t>Load L</w:t>
              </w:r>
            </w:ins>
          </w:p>
          <w:p w:rsidR="00503D98" w:rsidRPr="00A12F15" w:rsidRDefault="00503D98" w:rsidP="00503D98">
            <w:pPr>
              <w:tabs>
                <w:tab w:val="left" w:pos="-720"/>
                <w:tab w:val="left" w:pos="0"/>
                <w:tab w:val="left" w:pos="259"/>
                <w:tab w:val="left" w:pos="604"/>
                <w:tab w:val="left" w:pos="816"/>
                <w:tab w:val="left" w:pos="1440"/>
              </w:tabs>
              <w:suppressAutoHyphens/>
              <w:jc w:val="center"/>
              <w:rPr>
                <w:ins w:id="1063" w:author="morayoa" w:date="2013-06-11T10:41:00Z"/>
                <w:rFonts w:ascii="Arial" w:hAnsi="Arial" w:cs="Arial"/>
                <w:sz w:val="20"/>
              </w:rPr>
            </w:pPr>
          </w:p>
          <w:p w:rsidR="00503D98" w:rsidRPr="00A12F15" w:rsidRDefault="00503D98" w:rsidP="00503D98">
            <w:pPr>
              <w:tabs>
                <w:tab w:val="left" w:pos="-720"/>
                <w:tab w:val="left" w:pos="0"/>
                <w:tab w:val="left" w:pos="259"/>
                <w:tab w:val="left" w:pos="604"/>
                <w:tab w:val="left" w:pos="816"/>
                <w:tab w:val="left" w:pos="1440"/>
              </w:tabs>
              <w:suppressAutoHyphens/>
              <w:jc w:val="center"/>
              <w:rPr>
                <w:ins w:id="1064" w:author="morayoa" w:date="2013-06-11T10:41:00Z"/>
                <w:rFonts w:ascii="Arial" w:hAnsi="Arial" w:cs="Arial"/>
                <w:sz w:val="20"/>
              </w:rPr>
            </w:pPr>
          </w:p>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1065" w:author="morayoa" w:date="2013-06-11T10:41:00Z"/>
                <w:rFonts w:ascii="Arial" w:hAnsi="Arial" w:cs="Arial"/>
                <w:sz w:val="20"/>
              </w:rPr>
            </w:pPr>
            <w:ins w:id="1066" w:author="morayoa" w:date="2013-06-11T10:41:00Z">
              <w:r w:rsidRPr="00A12F15">
                <w:rPr>
                  <w:rFonts w:ascii="Arial" w:hAnsi="Arial" w:cs="Arial"/>
                  <w:sz w:val="20"/>
                </w:rPr>
                <w:t>(    )</w:t>
              </w:r>
            </w:ins>
          </w:p>
        </w:tc>
        <w:tc>
          <w:tcPr>
            <w:tcW w:w="1112" w:type="dxa"/>
            <w:tcBorders>
              <w:top w:val="double" w:sz="6" w:space="0" w:color="auto"/>
              <w:bottom w:val="sing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1067" w:author="morayoa" w:date="2013-06-11T10:41:00Z"/>
                <w:rFonts w:ascii="Arial" w:hAnsi="Arial" w:cs="Arial"/>
                <w:sz w:val="20"/>
              </w:rPr>
            </w:pPr>
            <w:ins w:id="1068" w:author="morayoa" w:date="2013-06-11T10:41:00Z">
              <w:r w:rsidRPr="00A12F15">
                <w:rPr>
                  <w:rFonts w:ascii="Arial" w:hAnsi="Arial" w:cs="Arial"/>
                  <w:sz w:val="20"/>
                </w:rPr>
                <w:t>Pulses(*)</w:t>
              </w:r>
            </w:ins>
          </w:p>
        </w:tc>
        <w:tc>
          <w:tcPr>
            <w:tcW w:w="1320" w:type="dxa"/>
            <w:tcBorders>
              <w:top w:val="double" w:sz="6" w:space="0" w:color="auto"/>
              <w:bottom w:val="sing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jc w:val="center"/>
              <w:rPr>
                <w:ins w:id="1069" w:author="morayoa" w:date="2013-06-11T10:41:00Z"/>
                <w:rFonts w:ascii="Arial" w:hAnsi="Arial" w:cs="Arial"/>
                <w:sz w:val="20"/>
              </w:rPr>
            </w:pPr>
            <w:ins w:id="1070" w:author="morayoa" w:date="2013-06-11T10:41:00Z">
              <w:r w:rsidRPr="00A12F15">
                <w:rPr>
                  <w:rFonts w:ascii="Arial" w:hAnsi="Arial" w:cs="Arial"/>
                  <w:sz w:val="20"/>
                </w:rPr>
                <w:t>Calculated</w:t>
              </w:r>
            </w:ins>
          </w:p>
          <w:p w:rsidR="00503D98" w:rsidRPr="00A12F15" w:rsidRDefault="00503D98" w:rsidP="00503D98">
            <w:pPr>
              <w:tabs>
                <w:tab w:val="left" w:pos="-720"/>
                <w:tab w:val="left" w:pos="0"/>
                <w:tab w:val="left" w:pos="259"/>
                <w:tab w:val="left" w:pos="604"/>
                <w:tab w:val="left" w:pos="816"/>
                <w:tab w:val="left" w:pos="1440"/>
              </w:tabs>
              <w:suppressAutoHyphens/>
              <w:jc w:val="center"/>
              <w:rPr>
                <w:ins w:id="1071" w:author="morayoa" w:date="2013-06-11T10:41:00Z"/>
                <w:rFonts w:ascii="Arial" w:hAnsi="Arial" w:cs="Arial"/>
                <w:sz w:val="20"/>
              </w:rPr>
            </w:pPr>
            <w:proofErr w:type="spellStart"/>
            <w:ins w:id="1072" w:author="morayoa" w:date="2013-06-11T10:41:00Z">
              <w:r w:rsidRPr="00A12F15">
                <w:rPr>
                  <w:rFonts w:ascii="Arial" w:hAnsi="Arial" w:cs="Arial"/>
                  <w:sz w:val="20"/>
                </w:rPr>
                <w:t>totalization</w:t>
              </w:r>
              <w:proofErr w:type="spellEnd"/>
            </w:ins>
          </w:p>
          <w:p w:rsidR="00503D98" w:rsidRPr="00A12F15" w:rsidRDefault="00503D98" w:rsidP="00503D98">
            <w:pPr>
              <w:tabs>
                <w:tab w:val="left" w:pos="-720"/>
                <w:tab w:val="left" w:pos="0"/>
                <w:tab w:val="left" w:pos="259"/>
                <w:tab w:val="left" w:pos="604"/>
                <w:tab w:val="left" w:pos="816"/>
                <w:tab w:val="left" w:pos="1440"/>
              </w:tabs>
              <w:suppressAutoHyphens/>
              <w:jc w:val="center"/>
              <w:rPr>
                <w:ins w:id="1073" w:author="morayoa" w:date="2013-06-11T10:41:00Z"/>
                <w:rFonts w:ascii="Arial" w:hAnsi="Arial" w:cs="Arial"/>
                <w:sz w:val="20"/>
              </w:rPr>
            </w:pPr>
            <w:ins w:id="1074" w:author="morayoa" w:date="2013-06-11T10:41:00Z">
              <w:r w:rsidRPr="00A12F15">
                <w:rPr>
                  <w:rFonts w:ascii="Arial" w:hAnsi="Arial" w:cs="Arial"/>
                  <w:sz w:val="20"/>
                </w:rPr>
                <w:t>T(**)</w:t>
              </w:r>
            </w:ins>
          </w:p>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1075" w:author="morayoa" w:date="2013-06-11T10:41:00Z"/>
                <w:rFonts w:ascii="Arial" w:hAnsi="Arial" w:cs="Arial"/>
                <w:sz w:val="20"/>
              </w:rPr>
            </w:pPr>
            <w:ins w:id="1076" w:author="morayoa" w:date="2013-06-11T10:41:00Z">
              <w:r w:rsidRPr="00A12F15">
                <w:rPr>
                  <w:rFonts w:ascii="Arial" w:hAnsi="Arial" w:cs="Arial"/>
                  <w:sz w:val="20"/>
                </w:rPr>
                <w:t>(    )</w:t>
              </w:r>
            </w:ins>
          </w:p>
        </w:tc>
        <w:tc>
          <w:tcPr>
            <w:tcW w:w="1417" w:type="dxa"/>
            <w:tcBorders>
              <w:top w:val="double" w:sz="6" w:space="0" w:color="auto"/>
              <w:bottom w:val="sing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jc w:val="center"/>
              <w:rPr>
                <w:ins w:id="1077" w:author="morayoa" w:date="2013-06-11T10:41:00Z"/>
                <w:rFonts w:ascii="Arial" w:hAnsi="Arial" w:cs="Arial"/>
                <w:sz w:val="20"/>
              </w:rPr>
            </w:pPr>
            <w:ins w:id="1078" w:author="morayoa" w:date="2013-06-11T10:41:00Z">
              <w:r w:rsidRPr="00A12F15">
                <w:rPr>
                  <w:rFonts w:ascii="Arial" w:hAnsi="Arial" w:cs="Arial"/>
                  <w:sz w:val="20"/>
                </w:rPr>
                <w:t>Indicated</w:t>
              </w:r>
            </w:ins>
          </w:p>
          <w:p w:rsidR="00503D98" w:rsidRPr="00A12F15" w:rsidRDefault="00503D98" w:rsidP="00503D98">
            <w:pPr>
              <w:tabs>
                <w:tab w:val="left" w:pos="-720"/>
                <w:tab w:val="left" w:pos="0"/>
                <w:tab w:val="left" w:pos="259"/>
                <w:tab w:val="left" w:pos="604"/>
                <w:tab w:val="left" w:pos="816"/>
                <w:tab w:val="left" w:pos="1440"/>
              </w:tabs>
              <w:suppressAutoHyphens/>
              <w:jc w:val="center"/>
              <w:rPr>
                <w:ins w:id="1079" w:author="morayoa" w:date="2013-06-11T10:41:00Z"/>
                <w:rFonts w:ascii="Arial" w:hAnsi="Arial" w:cs="Arial"/>
                <w:sz w:val="20"/>
              </w:rPr>
            </w:pPr>
            <w:proofErr w:type="spellStart"/>
            <w:ins w:id="1080" w:author="morayoa" w:date="2013-06-11T10:41:00Z">
              <w:r w:rsidRPr="00A12F15">
                <w:rPr>
                  <w:rFonts w:ascii="Arial" w:hAnsi="Arial" w:cs="Arial"/>
                  <w:sz w:val="20"/>
                </w:rPr>
                <w:t>totalization</w:t>
              </w:r>
              <w:proofErr w:type="spellEnd"/>
            </w:ins>
          </w:p>
          <w:p w:rsidR="00503D98" w:rsidRPr="00A12F15" w:rsidRDefault="00503D98" w:rsidP="00503D98">
            <w:pPr>
              <w:tabs>
                <w:tab w:val="left" w:pos="-720"/>
                <w:tab w:val="left" w:pos="0"/>
                <w:tab w:val="left" w:pos="259"/>
                <w:tab w:val="left" w:pos="604"/>
                <w:tab w:val="left" w:pos="816"/>
                <w:tab w:val="left" w:pos="1440"/>
              </w:tabs>
              <w:suppressAutoHyphens/>
              <w:jc w:val="center"/>
              <w:rPr>
                <w:ins w:id="1081" w:author="morayoa" w:date="2013-06-11T10:41:00Z"/>
                <w:rFonts w:ascii="Arial" w:hAnsi="Arial" w:cs="Arial"/>
                <w:sz w:val="20"/>
              </w:rPr>
            </w:pPr>
            <w:ins w:id="1082" w:author="morayoa" w:date="2013-06-11T10:41:00Z">
              <w:r w:rsidRPr="00A12F15">
                <w:rPr>
                  <w:rFonts w:ascii="Arial" w:hAnsi="Arial" w:cs="Arial"/>
                  <w:sz w:val="20"/>
                </w:rPr>
                <w:t>I</w:t>
              </w:r>
            </w:ins>
          </w:p>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1083" w:author="morayoa" w:date="2013-06-11T10:41:00Z"/>
                <w:rFonts w:ascii="Arial" w:hAnsi="Arial" w:cs="Arial"/>
                <w:sz w:val="20"/>
              </w:rPr>
            </w:pPr>
            <w:ins w:id="1084" w:author="morayoa" w:date="2013-06-11T10:41:00Z">
              <w:r w:rsidRPr="00A12F15">
                <w:rPr>
                  <w:rFonts w:ascii="Arial" w:hAnsi="Arial" w:cs="Arial"/>
                  <w:sz w:val="20"/>
                </w:rPr>
                <w:t>(    )</w:t>
              </w:r>
            </w:ins>
          </w:p>
        </w:tc>
        <w:tc>
          <w:tcPr>
            <w:tcW w:w="1418" w:type="dxa"/>
            <w:tcBorders>
              <w:top w:val="double" w:sz="6" w:space="0" w:color="auto"/>
              <w:bottom w:val="sing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jc w:val="center"/>
              <w:rPr>
                <w:ins w:id="1085" w:author="morayoa" w:date="2013-06-11T10:41:00Z"/>
                <w:rFonts w:ascii="Arial" w:hAnsi="Arial" w:cs="Arial"/>
                <w:sz w:val="20"/>
              </w:rPr>
            </w:pPr>
            <w:ins w:id="1086" w:author="morayoa" w:date="2013-06-11T10:41:00Z">
              <w:r w:rsidRPr="00A12F15">
                <w:rPr>
                  <w:rFonts w:ascii="Arial" w:hAnsi="Arial" w:cs="Arial"/>
                  <w:sz w:val="20"/>
                </w:rPr>
                <w:t>Difference</w:t>
              </w:r>
            </w:ins>
          </w:p>
          <w:p w:rsidR="00503D98" w:rsidRPr="00A12F15" w:rsidRDefault="00503D98" w:rsidP="00503D98">
            <w:pPr>
              <w:tabs>
                <w:tab w:val="left" w:pos="-720"/>
                <w:tab w:val="left" w:pos="0"/>
                <w:tab w:val="left" w:pos="259"/>
                <w:tab w:val="left" w:pos="604"/>
                <w:tab w:val="left" w:pos="816"/>
                <w:tab w:val="left" w:pos="1440"/>
              </w:tabs>
              <w:suppressAutoHyphens/>
              <w:jc w:val="center"/>
              <w:rPr>
                <w:ins w:id="1087" w:author="morayoa" w:date="2013-06-11T10:41:00Z"/>
                <w:rFonts w:ascii="Arial" w:hAnsi="Arial" w:cs="Arial"/>
                <w:sz w:val="20"/>
              </w:rPr>
            </w:pPr>
            <w:ins w:id="1088" w:author="morayoa" w:date="2013-06-11T10:41:00Z">
              <w:r w:rsidRPr="00A12F15">
                <w:rPr>
                  <w:rFonts w:ascii="Arial" w:hAnsi="Arial" w:cs="Arial"/>
                  <w:sz w:val="20"/>
                </w:rPr>
                <w:t>I - T</w:t>
              </w:r>
            </w:ins>
          </w:p>
          <w:p w:rsidR="00503D98" w:rsidRPr="00A12F15" w:rsidRDefault="00503D98" w:rsidP="00503D98">
            <w:pPr>
              <w:tabs>
                <w:tab w:val="left" w:pos="-720"/>
                <w:tab w:val="left" w:pos="0"/>
                <w:tab w:val="left" w:pos="259"/>
                <w:tab w:val="left" w:pos="604"/>
                <w:tab w:val="left" w:pos="816"/>
                <w:tab w:val="left" w:pos="1440"/>
              </w:tabs>
              <w:suppressAutoHyphens/>
              <w:jc w:val="center"/>
              <w:rPr>
                <w:ins w:id="1089" w:author="morayoa" w:date="2013-06-11T10:41:00Z"/>
                <w:rFonts w:ascii="Arial" w:hAnsi="Arial" w:cs="Arial"/>
                <w:sz w:val="20"/>
              </w:rPr>
            </w:pPr>
          </w:p>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1090" w:author="morayoa" w:date="2013-06-11T10:41:00Z"/>
                <w:rFonts w:ascii="Arial" w:hAnsi="Arial" w:cs="Arial"/>
                <w:sz w:val="20"/>
              </w:rPr>
            </w:pPr>
            <w:ins w:id="1091" w:author="morayoa" w:date="2013-06-11T10:41:00Z">
              <w:r w:rsidRPr="00A12F15">
                <w:rPr>
                  <w:rFonts w:ascii="Arial" w:hAnsi="Arial" w:cs="Arial"/>
                  <w:sz w:val="20"/>
                </w:rPr>
                <w:t>(    )</w:t>
              </w:r>
            </w:ins>
          </w:p>
        </w:tc>
        <w:tc>
          <w:tcPr>
            <w:tcW w:w="1275" w:type="dxa"/>
            <w:tcBorders>
              <w:top w:val="double" w:sz="6" w:space="0" w:color="auto"/>
              <w:bottom w:val="single" w:sz="6" w:space="0" w:color="auto"/>
              <w:right w:val="doub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1092" w:author="morayoa" w:date="2013-06-11T10:41:00Z"/>
                <w:rFonts w:ascii="Arial" w:hAnsi="Arial" w:cs="Arial"/>
                <w:sz w:val="20"/>
              </w:rPr>
            </w:pPr>
            <w:ins w:id="1093" w:author="morayoa" w:date="2013-06-11T10:41:00Z">
              <w:r w:rsidRPr="00A12F15">
                <w:rPr>
                  <w:rFonts w:ascii="Arial" w:hAnsi="Arial" w:cs="Arial"/>
                  <w:sz w:val="20"/>
                </w:rPr>
                <w:t>E %(***)</w:t>
              </w:r>
            </w:ins>
          </w:p>
        </w:tc>
      </w:tr>
      <w:tr w:rsidR="00503D98" w:rsidRPr="00A12F15" w:rsidTr="00503D98">
        <w:trPr>
          <w:ins w:id="1094" w:author="morayoa" w:date="2013-06-11T10:41:00Z"/>
        </w:trPr>
        <w:tc>
          <w:tcPr>
            <w:tcW w:w="1418" w:type="dxa"/>
            <w:vMerge w:val="restart"/>
            <w:tcBorders>
              <w:top w:val="single" w:sz="6" w:space="0" w:color="auto"/>
              <w:left w:val="doub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jc w:val="center"/>
              <w:rPr>
                <w:ins w:id="1095" w:author="morayoa" w:date="2013-06-11T10:41:00Z"/>
                <w:rFonts w:ascii="Arial" w:hAnsi="Arial" w:cs="Arial"/>
                <w:sz w:val="20"/>
              </w:rPr>
            </w:pPr>
            <w:proofErr w:type="spellStart"/>
            <w:ins w:id="1096" w:author="morayoa" w:date="2013-06-11T10:41:00Z">
              <w:r w:rsidRPr="00A12F15">
                <w:rPr>
                  <w:rFonts w:ascii="Arial" w:hAnsi="Arial" w:cs="Arial"/>
                  <w:sz w:val="20"/>
                </w:rPr>
                <w:t>Q</w:t>
              </w:r>
              <w:r w:rsidRPr="00A12F15">
                <w:rPr>
                  <w:rFonts w:ascii="Arial" w:hAnsi="Arial" w:cs="Arial"/>
                  <w:sz w:val="20"/>
                  <w:vertAlign w:val="subscript"/>
                </w:rPr>
                <w:t>max</w:t>
              </w:r>
              <w:proofErr w:type="spellEnd"/>
            </w:ins>
          </w:p>
        </w:tc>
        <w:tc>
          <w:tcPr>
            <w:tcW w:w="1112" w:type="dxa"/>
            <w:vMerge w:val="restart"/>
            <w:tcBorders>
              <w:top w:val="sing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jc w:val="center"/>
              <w:rPr>
                <w:ins w:id="1097" w:author="morayoa" w:date="2013-06-11T10:41:00Z"/>
                <w:rFonts w:ascii="Arial" w:hAnsi="Arial" w:cs="Arial"/>
                <w:sz w:val="20"/>
              </w:rPr>
            </w:pPr>
          </w:p>
        </w:tc>
        <w:tc>
          <w:tcPr>
            <w:tcW w:w="1112" w:type="dxa"/>
            <w:vMerge w:val="restart"/>
            <w:tcBorders>
              <w:top w:val="sing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jc w:val="center"/>
              <w:rPr>
                <w:ins w:id="1098" w:author="morayoa" w:date="2013-06-11T10:41:00Z"/>
                <w:rFonts w:ascii="Arial" w:hAnsi="Arial" w:cs="Arial"/>
                <w:sz w:val="20"/>
              </w:rPr>
            </w:pPr>
          </w:p>
        </w:tc>
        <w:tc>
          <w:tcPr>
            <w:tcW w:w="1320" w:type="dxa"/>
            <w:vMerge w:val="restart"/>
            <w:tcBorders>
              <w:top w:val="sing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jc w:val="center"/>
              <w:rPr>
                <w:ins w:id="1099" w:author="morayoa" w:date="2013-06-11T10:41:00Z"/>
                <w:rFonts w:ascii="Arial" w:hAnsi="Arial" w:cs="Arial"/>
                <w:sz w:val="20"/>
              </w:rPr>
            </w:pPr>
          </w:p>
        </w:tc>
        <w:tc>
          <w:tcPr>
            <w:tcW w:w="1417" w:type="dxa"/>
            <w:tcBorders>
              <w:top w:val="single" w:sz="6" w:space="0" w:color="auto"/>
              <w:bottom w:val="sing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1100" w:author="morayoa" w:date="2013-06-11T10:41:00Z"/>
                <w:rFonts w:ascii="Arial" w:hAnsi="Arial" w:cs="Arial"/>
                <w:sz w:val="20"/>
              </w:rPr>
            </w:pPr>
          </w:p>
        </w:tc>
        <w:tc>
          <w:tcPr>
            <w:tcW w:w="1418" w:type="dxa"/>
            <w:tcBorders>
              <w:top w:val="single" w:sz="6" w:space="0" w:color="auto"/>
              <w:bottom w:val="sing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1101" w:author="morayoa" w:date="2013-06-11T10:41:00Z"/>
                <w:rFonts w:ascii="Arial" w:hAnsi="Arial" w:cs="Arial"/>
                <w:sz w:val="20"/>
              </w:rPr>
            </w:pPr>
          </w:p>
        </w:tc>
        <w:tc>
          <w:tcPr>
            <w:tcW w:w="1275" w:type="dxa"/>
            <w:tcBorders>
              <w:top w:val="single" w:sz="6" w:space="0" w:color="auto"/>
              <w:bottom w:val="single" w:sz="6" w:space="0" w:color="auto"/>
              <w:right w:val="double" w:sz="6" w:space="0" w:color="auto"/>
            </w:tcBorders>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1102" w:author="morayoa" w:date="2013-06-11T10:41:00Z"/>
                <w:rFonts w:ascii="Arial" w:hAnsi="Arial" w:cs="Arial"/>
                <w:sz w:val="20"/>
              </w:rPr>
            </w:pPr>
          </w:p>
        </w:tc>
      </w:tr>
      <w:tr w:rsidR="00503D98" w:rsidRPr="00A12F15" w:rsidTr="008C443C">
        <w:tblPrEx>
          <w:tblW w:w="9072" w:type="dxa"/>
          <w:tblInd w:w="56" w:type="dxa"/>
          <w:tblBorders>
            <w:top w:val="double" w:sz="12" w:space="0" w:color="auto"/>
            <w:left w:val="double" w:sz="12" w:space="0" w:color="auto"/>
            <w:bottom w:val="double" w:sz="12" w:space="0" w:color="auto"/>
            <w:right w:val="double" w:sz="12" w:space="0" w:color="auto"/>
            <w:insideH w:val="single" w:sz="6" w:space="0" w:color="auto"/>
            <w:insideV w:val="single" w:sz="6" w:space="0" w:color="auto"/>
          </w:tblBorders>
          <w:tblLayout w:type="fixed"/>
          <w:tblCellMar>
            <w:left w:w="56" w:type="dxa"/>
            <w:right w:w="56" w:type="dxa"/>
          </w:tblCellMar>
          <w:tblLook w:val="0000"/>
          <w:tblPrExChange w:id="1103" w:author="morayoa" w:date="2013-06-11T10:45:00Z">
            <w:tblPrEx>
              <w:tblW w:w="9072" w:type="dxa"/>
              <w:tblInd w:w="56" w:type="dxa"/>
              <w:tblBorders>
                <w:top w:val="double" w:sz="12" w:space="0" w:color="auto"/>
                <w:left w:val="double" w:sz="12" w:space="0" w:color="auto"/>
                <w:bottom w:val="double" w:sz="12" w:space="0" w:color="auto"/>
                <w:right w:val="double" w:sz="12" w:space="0" w:color="auto"/>
                <w:insideH w:val="single" w:sz="6" w:space="0" w:color="auto"/>
                <w:insideV w:val="single" w:sz="6" w:space="0" w:color="auto"/>
              </w:tblBorders>
              <w:tblLayout w:type="fixed"/>
              <w:tblCellMar>
                <w:left w:w="56" w:type="dxa"/>
                <w:right w:w="56" w:type="dxa"/>
              </w:tblCellMar>
              <w:tblLook w:val="0000"/>
            </w:tblPrEx>
          </w:tblPrExChange>
        </w:tblPrEx>
        <w:trPr>
          <w:ins w:id="1104" w:author="morayoa" w:date="2013-06-11T10:41:00Z"/>
          <w:trPrChange w:id="1105" w:author="morayoa" w:date="2013-06-11T10:45:00Z">
            <w:trPr>
              <w:gridAfter w:val="0"/>
            </w:trPr>
          </w:trPrChange>
        </w:trPr>
        <w:tc>
          <w:tcPr>
            <w:tcW w:w="1418" w:type="dxa"/>
            <w:vMerge/>
            <w:tcBorders>
              <w:left w:val="double" w:sz="6" w:space="0" w:color="auto"/>
              <w:bottom w:val="single" w:sz="6" w:space="0" w:color="auto"/>
            </w:tcBorders>
            <w:tcPrChange w:id="1106" w:author="morayoa" w:date="2013-06-11T10:45:00Z">
              <w:tcPr>
                <w:tcW w:w="1418" w:type="dxa"/>
                <w:gridSpan w:val="2"/>
                <w:vMerge/>
                <w:tcBorders>
                  <w:left w:val="double" w:sz="6" w:space="0" w:color="auto"/>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1107" w:author="morayoa" w:date="2013-06-11T10:41:00Z"/>
                <w:rFonts w:ascii="Arial" w:hAnsi="Arial" w:cs="Arial"/>
                <w:sz w:val="20"/>
              </w:rPr>
            </w:pPr>
          </w:p>
        </w:tc>
        <w:tc>
          <w:tcPr>
            <w:tcW w:w="1112" w:type="dxa"/>
            <w:vMerge/>
            <w:tcBorders>
              <w:bottom w:val="single" w:sz="6" w:space="0" w:color="auto"/>
            </w:tcBorders>
            <w:tcPrChange w:id="1108" w:author="morayoa" w:date="2013-06-11T10:45:00Z">
              <w:tcPr>
                <w:tcW w:w="1112" w:type="dxa"/>
                <w:gridSpan w:val="2"/>
                <w:vMerge/>
                <w:tcBorders>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1109" w:author="morayoa" w:date="2013-06-11T10:41:00Z"/>
                <w:rFonts w:ascii="Arial" w:hAnsi="Arial" w:cs="Arial"/>
                <w:sz w:val="20"/>
              </w:rPr>
            </w:pPr>
          </w:p>
        </w:tc>
        <w:tc>
          <w:tcPr>
            <w:tcW w:w="1112" w:type="dxa"/>
            <w:vMerge/>
            <w:tcBorders>
              <w:bottom w:val="single" w:sz="6" w:space="0" w:color="auto"/>
            </w:tcBorders>
            <w:tcPrChange w:id="1110" w:author="morayoa" w:date="2013-06-11T10:45:00Z">
              <w:tcPr>
                <w:tcW w:w="1112" w:type="dxa"/>
                <w:gridSpan w:val="2"/>
                <w:vMerge/>
                <w:tcBorders>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1111" w:author="morayoa" w:date="2013-06-11T10:41:00Z"/>
                <w:rFonts w:ascii="Arial" w:hAnsi="Arial" w:cs="Arial"/>
                <w:sz w:val="20"/>
              </w:rPr>
            </w:pPr>
          </w:p>
        </w:tc>
        <w:tc>
          <w:tcPr>
            <w:tcW w:w="1320" w:type="dxa"/>
            <w:vMerge/>
            <w:tcBorders>
              <w:bottom w:val="single" w:sz="6" w:space="0" w:color="auto"/>
            </w:tcBorders>
            <w:tcPrChange w:id="1112" w:author="morayoa" w:date="2013-06-11T10:45:00Z">
              <w:tcPr>
                <w:tcW w:w="1320" w:type="dxa"/>
                <w:gridSpan w:val="2"/>
                <w:vMerge/>
                <w:tcBorders>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1113" w:author="morayoa" w:date="2013-06-11T10:41:00Z"/>
                <w:rFonts w:ascii="Arial" w:hAnsi="Arial" w:cs="Arial"/>
                <w:sz w:val="20"/>
              </w:rPr>
            </w:pPr>
          </w:p>
        </w:tc>
        <w:tc>
          <w:tcPr>
            <w:tcW w:w="1417" w:type="dxa"/>
            <w:tcBorders>
              <w:top w:val="single" w:sz="6" w:space="0" w:color="auto"/>
              <w:bottom w:val="single" w:sz="6" w:space="0" w:color="auto"/>
            </w:tcBorders>
            <w:tcPrChange w:id="1114" w:author="morayoa" w:date="2013-06-11T10:45:00Z">
              <w:tcPr>
                <w:tcW w:w="1417" w:type="dxa"/>
                <w:gridSpan w:val="2"/>
                <w:tcBorders>
                  <w:top w:val="single" w:sz="6" w:space="0" w:color="auto"/>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1115" w:author="morayoa" w:date="2013-06-11T10:41:00Z"/>
                <w:rFonts w:ascii="Arial" w:hAnsi="Arial" w:cs="Arial"/>
                <w:sz w:val="20"/>
              </w:rPr>
            </w:pPr>
          </w:p>
        </w:tc>
        <w:tc>
          <w:tcPr>
            <w:tcW w:w="1418" w:type="dxa"/>
            <w:tcBorders>
              <w:top w:val="single" w:sz="6" w:space="0" w:color="auto"/>
              <w:bottom w:val="single" w:sz="6" w:space="0" w:color="auto"/>
            </w:tcBorders>
            <w:tcPrChange w:id="1116" w:author="morayoa" w:date="2013-06-11T10:45:00Z">
              <w:tcPr>
                <w:tcW w:w="1418" w:type="dxa"/>
                <w:gridSpan w:val="2"/>
                <w:tcBorders>
                  <w:top w:val="single" w:sz="6" w:space="0" w:color="auto"/>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1117" w:author="morayoa" w:date="2013-06-11T10:41:00Z"/>
                <w:rFonts w:ascii="Arial" w:hAnsi="Arial" w:cs="Arial"/>
                <w:sz w:val="20"/>
              </w:rPr>
            </w:pPr>
          </w:p>
        </w:tc>
        <w:tc>
          <w:tcPr>
            <w:tcW w:w="1275" w:type="dxa"/>
            <w:tcBorders>
              <w:top w:val="single" w:sz="6" w:space="0" w:color="auto"/>
              <w:bottom w:val="single" w:sz="6" w:space="0" w:color="auto"/>
              <w:right w:val="double" w:sz="6" w:space="0" w:color="auto"/>
            </w:tcBorders>
            <w:tcPrChange w:id="1118" w:author="morayoa" w:date="2013-06-11T10:45:00Z">
              <w:tcPr>
                <w:tcW w:w="1275" w:type="dxa"/>
                <w:gridSpan w:val="2"/>
                <w:tcBorders>
                  <w:top w:val="single" w:sz="6" w:space="0" w:color="auto"/>
                  <w:bottom w:val="single" w:sz="6" w:space="0" w:color="auto"/>
                  <w:right w:val="doub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1119" w:author="morayoa" w:date="2013-06-11T10:41:00Z"/>
                <w:rFonts w:ascii="Arial" w:hAnsi="Arial" w:cs="Arial"/>
                <w:sz w:val="20"/>
              </w:rPr>
            </w:pPr>
          </w:p>
        </w:tc>
      </w:tr>
      <w:tr w:rsidR="00503D98" w:rsidRPr="00A12F15" w:rsidTr="008C443C">
        <w:tblPrEx>
          <w:tblW w:w="9072" w:type="dxa"/>
          <w:tblInd w:w="56" w:type="dxa"/>
          <w:tblBorders>
            <w:top w:val="double" w:sz="12" w:space="0" w:color="auto"/>
            <w:left w:val="double" w:sz="12" w:space="0" w:color="auto"/>
            <w:bottom w:val="double" w:sz="12" w:space="0" w:color="auto"/>
            <w:right w:val="double" w:sz="12" w:space="0" w:color="auto"/>
            <w:insideH w:val="single" w:sz="6" w:space="0" w:color="auto"/>
            <w:insideV w:val="single" w:sz="6" w:space="0" w:color="auto"/>
          </w:tblBorders>
          <w:tblLayout w:type="fixed"/>
          <w:tblCellMar>
            <w:left w:w="56" w:type="dxa"/>
            <w:right w:w="56" w:type="dxa"/>
          </w:tblCellMar>
          <w:tblLook w:val="0000"/>
          <w:tblPrExChange w:id="1120" w:author="morayoa" w:date="2013-06-11T10:45:00Z">
            <w:tblPrEx>
              <w:tblW w:w="9072" w:type="dxa"/>
              <w:tblInd w:w="56" w:type="dxa"/>
              <w:tblBorders>
                <w:top w:val="double" w:sz="12" w:space="0" w:color="auto"/>
                <w:left w:val="double" w:sz="12" w:space="0" w:color="auto"/>
                <w:bottom w:val="double" w:sz="12" w:space="0" w:color="auto"/>
                <w:right w:val="double" w:sz="12" w:space="0" w:color="auto"/>
                <w:insideH w:val="single" w:sz="6" w:space="0" w:color="auto"/>
                <w:insideV w:val="single" w:sz="6" w:space="0" w:color="auto"/>
              </w:tblBorders>
              <w:tblLayout w:type="fixed"/>
              <w:tblCellMar>
                <w:left w:w="56" w:type="dxa"/>
                <w:right w:w="56" w:type="dxa"/>
              </w:tblCellMar>
              <w:tblLook w:val="0000"/>
            </w:tblPrEx>
          </w:tblPrExChange>
        </w:tblPrEx>
        <w:trPr>
          <w:ins w:id="1121" w:author="morayoa" w:date="2013-06-11T10:41:00Z"/>
          <w:trPrChange w:id="1122" w:author="morayoa" w:date="2013-06-11T10:45:00Z">
            <w:trPr>
              <w:gridAfter w:val="0"/>
            </w:trPr>
          </w:trPrChange>
        </w:trPr>
        <w:tc>
          <w:tcPr>
            <w:tcW w:w="1418" w:type="dxa"/>
            <w:vMerge w:val="restart"/>
            <w:tcBorders>
              <w:top w:val="single" w:sz="6" w:space="0" w:color="auto"/>
              <w:left w:val="double" w:sz="6" w:space="0" w:color="auto"/>
              <w:bottom w:val="single" w:sz="6" w:space="0" w:color="auto"/>
            </w:tcBorders>
            <w:tcPrChange w:id="1123" w:author="morayoa" w:date="2013-06-11T10:45:00Z">
              <w:tcPr>
                <w:tcW w:w="1418" w:type="dxa"/>
                <w:gridSpan w:val="2"/>
                <w:vMerge w:val="restart"/>
                <w:tcBorders>
                  <w:top w:val="single" w:sz="6" w:space="0" w:color="auto"/>
                  <w:left w:val="doub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1124" w:author="morayoa" w:date="2013-06-11T10:41:00Z"/>
                <w:rFonts w:ascii="Arial" w:hAnsi="Arial" w:cs="Arial"/>
                <w:sz w:val="20"/>
              </w:rPr>
            </w:pPr>
            <w:proofErr w:type="spellStart"/>
            <w:ins w:id="1125" w:author="morayoa" w:date="2013-06-11T10:41:00Z">
              <w:r w:rsidRPr="00A12F15">
                <w:rPr>
                  <w:rFonts w:ascii="Arial" w:hAnsi="Arial" w:cs="Arial"/>
                  <w:sz w:val="20"/>
                </w:rPr>
                <w:t>Q</w:t>
              </w:r>
              <w:r w:rsidRPr="00A12F15">
                <w:rPr>
                  <w:rFonts w:ascii="Arial" w:hAnsi="Arial" w:cs="Arial"/>
                  <w:sz w:val="20"/>
                  <w:vertAlign w:val="subscript"/>
                </w:rPr>
                <w:t>min</w:t>
              </w:r>
              <w:proofErr w:type="spellEnd"/>
            </w:ins>
          </w:p>
        </w:tc>
        <w:tc>
          <w:tcPr>
            <w:tcW w:w="1112" w:type="dxa"/>
            <w:vMerge w:val="restart"/>
            <w:tcBorders>
              <w:top w:val="single" w:sz="6" w:space="0" w:color="auto"/>
              <w:bottom w:val="single" w:sz="6" w:space="0" w:color="auto"/>
            </w:tcBorders>
            <w:tcPrChange w:id="1126" w:author="morayoa" w:date="2013-06-11T10:45:00Z">
              <w:tcPr>
                <w:tcW w:w="1112" w:type="dxa"/>
                <w:gridSpan w:val="2"/>
                <w:vMerge w:val="restart"/>
                <w:tcBorders>
                  <w:top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1127" w:author="morayoa" w:date="2013-06-11T10:41:00Z"/>
                <w:rFonts w:ascii="Arial" w:hAnsi="Arial" w:cs="Arial"/>
                <w:sz w:val="20"/>
              </w:rPr>
            </w:pPr>
          </w:p>
        </w:tc>
        <w:tc>
          <w:tcPr>
            <w:tcW w:w="1112" w:type="dxa"/>
            <w:vMerge w:val="restart"/>
            <w:tcBorders>
              <w:top w:val="single" w:sz="6" w:space="0" w:color="auto"/>
              <w:bottom w:val="single" w:sz="6" w:space="0" w:color="auto"/>
            </w:tcBorders>
            <w:tcPrChange w:id="1128" w:author="morayoa" w:date="2013-06-11T10:45:00Z">
              <w:tcPr>
                <w:tcW w:w="1112" w:type="dxa"/>
                <w:gridSpan w:val="2"/>
                <w:vMerge w:val="restart"/>
                <w:tcBorders>
                  <w:top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1129" w:author="morayoa" w:date="2013-06-11T10:41:00Z"/>
                <w:rFonts w:ascii="Arial" w:hAnsi="Arial" w:cs="Arial"/>
                <w:sz w:val="20"/>
              </w:rPr>
            </w:pPr>
          </w:p>
        </w:tc>
        <w:tc>
          <w:tcPr>
            <w:tcW w:w="1320" w:type="dxa"/>
            <w:vMerge w:val="restart"/>
            <w:tcBorders>
              <w:top w:val="single" w:sz="6" w:space="0" w:color="auto"/>
              <w:bottom w:val="single" w:sz="6" w:space="0" w:color="auto"/>
            </w:tcBorders>
            <w:tcPrChange w:id="1130" w:author="morayoa" w:date="2013-06-11T10:45:00Z">
              <w:tcPr>
                <w:tcW w:w="1320" w:type="dxa"/>
                <w:gridSpan w:val="2"/>
                <w:vMerge w:val="restart"/>
                <w:tcBorders>
                  <w:top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1131" w:author="morayoa" w:date="2013-06-11T10:41:00Z"/>
                <w:rFonts w:ascii="Arial" w:hAnsi="Arial" w:cs="Arial"/>
                <w:sz w:val="20"/>
              </w:rPr>
            </w:pPr>
          </w:p>
        </w:tc>
        <w:tc>
          <w:tcPr>
            <w:tcW w:w="1417" w:type="dxa"/>
            <w:tcBorders>
              <w:top w:val="single" w:sz="6" w:space="0" w:color="auto"/>
              <w:bottom w:val="single" w:sz="6" w:space="0" w:color="auto"/>
            </w:tcBorders>
            <w:tcPrChange w:id="1132" w:author="morayoa" w:date="2013-06-11T10:45:00Z">
              <w:tcPr>
                <w:tcW w:w="1417" w:type="dxa"/>
                <w:gridSpan w:val="2"/>
                <w:tcBorders>
                  <w:top w:val="single" w:sz="6" w:space="0" w:color="auto"/>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1133" w:author="morayoa" w:date="2013-06-11T10:41:00Z"/>
                <w:rFonts w:ascii="Arial" w:hAnsi="Arial" w:cs="Arial"/>
                <w:sz w:val="20"/>
              </w:rPr>
            </w:pPr>
          </w:p>
        </w:tc>
        <w:tc>
          <w:tcPr>
            <w:tcW w:w="1418" w:type="dxa"/>
            <w:tcBorders>
              <w:top w:val="single" w:sz="6" w:space="0" w:color="auto"/>
              <w:bottom w:val="single" w:sz="6" w:space="0" w:color="auto"/>
            </w:tcBorders>
            <w:tcPrChange w:id="1134" w:author="morayoa" w:date="2013-06-11T10:45:00Z">
              <w:tcPr>
                <w:tcW w:w="1418" w:type="dxa"/>
                <w:gridSpan w:val="2"/>
                <w:tcBorders>
                  <w:top w:val="single" w:sz="6" w:space="0" w:color="auto"/>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1135" w:author="morayoa" w:date="2013-06-11T10:41:00Z"/>
                <w:rFonts w:ascii="Arial" w:hAnsi="Arial" w:cs="Arial"/>
                <w:sz w:val="20"/>
              </w:rPr>
            </w:pPr>
          </w:p>
        </w:tc>
        <w:tc>
          <w:tcPr>
            <w:tcW w:w="1275" w:type="dxa"/>
            <w:tcBorders>
              <w:top w:val="single" w:sz="6" w:space="0" w:color="auto"/>
              <w:bottom w:val="single" w:sz="6" w:space="0" w:color="auto"/>
              <w:right w:val="double" w:sz="6" w:space="0" w:color="auto"/>
            </w:tcBorders>
            <w:tcPrChange w:id="1136" w:author="morayoa" w:date="2013-06-11T10:45:00Z">
              <w:tcPr>
                <w:tcW w:w="1275" w:type="dxa"/>
                <w:gridSpan w:val="2"/>
                <w:tcBorders>
                  <w:top w:val="single" w:sz="6" w:space="0" w:color="auto"/>
                  <w:bottom w:val="single" w:sz="6" w:space="0" w:color="auto"/>
                  <w:right w:val="doub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1137" w:author="morayoa" w:date="2013-06-11T10:41:00Z"/>
                <w:rFonts w:ascii="Arial" w:hAnsi="Arial" w:cs="Arial"/>
                <w:sz w:val="20"/>
              </w:rPr>
            </w:pPr>
          </w:p>
        </w:tc>
      </w:tr>
      <w:tr w:rsidR="00503D98" w:rsidRPr="00A12F15" w:rsidTr="008C443C">
        <w:tblPrEx>
          <w:tblW w:w="9072" w:type="dxa"/>
          <w:tblInd w:w="56" w:type="dxa"/>
          <w:tblBorders>
            <w:top w:val="double" w:sz="12" w:space="0" w:color="auto"/>
            <w:left w:val="double" w:sz="12" w:space="0" w:color="auto"/>
            <w:bottom w:val="double" w:sz="12" w:space="0" w:color="auto"/>
            <w:right w:val="double" w:sz="12" w:space="0" w:color="auto"/>
            <w:insideH w:val="single" w:sz="6" w:space="0" w:color="auto"/>
            <w:insideV w:val="single" w:sz="6" w:space="0" w:color="auto"/>
          </w:tblBorders>
          <w:tblLayout w:type="fixed"/>
          <w:tblCellMar>
            <w:left w:w="56" w:type="dxa"/>
            <w:right w:w="56" w:type="dxa"/>
          </w:tblCellMar>
          <w:tblLook w:val="0000"/>
          <w:tblPrExChange w:id="1138" w:author="morayoa" w:date="2013-06-11T10:45:00Z">
            <w:tblPrEx>
              <w:tblW w:w="9072" w:type="dxa"/>
              <w:tblInd w:w="56" w:type="dxa"/>
              <w:tblBorders>
                <w:top w:val="double" w:sz="12" w:space="0" w:color="auto"/>
                <w:left w:val="double" w:sz="12" w:space="0" w:color="auto"/>
                <w:bottom w:val="double" w:sz="12" w:space="0" w:color="auto"/>
                <w:right w:val="double" w:sz="12" w:space="0" w:color="auto"/>
                <w:insideH w:val="single" w:sz="6" w:space="0" w:color="auto"/>
                <w:insideV w:val="single" w:sz="6" w:space="0" w:color="auto"/>
              </w:tblBorders>
              <w:tblLayout w:type="fixed"/>
              <w:tblCellMar>
                <w:left w:w="56" w:type="dxa"/>
                <w:right w:w="56" w:type="dxa"/>
              </w:tblCellMar>
              <w:tblLook w:val="0000"/>
            </w:tblPrEx>
          </w:tblPrExChange>
        </w:tblPrEx>
        <w:trPr>
          <w:ins w:id="1139" w:author="morayoa" w:date="2013-06-11T10:41:00Z"/>
          <w:trPrChange w:id="1140" w:author="morayoa" w:date="2013-06-11T10:45:00Z">
            <w:trPr>
              <w:gridAfter w:val="0"/>
            </w:trPr>
          </w:trPrChange>
        </w:trPr>
        <w:tc>
          <w:tcPr>
            <w:tcW w:w="1418" w:type="dxa"/>
            <w:vMerge/>
            <w:tcBorders>
              <w:top w:val="single" w:sz="6" w:space="0" w:color="auto"/>
              <w:left w:val="double" w:sz="6" w:space="0" w:color="auto"/>
              <w:bottom w:val="double" w:sz="6" w:space="0" w:color="auto"/>
            </w:tcBorders>
            <w:tcPrChange w:id="1141" w:author="morayoa" w:date="2013-06-11T10:45:00Z">
              <w:tcPr>
                <w:tcW w:w="1418" w:type="dxa"/>
                <w:gridSpan w:val="2"/>
                <w:vMerge/>
                <w:tcBorders>
                  <w:left w:val="double" w:sz="6" w:space="0" w:color="auto"/>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1142" w:author="morayoa" w:date="2013-06-11T10:41:00Z"/>
                <w:rFonts w:ascii="Arial" w:hAnsi="Arial" w:cs="Arial"/>
                <w:sz w:val="20"/>
              </w:rPr>
            </w:pPr>
          </w:p>
        </w:tc>
        <w:tc>
          <w:tcPr>
            <w:tcW w:w="1112" w:type="dxa"/>
            <w:vMerge/>
            <w:tcBorders>
              <w:top w:val="single" w:sz="6" w:space="0" w:color="auto"/>
              <w:bottom w:val="double" w:sz="6" w:space="0" w:color="auto"/>
            </w:tcBorders>
            <w:tcPrChange w:id="1143" w:author="morayoa" w:date="2013-06-11T10:45:00Z">
              <w:tcPr>
                <w:tcW w:w="1112" w:type="dxa"/>
                <w:gridSpan w:val="2"/>
                <w:vMerge/>
                <w:tcBorders>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1144" w:author="morayoa" w:date="2013-06-11T10:41:00Z"/>
                <w:rFonts w:ascii="Arial" w:hAnsi="Arial" w:cs="Arial"/>
                <w:sz w:val="20"/>
              </w:rPr>
            </w:pPr>
          </w:p>
        </w:tc>
        <w:tc>
          <w:tcPr>
            <w:tcW w:w="1112" w:type="dxa"/>
            <w:vMerge/>
            <w:tcBorders>
              <w:top w:val="single" w:sz="6" w:space="0" w:color="auto"/>
              <w:bottom w:val="double" w:sz="6" w:space="0" w:color="auto"/>
            </w:tcBorders>
            <w:tcPrChange w:id="1145" w:author="morayoa" w:date="2013-06-11T10:45:00Z">
              <w:tcPr>
                <w:tcW w:w="1112" w:type="dxa"/>
                <w:gridSpan w:val="2"/>
                <w:vMerge/>
                <w:tcBorders>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1146" w:author="morayoa" w:date="2013-06-11T10:41:00Z"/>
                <w:rFonts w:ascii="Arial" w:hAnsi="Arial" w:cs="Arial"/>
                <w:sz w:val="20"/>
              </w:rPr>
            </w:pPr>
          </w:p>
        </w:tc>
        <w:tc>
          <w:tcPr>
            <w:tcW w:w="1320" w:type="dxa"/>
            <w:vMerge/>
            <w:tcBorders>
              <w:top w:val="single" w:sz="6" w:space="0" w:color="auto"/>
              <w:bottom w:val="double" w:sz="6" w:space="0" w:color="auto"/>
            </w:tcBorders>
            <w:tcPrChange w:id="1147" w:author="morayoa" w:date="2013-06-11T10:45:00Z">
              <w:tcPr>
                <w:tcW w:w="1320" w:type="dxa"/>
                <w:gridSpan w:val="2"/>
                <w:vMerge/>
                <w:tcBorders>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1148" w:author="morayoa" w:date="2013-06-11T10:41:00Z"/>
                <w:rFonts w:ascii="Arial" w:hAnsi="Arial" w:cs="Arial"/>
                <w:sz w:val="20"/>
              </w:rPr>
            </w:pPr>
          </w:p>
        </w:tc>
        <w:tc>
          <w:tcPr>
            <w:tcW w:w="1417" w:type="dxa"/>
            <w:tcBorders>
              <w:top w:val="single" w:sz="6" w:space="0" w:color="auto"/>
              <w:bottom w:val="double" w:sz="6" w:space="0" w:color="auto"/>
            </w:tcBorders>
            <w:tcPrChange w:id="1149" w:author="morayoa" w:date="2013-06-11T10:45:00Z">
              <w:tcPr>
                <w:tcW w:w="1417" w:type="dxa"/>
                <w:gridSpan w:val="2"/>
                <w:tcBorders>
                  <w:top w:val="single" w:sz="6" w:space="0" w:color="auto"/>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1150" w:author="morayoa" w:date="2013-06-11T10:41:00Z"/>
                <w:rFonts w:ascii="Arial" w:hAnsi="Arial" w:cs="Arial"/>
                <w:sz w:val="20"/>
              </w:rPr>
            </w:pPr>
          </w:p>
        </w:tc>
        <w:tc>
          <w:tcPr>
            <w:tcW w:w="1418" w:type="dxa"/>
            <w:tcBorders>
              <w:top w:val="single" w:sz="6" w:space="0" w:color="auto"/>
              <w:bottom w:val="double" w:sz="6" w:space="0" w:color="auto"/>
            </w:tcBorders>
            <w:tcPrChange w:id="1151" w:author="morayoa" w:date="2013-06-11T10:45:00Z">
              <w:tcPr>
                <w:tcW w:w="1418" w:type="dxa"/>
                <w:gridSpan w:val="2"/>
                <w:tcBorders>
                  <w:top w:val="single" w:sz="6" w:space="0" w:color="auto"/>
                  <w:bottom w:val="sing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1152" w:author="morayoa" w:date="2013-06-11T10:41:00Z"/>
                <w:rFonts w:ascii="Arial" w:hAnsi="Arial" w:cs="Arial"/>
                <w:sz w:val="20"/>
              </w:rPr>
            </w:pPr>
          </w:p>
        </w:tc>
        <w:tc>
          <w:tcPr>
            <w:tcW w:w="1275" w:type="dxa"/>
            <w:tcBorders>
              <w:top w:val="single" w:sz="6" w:space="0" w:color="auto"/>
              <w:bottom w:val="double" w:sz="6" w:space="0" w:color="auto"/>
              <w:right w:val="double" w:sz="6" w:space="0" w:color="auto"/>
            </w:tcBorders>
            <w:tcPrChange w:id="1153" w:author="morayoa" w:date="2013-06-11T10:45:00Z">
              <w:tcPr>
                <w:tcW w:w="1275" w:type="dxa"/>
                <w:gridSpan w:val="2"/>
                <w:tcBorders>
                  <w:top w:val="single" w:sz="6" w:space="0" w:color="auto"/>
                  <w:bottom w:val="single" w:sz="6" w:space="0" w:color="auto"/>
                  <w:right w:val="double" w:sz="6" w:space="0" w:color="auto"/>
                </w:tcBorders>
              </w:tcPr>
            </w:tcPrChange>
          </w:tcPr>
          <w:p w:rsidR="00503D98" w:rsidRPr="00A12F15" w:rsidRDefault="00503D98" w:rsidP="00503D98">
            <w:pPr>
              <w:tabs>
                <w:tab w:val="left" w:pos="-720"/>
                <w:tab w:val="left" w:pos="0"/>
                <w:tab w:val="left" w:pos="259"/>
                <w:tab w:val="left" w:pos="604"/>
                <w:tab w:val="left" w:pos="816"/>
                <w:tab w:val="left" w:pos="1440"/>
              </w:tabs>
              <w:suppressAutoHyphens/>
              <w:spacing w:after="56"/>
              <w:jc w:val="center"/>
              <w:rPr>
                <w:ins w:id="1154" w:author="morayoa" w:date="2013-06-11T10:41:00Z"/>
                <w:rFonts w:ascii="Arial" w:hAnsi="Arial" w:cs="Arial"/>
                <w:sz w:val="20"/>
              </w:rPr>
            </w:pPr>
          </w:p>
        </w:tc>
      </w:tr>
    </w:tbl>
    <w:p w:rsidR="00CF3230" w:rsidRDefault="00CF3230" w:rsidP="001711D4">
      <w:pPr>
        <w:tabs>
          <w:tab w:val="left" w:pos="-720"/>
          <w:tab w:val="left" w:pos="0"/>
          <w:tab w:val="left" w:pos="259"/>
          <w:tab w:val="left" w:pos="604"/>
          <w:tab w:val="left" w:pos="816"/>
          <w:tab w:val="left" w:pos="1440"/>
        </w:tabs>
        <w:suppressAutoHyphens/>
        <w:jc w:val="both"/>
        <w:rPr>
          <w:ins w:id="1155" w:author="morayoa" w:date="2013-06-05T14:36:00Z"/>
          <w:rFonts w:ascii="Arial" w:hAnsi="Arial" w:cs="Arial"/>
          <w:sz w:val="20"/>
        </w:rPr>
      </w:pPr>
    </w:p>
    <w:p w:rsidR="008C443C" w:rsidRPr="00A12F15" w:rsidRDefault="00EF145E" w:rsidP="008C443C">
      <w:pPr>
        <w:tabs>
          <w:tab w:val="left" w:pos="-720"/>
          <w:tab w:val="left" w:pos="0"/>
          <w:tab w:val="left" w:pos="259"/>
          <w:tab w:val="left" w:pos="604"/>
          <w:tab w:val="left" w:pos="653"/>
          <w:tab w:val="left" w:pos="1440"/>
        </w:tabs>
        <w:suppressAutoHyphens/>
        <w:jc w:val="both"/>
        <w:rPr>
          <w:ins w:id="1156" w:author="morayoa" w:date="2013-06-11T10:44:00Z"/>
          <w:rFonts w:ascii="Arial" w:hAnsi="Arial" w:cs="Arial"/>
          <w:sz w:val="20"/>
        </w:rPr>
      </w:pPr>
      <w:ins w:id="1157" w:author="morayoa" w:date="2013-06-11T10:44:00Z">
        <w:r>
          <w:rPr>
            <w:rFonts w:ascii="Arial" w:hAnsi="Arial" w:cs="Arial"/>
            <w:sz w:val="20"/>
          </w:rPr>
          <w:t xml:space="preserve">(*) </w:t>
        </w:r>
        <w:r>
          <w:rPr>
            <w:rFonts w:ascii="Arial" w:hAnsi="Arial" w:cs="Arial"/>
            <w:sz w:val="20"/>
          </w:rPr>
          <w:tab/>
        </w:r>
        <w:r w:rsidR="008C443C" w:rsidRPr="00A12F15">
          <w:rPr>
            <w:rFonts w:ascii="Arial" w:hAnsi="Arial" w:cs="Arial"/>
            <w:sz w:val="20"/>
          </w:rPr>
          <w:t>The pulses sent by the displacement transducer (or simulator) to simulate belt movement</w:t>
        </w:r>
      </w:ins>
    </w:p>
    <w:p w:rsidR="008C443C" w:rsidRPr="00A12F15" w:rsidRDefault="00EF145E" w:rsidP="008C443C">
      <w:pPr>
        <w:tabs>
          <w:tab w:val="left" w:pos="-720"/>
          <w:tab w:val="left" w:pos="0"/>
          <w:tab w:val="left" w:pos="259"/>
          <w:tab w:val="left" w:pos="604"/>
          <w:tab w:val="left" w:pos="653"/>
          <w:tab w:val="left" w:pos="1440"/>
        </w:tabs>
        <w:suppressAutoHyphens/>
        <w:jc w:val="both"/>
        <w:rPr>
          <w:ins w:id="1158" w:author="morayoa" w:date="2013-06-11T10:44:00Z"/>
          <w:rFonts w:ascii="Arial" w:hAnsi="Arial" w:cs="Arial"/>
          <w:sz w:val="20"/>
        </w:rPr>
      </w:pPr>
      <w:ins w:id="1159" w:author="morayoa" w:date="2013-06-11T10:44:00Z">
        <w:r>
          <w:rPr>
            <w:rFonts w:ascii="Arial" w:hAnsi="Arial" w:cs="Arial"/>
            <w:sz w:val="20"/>
          </w:rPr>
          <w:t>(**)</w:t>
        </w:r>
        <w:r>
          <w:rPr>
            <w:rFonts w:ascii="Arial" w:hAnsi="Arial" w:cs="Arial"/>
            <w:sz w:val="20"/>
          </w:rPr>
          <w:tab/>
        </w:r>
        <w:r w:rsidR="008C443C" w:rsidRPr="00A12F15">
          <w:rPr>
            <w:rFonts w:ascii="Arial" w:hAnsi="Arial" w:cs="Arial"/>
            <w:sz w:val="20"/>
          </w:rPr>
          <w:t xml:space="preserve">See the Simulation page in section 1 for the simulated </w:t>
        </w:r>
        <w:proofErr w:type="spellStart"/>
        <w:r w:rsidR="008C443C" w:rsidRPr="00A12F15">
          <w:rPr>
            <w:rFonts w:ascii="Arial" w:hAnsi="Arial" w:cs="Arial"/>
            <w:sz w:val="20"/>
          </w:rPr>
          <w:t>totalization</w:t>
        </w:r>
        <w:proofErr w:type="spellEnd"/>
        <w:r w:rsidR="008C443C" w:rsidRPr="00A12F15">
          <w:rPr>
            <w:rFonts w:ascii="Arial" w:hAnsi="Arial" w:cs="Arial"/>
            <w:sz w:val="20"/>
          </w:rPr>
          <w:t xml:space="preserve"> calculation formula </w:t>
        </w:r>
      </w:ins>
    </w:p>
    <w:p w:rsidR="00CF3230" w:rsidRDefault="00EF145E" w:rsidP="008C443C">
      <w:pPr>
        <w:tabs>
          <w:tab w:val="left" w:pos="-720"/>
          <w:tab w:val="left" w:pos="0"/>
          <w:tab w:val="left" w:pos="259"/>
          <w:tab w:val="left" w:pos="604"/>
          <w:tab w:val="left" w:pos="816"/>
          <w:tab w:val="left" w:pos="1440"/>
        </w:tabs>
        <w:suppressAutoHyphens/>
        <w:jc w:val="both"/>
        <w:rPr>
          <w:ins w:id="1160" w:author="morayoa" w:date="2013-06-11T10:44:00Z"/>
          <w:rFonts w:ascii="Arial" w:hAnsi="Arial" w:cs="Arial"/>
          <w:sz w:val="20"/>
        </w:rPr>
      </w:pPr>
      <w:ins w:id="1161" w:author="morayoa" w:date="2013-06-11T10:44:00Z">
        <w:r>
          <w:rPr>
            <w:rFonts w:ascii="Arial" w:hAnsi="Arial" w:cs="Arial"/>
            <w:sz w:val="20"/>
          </w:rPr>
          <w:t>(***)</w:t>
        </w:r>
        <w:r>
          <w:rPr>
            <w:rFonts w:ascii="Arial" w:hAnsi="Arial" w:cs="Arial"/>
            <w:sz w:val="20"/>
          </w:rPr>
          <w:tab/>
        </w:r>
        <w:r w:rsidR="008C443C" w:rsidRPr="00A12F15">
          <w:rPr>
            <w:rFonts w:ascii="Arial" w:hAnsi="Arial" w:cs="Arial"/>
            <w:sz w:val="20"/>
          </w:rPr>
          <w:t>See the “Explanatory notes” section for the E % calculation formula</w:t>
        </w:r>
      </w:ins>
    </w:p>
    <w:p w:rsidR="008C443C" w:rsidRPr="00A12F15" w:rsidRDefault="008C443C" w:rsidP="008C443C">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
        <w:gridCol w:w="1260"/>
        <w:gridCol w:w="360"/>
        <w:gridCol w:w="1530"/>
      </w:tblGrid>
      <w:tr w:rsidR="007D3057" w:rsidRPr="00A12F15" w:rsidTr="00640313">
        <w:trPr>
          <w:trHeight w:hRule="exact" w:val="280"/>
        </w:trPr>
        <w:tc>
          <w:tcPr>
            <w:tcW w:w="360" w:type="dxa"/>
            <w:tcBorders>
              <w:top w:val="single" w:sz="4" w:space="0" w:color="auto"/>
              <w:left w:val="single" w:sz="4" w:space="0" w:color="auto"/>
              <w:bottom w:val="single" w:sz="4" w:space="0" w:color="auto"/>
              <w:right w:val="single" w:sz="4" w:space="0" w:color="auto"/>
            </w:tcBorders>
            <w:vAlign w:val="center"/>
          </w:tcPr>
          <w:p w:rsidR="007D3057" w:rsidRPr="00A12F15" w:rsidRDefault="007D3057" w:rsidP="00640313">
            <w:pPr>
              <w:tabs>
                <w:tab w:val="left" w:pos="-1440"/>
                <w:tab w:val="left" w:pos="-720"/>
                <w:tab w:val="left" w:pos="0"/>
                <w:tab w:val="left" w:pos="576"/>
                <w:tab w:val="left" w:pos="720"/>
              </w:tabs>
              <w:suppressAutoHyphens/>
              <w:ind w:right="-18"/>
              <w:jc w:val="right"/>
              <w:rPr>
                <w:rFonts w:ascii="Arial" w:hAnsi="Arial"/>
                <w:sz w:val="18"/>
              </w:rPr>
            </w:pPr>
          </w:p>
        </w:tc>
        <w:tc>
          <w:tcPr>
            <w:tcW w:w="1260" w:type="dxa"/>
            <w:tcBorders>
              <w:top w:val="nil"/>
              <w:left w:val="nil"/>
              <w:bottom w:val="nil"/>
              <w:right w:val="nil"/>
            </w:tcBorders>
            <w:vAlign w:val="center"/>
          </w:tcPr>
          <w:p w:rsidR="007D3057" w:rsidRPr="00A12F15" w:rsidRDefault="007D3057" w:rsidP="00640313">
            <w:pPr>
              <w:tabs>
                <w:tab w:val="left" w:pos="-1440"/>
                <w:tab w:val="left" w:pos="-720"/>
                <w:tab w:val="left" w:pos="0"/>
                <w:tab w:val="left" w:pos="576"/>
                <w:tab w:val="left" w:pos="720"/>
              </w:tabs>
              <w:suppressAutoHyphens/>
              <w:ind w:right="-720"/>
              <w:jc w:val="both"/>
              <w:rPr>
                <w:rFonts w:ascii="Arial" w:hAnsi="Arial"/>
                <w:sz w:val="18"/>
              </w:rPr>
            </w:pPr>
            <w:r w:rsidRPr="00A12F15">
              <w:rPr>
                <w:rFonts w:ascii="Arial" w:hAnsi="Arial"/>
                <w:sz w:val="18"/>
              </w:rPr>
              <w:t>Passed</w:t>
            </w:r>
          </w:p>
        </w:tc>
        <w:tc>
          <w:tcPr>
            <w:tcW w:w="360" w:type="dxa"/>
            <w:tcBorders>
              <w:top w:val="single" w:sz="4" w:space="0" w:color="auto"/>
              <w:left w:val="single" w:sz="4" w:space="0" w:color="auto"/>
              <w:bottom w:val="single" w:sz="4" w:space="0" w:color="auto"/>
              <w:right w:val="single" w:sz="4" w:space="0" w:color="auto"/>
            </w:tcBorders>
            <w:vAlign w:val="center"/>
          </w:tcPr>
          <w:p w:rsidR="007D3057" w:rsidRPr="00A12F15" w:rsidRDefault="007D3057" w:rsidP="00640313">
            <w:pPr>
              <w:tabs>
                <w:tab w:val="left" w:pos="-1440"/>
                <w:tab w:val="left" w:pos="-720"/>
                <w:tab w:val="left" w:pos="0"/>
                <w:tab w:val="left" w:pos="576"/>
                <w:tab w:val="left" w:pos="720"/>
              </w:tabs>
              <w:suppressAutoHyphens/>
              <w:ind w:right="-720"/>
              <w:jc w:val="both"/>
              <w:rPr>
                <w:rFonts w:ascii="Arial" w:hAnsi="Arial"/>
                <w:sz w:val="18"/>
              </w:rPr>
            </w:pPr>
          </w:p>
        </w:tc>
        <w:tc>
          <w:tcPr>
            <w:tcW w:w="1530" w:type="dxa"/>
            <w:tcBorders>
              <w:top w:val="nil"/>
              <w:left w:val="nil"/>
              <w:bottom w:val="nil"/>
              <w:right w:val="nil"/>
            </w:tcBorders>
            <w:vAlign w:val="center"/>
          </w:tcPr>
          <w:p w:rsidR="007D3057" w:rsidRPr="00A12F15" w:rsidRDefault="007D3057" w:rsidP="00640313">
            <w:pPr>
              <w:tabs>
                <w:tab w:val="left" w:pos="-1440"/>
                <w:tab w:val="left" w:pos="-720"/>
                <w:tab w:val="left" w:pos="0"/>
                <w:tab w:val="left" w:pos="576"/>
                <w:tab w:val="left" w:pos="720"/>
              </w:tabs>
              <w:suppressAutoHyphens/>
              <w:ind w:right="-720"/>
              <w:jc w:val="both"/>
              <w:rPr>
                <w:rFonts w:ascii="Arial" w:hAnsi="Arial"/>
                <w:sz w:val="18"/>
              </w:rPr>
            </w:pPr>
            <w:r w:rsidRPr="00A12F15">
              <w:rPr>
                <w:rFonts w:ascii="Arial" w:hAnsi="Arial"/>
                <w:sz w:val="18"/>
              </w:rPr>
              <w:t>Failed</w:t>
            </w:r>
          </w:p>
        </w:tc>
      </w:tr>
    </w:tbl>
    <w:p w:rsidR="00CF3230" w:rsidRDefault="00CF3230" w:rsidP="00514815">
      <w:pPr>
        <w:tabs>
          <w:tab w:val="left" w:pos="-720"/>
          <w:tab w:val="left" w:pos="0"/>
          <w:tab w:val="left" w:pos="259"/>
          <w:tab w:val="left" w:pos="604"/>
          <w:tab w:val="left" w:pos="816"/>
          <w:tab w:val="left" w:pos="1440"/>
        </w:tabs>
        <w:suppressAutoHyphens/>
        <w:jc w:val="both"/>
        <w:rPr>
          <w:ins w:id="1162" w:author="morayoa" w:date="2013-06-05T14:36:00Z"/>
          <w:rFonts w:ascii="Arial" w:hAnsi="Arial" w:cs="Arial"/>
          <w:sz w:val="20"/>
        </w:rPr>
      </w:pPr>
    </w:p>
    <w:p w:rsidR="00514815" w:rsidRPr="00A12F15" w:rsidRDefault="00514815" w:rsidP="00514815">
      <w:pPr>
        <w:tabs>
          <w:tab w:val="left" w:pos="-720"/>
          <w:tab w:val="left" w:pos="0"/>
          <w:tab w:val="left" w:pos="259"/>
          <w:tab w:val="left" w:pos="604"/>
          <w:tab w:val="left" w:pos="816"/>
          <w:tab w:val="left" w:pos="1440"/>
        </w:tabs>
        <w:suppressAutoHyphens/>
        <w:jc w:val="both"/>
        <w:rPr>
          <w:rFonts w:ascii="Arial" w:hAnsi="Arial" w:cs="Arial"/>
          <w:sz w:val="20"/>
        </w:rPr>
      </w:pPr>
      <w:del w:id="1163" w:author="morayoa" w:date="2013-06-06T09:05:00Z">
        <w:r w:rsidRPr="00A12F15" w:rsidDel="00DC255E">
          <w:rPr>
            <w:rFonts w:ascii="Arial" w:hAnsi="Arial" w:cs="Arial"/>
            <w:sz w:val="20"/>
          </w:rPr>
          <w:delText>Remarks</w:delText>
        </w:r>
      </w:del>
      <w:ins w:id="1164" w:author="morayoa" w:date="2013-06-06T09:05:00Z">
        <w:r w:rsidR="00DC255E">
          <w:rPr>
            <w:rFonts w:ascii="Arial" w:hAnsi="Arial" w:cs="Arial"/>
            <w:sz w:val="20"/>
          </w:rPr>
          <w:t>Observations</w:t>
        </w:r>
      </w:ins>
      <w:r w:rsidRPr="00A12F15">
        <w:rPr>
          <w:rFonts w:ascii="Arial" w:hAnsi="Arial" w:cs="Arial"/>
          <w:sz w:val="20"/>
        </w:rPr>
        <w:t>:</w:t>
      </w:r>
    </w:p>
    <w:p w:rsidR="007D3057" w:rsidRPr="00A12F15" w:rsidRDefault="0075580A">
      <w:pPr>
        <w:tabs>
          <w:tab w:val="left" w:pos="-720"/>
          <w:tab w:val="left" w:pos="0"/>
          <w:tab w:val="left" w:pos="259"/>
          <w:tab w:val="left" w:pos="604"/>
          <w:tab w:val="left" w:pos="816"/>
          <w:tab w:val="left" w:pos="1440"/>
        </w:tabs>
        <w:suppressAutoHyphens/>
        <w:jc w:val="both"/>
        <w:rPr>
          <w:rFonts w:ascii="Arial" w:hAnsi="Arial" w:cs="Arial"/>
          <w:sz w:val="20"/>
          <w:lang w:val="fr-BE"/>
        </w:rPr>
      </w:pPr>
      <w:ins w:id="1165" w:author="morayoa" w:date="2013-06-05T14:41:00Z">
        <w:r>
          <w:rPr>
            <w:rFonts w:ascii="Arial" w:hAnsi="Arial" w:cs="Arial"/>
            <w:sz w:val="16"/>
            <w:szCs w:val="16"/>
          </w:rPr>
          <w:t xml:space="preserve">Include information that affect the test condition, </w:t>
        </w:r>
      </w:ins>
      <w:ins w:id="1166" w:author="morayoa" w:date="2013-06-06T09:50:00Z">
        <w:r w:rsidR="00B05592">
          <w:rPr>
            <w:rFonts w:ascii="Arial" w:hAnsi="Arial" w:cs="Arial"/>
            <w:sz w:val="16"/>
            <w:szCs w:val="16"/>
          </w:rPr>
          <w:t xml:space="preserve">as indicated in the last paragraph </w:t>
        </w:r>
      </w:ins>
      <w:ins w:id="1167" w:author="morayoa" w:date="2013-06-05T14:41:00Z">
        <w:r>
          <w:rPr>
            <w:rFonts w:ascii="Arial" w:hAnsi="Arial" w:cs="Arial"/>
            <w:sz w:val="16"/>
            <w:szCs w:val="16"/>
          </w:rPr>
          <w:t>of R 50-1 &amp; -2, A.7.1</w:t>
        </w:r>
      </w:ins>
    </w:p>
    <w:p w:rsidR="00A85395" w:rsidRDefault="00A85395">
      <w:pPr>
        <w:tabs>
          <w:tab w:val="left" w:pos="-720"/>
          <w:tab w:val="left" w:pos="0"/>
          <w:tab w:val="left" w:pos="259"/>
          <w:tab w:val="left" w:pos="604"/>
          <w:tab w:val="left" w:pos="816"/>
          <w:tab w:val="left" w:pos="1440"/>
        </w:tabs>
        <w:suppressAutoHyphens/>
        <w:jc w:val="both"/>
        <w:rPr>
          <w:rFonts w:ascii="Arial" w:hAnsi="Arial" w:cs="Arial"/>
          <w:sz w:val="20"/>
          <w:lang w:val="fr-BE"/>
        </w:rPr>
      </w:pPr>
    </w:p>
    <w:p w:rsidR="00CF3230" w:rsidRDefault="00CF3230">
      <w:pPr>
        <w:tabs>
          <w:tab w:val="left" w:pos="-720"/>
          <w:tab w:val="left" w:pos="0"/>
          <w:tab w:val="left" w:pos="259"/>
          <w:tab w:val="left" w:pos="604"/>
          <w:tab w:val="left" w:pos="816"/>
          <w:tab w:val="left" w:pos="1440"/>
        </w:tabs>
        <w:suppressAutoHyphens/>
        <w:jc w:val="both"/>
        <w:rPr>
          <w:ins w:id="1168" w:author="morayoa" w:date="2013-06-11T10:53:00Z"/>
          <w:rFonts w:ascii="Arial" w:hAnsi="Arial" w:cs="Arial"/>
          <w:sz w:val="20"/>
          <w:lang w:val="fr-BE"/>
        </w:rPr>
      </w:pPr>
    </w:p>
    <w:p w:rsidR="00EF145E" w:rsidRDefault="00EF145E">
      <w:pPr>
        <w:tabs>
          <w:tab w:val="left" w:pos="-720"/>
          <w:tab w:val="left" w:pos="0"/>
          <w:tab w:val="left" w:pos="259"/>
          <w:tab w:val="left" w:pos="604"/>
          <w:tab w:val="left" w:pos="816"/>
          <w:tab w:val="left" w:pos="1440"/>
        </w:tabs>
        <w:suppressAutoHyphens/>
        <w:jc w:val="both"/>
        <w:rPr>
          <w:ins w:id="1169" w:author="morayoa" w:date="2013-06-11T10:53:00Z"/>
          <w:rFonts w:ascii="Arial" w:hAnsi="Arial" w:cs="Arial"/>
          <w:sz w:val="20"/>
          <w:lang w:val="fr-BE"/>
        </w:rPr>
      </w:pPr>
    </w:p>
    <w:p w:rsidR="00EF145E" w:rsidRDefault="00EF145E">
      <w:pPr>
        <w:tabs>
          <w:tab w:val="left" w:pos="-720"/>
          <w:tab w:val="left" w:pos="0"/>
          <w:tab w:val="left" w:pos="259"/>
          <w:tab w:val="left" w:pos="604"/>
          <w:tab w:val="left" w:pos="816"/>
          <w:tab w:val="left" w:pos="1440"/>
        </w:tabs>
        <w:suppressAutoHyphens/>
        <w:jc w:val="both"/>
        <w:rPr>
          <w:ins w:id="1170" w:author="morayoa" w:date="2013-06-11T10:53:00Z"/>
          <w:rFonts w:ascii="Arial" w:hAnsi="Arial" w:cs="Arial"/>
          <w:sz w:val="20"/>
          <w:lang w:val="fr-BE"/>
        </w:rPr>
      </w:pPr>
    </w:p>
    <w:p w:rsidR="00EF145E" w:rsidRDefault="00EF145E">
      <w:pPr>
        <w:tabs>
          <w:tab w:val="left" w:pos="-720"/>
          <w:tab w:val="left" w:pos="0"/>
          <w:tab w:val="left" w:pos="259"/>
          <w:tab w:val="left" w:pos="604"/>
          <w:tab w:val="left" w:pos="816"/>
          <w:tab w:val="left" w:pos="1440"/>
        </w:tabs>
        <w:suppressAutoHyphens/>
        <w:jc w:val="both"/>
        <w:rPr>
          <w:rFonts w:ascii="Arial" w:hAnsi="Arial" w:cs="Arial"/>
          <w:sz w:val="20"/>
          <w:lang w:val="fr-BE"/>
        </w:rPr>
      </w:pPr>
    </w:p>
    <w:p w:rsidR="00CF3230" w:rsidRDefault="00CF3230">
      <w:pPr>
        <w:tabs>
          <w:tab w:val="left" w:pos="-720"/>
          <w:tab w:val="left" w:pos="0"/>
          <w:tab w:val="left" w:pos="259"/>
          <w:tab w:val="left" w:pos="604"/>
          <w:tab w:val="left" w:pos="816"/>
          <w:tab w:val="left" w:pos="1440"/>
        </w:tabs>
        <w:suppressAutoHyphens/>
        <w:jc w:val="both"/>
        <w:rPr>
          <w:rFonts w:ascii="Arial" w:hAnsi="Arial" w:cs="Arial"/>
          <w:sz w:val="20"/>
          <w:lang w:val="fr-BE"/>
        </w:rPr>
      </w:pPr>
    </w:p>
    <w:p w:rsidR="00CF3230" w:rsidRDefault="00CF3230">
      <w:pPr>
        <w:tabs>
          <w:tab w:val="left" w:pos="-720"/>
          <w:tab w:val="left" w:pos="0"/>
          <w:tab w:val="left" w:pos="259"/>
          <w:tab w:val="left" w:pos="604"/>
          <w:tab w:val="left" w:pos="816"/>
          <w:tab w:val="left" w:pos="1440"/>
        </w:tabs>
        <w:suppressAutoHyphens/>
        <w:jc w:val="both"/>
        <w:rPr>
          <w:rFonts w:ascii="Arial" w:hAnsi="Arial" w:cs="Arial"/>
          <w:sz w:val="20"/>
          <w:lang w:val="fr-BE"/>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lang w:val="fr-BE"/>
        </w:rPr>
      </w:pPr>
      <w:r w:rsidRPr="00A12F15">
        <w:rPr>
          <w:rFonts w:ascii="Arial" w:hAnsi="Arial" w:cs="Arial"/>
          <w:sz w:val="20"/>
          <w:lang w:val="fr-BE"/>
        </w:rPr>
        <w:lastRenderedPageBreak/>
        <w:t>1.5.4</w:t>
      </w:r>
      <w:r w:rsidRPr="00A12F15">
        <w:rPr>
          <w:rFonts w:ascii="Arial" w:hAnsi="Arial" w:cs="Arial"/>
          <w:sz w:val="20"/>
          <w:lang w:val="fr-BE"/>
        </w:rPr>
        <w:tab/>
      </w:r>
      <w:r w:rsidR="000450FD" w:rsidRPr="00A12F15">
        <w:rPr>
          <w:rFonts w:ascii="Arial" w:hAnsi="Arial" w:cs="Arial"/>
          <w:sz w:val="20"/>
          <w:lang w:val="fr-BE"/>
        </w:rPr>
        <w:tab/>
      </w:r>
      <w:r w:rsidR="00EF3BDC">
        <w:rPr>
          <w:rFonts w:ascii="Arial" w:hAnsi="Arial" w:cs="Arial"/>
          <w:sz w:val="20"/>
          <w:lang w:val="fr-BE"/>
        </w:rPr>
        <w:t>M</w:t>
      </w:r>
      <w:r w:rsidR="00A230F3" w:rsidRPr="00A12F15">
        <w:rPr>
          <w:rFonts w:ascii="Arial" w:hAnsi="Arial" w:cs="Arial"/>
          <w:sz w:val="20"/>
          <w:lang w:val="fr-BE"/>
        </w:rPr>
        <w:t xml:space="preserve">ains </w:t>
      </w:r>
      <w:r w:rsidR="00C1442F" w:rsidRPr="00A12F15">
        <w:rPr>
          <w:rFonts w:ascii="Arial" w:hAnsi="Arial" w:cs="Arial"/>
          <w:sz w:val="20"/>
          <w:lang w:val="fr-BE"/>
        </w:rPr>
        <w:t xml:space="preserve">voltage variation </w:t>
      </w:r>
      <w:r w:rsidRPr="00A12F15">
        <w:rPr>
          <w:rFonts w:ascii="Arial" w:hAnsi="Arial" w:cs="Arial"/>
          <w:sz w:val="20"/>
          <w:lang w:val="fr-BE"/>
        </w:rPr>
        <w:t xml:space="preserve">(R 50-1, </w:t>
      </w:r>
      <w:r w:rsidR="00794A1C">
        <w:rPr>
          <w:rFonts w:ascii="Arial" w:hAnsi="Arial" w:cs="Arial"/>
          <w:sz w:val="20"/>
          <w:lang w:val="fr-BE"/>
        </w:rPr>
        <w:t>2.7.4</w:t>
      </w:r>
      <w:r w:rsidR="00C96D52" w:rsidRPr="00A12F15">
        <w:rPr>
          <w:rFonts w:ascii="Arial" w:hAnsi="Arial" w:cs="Arial"/>
          <w:sz w:val="20"/>
          <w:lang w:val="fr-BE"/>
        </w:rPr>
        <w:t>.3</w:t>
      </w:r>
      <w:r w:rsidRPr="00A12F15">
        <w:rPr>
          <w:rFonts w:ascii="Arial" w:hAnsi="Arial" w:cs="Arial"/>
          <w:sz w:val="20"/>
          <w:lang w:val="fr-BE"/>
        </w:rPr>
        <w:t xml:space="preserve"> &amp; </w:t>
      </w:r>
      <w:r w:rsidR="00353435" w:rsidRPr="00A12F15">
        <w:rPr>
          <w:rFonts w:ascii="Arial" w:hAnsi="Arial" w:cs="Arial"/>
          <w:sz w:val="20"/>
          <w:lang w:val="fr-BE"/>
        </w:rPr>
        <w:t>4.5.4</w:t>
      </w:r>
      <w:r w:rsidRPr="00A12F15">
        <w:rPr>
          <w:rFonts w:ascii="Arial" w:hAnsi="Arial" w:cs="Arial"/>
          <w:sz w:val="20"/>
          <w:lang w:val="fr-BE"/>
        </w:rPr>
        <w:t>)</w:t>
      </w:r>
    </w:p>
    <w:p w:rsidR="00353435" w:rsidRPr="00A12F15" w:rsidRDefault="00353435">
      <w:pPr>
        <w:tabs>
          <w:tab w:val="left" w:pos="-720"/>
          <w:tab w:val="left" w:pos="0"/>
          <w:tab w:val="left" w:pos="259"/>
          <w:tab w:val="left" w:pos="604"/>
          <w:tab w:val="left" w:pos="816"/>
          <w:tab w:val="left" w:pos="1440"/>
        </w:tabs>
        <w:suppressAutoHyphens/>
        <w:jc w:val="both"/>
        <w:rPr>
          <w:rFonts w:ascii="Arial" w:hAnsi="Arial" w:cs="Arial"/>
          <w:sz w:val="20"/>
          <w:lang w:val="fr-BE"/>
        </w:rPr>
      </w:pPr>
    </w:p>
    <w:p w:rsidR="00353435" w:rsidRPr="00E72EF8" w:rsidRDefault="00AB5228">
      <w:pPr>
        <w:tabs>
          <w:tab w:val="left" w:pos="-720"/>
          <w:tab w:val="left" w:pos="0"/>
          <w:tab w:val="left" w:pos="259"/>
          <w:tab w:val="left" w:pos="604"/>
          <w:tab w:val="left" w:pos="816"/>
          <w:tab w:val="left" w:pos="1440"/>
        </w:tabs>
        <w:suppressAutoHyphens/>
        <w:jc w:val="both"/>
        <w:rPr>
          <w:rFonts w:ascii="Arial" w:hAnsi="Arial" w:cs="Arial"/>
          <w:sz w:val="20"/>
        </w:rPr>
      </w:pPr>
      <w:r w:rsidRPr="00E72EF8">
        <w:rPr>
          <w:rFonts w:ascii="Arial" w:hAnsi="Arial" w:cs="Arial"/>
          <w:sz w:val="20"/>
        </w:rPr>
        <w:t>1.5.4.1</w:t>
      </w:r>
      <w:r w:rsidRPr="00E72EF8">
        <w:rPr>
          <w:rFonts w:ascii="Arial" w:hAnsi="Arial" w:cs="Arial"/>
          <w:sz w:val="20"/>
        </w:rPr>
        <w:tab/>
        <w:t>AC mains voltage variation (A.7.2.4)</w:t>
      </w:r>
    </w:p>
    <w:p w:rsidR="001E2D97" w:rsidRPr="00E72EF8"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2" w:type="dxa"/>
          <w:right w:w="112" w:type="dxa"/>
        </w:tblCellMar>
        <w:tblLook w:val="0000"/>
      </w:tblPr>
      <w:tblGrid>
        <w:gridCol w:w="3686"/>
        <w:gridCol w:w="1181"/>
        <w:gridCol w:w="1087"/>
        <w:gridCol w:w="992"/>
        <w:gridCol w:w="1559"/>
      </w:tblGrid>
      <w:tr w:rsidR="00E14CA6" w:rsidRPr="00A12F15" w:rsidTr="00870A73">
        <w:trPr>
          <w:trHeight w:hRule="exact" w:val="283"/>
        </w:trPr>
        <w:tc>
          <w:tcPr>
            <w:tcW w:w="3686" w:type="dxa"/>
            <w:tcBorders>
              <w:right w:val="nil"/>
            </w:tcBorders>
          </w:tcPr>
          <w:p w:rsidR="00E14CA6" w:rsidRPr="00A12F15" w:rsidRDefault="00FC47BA" w:rsidP="00E14CA6">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fldChar w:fldCharType="begin"/>
            </w:r>
            <w:r w:rsidR="00E14CA6" w:rsidRPr="00A12F15">
              <w:rPr>
                <w:rFonts w:ascii="Arial" w:hAnsi="Arial" w:cs="Arial"/>
                <w:sz w:val="20"/>
              </w:rPr>
              <w:instrText xml:space="preserve">PRIVATE </w:instrText>
            </w:r>
            <w:r w:rsidRPr="00A12F15">
              <w:rPr>
                <w:rFonts w:ascii="Arial" w:hAnsi="Arial" w:cs="Arial"/>
                <w:sz w:val="20"/>
              </w:rPr>
              <w:fldChar w:fldCharType="end"/>
            </w:r>
            <w:r w:rsidR="00E14CA6" w:rsidRPr="00A12F15">
              <w:rPr>
                <w:rFonts w:ascii="Arial" w:hAnsi="Arial" w:cs="Arial"/>
                <w:sz w:val="20"/>
              </w:rPr>
              <w:t>Application No.</w:t>
            </w:r>
            <w:proofErr w:type="gramStart"/>
            <w:r w:rsidR="00E14CA6" w:rsidRPr="00A12F15">
              <w:rPr>
                <w:rFonts w:ascii="Arial" w:hAnsi="Arial" w:cs="Arial"/>
                <w:sz w:val="20"/>
              </w:rPr>
              <w:t>:      ...........................</w:t>
            </w:r>
            <w:proofErr w:type="gramEnd"/>
          </w:p>
        </w:tc>
        <w:tc>
          <w:tcPr>
            <w:tcW w:w="1181" w:type="dxa"/>
            <w:tcBorders>
              <w:left w:val="nil"/>
            </w:tcBorders>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87" w:type="dxa"/>
          </w:tcPr>
          <w:p w:rsidR="00E14CA6" w:rsidRPr="00A12F15" w:rsidRDefault="00E14CA6" w:rsidP="00E14CA6">
            <w:pPr>
              <w:tabs>
                <w:tab w:val="center" w:pos="665"/>
              </w:tabs>
              <w:suppressAutoHyphens/>
              <w:spacing w:after="56"/>
              <w:rPr>
                <w:rFonts w:ascii="Arial" w:hAnsi="Arial" w:cs="Arial"/>
                <w:sz w:val="20"/>
              </w:rPr>
            </w:pPr>
            <w:r w:rsidRPr="00A12F15">
              <w:rPr>
                <w:rFonts w:ascii="Arial" w:hAnsi="Arial" w:cs="Arial"/>
                <w:sz w:val="20"/>
              </w:rPr>
              <w:tab/>
              <w:t>At start</w:t>
            </w:r>
          </w:p>
        </w:tc>
        <w:tc>
          <w:tcPr>
            <w:tcW w:w="992" w:type="dxa"/>
            <w:tcBorders>
              <w:bottom w:val="single" w:sz="4" w:space="0" w:color="auto"/>
            </w:tcBorders>
          </w:tcPr>
          <w:p w:rsidR="00E14CA6" w:rsidRPr="00A12F15" w:rsidRDefault="00E14CA6" w:rsidP="00E14CA6">
            <w:pPr>
              <w:tabs>
                <w:tab w:val="center" w:pos="574"/>
              </w:tabs>
              <w:suppressAutoHyphens/>
              <w:spacing w:after="56"/>
              <w:rPr>
                <w:rFonts w:ascii="Arial" w:hAnsi="Arial" w:cs="Arial"/>
                <w:sz w:val="20"/>
              </w:rPr>
            </w:pPr>
            <w:r w:rsidRPr="00A12F15">
              <w:rPr>
                <w:rFonts w:ascii="Arial" w:hAnsi="Arial" w:cs="Arial"/>
                <w:sz w:val="20"/>
              </w:rPr>
              <w:tab/>
              <w:t>At end</w:t>
            </w:r>
          </w:p>
        </w:tc>
        <w:tc>
          <w:tcPr>
            <w:tcW w:w="1559" w:type="dxa"/>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p>
        </w:tc>
      </w:tr>
      <w:tr w:rsidR="00E14CA6" w:rsidRPr="00A12F15" w:rsidTr="00870A73">
        <w:trPr>
          <w:trHeight w:hRule="exact" w:val="283"/>
        </w:trPr>
        <w:tc>
          <w:tcPr>
            <w:tcW w:w="3686" w:type="dxa"/>
            <w:tcBorders>
              <w:bottom w:val="single" w:sz="4" w:space="0" w:color="auto"/>
            </w:tcBorders>
          </w:tcPr>
          <w:p w:rsidR="00E14CA6" w:rsidRPr="00A12F15" w:rsidRDefault="00451C6B" w:rsidP="00E14CA6">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Type</w:t>
            </w:r>
            <w:r w:rsidR="00E14CA6" w:rsidRPr="00A12F15">
              <w:rPr>
                <w:rFonts w:ascii="Arial" w:hAnsi="Arial" w:cs="Arial"/>
                <w:sz w:val="20"/>
              </w:rPr>
              <w:t xml:space="preserve"> designation</w:t>
            </w:r>
            <w:proofErr w:type="gramStart"/>
            <w:r w:rsidR="00E14CA6" w:rsidRPr="00A12F15">
              <w:rPr>
                <w:rFonts w:ascii="Arial" w:hAnsi="Arial" w:cs="Arial"/>
                <w:sz w:val="20"/>
              </w:rPr>
              <w:t>:  ........................</w:t>
            </w:r>
            <w:proofErr w:type="gramEnd"/>
          </w:p>
        </w:tc>
        <w:tc>
          <w:tcPr>
            <w:tcW w:w="1181" w:type="dxa"/>
          </w:tcPr>
          <w:p w:rsidR="00E14CA6" w:rsidRPr="00A12F15" w:rsidRDefault="00E14CA6" w:rsidP="009F74E3">
            <w:pPr>
              <w:tabs>
                <w:tab w:val="left" w:pos="-720"/>
                <w:tab w:val="left" w:pos="0"/>
                <w:tab w:val="left" w:pos="171"/>
                <w:tab w:val="left" w:pos="259"/>
                <w:tab w:val="left" w:pos="816"/>
                <w:tab w:val="left" w:pos="1440"/>
              </w:tabs>
              <w:suppressAutoHyphens/>
              <w:spacing w:after="56"/>
              <w:rPr>
                <w:rFonts w:ascii="Arial" w:hAnsi="Arial" w:cs="Arial"/>
                <w:sz w:val="20"/>
              </w:rPr>
            </w:pPr>
            <w:r w:rsidRPr="00A12F15">
              <w:rPr>
                <w:rFonts w:ascii="Arial" w:hAnsi="Arial" w:cs="Arial"/>
                <w:sz w:val="20"/>
              </w:rPr>
              <w:t>Temp:</w:t>
            </w:r>
          </w:p>
        </w:tc>
        <w:tc>
          <w:tcPr>
            <w:tcW w:w="1087" w:type="dxa"/>
            <w:tcBorders>
              <w:bottom w:val="single" w:sz="4" w:space="0" w:color="auto"/>
            </w:tcBorders>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92" w:type="dxa"/>
            <w:tcBorders>
              <w:bottom w:val="single" w:sz="4" w:space="0" w:color="auto"/>
            </w:tcBorders>
            <w:shd w:val="pct60" w:color="auto" w:fill="auto"/>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r w:rsidRPr="00A12F15">
              <w:rPr>
                <w:rFonts w:ascii="Arial" w:hAnsi="Arial" w:cs="Arial"/>
                <w:sz w:val="20"/>
              </w:rPr>
              <w:sym w:font="Symbol" w:char="F0B0"/>
            </w:r>
            <w:r w:rsidRPr="00A12F15">
              <w:rPr>
                <w:rFonts w:ascii="Arial" w:hAnsi="Arial" w:cs="Arial"/>
                <w:sz w:val="20"/>
              </w:rPr>
              <w:t>C</w:t>
            </w:r>
          </w:p>
        </w:tc>
      </w:tr>
      <w:tr w:rsidR="00E14CA6" w:rsidRPr="00A12F15" w:rsidTr="00870A73">
        <w:trPr>
          <w:trHeight w:hRule="exact" w:val="283"/>
        </w:trPr>
        <w:tc>
          <w:tcPr>
            <w:tcW w:w="3686" w:type="dxa"/>
            <w:tcBorders>
              <w:bottom w:val="nil"/>
            </w:tcBorders>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Observer</w:t>
            </w:r>
            <w:proofErr w:type="gramStart"/>
            <w:r w:rsidRPr="00A12F15">
              <w:rPr>
                <w:rFonts w:ascii="Arial" w:hAnsi="Arial" w:cs="Arial"/>
                <w:sz w:val="20"/>
              </w:rPr>
              <w:t>:             .............................</w:t>
            </w:r>
            <w:proofErr w:type="gramEnd"/>
          </w:p>
        </w:tc>
        <w:tc>
          <w:tcPr>
            <w:tcW w:w="1181" w:type="dxa"/>
          </w:tcPr>
          <w:p w:rsidR="00E14CA6" w:rsidRPr="00A12F15" w:rsidRDefault="00E14CA6" w:rsidP="009F74E3">
            <w:pPr>
              <w:tabs>
                <w:tab w:val="left" w:pos="171"/>
                <w:tab w:val="right" w:pos="4642"/>
              </w:tabs>
              <w:suppressAutoHyphens/>
              <w:spacing w:after="56"/>
              <w:rPr>
                <w:rFonts w:ascii="Arial" w:hAnsi="Arial" w:cs="Arial"/>
                <w:sz w:val="20"/>
              </w:rPr>
            </w:pPr>
            <w:r w:rsidRPr="00A12F15">
              <w:rPr>
                <w:rFonts w:ascii="Arial" w:hAnsi="Arial" w:cs="Arial"/>
                <w:sz w:val="20"/>
              </w:rPr>
              <w:t>Rel. h:</w:t>
            </w:r>
          </w:p>
        </w:tc>
        <w:tc>
          <w:tcPr>
            <w:tcW w:w="1087" w:type="dxa"/>
            <w:shd w:val="pct60" w:color="auto" w:fill="auto"/>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92" w:type="dxa"/>
            <w:tcBorders>
              <w:bottom w:val="single" w:sz="4" w:space="0" w:color="auto"/>
            </w:tcBorders>
            <w:shd w:val="pct60" w:color="auto" w:fill="auto"/>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
        </w:tc>
      </w:tr>
      <w:tr w:rsidR="00E14CA6" w:rsidRPr="00A12F15" w:rsidTr="00870A73">
        <w:trPr>
          <w:trHeight w:hRule="exact" w:val="283"/>
        </w:trPr>
        <w:tc>
          <w:tcPr>
            <w:tcW w:w="3686" w:type="dxa"/>
            <w:tcBorders>
              <w:top w:val="nil"/>
              <w:bottom w:val="nil"/>
            </w:tcBorders>
          </w:tcPr>
          <w:p w:rsidR="00E14CA6" w:rsidRPr="00A12F15" w:rsidRDefault="00E14CA6" w:rsidP="00E14CA6">
            <w:pPr>
              <w:tabs>
                <w:tab w:val="right" w:pos="4642"/>
              </w:tabs>
              <w:suppressAutoHyphens/>
              <w:spacing w:after="56"/>
              <w:rPr>
                <w:rFonts w:ascii="Arial" w:hAnsi="Arial" w:cs="Arial"/>
                <w:sz w:val="20"/>
              </w:rPr>
            </w:pPr>
          </w:p>
        </w:tc>
        <w:tc>
          <w:tcPr>
            <w:tcW w:w="1181" w:type="dxa"/>
          </w:tcPr>
          <w:p w:rsidR="00E14CA6" w:rsidRPr="00A12F15" w:rsidRDefault="00E14CA6" w:rsidP="009F74E3">
            <w:pPr>
              <w:tabs>
                <w:tab w:val="right" w:pos="4642"/>
              </w:tabs>
              <w:suppressAutoHyphens/>
              <w:spacing w:after="56"/>
              <w:rPr>
                <w:rFonts w:ascii="Arial" w:hAnsi="Arial" w:cs="Arial"/>
                <w:sz w:val="20"/>
              </w:rPr>
            </w:pPr>
            <w:r w:rsidRPr="00A12F15">
              <w:rPr>
                <w:rFonts w:ascii="Arial" w:hAnsi="Arial" w:cs="Arial"/>
                <w:sz w:val="20"/>
              </w:rPr>
              <w:t>Date:</w:t>
            </w:r>
            <w:r w:rsidRPr="00A12F15">
              <w:rPr>
                <w:rFonts w:ascii="Arial" w:hAnsi="Arial" w:cs="Arial"/>
                <w:sz w:val="20"/>
              </w:rPr>
              <w:tab/>
              <w:t>Date:</w:t>
            </w:r>
          </w:p>
        </w:tc>
        <w:tc>
          <w:tcPr>
            <w:tcW w:w="1087" w:type="dxa"/>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92" w:type="dxa"/>
            <w:shd w:val="pct60" w:color="auto" w:fill="auto"/>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roofErr w:type="spellStart"/>
            <w:r w:rsidR="002829F3" w:rsidRPr="00A12F15">
              <w:rPr>
                <w:rFonts w:ascii="Arial" w:hAnsi="Arial" w:cs="Arial"/>
                <w:sz w:val="20"/>
              </w:rPr>
              <w:t>yyyy</w:t>
            </w:r>
            <w:proofErr w:type="spellEnd"/>
            <w:r w:rsidR="002829F3" w:rsidRPr="00A12F15">
              <w:rPr>
                <w:rFonts w:ascii="Arial" w:hAnsi="Arial" w:cs="Arial"/>
                <w:sz w:val="20"/>
              </w:rPr>
              <w:t>-mm-</w:t>
            </w:r>
            <w:proofErr w:type="spellStart"/>
            <w:r w:rsidR="002829F3" w:rsidRPr="00A12F15">
              <w:rPr>
                <w:rFonts w:ascii="Arial" w:hAnsi="Arial" w:cs="Arial"/>
                <w:sz w:val="20"/>
              </w:rPr>
              <w:t>dd</w:t>
            </w:r>
            <w:proofErr w:type="spellEnd"/>
          </w:p>
        </w:tc>
      </w:tr>
      <w:tr w:rsidR="00E14CA6" w:rsidRPr="00A12F15" w:rsidTr="00870A73">
        <w:trPr>
          <w:trHeight w:hRule="exact" w:val="274"/>
        </w:trPr>
        <w:tc>
          <w:tcPr>
            <w:tcW w:w="3686" w:type="dxa"/>
            <w:tcBorders>
              <w:top w:val="nil"/>
            </w:tcBorders>
          </w:tcPr>
          <w:p w:rsidR="00E14CA6" w:rsidRPr="00A12F15" w:rsidRDefault="00E14CA6" w:rsidP="00E14CA6">
            <w:pPr>
              <w:tabs>
                <w:tab w:val="right" w:pos="4642"/>
              </w:tabs>
              <w:suppressAutoHyphens/>
              <w:spacing w:after="56"/>
              <w:rPr>
                <w:rFonts w:ascii="Arial" w:hAnsi="Arial" w:cs="Arial"/>
                <w:sz w:val="20"/>
              </w:rPr>
            </w:pPr>
          </w:p>
        </w:tc>
        <w:tc>
          <w:tcPr>
            <w:tcW w:w="1181" w:type="dxa"/>
          </w:tcPr>
          <w:p w:rsidR="00E14CA6" w:rsidRPr="00A12F15" w:rsidRDefault="00E14CA6" w:rsidP="009F74E3">
            <w:pPr>
              <w:tabs>
                <w:tab w:val="right" w:pos="4642"/>
              </w:tabs>
              <w:suppressAutoHyphens/>
              <w:spacing w:after="56"/>
              <w:rPr>
                <w:rFonts w:ascii="Arial" w:hAnsi="Arial" w:cs="Arial"/>
                <w:sz w:val="20"/>
              </w:rPr>
            </w:pPr>
            <w:r w:rsidRPr="00A12F15">
              <w:rPr>
                <w:rFonts w:ascii="Arial" w:hAnsi="Arial" w:cs="Arial"/>
                <w:sz w:val="20"/>
              </w:rPr>
              <w:t>Time:</w:t>
            </w:r>
            <w:r w:rsidRPr="00A12F15">
              <w:rPr>
                <w:rFonts w:ascii="Arial" w:hAnsi="Arial" w:cs="Arial"/>
                <w:sz w:val="20"/>
              </w:rPr>
              <w:tab/>
              <w:t>Time:</w:t>
            </w:r>
          </w:p>
        </w:tc>
        <w:tc>
          <w:tcPr>
            <w:tcW w:w="1087" w:type="dxa"/>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92" w:type="dxa"/>
            <w:shd w:val="pct60" w:color="auto" w:fill="auto"/>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roofErr w:type="spellStart"/>
            <w:r w:rsidRPr="00A12F15">
              <w:rPr>
                <w:rFonts w:ascii="Arial" w:hAnsi="Arial" w:cs="Arial"/>
                <w:sz w:val="20"/>
              </w:rPr>
              <w:t>hh:mm:ss</w:t>
            </w:r>
            <w:proofErr w:type="spellEnd"/>
          </w:p>
        </w:tc>
      </w:tr>
      <w:tr w:rsidR="009F74E3" w:rsidRPr="00A12F15" w:rsidTr="00870A73">
        <w:trPr>
          <w:trHeight w:hRule="exact" w:val="274"/>
        </w:trPr>
        <w:tc>
          <w:tcPr>
            <w:tcW w:w="3686" w:type="dxa"/>
            <w:tcBorders>
              <w:top w:val="nil"/>
            </w:tcBorders>
          </w:tcPr>
          <w:p w:rsidR="009F74E3" w:rsidRPr="00A12F15" w:rsidRDefault="009F74E3" w:rsidP="00E14CA6">
            <w:pPr>
              <w:tabs>
                <w:tab w:val="right" w:pos="4642"/>
              </w:tabs>
              <w:suppressAutoHyphens/>
              <w:spacing w:after="56"/>
              <w:rPr>
                <w:rFonts w:ascii="Arial" w:hAnsi="Arial" w:cs="Arial"/>
                <w:sz w:val="20"/>
              </w:rPr>
            </w:pPr>
          </w:p>
        </w:tc>
        <w:tc>
          <w:tcPr>
            <w:tcW w:w="1181" w:type="dxa"/>
          </w:tcPr>
          <w:p w:rsidR="009F74E3" w:rsidRPr="00A12F15" w:rsidRDefault="009F74E3" w:rsidP="009F74E3">
            <w:pPr>
              <w:tabs>
                <w:tab w:val="right" w:pos="4642"/>
              </w:tabs>
              <w:suppressAutoHyphens/>
              <w:spacing w:after="56"/>
              <w:rPr>
                <w:rFonts w:ascii="Arial" w:hAnsi="Arial" w:cs="Arial"/>
                <w:sz w:val="20"/>
              </w:rPr>
            </w:pPr>
            <w:r w:rsidRPr="00A12F15">
              <w:rPr>
                <w:rFonts w:ascii="Arial" w:hAnsi="Arial"/>
                <w:sz w:val="18"/>
              </w:rPr>
              <w:t>Bar. Pres:</w:t>
            </w:r>
          </w:p>
        </w:tc>
        <w:tc>
          <w:tcPr>
            <w:tcW w:w="1087" w:type="dxa"/>
          </w:tcPr>
          <w:p w:rsidR="009F74E3" w:rsidRPr="00A12F15" w:rsidRDefault="009F74E3" w:rsidP="00E14CA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92" w:type="dxa"/>
            <w:shd w:val="pct60" w:color="auto" w:fill="auto"/>
          </w:tcPr>
          <w:p w:rsidR="009F74E3" w:rsidRPr="00A12F15" w:rsidRDefault="009F74E3" w:rsidP="00E14CA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Pr>
          <w:p w:rsidR="009F74E3" w:rsidRPr="00A12F15" w:rsidRDefault="009F74E3" w:rsidP="00E14CA6">
            <w:pPr>
              <w:tabs>
                <w:tab w:val="left" w:pos="-720"/>
                <w:tab w:val="left" w:pos="0"/>
                <w:tab w:val="left" w:pos="259"/>
                <w:tab w:val="left" w:pos="604"/>
                <w:tab w:val="left" w:pos="816"/>
                <w:tab w:val="left" w:pos="1440"/>
              </w:tabs>
              <w:suppressAutoHyphens/>
              <w:spacing w:after="56"/>
              <w:rPr>
                <w:rFonts w:ascii="Arial" w:hAnsi="Arial" w:cs="Arial"/>
                <w:sz w:val="20"/>
              </w:rPr>
            </w:pPr>
            <w:proofErr w:type="spellStart"/>
            <w:r w:rsidRPr="00A12F15">
              <w:rPr>
                <w:rFonts w:ascii="Arial" w:hAnsi="Arial"/>
                <w:sz w:val="18"/>
              </w:rPr>
              <w:t>hPa</w:t>
            </w:r>
            <w:proofErr w:type="spellEnd"/>
          </w:p>
        </w:tc>
      </w:tr>
      <w:tr w:rsidR="009F74E3" w:rsidRPr="00A12F15" w:rsidTr="008E4109">
        <w:tc>
          <w:tcPr>
            <w:tcW w:w="8505" w:type="dxa"/>
            <w:gridSpan w:val="5"/>
          </w:tcPr>
          <w:p w:rsidR="009F74E3" w:rsidRPr="00A12F15" w:rsidRDefault="009F74E3" w:rsidP="00E14CA6">
            <w:pPr>
              <w:tabs>
                <w:tab w:val="left" w:pos="-720"/>
                <w:tab w:val="left" w:pos="0"/>
                <w:tab w:val="left" w:pos="259"/>
                <w:tab w:val="left" w:pos="604"/>
                <w:tab w:val="left" w:pos="816"/>
                <w:tab w:val="left" w:pos="1440"/>
              </w:tabs>
              <w:suppressAutoHyphens/>
              <w:rPr>
                <w:rFonts w:ascii="Arial" w:hAnsi="Arial" w:cs="Arial"/>
                <w:sz w:val="20"/>
              </w:rPr>
            </w:pPr>
            <w:r w:rsidRPr="00A12F15">
              <w:rPr>
                <w:rFonts w:ascii="Arial" w:hAnsi="Arial" w:cs="Arial"/>
                <w:sz w:val="20"/>
              </w:rPr>
              <w:t>Resolution during test:</w:t>
            </w:r>
          </w:p>
          <w:p w:rsidR="009F74E3" w:rsidRPr="00A12F15" w:rsidRDefault="009F74E3" w:rsidP="00E14CA6">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w:t>
            </w:r>
            <w:proofErr w:type="gramStart"/>
            <w:r w:rsidRPr="00A12F15">
              <w:rPr>
                <w:rFonts w:ascii="Arial" w:hAnsi="Arial" w:cs="Arial"/>
                <w:sz w:val="20"/>
              </w:rPr>
              <w:t>smaller</w:t>
            </w:r>
            <w:proofErr w:type="gramEnd"/>
            <w:r w:rsidRPr="00A12F15">
              <w:rPr>
                <w:rFonts w:ascii="Arial" w:hAnsi="Arial" w:cs="Arial"/>
                <w:sz w:val="20"/>
              </w:rPr>
              <w:t xml:space="preserve"> than d)       ................................</w:t>
            </w:r>
          </w:p>
        </w:tc>
      </w:tr>
    </w:tbl>
    <w:p w:rsidR="00E14CA6" w:rsidRPr="00A12F15" w:rsidRDefault="00E14CA6">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Automatic zero-setting device is:</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69" w:type="dxa"/>
        <w:tblLayout w:type="fixed"/>
        <w:tblCellMar>
          <w:left w:w="69" w:type="dxa"/>
          <w:right w:w="69" w:type="dxa"/>
        </w:tblCellMar>
        <w:tblLook w:val="0000"/>
      </w:tblPr>
      <w:tblGrid>
        <w:gridCol w:w="280"/>
        <w:gridCol w:w="1600"/>
        <w:gridCol w:w="280"/>
        <w:gridCol w:w="1960"/>
        <w:gridCol w:w="280"/>
        <w:gridCol w:w="2277"/>
        <w:gridCol w:w="280"/>
        <w:gridCol w:w="1461"/>
      </w:tblGrid>
      <w:tr w:rsidR="001E2D97" w:rsidRPr="00A12F15">
        <w:tc>
          <w:tcPr>
            <w:tcW w:w="280" w:type="dxa"/>
            <w:tcBorders>
              <w:top w:val="single" w:sz="7" w:space="0" w:color="auto"/>
              <w:left w:val="single" w:sz="7" w:space="0" w:color="auto"/>
              <w:bottom w:val="single" w:sz="7" w:space="0" w:color="auto"/>
              <w:right w:val="single" w:sz="7" w:space="0" w:color="auto"/>
            </w:tcBorders>
          </w:tcPr>
          <w:p w:rsidR="001E2D97" w:rsidRPr="00A12F15" w:rsidRDefault="00FC47BA">
            <w:pPr>
              <w:tabs>
                <w:tab w:val="left" w:pos="-720"/>
                <w:tab w:val="left" w:pos="0"/>
                <w:tab w:val="left" w:pos="259"/>
                <w:tab w:val="left" w:pos="604"/>
                <w:tab w:val="left" w:pos="816"/>
                <w:tab w:val="left" w:pos="1440"/>
              </w:tabs>
              <w:suppressAutoHyphens/>
              <w:spacing w:before="2" w:after="110"/>
              <w:rPr>
                <w:rFonts w:ascii="Arial" w:hAnsi="Arial" w:cs="Arial"/>
                <w:sz w:val="20"/>
              </w:rPr>
            </w:pPr>
            <w:r w:rsidRPr="00A12F15">
              <w:rPr>
                <w:rFonts w:ascii="Arial" w:hAnsi="Arial" w:cs="Arial"/>
                <w:sz w:val="20"/>
              </w:rPr>
              <w:fldChar w:fldCharType="begin"/>
            </w:r>
            <w:r w:rsidR="001E2D97" w:rsidRPr="00A12F15">
              <w:rPr>
                <w:rFonts w:ascii="Arial" w:hAnsi="Arial" w:cs="Arial"/>
                <w:sz w:val="20"/>
              </w:rPr>
              <w:instrText xml:space="preserve">PRIVATE </w:instrText>
            </w:r>
            <w:r w:rsidRPr="00A12F15">
              <w:rPr>
                <w:rFonts w:ascii="Arial" w:hAnsi="Arial" w:cs="Arial"/>
                <w:sz w:val="20"/>
              </w:rPr>
              <w:fldChar w:fldCharType="end"/>
            </w:r>
          </w:p>
        </w:tc>
        <w:tc>
          <w:tcPr>
            <w:tcW w:w="1600" w:type="dxa"/>
          </w:tcPr>
          <w:p w:rsidR="001E2D97" w:rsidRPr="00A12F15" w:rsidRDefault="001E2D97">
            <w:pPr>
              <w:tabs>
                <w:tab w:val="left" w:pos="-720"/>
                <w:tab w:val="left" w:pos="0"/>
                <w:tab w:val="left" w:pos="259"/>
                <w:tab w:val="left" w:pos="604"/>
                <w:tab w:val="left" w:pos="816"/>
                <w:tab w:val="left" w:pos="1440"/>
              </w:tabs>
              <w:suppressAutoHyphens/>
              <w:spacing w:before="2" w:after="110"/>
              <w:rPr>
                <w:rFonts w:ascii="Arial" w:hAnsi="Arial" w:cs="Arial"/>
                <w:sz w:val="20"/>
              </w:rPr>
            </w:pPr>
            <w:r w:rsidRPr="00A12F15">
              <w:rPr>
                <w:rFonts w:ascii="Arial" w:hAnsi="Arial" w:cs="Arial"/>
                <w:sz w:val="20"/>
              </w:rPr>
              <w:t>Non existent</w:t>
            </w:r>
          </w:p>
        </w:tc>
        <w:tc>
          <w:tcPr>
            <w:tcW w:w="280" w:type="dxa"/>
            <w:tcBorders>
              <w:top w:val="single" w:sz="7" w:space="0" w:color="auto"/>
              <w:left w:val="single" w:sz="7" w:space="0" w:color="auto"/>
              <w:bottom w:val="single" w:sz="7" w:space="0" w:color="auto"/>
              <w:righ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before="2" w:after="110"/>
              <w:rPr>
                <w:rFonts w:ascii="Arial" w:hAnsi="Arial" w:cs="Arial"/>
                <w:sz w:val="20"/>
              </w:rPr>
            </w:pPr>
          </w:p>
        </w:tc>
        <w:tc>
          <w:tcPr>
            <w:tcW w:w="1960" w:type="dxa"/>
          </w:tcPr>
          <w:p w:rsidR="001E2D97" w:rsidRPr="00A12F15" w:rsidRDefault="001E2D97">
            <w:pPr>
              <w:tabs>
                <w:tab w:val="left" w:pos="-720"/>
                <w:tab w:val="left" w:pos="0"/>
                <w:tab w:val="left" w:pos="259"/>
                <w:tab w:val="left" w:pos="604"/>
                <w:tab w:val="left" w:pos="816"/>
                <w:tab w:val="left" w:pos="1440"/>
              </w:tabs>
              <w:suppressAutoHyphens/>
              <w:spacing w:before="2" w:after="110"/>
              <w:rPr>
                <w:rFonts w:ascii="Arial" w:hAnsi="Arial" w:cs="Arial"/>
                <w:sz w:val="20"/>
              </w:rPr>
            </w:pPr>
            <w:r w:rsidRPr="00A12F15">
              <w:rPr>
                <w:rFonts w:ascii="Arial" w:hAnsi="Arial" w:cs="Arial"/>
                <w:sz w:val="20"/>
              </w:rPr>
              <w:t>Not in operation</w:t>
            </w:r>
          </w:p>
        </w:tc>
        <w:tc>
          <w:tcPr>
            <w:tcW w:w="280" w:type="dxa"/>
            <w:tcBorders>
              <w:top w:val="single" w:sz="7" w:space="0" w:color="auto"/>
              <w:left w:val="single" w:sz="7" w:space="0" w:color="auto"/>
              <w:bottom w:val="single" w:sz="7" w:space="0" w:color="auto"/>
              <w:righ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before="2" w:after="110"/>
              <w:rPr>
                <w:rFonts w:ascii="Arial" w:hAnsi="Arial" w:cs="Arial"/>
                <w:sz w:val="20"/>
              </w:rPr>
            </w:pPr>
          </w:p>
        </w:tc>
        <w:tc>
          <w:tcPr>
            <w:tcW w:w="2277" w:type="dxa"/>
          </w:tcPr>
          <w:p w:rsidR="001E2D97" w:rsidRPr="00A12F15" w:rsidRDefault="001E2D97">
            <w:pPr>
              <w:tabs>
                <w:tab w:val="left" w:pos="-720"/>
                <w:tab w:val="left" w:pos="0"/>
                <w:tab w:val="left" w:pos="259"/>
                <w:tab w:val="left" w:pos="604"/>
                <w:tab w:val="left" w:pos="816"/>
                <w:tab w:val="left" w:pos="1440"/>
              </w:tabs>
              <w:suppressAutoHyphens/>
              <w:spacing w:before="2" w:after="110"/>
              <w:rPr>
                <w:rFonts w:ascii="Arial" w:hAnsi="Arial" w:cs="Arial"/>
                <w:sz w:val="20"/>
              </w:rPr>
            </w:pPr>
            <w:r w:rsidRPr="00A12F15">
              <w:rPr>
                <w:rFonts w:ascii="Arial" w:hAnsi="Arial" w:cs="Arial"/>
                <w:sz w:val="20"/>
              </w:rPr>
              <w:t>Out of working range</w:t>
            </w:r>
          </w:p>
        </w:tc>
        <w:tc>
          <w:tcPr>
            <w:tcW w:w="280" w:type="dxa"/>
            <w:tcBorders>
              <w:top w:val="single" w:sz="7" w:space="0" w:color="auto"/>
              <w:left w:val="single" w:sz="7" w:space="0" w:color="auto"/>
              <w:bottom w:val="single" w:sz="7" w:space="0" w:color="auto"/>
              <w:righ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before="2" w:after="110"/>
              <w:rPr>
                <w:rFonts w:ascii="Arial" w:hAnsi="Arial" w:cs="Arial"/>
                <w:sz w:val="20"/>
              </w:rPr>
            </w:pPr>
          </w:p>
        </w:tc>
        <w:tc>
          <w:tcPr>
            <w:tcW w:w="1461" w:type="dxa"/>
          </w:tcPr>
          <w:p w:rsidR="001E2D97" w:rsidRPr="00A12F15" w:rsidRDefault="001E2D97">
            <w:pPr>
              <w:tabs>
                <w:tab w:val="left" w:pos="-720"/>
                <w:tab w:val="left" w:pos="0"/>
                <w:tab w:val="left" w:pos="259"/>
                <w:tab w:val="left" w:pos="604"/>
                <w:tab w:val="left" w:pos="816"/>
                <w:tab w:val="left" w:pos="1440"/>
              </w:tabs>
              <w:suppressAutoHyphens/>
              <w:spacing w:before="2" w:after="110"/>
              <w:rPr>
                <w:rFonts w:ascii="Arial" w:hAnsi="Arial" w:cs="Arial"/>
                <w:sz w:val="20"/>
              </w:rPr>
            </w:pPr>
            <w:r w:rsidRPr="00A12F15">
              <w:rPr>
                <w:rFonts w:ascii="Arial" w:hAnsi="Arial" w:cs="Arial"/>
                <w:sz w:val="20"/>
              </w:rPr>
              <w:t>In operation</w:t>
            </w: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56" w:type="dxa"/>
        <w:tblLayout w:type="fixed"/>
        <w:tblCellMar>
          <w:left w:w="56" w:type="dxa"/>
          <w:right w:w="56" w:type="dxa"/>
        </w:tblCellMar>
        <w:tblLook w:val="0000"/>
      </w:tblPr>
      <w:tblGrid>
        <w:gridCol w:w="5103"/>
        <w:gridCol w:w="1843"/>
        <w:gridCol w:w="616"/>
      </w:tblGrid>
      <w:tr w:rsidR="001E2D97" w:rsidRPr="00A12F15" w:rsidTr="00E14CA6">
        <w:tc>
          <w:tcPr>
            <w:tcW w:w="5103" w:type="dxa"/>
          </w:tcPr>
          <w:p w:rsidR="001E2D97" w:rsidRPr="00A12F15" w:rsidRDefault="00FC47BA">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fldChar w:fldCharType="begin"/>
            </w:r>
            <w:r w:rsidR="001E2D97" w:rsidRPr="00A12F15">
              <w:rPr>
                <w:rFonts w:ascii="Arial" w:hAnsi="Arial" w:cs="Arial"/>
                <w:sz w:val="20"/>
              </w:rPr>
              <w:instrText xml:space="preserve">PRIVATE </w:instrText>
            </w:r>
            <w:r w:rsidRPr="00A12F15">
              <w:rPr>
                <w:rFonts w:ascii="Arial" w:hAnsi="Arial" w:cs="Arial"/>
                <w:sz w:val="20"/>
              </w:rPr>
              <w:fldChar w:fldCharType="end"/>
            </w:r>
            <w:r w:rsidR="001E2D97" w:rsidRPr="00A12F15">
              <w:rPr>
                <w:rFonts w:ascii="Arial" w:hAnsi="Arial" w:cs="Arial"/>
                <w:sz w:val="20"/>
              </w:rPr>
              <w:t xml:space="preserve">Marked nominal voltage, </w:t>
            </w:r>
            <w:proofErr w:type="spellStart"/>
            <w:r w:rsidR="001E2D97" w:rsidRPr="002870BB">
              <w:rPr>
                <w:rFonts w:ascii="Arial" w:hAnsi="Arial" w:cs="Arial"/>
                <w:sz w:val="20"/>
              </w:rPr>
              <w:t>U</w:t>
            </w:r>
            <w:r w:rsidR="001E2D97" w:rsidRPr="00A12F15">
              <w:rPr>
                <w:rFonts w:ascii="Arial" w:hAnsi="Arial" w:cs="Arial"/>
                <w:sz w:val="20"/>
                <w:vertAlign w:val="subscript"/>
              </w:rPr>
              <w:t>n</w:t>
            </w:r>
            <w:r w:rsidR="007D6BAA" w:rsidRPr="00A12F15">
              <w:rPr>
                <w:rFonts w:ascii="Arial" w:hAnsi="Arial" w:cs="Arial"/>
                <w:sz w:val="20"/>
                <w:vertAlign w:val="subscript"/>
              </w:rPr>
              <w:t>om</w:t>
            </w:r>
            <w:proofErr w:type="spellEnd"/>
            <w:r w:rsidR="001E2D97" w:rsidRPr="00A12F15">
              <w:rPr>
                <w:rFonts w:ascii="Arial" w:hAnsi="Arial" w:cs="Arial"/>
                <w:sz w:val="20"/>
              </w:rPr>
              <w:t>, or voltage range</w:t>
            </w:r>
            <w:r w:rsidR="00E72EF8">
              <w:rPr>
                <w:rFonts w:ascii="Arial" w:hAnsi="Arial" w:cs="Arial"/>
                <w:sz w:val="20"/>
              </w:rPr>
              <w:t xml:space="preserve"> </w:t>
            </w:r>
            <w:r w:rsidR="00E72EF8" w:rsidRPr="00E72EF8">
              <w:rPr>
                <w:rStyle w:val="FootnoteReference"/>
                <w:rFonts w:ascii="Arial" w:hAnsi="Arial" w:cs="Arial"/>
                <w:sz w:val="20"/>
              </w:rPr>
              <w:footnoteReference w:customMarkFollows="1" w:id="4"/>
              <w:sym w:font="Symbol" w:char="F028"/>
            </w:r>
            <w:r w:rsidR="00E72EF8" w:rsidRPr="00E72EF8">
              <w:rPr>
                <w:rStyle w:val="FootnoteReference"/>
                <w:rFonts w:ascii="Arial" w:hAnsi="Arial" w:cs="Arial"/>
                <w:sz w:val="20"/>
              </w:rPr>
              <w:sym w:font="Symbol" w:char="F0B1"/>
            </w:r>
            <w:r w:rsidR="00E72EF8" w:rsidRPr="00E72EF8">
              <w:rPr>
                <w:rStyle w:val="FootnoteReference"/>
                <w:rFonts w:ascii="Arial" w:hAnsi="Arial" w:cs="Arial"/>
                <w:sz w:val="20"/>
              </w:rPr>
              <w:sym w:font="Symbol" w:char="F029"/>
            </w:r>
            <w:r w:rsidR="001E2D97" w:rsidRPr="00A12F15">
              <w:rPr>
                <w:rFonts w:ascii="Arial" w:hAnsi="Arial" w:cs="Arial"/>
                <w:sz w:val="20"/>
              </w:rPr>
              <w:t>:</w:t>
            </w:r>
          </w:p>
        </w:tc>
        <w:tc>
          <w:tcPr>
            <w:tcW w:w="1843" w:type="dxa"/>
            <w:tcBorders>
              <w:top w:val="single" w:sz="7" w:space="0" w:color="auto"/>
              <w:left w:val="single" w:sz="7" w:space="0" w:color="auto"/>
              <w:bottom w:val="single" w:sz="7" w:space="0" w:color="auto"/>
              <w:righ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616" w:type="dxa"/>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V</w:t>
            </w: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Pre-test information</w:t>
      </w:r>
    </w:p>
    <w:tbl>
      <w:tblPr>
        <w:tblW w:w="0" w:type="auto"/>
        <w:tblInd w:w="56" w:type="dxa"/>
        <w:tblLayout w:type="fixed"/>
        <w:tblCellMar>
          <w:left w:w="56" w:type="dxa"/>
          <w:right w:w="56" w:type="dxa"/>
        </w:tblCellMar>
        <w:tblLook w:val="0000"/>
      </w:tblPr>
      <w:tblGrid>
        <w:gridCol w:w="1575"/>
        <w:gridCol w:w="1165"/>
        <w:gridCol w:w="1489"/>
        <w:gridCol w:w="1575"/>
      </w:tblGrid>
      <w:tr w:rsidR="001E2D97" w:rsidRPr="00A12F15">
        <w:tc>
          <w:tcPr>
            <w:tcW w:w="1575" w:type="dxa"/>
            <w:tcBorders>
              <w:top w:val="double" w:sz="7" w:space="0" w:color="auto"/>
              <w:left w:val="double" w:sz="7" w:space="0" w:color="auto"/>
            </w:tcBorders>
          </w:tcPr>
          <w:p w:rsidR="001E2D97" w:rsidRPr="00A12F15" w:rsidRDefault="00FC47BA">
            <w:pPr>
              <w:tabs>
                <w:tab w:val="left" w:pos="-720"/>
                <w:tab w:val="left" w:pos="0"/>
                <w:tab w:val="left" w:pos="259"/>
                <w:tab w:val="left" w:pos="604"/>
                <w:tab w:val="left" w:pos="816"/>
                <w:tab w:val="left" w:pos="1440"/>
              </w:tabs>
              <w:suppressAutoHyphens/>
              <w:rPr>
                <w:rFonts w:ascii="Arial" w:hAnsi="Arial" w:cs="Arial"/>
                <w:sz w:val="20"/>
              </w:rPr>
            </w:pPr>
            <w:r w:rsidRPr="00A12F15">
              <w:rPr>
                <w:rFonts w:ascii="Arial" w:hAnsi="Arial" w:cs="Arial"/>
                <w:sz w:val="20"/>
              </w:rPr>
              <w:fldChar w:fldCharType="begin"/>
            </w:r>
            <w:r w:rsidR="001E2D97" w:rsidRPr="00A12F15">
              <w:rPr>
                <w:rFonts w:ascii="Arial" w:hAnsi="Arial" w:cs="Arial"/>
                <w:sz w:val="20"/>
              </w:rPr>
              <w:instrText xml:space="preserve">PRIVATE </w:instrText>
            </w:r>
            <w:r w:rsidRPr="00A12F15">
              <w:rPr>
                <w:rFonts w:ascii="Arial" w:hAnsi="Arial" w:cs="Arial"/>
                <w:sz w:val="20"/>
              </w:rPr>
              <w:fldChar w:fldCharType="end"/>
            </w:r>
          </w:p>
          <w:p w:rsidR="001E2D97" w:rsidRPr="00A12F15" w:rsidRDefault="001E2D97">
            <w:pPr>
              <w:tabs>
                <w:tab w:val="center" w:pos="760"/>
              </w:tabs>
              <w:suppressAutoHyphens/>
              <w:spacing w:after="56"/>
              <w:rPr>
                <w:rFonts w:ascii="Arial" w:hAnsi="Arial" w:cs="Arial"/>
                <w:sz w:val="20"/>
              </w:rPr>
            </w:pPr>
            <w:r w:rsidRPr="00A12F15">
              <w:rPr>
                <w:rFonts w:ascii="Arial" w:hAnsi="Arial" w:cs="Arial"/>
                <w:sz w:val="20"/>
              </w:rPr>
              <w:tab/>
            </w:r>
          </w:p>
        </w:tc>
        <w:tc>
          <w:tcPr>
            <w:tcW w:w="1165" w:type="dxa"/>
            <w:tcBorders>
              <w:top w:val="double" w:sz="7" w:space="0" w:color="auto"/>
              <w:left w:val="single" w:sz="7" w:space="0" w:color="auto"/>
            </w:tcBorders>
          </w:tcPr>
          <w:p w:rsidR="001E2D97" w:rsidRPr="00A12F15" w:rsidRDefault="001E2D97">
            <w:pPr>
              <w:tabs>
                <w:tab w:val="center" w:pos="536"/>
              </w:tabs>
              <w:suppressAutoHyphens/>
              <w:rPr>
                <w:rFonts w:ascii="Arial" w:hAnsi="Arial" w:cs="Arial"/>
                <w:sz w:val="20"/>
              </w:rPr>
            </w:pPr>
            <w:r w:rsidRPr="00A12F15">
              <w:rPr>
                <w:rFonts w:ascii="Arial" w:hAnsi="Arial" w:cs="Arial"/>
                <w:sz w:val="20"/>
              </w:rPr>
              <w:tab/>
            </w:r>
            <w:proofErr w:type="spellStart"/>
            <w:r w:rsidRPr="00A12F15">
              <w:rPr>
                <w:rFonts w:ascii="Arial" w:hAnsi="Arial" w:cs="Arial"/>
                <w:sz w:val="20"/>
              </w:rPr>
              <w:t>Flowrate</w:t>
            </w:r>
            <w:proofErr w:type="spellEnd"/>
          </w:p>
          <w:p w:rsidR="001E2D97" w:rsidRPr="00A12F15" w:rsidRDefault="001E2D97">
            <w:pPr>
              <w:tabs>
                <w:tab w:val="left" w:pos="-720"/>
                <w:tab w:val="left" w:pos="0"/>
                <w:tab w:val="left" w:pos="259"/>
                <w:tab w:val="left" w:pos="604"/>
                <w:tab w:val="left" w:pos="816"/>
                <w:tab w:val="left" w:pos="1440"/>
              </w:tabs>
              <w:suppressAutoHyphens/>
              <w:rPr>
                <w:rFonts w:ascii="Arial" w:hAnsi="Arial" w:cs="Arial"/>
                <w:sz w:val="20"/>
              </w:rPr>
            </w:pPr>
          </w:p>
          <w:p w:rsidR="001E2D97" w:rsidRPr="00A12F15" w:rsidRDefault="001E2D97">
            <w:pPr>
              <w:tabs>
                <w:tab w:val="center" w:pos="536"/>
              </w:tabs>
              <w:suppressAutoHyphens/>
              <w:spacing w:after="56"/>
              <w:rPr>
                <w:rFonts w:ascii="Arial" w:hAnsi="Arial" w:cs="Arial"/>
                <w:sz w:val="20"/>
              </w:rPr>
            </w:pPr>
            <w:r w:rsidRPr="00A12F15">
              <w:rPr>
                <w:rFonts w:ascii="Arial" w:hAnsi="Arial" w:cs="Arial"/>
                <w:sz w:val="20"/>
              </w:rPr>
              <w:tab/>
              <w:t>(  /h)</w:t>
            </w:r>
          </w:p>
        </w:tc>
        <w:tc>
          <w:tcPr>
            <w:tcW w:w="1489" w:type="dxa"/>
            <w:tcBorders>
              <w:top w:val="double" w:sz="7" w:space="0" w:color="auto"/>
              <w:left w:val="single" w:sz="7" w:space="0" w:color="auto"/>
            </w:tcBorders>
          </w:tcPr>
          <w:p w:rsidR="001E2D97" w:rsidRPr="00A12F15" w:rsidRDefault="001E2D97">
            <w:pPr>
              <w:tabs>
                <w:tab w:val="center" w:pos="698"/>
              </w:tabs>
              <w:suppressAutoHyphens/>
              <w:rPr>
                <w:rFonts w:ascii="Arial" w:hAnsi="Arial" w:cs="Arial"/>
                <w:sz w:val="20"/>
              </w:rPr>
            </w:pPr>
            <w:r w:rsidRPr="00A12F15">
              <w:rPr>
                <w:rFonts w:ascii="Arial" w:hAnsi="Arial" w:cs="Arial"/>
                <w:sz w:val="20"/>
              </w:rPr>
              <w:tab/>
              <w:t>Equivalent</w:t>
            </w:r>
          </w:p>
          <w:p w:rsidR="001E2D97" w:rsidRPr="00A12F15" w:rsidRDefault="001E2D97">
            <w:pPr>
              <w:tabs>
                <w:tab w:val="center" w:pos="698"/>
              </w:tabs>
              <w:suppressAutoHyphens/>
              <w:spacing w:after="56"/>
              <w:rPr>
                <w:rFonts w:ascii="Arial" w:hAnsi="Arial" w:cs="Arial"/>
                <w:sz w:val="20"/>
              </w:rPr>
            </w:pPr>
            <w:r w:rsidRPr="00A12F15">
              <w:rPr>
                <w:rFonts w:ascii="Arial" w:hAnsi="Arial" w:cs="Arial"/>
                <w:sz w:val="20"/>
              </w:rPr>
              <w:tab/>
              <w:t xml:space="preserve">pulses for </w:t>
            </w:r>
            <w:proofErr w:type="spellStart"/>
            <w:r w:rsidRPr="00A12F15">
              <w:rPr>
                <w:rFonts w:ascii="Arial" w:hAnsi="Arial" w:cs="Arial"/>
                <w:sz w:val="20"/>
              </w:rPr>
              <w:t>Σ</w:t>
            </w:r>
            <w:r w:rsidRPr="00A12F15">
              <w:rPr>
                <w:rFonts w:ascii="Arial" w:hAnsi="Arial" w:cs="Arial"/>
                <w:sz w:val="20"/>
                <w:vertAlign w:val="subscript"/>
              </w:rPr>
              <w:t>min</w:t>
            </w:r>
            <w:proofErr w:type="spellEnd"/>
          </w:p>
        </w:tc>
        <w:tc>
          <w:tcPr>
            <w:tcW w:w="1575" w:type="dxa"/>
            <w:tcBorders>
              <w:top w:val="doub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vertAlign w:val="subscript"/>
              </w:rPr>
            </w:pPr>
            <w:r w:rsidRPr="00A12F15">
              <w:rPr>
                <w:rFonts w:ascii="Arial" w:hAnsi="Arial" w:cs="Arial"/>
                <w:sz w:val="20"/>
              </w:rPr>
              <w:t xml:space="preserve">Static </w:t>
            </w:r>
            <w:r w:rsidR="00323B66" w:rsidRPr="00A12F15">
              <w:rPr>
                <w:rFonts w:ascii="Arial" w:hAnsi="Arial" w:cs="Arial"/>
                <w:sz w:val="20"/>
              </w:rPr>
              <w:t xml:space="preserve">load (L) </w:t>
            </w:r>
            <w:r w:rsidRPr="00A12F15">
              <w:rPr>
                <w:rFonts w:ascii="Arial" w:hAnsi="Arial" w:cs="Arial"/>
                <w:sz w:val="20"/>
              </w:rPr>
              <w:t xml:space="preserve">for </w:t>
            </w:r>
            <w:proofErr w:type="spellStart"/>
            <w:r w:rsidRPr="00A12F15">
              <w:rPr>
                <w:rFonts w:ascii="Arial" w:hAnsi="Arial" w:cs="Arial"/>
                <w:sz w:val="20"/>
              </w:rPr>
              <w:t>Σ</w:t>
            </w:r>
            <w:r w:rsidRPr="00A12F15">
              <w:rPr>
                <w:rFonts w:ascii="Arial" w:hAnsi="Arial" w:cs="Arial"/>
                <w:sz w:val="20"/>
                <w:vertAlign w:val="subscript"/>
              </w:rPr>
              <w:t>min</w:t>
            </w:r>
            <w:proofErr w:type="spellEnd"/>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w:t>
            </w:r>
          </w:p>
        </w:tc>
      </w:tr>
      <w:tr w:rsidR="001E2D97" w:rsidRPr="00A12F15">
        <w:tc>
          <w:tcPr>
            <w:tcW w:w="1575" w:type="dxa"/>
            <w:tcBorders>
              <w:top w:val="single" w:sz="7" w:space="0" w:color="auto"/>
              <w:left w:val="double" w:sz="7" w:space="0" w:color="auto"/>
              <w:bottom w:val="double" w:sz="7" w:space="0" w:color="auto"/>
            </w:tcBorders>
          </w:tcPr>
          <w:p w:rsidR="001E2D97" w:rsidRPr="00A12F15" w:rsidRDefault="001E2D97">
            <w:pPr>
              <w:tabs>
                <w:tab w:val="center" w:pos="760"/>
              </w:tabs>
              <w:suppressAutoHyphens/>
              <w:spacing w:after="56"/>
              <w:rPr>
                <w:rFonts w:ascii="Arial" w:hAnsi="Arial" w:cs="Arial"/>
                <w:sz w:val="20"/>
              </w:rPr>
            </w:pPr>
            <w:r w:rsidRPr="00A12F15">
              <w:rPr>
                <w:rFonts w:ascii="Arial" w:hAnsi="Arial" w:cs="Arial"/>
                <w:sz w:val="20"/>
              </w:rPr>
              <w:tab/>
            </w:r>
            <w:proofErr w:type="spellStart"/>
            <w:r w:rsidRPr="00A12F15">
              <w:rPr>
                <w:rFonts w:ascii="Arial" w:hAnsi="Arial" w:cs="Arial"/>
                <w:sz w:val="20"/>
              </w:rPr>
              <w:t>Q</w:t>
            </w:r>
            <w:r w:rsidRPr="00A12F15">
              <w:rPr>
                <w:rFonts w:ascii="Arial" w:hAnsi="Arial" w:cs="Arial"/>
                <w:sz w:val="20"/>
                <w:vertAlign w:val="subscript"/>
              </w:rPr>
              <w:t>max</w:t>
            </w:r>
            <w:proofErr w:type="spellEnd"/>
          </w:p>
        </w:tc>
        <w:tc>
          <w:tcPr>
            <w:tcW w:w="1165"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89"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75" w:type="dxa"/>
            <w:tcBorders>
              <w:top w:val="single" w:sz="7" w:space="0" w:color="auto"/>
              <w:left w:val="single" w:sz="7" w:space="0" w:color="auto"/>
              <w:bottom w:val="doub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 xml:space="preserve">Test 1 at reference voltage </w:t>
      </w:r>
      <w:r w:rsidRPr="00A12F15">
        <w:rPr>
          <w:rStyle w:val="FootnoteReference"/>
          <w:rFonts w:ascii="Arial" w:hAnsi="Arial" w:cs="Arial"/>
          <w:sz w:val="20"/>
          <w:vertAlign w:val="baseline"/>
        </w:rPr>
        <w:t>(</w:t>
      </w:r>
      <w:r w:rsidRPr="00A12F15">
        <w:rPr>
          <w:rStyle w:val="FootnoteReference"/>
          <w:rFonts w:ascii="Arial" w:hAnsi="Arial" w:cs="Arial"/>
          <w:sz w:val="20"/>
          <w:vertAlign w:val="baseline"/>
        </w:rPr>
        <w:footnoteReference w:customMarkFollows="1" w:id="5"/>
        <w:t>*)</w:t>
      </w:r>
    </w:p>
    <w:tbl>
      <w:tblPr>
        <w:tblW w:w="0" w:type="auto"/>
        <w:tblInd w:w="56" w:type="dxa"/>
        <w:tblLayout w:type="fixed"/>
        <w:tblCellMar>
          <w:left w:w="56" w:type="dxa"/>
          <w:right w:w="56" w:type="dxa"/>
        </w:tblCellMar>
        <w:tblLook w:val="0000"/>
      </w:tblPr>
      <w:tblGrid>
        <w:gridCol w:w="1202"/>
        <w:gridCol w:w="943"/>
        <w:gridCol w:w="855"/>
        <w:gridCol w:w="1380"/>
        <w:gridCol w:w="1464"/>
        <w:gridCol w:w="1291"/>
        <w:gridCol w:w="1029"/>
      </w:tblGrid>
      <w:tr w:rsidR="0021204C" w:rsidRPr="00A12F15">
        <w:tc>
          <w:tcPr>
            <w:tcW w:w="1202" w:type="dxa"/>
            <w:tcBorders>
              <w:top w:val="double" w:sz="7" w:space="0" w:color="auto"/>
              <w:left w:val="double" w:sz="7" w:space="0" w:color="auto"/>
            </w:tcBorders>
          </w:tcPr>
          <w:p w:rsidR="0021204C" w:rsidRPr="00A12F15" w:rsidRDefault="00FC47BA" w:rsidP="008E4109">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fldChar w:fldCharType="begin"/>
            </w:r>
            <w:r w:rsidR="0021204C" w:rsidRPr="00A12F15">
              <w:rPr>
                <w:rFonts w:ascii="Arial" w:hAnsi="Arial" w:cs="Arial"/>
                <w:sz w:val="20"/>
              </w:rPr>
              <w:instrText xml:space="preserve">PRIVATE </w:instrText>
            </w:r>
            <w:r w:rsidRPr="00A12F15">
              <w:rPr>
                <w:rFonts w:ascii="Arial" w:hAnsi="Arial" w:cs="Arial"/>
                <w:sz w:val="20"/>
              </w:rPr>
              <w:fldChar w:fldCharType="end"/>
            </w:r>
            <w:r w:rsidR="0021204C" w:rsidRPr="00A12F15">
              <w:rPr>
                <w:rFonts w:ascii="Arial" w:hAnsi="Arial" w:cs="Arial"/>
                <w:sz w:val="20"/>
              </w:rPr>
              <w:t>Q</w:t>
            </w:r>
          </w:p>
          <w:p w:rsidR="0021204C" w:rsidRPr="00A12F15" w:rsidRDefault="0021204C" w:rsidP="008E4109">
            <w:pPr>
              <w:tabs>
                <w:tab w:val="left" w:pos="-720"/>
                <w:tab w:val="left" w:pos="0"/>
                <w:tab w:val="left" w:pos="259"/>
                <w:tab w:val="left" w:pos="604"/>
                <w:tab w:val="left" w:pos="816"/>
                <w:tab w:val="left" w:pos="1440"/>
              </w:tabs>
              <w:suppressAutoHyphens/>
              <w:jc w:val="center"/>
              <w:rPr>
                <w:rFonts w:ascii="Arial" w:hAnsi="Arial" w:cs="Arial"/>
                <w:sz w:val="20"/>
              </w:rPr>
            </w:pPr>
          </w:p>
          <w:p w:rsidR="0021204C" w:rsidRPr="00A12F15" w:rsidRDefault="0021204C" w:rsidP="008E4109">
            <w:pPr>
              <w:tabs>
                <w:tab w:val="left" w:pos="-720"/>
                <w:tab w:val="left" w:pos="0"/>
                <w:tab w:val="left" w:pos="259"/>
                <w:tab w:val="left" w:pos="604"/>
                <w:tab w:val="left" w:pos="816"/>
                <w:tab w:val="left" w:pos="1440"/>
              </w:tabs>
              <w:suppressAutoHyphens/>
              <w:jc w:val="center"/>
              <w:rPr>
                <w:rFonts w:ascii="Arial" w:hAnsi="Arial" w:cs="Arial"/>
                <w:sz w:val="20"/>
              </w:rPr>
            </w:pPr>
          </w:p>
          <w:p w:rsidR="0021204C" w:rsidRPr="00A12F15" w:rsidRDefault="0021204C" w:rsidP="008E4109">
            <w:pPr>
              <w:tabs>
                <w:tab w:val="center" w:pos="574"/>
              </w:tabs>
              <w:suppressAutoHyphens/>
              <w:spacing w:after="56"/>
              <w:jc w:val="center"/>
              <w:rPr>
                <w:rFonts w:ascii="Arial" w:hAnsi="Arial" w:cs="Arial"/>
                <w:sz w:val="20"/>
              </w:rPr>
            </w:pPr>
            <w:r w:rsidRPr="00A12F15">
              <w:rPr>
                <w:rFonts w:ascii="Arial" w:hAnsi="Arial" w:cs="Arial"/>
                <w:sz w:val="20"/>
              </w:rPr>
              <w:t>(  /h)</w:t>
            </w:r>
          </w:p>
        </w:tc>
        <w:tc>
          <w:tcPr>
            <w:tcW w:w="943" w:type="dxa"/>
            <w:tcBorders>
              <w:top w:val="double" w:sz="7" w:space="0" w:color="auto"/>
              <w:left w:val="single" w:sz="7" w:space="0" w:color="auto"/>
            </w:tcBorders>
          </w:tcPr>
          <w:p w:rsidR="0021204C" w:rsidRPr="00A12F15" w:rsidRDefault="00AB7BBD" w:rsidP="008E4109">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Load L</w:t>
            </w:r>
          </w:p>
          <w:p w:rsidR="0021204C" w:rsidRPr="00A12F15" w:rsidRDefault="0021204C" w:rsidP="008E4109">
            <w:pPr>
              <w:tabs>
                <w:tab w:val="left" w:pos="-720"/>
                <w:tab w:val="left" w:pos="0"/>
                <w:tab w:val="left" w:pos="259"/>
                <w:tab w:val="left" w:pos="604"/>
                <w:tab w:val="left" w:pos="816"/>
                <w:tab w:val="left" w:pos="1440"/>
              </w:tabs>
              <w:suppressAutoHyphens/>
              <w:jc w:val="center"/>
              <w:rPr>
                <w:rFonts w:ascii="Arial" w:hAnsi="Arial" w:cs="Arial"/>
                <w:sz w:val="20"/>
              </w:rPr>
            </w:pPr>
          </w:p>
          <w:p w:rsidR="0021204C" w:rsidRPr="00A12F15" w:rsidRDefault="0021204C" w:rsidP="008E4109">
            <w:pPr>
              <w:tabs>
                <w:tab w:val="left" w:pos="-720"/>
                <w:tab w:val="left" w:pos="0"/>
                <w:tab w:val="left" w:pos="259"/>
                <w:tab w:val="left" w:pos="604"/>
                <w:tab w:val="left" w:pos="816"/>
                <w:tab w:val="left" w:pos="1440"/>
              </w:tabs>
              <w:suppressAutoHyphens/>
              <w:jc w:val="center"/>
              <w:rPr>
                <w:rFonts w:ascii="Arial" w:hAnsi="Arial" w:cs="Arial"/>
                <w:sz w:val="20"/>
              </w:rPr>
            </w:pPr>
          </w:p>
          <w:p w:rsidR="0021204C" w:rsidRPr="00A12F15" w:rsidRDefault="0021204C" w:rsidP="008E4109">
            <w:pPr>
              <w:tabs>
                <w:tab w:val="center" w:pos="425"/>
              </w:tabs>
              <w:suppressAutoHyphens/>
              <w:spacing w:after="56"/>
              <w:jc w:val="center"/>
              <w:rPr>
                <w:rFonts w:ascii="Arial" w:hAnsi="Arial" w:cs="Arial"/>
                <w:sz w:val="20"/>
              </w:rPr>
            </w:pPr>
            <w:r w:rsidRPr="00A12F15">
              <w:rPr>
                <w:rFonts w:ascii="Arial" w:hAnsi="Arial" w:cs="Arial"/>
                <w:sz w:val="20"/>
              </w:rPr>
              <w:t>(    )</w:t>
            </w:r>
          </w:p>
        </w:tc>
        <w:tc>
          <w:tcPr>
            <w:tcW w:w="855" w:type="dxa"/>
            <w:tcBorders>
              <w:top w:val="double" w:sz="7" w:space="0" w:color="auto"/>
              <w:left w:val="single" w:sz="7" w:space="0" w:color="auto"/>
            </w:tcBorders>
          </w:tcPr>
          <w:p w:rsidR="008E4109" w:rsidRPr="00A12F15" w:rsidRDefault="0021204C" w:rsidP="008E4109">
            <w:pPr>
              <w:tabs>
                <w:tab w:val="center" w:pos="381"/>
              </w:tabs>
              <w:suppressAutoHyphens/>
              <w:spacing w:after="56"/>
              <w:jc w:val="center"/>
              <w:rPr>
                <w:rFonts w:ascii="Arial" w:hAnsi="Arial" w:cs="Arial"/>
                <w:sz w:val="20"/>
              </w:rPr>
            </w:pPr>
            <w:r w:rsidRPr="00A12F15">
              <w:rPr>
                <w:rFonts w:ascii="Arial" w:hAnsi="Arial" w:cs="Arial"/>
                <w:sz w:val="20"/>
              </w:rPr>
              <w:t>Pulses</w:t>
            </w:r>
          </w:p>
          <w:p w:rsidR="0021204C" w:rsidRPr="00A12F15" w:rsidRDefault="0021204C" w:rsidP="008E4109">
            <w:pPr>
              <w:tabs>
                <w:tab w:val="center" w:pos="381"/>
              </w:tabs>
              <w:suppressAutoHyphens/>
              <w:spacing w:after="56"/>
              <w:jc w:val="center"/>
              <w:rPr>
                <w:rFonts w:ascii="Arial" w:hAnsi="Arial" w:cs="Arial"/>
                <w:sz w:val="20"/>
              </w:rPr>
            </w:pPr>
            <w:r w:rsidRPr="00A12F15">
              <w:rPr>
                <w:rFonts w:ascii="Arial" w:hAnsi="Arial" w:cs="Arial"/>
                <w:sz w:val="20"/>
              </w:rPr>
              <w:t>(*)</w:t>
            </w:r>
          </w:p>
        </w:tc>
        <w:tc>
          <w:tcPr>
            <w:tcW w:w="1380" w:type="dxa"/>
            <w:tcBorders>
              <w:top w:val="double" w:sz="7" w:space="0" w:color="auto"/>
              <w:left w:val="single" w:sz="7" w:space="0" w:color="auto"/>
            </w:tcBorders>
          </w:tcPr>
          <w:p w:rsidR="0021204C" w:rsidRPr="00A12F15" w:rsidRDefault="0021204C" w:rsidP="008E4109">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Calculated</w:t>
            </w:r>
          </w:p>
          <w:p w:rsidR="0021204C" w:rsidRPr="00A12F15" w:rsidRDefault="0021204C" w:rsidP="008E4109">
            <w:pPr>
              <w:tabs>
                <w:tab w:val="left" w:pos="-720"/>
                <w:tab w:val="left" w:pos="0"/>
                <w:tab w:val="left" w:pos="259"/>
                <w:tab w:val="left" w:pos="604"/>
                <w:tab w:val="left" w:pos="816"/>
                <w:tab w:val="left" w:pos="1440"/>
              </w:tabs>
              <w:suppressAutoHyphens/>
              <w:jc w:val="center"/>
              <w:rPr>
                <w:rFonts w:ascii="Arial" w:hAnsi="Arial" w:cs="Arial"/>
                <w:sz w:val="20"/>
              </w:rPr>
            </w:pPr>
            <w:proofErr w:type="spellStart"/>
            <w:r w:rsidRPr="00A12F15">
              <w:rPr>
                <w:rFonts w:ascii="Arial" w:hAnsi="Arial" w:cs="Arial"/>
                <w:sz w:val="20"/>
              </w:rPr>
              <w:t>totalization</w:t>
            </w:r>
            <w:proofErr w:type="spellEnd"/>
          </w:p>
          <w:p w:rsidR="0021204C" w:rsidRPr="00A12F15" w:rsidRDefault="0021204C" w:rsidP="008E4109">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T</w:t>
            </w:r>
            <w:r w:rsidR="008E4109" w:rsidRPr="00A12F15">
              <w:rPr>
                <w:rFonts w:ascii="Arial" w:hAnsi="Arial" w:cs="Arial"/>
                <w:sz w:val="20"/>
              </w:rPr>
              <w:t>(**)</w:t>
            </w:r>
          </w:p>
          <w:p w:rsidR="0021204C" w:rsidRPr="00A12F15" w:rsidRDefault="0021204C" w:rsidP="008E4109">
            <w:pPr>
              <w:tabs>
                <w:tab w:val="center" w:pos="644"/>
              </w:tabs>
              <w:suppressAutoHyphens/>
              <w:spacing w:after="56"/>
              <w:jc w:val="center"/>
              <w:rPr>
                <w:rFonts w:ascii="Arial" w:hAnsi="Arial" w:cs="Arial"/>
                <w:sz w:val="20"/>
              </w:rPr>
            </w:pPr>
            <w:r w:rsidRPr="00A12F15">
              <w:rPr>
                <w:rFonts w:ascii="Arial" w:hAnsi="Arial" w:cs="Arial"/>
                <w:sz w:val="20"/>
              </w:rPr>
              <w:t>(    )</w:t>
            </w:r>
          </w:p>
        </w:tc>
        <w:tc>
          <w:tcPr>
            <w:tcW w:w="1464" w:type="dxa"/>
            <w:tcBorders>
              <w:top w:val="double" w:sz="7" w:space="0" w:color="auto"/>
              <w:left w:val="single" w:sz="7" w:space="0" w:color="auto"/>
            </w:tcBorders>
          </w:tcPr>
          <w:p w:rsidR="0021204C" w:rsidRPr="00A12F15" w:rsidRDefault="0021204C" w:rsidP="008E4109">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Indicated</w:t>
            </w:r>
          </w:p>
          <w:p w:rsidR="0021204C" w:rsidRPr="00A12F15" w:rsidRDefault="0021204C" w:rsidP="008E4109">
            <w:pPr>
              <w:tabs>
                <w:tab w:val="left" w:pos="-720"/>
                <w:tab w:val="left" w:pos="0"/>
                <w:tab w:val="left" w:pos="259"/>
                <w:tab w:val="left" w:pos="604"/>
                <w:tab w:val="left" w:pos="816"/>
                <w:tab w:val="left" w:pos="1440"/>
              </w:tabs>
              <w:suppressAutoHyphens/>
              <w:jc w:val="center"/>
              <w:rPr>
                <w:rFonts w:ascii="Arial" w:hAnsi="Arial" w:cs="Arial"/>
                <w:sz w:val="20"/>
              </w:rPr>
            </w:pPr>
            <w:proofErr w:type="spellStart"/>
            <w:r w:rsidRPr="00A12F15">
              <w:rPr>
                <w:rFonts w:ascii="Arial" w:hAnsi="Arial" w:cs="Arial"/>
                <w:sz w:val="20"/>
              </w:rPr>
              <w:t>totalization</w:t>
            </w:r>
            <w:proofErr w:type="spellEnd"/>
          </w:p>
          <w:p w:rsidR="0021204C" w:rsidRPr="00A12F15" w:rsidRDefault="0021204C" w:rsidP="008E4109">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I</w:t>
            </w:r>
          </w:p>
          <w:p w:rsidR="0021204C" w:rsidRPr="00A12F15" w:rsidRDefault="0021204C" w:rsidP="008E4109">
            <w:pPr>
              <w:tabs>
                <w:tab w:val="center" w:pos="686"/>
              </w:tabs>
              <w:suppressAutoHyphens/>
              <w:spacing w:after="56"/>
              <w:jc w:val="center"/>
              <w:rPr>
                <w:rFonts w:ascii="Arial" w:hAnsi="Arial" w:cs="Arial"/>
                <w:sz w:val="20"/>
              </w:rPr>
            </w:pPr>
            <w:r w:rsidRPr="00A12F15">
              <w:rPr>
                <w:rFonts w:ascii="Arial" w:hAnsi="Arial" w:cs="Arial"/>
                <w:sz w:val="20"/>
              </w:rPr>
              <w:t>(    )</w:t>
            </w:r>
          </w:p>
        </w:tc>
        <w:tc>
          <w:tcPr>
            <w:tcW w:w="1291" w:type="dxa"/>
            <w:tcBorders>
              <w:top w:val="double" w:sz="7" w:space="0" w:color="auto"/>
              <w:left w:val="single" w:sz="7" w:space="0" w:color="auto"/>
            </w:tcBorders>
          </w:tcPr>
          <w:p w:rsidR="0021204C" w:rsidRPr="00A12F15" w:rsidRDefault="0021204C" w:rsidP="008E4109">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Difference</w:t>
            </w:r>
          </w:p>
          <w:p w:rsidR="0021204C" w:rsidRPr="00A12F15" w:rsidRDefault="0021204C" w:rsidP="008E4109">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I - T</w:t>
            </w:r>
          </w:p>
          <w:p w:rsidR="0021204C" w:rsidRPr="00A12F15" w:rsidRDefault="0021204C" w:rsidP="008E4109">
            <w:pPr>
              <w:tabs>
                <w:tab w:val="left" w:pos="-720"/>
                <w:tab w:val="left" w:pos="0"/>
                <w:tab w:val="left" w:pos="259"/>
                <w:tab w:val="left" w:pos="604"/>
                <w:tab w:val="left" w:pos="816"/>
                <w:tab w:val="left" w:pos="1440"/>
              </w:tabs>
              <w:suppressAutoHyphens/>
              <w:jc w:val="center"/>
              <w:rPr>
                <w:rFonts w:ascii="Arial" w:hAnsi="Arial" w:cs="Arial"/>
                <w:sz w:val="20"/>
              </w:rPr>
            </w:pPr>
          </w:p>
          <w:p w:rsidR="0021204C" w:rsidRPr="00A12F15" w:rsidRDefault="0021204C" w:rsidP="008E4109">
            <w:pPr>
              <w:tabs>
                <w:tab w:val="center" w:pos="600"/>
              </w:tabs>
              <w:suppressAutoHyphens/>
              <w:spacing w:after="56"/>
              <w:jc w:val="center"/>
              <w:rPr>
                <w:rFonts w:ascii="Arial" w:hAnsi="Arial" w:cs="Arial"/>
                <w:sz w:val="20"/>
              </w:rPr>
            </w:pPr>
            <w:r w:rsidRPr="00A12F15">
              <w:rPr>
                <w:rFonts w:ascii="Arial" w:hAnsi="Arial" w:cs="Arial"/>
                <w:sz w:val="20"/>
              </w:rPr>
              <w:t>(    )</w:t>
            </w:r>
          </w:p>
        </w:tc>
        <w:tc>
          <w:tcPr>
            <w:tcW w:w="1029" w:type="dxa"/>
            <w:tcBorders>
              <w:top w:val="double" w:sz="7" w:space="0" w:color="auto"/>
              <w:left w:val="single" w:sz="7" w:space="0" w:color="auto"/>
              <w:right w:val="double" w:sz="7" w:space="0" w:color="auto"/>
            </w:tcBorders>
          </w:tcPr>
          <w:p w:rsidR="0021204C" w:rsidRPr="00A12F15" w:rsidRDefault="0021204C" w:rsidP="008E4109">
            <w:pPr>
              <w:tabs>
                <w:tab w:val="center" w:pos="441"/>
              </w:tabs>
              <w:suppressAutoHyphens/>
              <w:spacing w:after="56"/>
              <w:jc w:val="center"/>
              <w:rPr>
                <w:rFonts w:ascii="Arial" w:hAnsi="Arial" w:cs="Arial"/>
                <w:sz w:val="20"/>
              </w:rPr>
            </w:pPr>
            <w:r w:rsidRPr="00A12F15">
              <w:rPr>
                <w:rFonts w:ascii="Arial" w:hAnsi="Arial" w:cs="Arial"/>
                <w:sz w:val="20"/>
              </w:rPr>
              <w:t>E %(*</w:t>
            </w:r>
            <w:r w:rsidR="008E4109" w:rsidRPr="00A12F15">
              <w:rPr>
                <w:rFonts w:ascii="Arial" w:hAnsi="Arial" w:cs="Arial"/>
                <w:sz w:val="20"/>
              </w:rPr>
              <w:t>*</w:t>
            </w:r>
            <w:r w:rsidRPr="00A12F15">
              <w:rPr>
                <w:rFonts w:ascii="Arial" w:hAnsi="Arial" w:cs="Arial"/>
                <w:sz w:val="20"/>
              </w:rPr>
              <w:t>*)</w:t>
            </w:r>
          </w:p>
        </w:tc>
      </w:tr>
      <w:tr w:rsidR="001E2D97" w:rsidRPr="00A12F15">
        <w:tc>
          <w:tcPr>
            <w:tcW w:w="1202" w:type="dxa"/>
            <w:tcBorders>
              <w:top w:val="single" w:sz="7" w:space="0" w:color="auto"/>
              <w:left w:val="double" w:sz="7" w:space="0" w:color="auto"/>
              <w:bottom w:val="double" w:sz="7" w:space="0" w:color="auto"/>
            </w:tcBorders>
          </w:tcPr>
          <w:p w:rsidR="001E2D97" w:rsidRPr="00A12F15" w:rsidRDefault="001E2D97">
            <w:pPr>
              <w:tabs>
                <w:tab w:val="center" w:pos="574"/>
              </w:tabs>
              <w:suppressAutoHyphens/>
              <w:spacing w:after="56"/>
              <w:rPr>
                <w:rFonts w:ascii="Arial" w:hAnsi="Arial" w:cs="Arial"/>
                <w:sz w:val="20"/>
              </w:rPr>
            </w:pPr>
            <w:r w:rsidRPr="00A12F15">
              <w:rPr>
                <w:rFonts w:ascii="Arial" w:hAnsi="Arial" w:cs="Arial"/>
                <w:sz w:val="20"/>
              </w:rPr>
              <w:tab/>
            </w:r>
            <w:proofErr w:type="spellStart"/>
            <w:r w:rsidRPr="00A12F15">
              <w:rPr>
                <w:rFonts w:ascii="Arial" w:hAnsi="Arial" w:cs="Arial"/>
                <w:sz w:val="20"/>
              </w:rPr>
              <w:t>Q</w:t>
            </w:r>
            <w:r w:rsidRPr="00A12F15">
              <w:rPr>
                <w:rFonts w:ascii="Arial" w:hAnsi="Arial" w:cs="Arial"/>
                <w:sz w:val="20"/>
                <w:vertAlign w:val="subscript"/>
              </w:rPr>
              <w:t>max</w:t>
            </w:r>
            <w:proofErr w:type="spellEnd"/>
            <w:r w:rsidRPr="00A12F15">
              <w:rPr>
                <w:rFonts w:ascii="Arial" w:hAnsi="Arial" w:cs="Arial"/>
                <w:sz w:val="20"/>
              </w:rPr>
              <w:t xml:space="preserve"> </w:t>
            </w:r>
          </w:p>
        </w:tc>
        <w:tc>
          <w:tcPr>
            <w:tcW w:w="943"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855"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380"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64"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91"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29" w:type="dxa"/>
            <w:tcBorders>
              <w:top w:val="single" w:sz="7" w:space="0" w:color="auto"/>
              <w:left w:val="single" w:sz="7" w:space="0" w:color="auto"/>
              <w:bottom w:val="doub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 xml:space="preserve">Test 2 at reference voltage </w:t>
      </w:r>
      <w:ins w:id="1171" w:author="morayoa" w:date="2013-06-11T14:59:00Z">
        <w:r w:rsidR="00CB08B2" w:rsidRPr="00CB08B2">
          <w:rPr>
            <w:rFonts w:ascii="Arial" w:hAnsi="Arial" w:cs="Arial"/>
            <w:snapToGrid w:val="0"/>
            <w:sz w:val="20"/>
          </w:rPr>
          <w:t xml:space="preserve">0.85 x </w:t>
        </w:r>
        <w:proofErr w:type="spellStart"/>
        <w:r w:rsidR="00CB08B2" w:rsidRPr="00CB08B2">
          <w:rPr>
            <w:rFonts w:ascii="Arial" w:hAnsi="Arial" w:cs="Arial"/>
            <w:i/>
            <w:snapToGrid w:val="0"/>
            <w:sz w:val="20"/>
          </w:rPr>
          <w:t>U</w:t>
        </w:r>
        <w:r w:rsidR="00CB08B2" w:rsidRPr="00CB08B2">
          <w:rPr>
            <w:rFonts w:ascii="Arial" w:hAnsi="Arial" w:cs="Arial"/>
            <w:snapToGrid w:val="0"/>
            <w:sz w:val="20"/>
            <w:vertAlign w:val="subscript"/>
          </w:rPr>
          <w:t>nom</w:t>
        </w:r>
        <w:proofErr w:type="spellEnd"/>
        <w:r w:rsidR="00CB08B2" w:rsidRPr="00CB08B2">
          <w:rPr>
            <w:rFonts w:ascii="Arial" w:hAnsi="Arial" w:cs="Arial"/>
            <w:snapToGrid w:val="0"/>
            <w:sz w:val="20"/>
            <w:vertAlign w:val="subscript"/>
          </w:rPr>
          <w:t xml:space="preserve"> </w:t>
        </w:r>
        <w:r w:rsidR="00CB08B2" w:rsidRPr="00CB08B2">
          <w:rPr>
            <w:rFonts w:ascii="Arial" w:hAnsi="Arial" w:cs="Arial"/>
            <w:snapToGrid w:val="0"/>
            <w:sz w:val="20"/>
          </w:rPr>
          <w:t xml:space="preserve">or 0.85 x </w:t>
        </w:r>
        <w:proofErr w:type="spellStart"/>
        <w:r w:rsidR="00CB08B2" w:rsidRPr="00CB08B2">
          <w:rPr>
            <w:rFonts w:ascii="Arial" w:hAnsi="Arial" w:cs="Arial"/>
            <w:i/>
            <w:snapToGrid w:val="0"/>
            <w:sz w:val="20"/>
          </w:rPr>
          <w:t>U</w:t>
        </w:r>
        <w:r w:rsidR="00CB08B2" w:rsidRPr="00CB08B2">
          <w:rPr>
            <w:rFonts w:ascii="Arial" w:hAnsi="Arial" w:cs="Arial"/>
            <w:snapToGrid w:val="0"/>
            <w:sz w:val="20"/>
            <w:vertAlign w:val="subscript"/>
          </w:rPr>
          <w:t>min</w:t>
        </w:r>
      </w:ins>
      <w:proofErr w:type="spellEnd"/>
      <w:del w:id="1172" w:author="morayoa" w:date="2013-06-11T14:59:00Z">
        <w:r w:rsidR="0082184B" w:rsidDel="00CB08B2">
          <w:rPr>
            <w:rFonts w:ascii="Arial" w:hAnsi="Arial" w:cs="Arial"/>
            <w:sz w:val="20"/>
          </w:rPr>
          <w:delText>+10</w:delText>
        </w:r>
        <w:r w:rsidRPr="00A12F15" w:rsidDel="00CB08B2">
          <w:rPr>
            <w:rFonts w:ascii="Arial" w:hAnsi="Arial" w:cs="Arial"/>
            <w:sz w:val="20"/>
          </w:rPr>
          <w:delText xml:space="preserve"> %</w:delText>
        </w:r>
      </w:del>
    </w:p>
    <w:tbl>
      <w:tblPr>
        <w:tblW w:w="0" w:type="auto"/>
        <w:tblInd w:w="56" w:type="dxa"/>
        <w:tblLayout w:type="fixed"/>
        <w:tblCellMar>
          <w:left w:w="56" w:type="dxa"/>
          <w:right w:w="56" w:type="dxa"/>
        </w:tblCellMar>
        <w:tblLook w:val="0000"/>
      </w:tblPr>
      <w:tblGrid>
        <w:gridCol w:w="1202"/>
        <w:gridCol w:w="943"/>
        <w:gridCol w:w="855"/>
        <w:gridCol w:w="1380"/>
        <w:gridCol w:w="1464"/>
        <w:gridCol w:w="1291"/>
        <w:gridCol w:w="1029"/>
      </w:tblGrid>
      <w:tr w:rsidR="001E2D97" w:rsidRPr="00A12F15">
        <w:tc>
          <w:tcPr>
            <w:tcW w:w="1202" w:type="dxa"/>
            <w:tcBorders>
              <w:top w:val="double" w:sz="7" w:space="0" w:color="auto"/>
              <w:left w:val="double" w:sz="7" w:space="0" w:color="auto"/>
            </w:tcBorders>
          </w:tcPr>
          <w:p w:rsidR="001E2D97" w:rsidRPr="00A12F15" w:rsidRDefault="00FC47BA">
            <w:pPr>
              <w:tabs>
                <w:tab w:val="center" w:pos="574"/>
              </w:tabs>
              <w:suppressAutoHyphens/>
              <w:rPr>
                <w:rFonts w:ascii="Arial" w:hAnsi="Arial" w:cs="Arial"/>
                <w:sz w:val="20"/>
              </w:rPr>
            </w:pPr>
            <w:r w:rsidRPr="00A12F15">
              <w:rPr>
                <w:rFonts w:ascii="Arial" w:hAnsi="Arial" w:cs="Arial"/>
                <w:sz w:val="20"/>
              </w:rPr>
              <w:fldChar w:fldCharType="begin"/>
            </w:r>
            <w:r w:rsidR="001E2D97" w:rsidRPr="00A12F15">
              <w:rPr>
                <w:rFonts w:ascii="Arial" w:hAnsi="Arial" w:cs="Arial"/>
                <w:sz w:val="20"/>
              </w:rPr>
              <w:instrText xml:space="preserve">PRIVATE </w:instrText>
            </w:r>
            <w:r w:rsidRPr="00A12F15">
              <w:rPr>
                <w:rFonts w:ascii="Arial" w:hAnsi="Arial" w:cs="Arial"/>
                <w:sz w:val="20"/>
              </w:rPr>
              <w:fldChar w:fldCharType="end"/>
            </w:r>
            <w:r w:rsidR="001E2D97" w:rsidRPr="00A12F15">
              <w:rPr>
                <w:rFonts w:ascii="Arial" w:hAnsi="Arial" w:cs="Arial"/>
                <w:sz w:val="20"/>
              </w:rPr>
              <w:tab/>
              <w:t>Q</w:t>
            </w:r>
          </w:p>
          <w:p w:rsidR="001E2D97" w:rsidRPr="00A12F15" w:rsidRDefault="001E2D97">
            <w:pPr>
              <w:tabs>
                <w:tab w:val="left" w:pos="-720"/>
                <w:tab w:val="left" w:pos="0"/>
                <w:tab w:val="left" w:pos="259"/>
                <w:tab w:val="left" w:pos="604"/>
                <w:tab w:val="left" w:pos="816"/>
                <w:tab w:val="left" w:pos="1440"/>
              </w:tabs>
              <w:suppressAutoHyphens/>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rPr>
                <w:rFonts w:ascii="Arial" w:hAnsi="Arial" w:cs="Arial"/>
                <w:sz w:val="20"/>
              </w:rPr>
            </w:pPr>
          </w:p>
          <w:p w:rsidR="001E2D97" w:rsidRPr="00A12F15" w:rsidRDefault="001E2D97">
            <w:pPr>
              <w:tabs>
                <w:tab w:val="center" w:pos="574"/>
              </w:tabs>
              <w:suppressAutoHyphens/>
              <w:spacing w:after="56"/>
              <w:rPr>
                <w:rFonts w:ascii="Arial" w:hAnsi="Arial" w:cs="Arial"/>
                <w:sz w:val="20"/>
              </w:rPr>
            </w:pPr>
            <w:r w:rsidRPr="00A12F15">
              <w:rPr>
                <w:rFonts w:ascii="Arial" w:hAnsi="Arial" w:cs="Arial"/>
                <w:sz w:val="20"/>
              </w:rPr>
              <w:tab/>
              <w:t>(  /h)</w:t>
            </w:r>
          </w:p>
        </w:tc>
        <w:tc>
          <w:tcPr>
            <w:tcW w:w="943" w:type="dxa"/>
            <w:tcBorders>
              <w:top w:val="double" w:sz="7" w:space="0" w:color="auto"/>
              <w:left w:val="single" w:sz="7" w:space="0" w:color="auto"/>
            </w:tcBorders>
          </w:tcPr>
          <w:p w:rsidR="001E2D97" w:rsidRPr="00A12F15" w:rsidRDefault="001E2D97">
            <w:pPr>
              <w:tabs>
                <w:tab w:val="center" w:pos="425"/>
              </w:tabs>
              <w:suppressAutoHyphens/>
              <w:rPr>
                <w:rFonts w:ascii="Arial" w:hAnsi="Arial" w:cs="Arial"/>
                <w:sz w:val="20"/>
              </w:rPr>
            </w:pPr>
            <w:r w:rsidRPr="00A12F15">
              <w:rPr>
                <w:rFonts w:ascii="Arial" w:hAnsi="Arial" w:cs="Arial"/>
                <w:sz w:val="20"/>
              </w:rPr>
              <w:tab/>
            </w:r>
            <w:r w:rsidR="00AB7BBD" w:rsidRPr="00A12F15">
              <w:rPr>
                <w:rFonts w:ascii="Arial" w:hAnsi="Arial" w:cs="Arial"/>
                <w:sz w:val="20"/>
              </w:rPr>
              <w:t>Load L</w:t>
            </w:r>
          </w:p>
          <w:p w:rsidR="001E2D97" w:rsidRPr="00A12F15" w:rsidRDefault="001E2D97">
            <w:pPr>
              <w:tabs>
                <w:tab w:val="left" w:pos="-720"/>
                <w:tab w:val="left" w:pos="0"/>
                <w:tab w:val="left" w:pos="259"/>
                <w:tab w:val="left" w:pos="604"/>
                <w:tab w:val="left" w:pos="816"/>
                <w:tab w:val="left" w:pos="1440"/>
              </w:tabs>
              <w:suppressAutoHyphens/>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rPr>
                <w:rFonts w:ascii="Arial" w:hAnsi="Arial" w:cs="Arial"/>
                <w:sz w:val="20"/>
              </w:rPr>
            </w:pPr>
          </w:p>
          <w:p w:rsidR="001E2D97" w:rsidRPr="00A12F15" w:rsidRDefault="001E2D97">
            <w:pPr>
              <w:tabs>
                <w:tab w:val="center" w:pos="425"/>
              </w:tabs>
              <w:suppressAutoHyphens/>
              <w:spacing w:after="56"/>
              <w:rPr>
                <w:rFonts w:ascii="Arial" w:hAnsi="Arial" w:cs="Arial"/>
                <w:sz w:val="20"/>
              </w:rPr>
            </w:pPr>
            <w:r w:rsidRPr="00A12F15">
              <w:rPr>
                <w:rFonts w:ascii="Arial" w:hAnsi="Arial" w:cs="Arial"/>
                <w:sz w:val="20"/>
              </w:rPr>
              <w:tab/>
              <w:t>(   )</w:t>
            </w:r>
          </w:p>
        </w:tc>
        <w:tc>
          <w:tcPr>
            <w:tcW w:w="855" w:type="dxa"/>
            <w:tcBorders>
              <w:top w:val="double" w:sz="7" w:space="0" w:color="auto"/>
              <w:left w:val="single" w:sz="7" w:space="0" w:color="auto"/>
            </w:tcBorders>
          </w:tcPr>
          <w:p w:rsidR="001E2D97" w:rsidRPr="00A12F15" w:rsidRDefault="001E2D97" w:rsidP="008E4109">
            <w:pPr>
              <w:tabs>
                <w:tab w:val="center" w:pos="381"/>
              </w:tabs>
              <w:suppressAutoHyphens/>
              <w:spacing w:after="56"/>
              <w:jc w:val="center"/>
              <w:rPr>
                <w:rFonts w:ascii="Arial" w:hAnsi="Arial" w:cs="Arial"/>
                <w:sz w:val="20"/>
              </w:rPr>
            </w:pPr>
            <w:r w:rsidRPr="00A12F15">
              <w:rPr>
                <w:rFonts w:ascii="Arial" w:hAnsi="Arial" w:cs="Arial"/>
                <w:sz w:val="20"/>
              </w:rPr>
              <w:t>Pulses</w:t>
            </w:r>
            <w:r w:rsidR="008E4109" w:rsidRPr="00A12F15">
              <w:rPr>
                <w:rFonts w:ascii="Arial" w:hAnsi="Arial" w:cs="Arial"/>
                <w:sz w:val="20"/>
              </w:rPr>
              <w:t xml:space="preserve"> (*)</w:t>
            </w:r>
          </w:p>
        </w:tc>
        <w:tc>
          <w:tcPr>
            <w:tcW w:w="1380" w:type="dxa"/>
            <w:tcBorders>
              <w:top w:val="double" w:sz="7" w:space="0" w:color="auto"/>
              <w:left w:val="single" w:sz="7" w:space="0" w:color="auto"/>
            </w:tcBorders>
          </w:tcPr>
          <w:p w:rsidR="001E2D97" w:rsidRPr="00A12F15" w:rsidRDefault="001E2D97" w:rsidP="008E4109">
            <w:pPr>
              <w:tabs>
                <w:tab w:val="center" w:pos="644"/>
              </w:tabs>
              <w:suppressAutoHyphens/>
              <w:jc w:val="center"/>
              <w:rPr>
                <w:rFonts w:ascii="Arial" w:hAnsi="Arial" w:cs="Arial"/>
                <w:sz w:val="20"/>
              </w:rPr>
            </w:pPr>
            <w:r w:rsidRPr="00A12F15">
              <w:rPr>
                <w:rFonts w:ascii="Arial" w:hAnsi="Arial" w:cs="Arial"/>
                <w:sz w:val="20"/>
              </w:rPr>
              <w:t>Calculated</w:t>
            </w:r>
          </w:p>
          <w:p w:rsidR="001E2D97" w:rsidRPr="00A12F15" w:rsidRDefault="001E2D97" w:rsidP="008E4109">
            <w:pPr>
              <w:tabs>
                <w:tab w:val="center" w:pos="644"/>
              </w:tabs>
              <w:suppressAutoHyphens/>
              <w:jc w:val="center"/>
              <w:rPr>
                <w:rFonts w:ascii="Arial" w:hAnsi="Arial" w:cs="Arial"/>
                <w:sz w:val="20"/>
              </w:rPr>
            </w:pPr>
            <w:proofErr w:type="spellStart"/>
            <w:r w:rsidRPr="00A12F15">
              <w:rPr>
                <w:rFonts w:ascii="Arial" w:hAnsi="Arial" w:cs="Arial"/>
                <w:sz w:val="20"/>
              </w:rPr>
              <w:t>totalization</w:t>
            </w:r>
            <w:proofErr w:type="spellEnd"/>
          </w:p>
          <w:p w:rsidR="001E2D97" w:rsidRPr="00A12F15" w:rsidRDefault="001E2D97" w:rsidP="008E4109">
            <w:pPr>
              <w:tabs>
                <w:tab w:val="center" w:pos="644"/>
              </w:tabs>
              <w:suppressAutoHyphens/>
              <w:jc w:val="center"/>
              <w:rPr>
                <w:rFonts w:ascii="Arial" w:hAnsi="Arial" w:cs="Arial"/>
                <w:sz w:val="20"/>
              </w:rPr>
            </w:pPr>
            <w:r w:rsidRPr="00A12F15">
              <w:rPr>
                <w:rFonts w:ascii="Arial" w:hAnsi="Arial" w:cs="Arial"/>
                <w:sz w:val="20"/>
              </w:rPr>
              <w:t>T</w:t>
            </w:r>
            <w:r w:rsidR="008E4109" w:rsidRPr="00A12F15">
              <w:rPr>
                <w:rFonts w:ascii="Arial" w:hAnsi="Arial" w:cs="Arial"/>
                <w:sz w:val="20"/>
              </w:rPr>
              <w:t>(**)</w:t>
            </w:r>
          </w:p>
          <w:p w:rsidR="001E2D97" w:rsidRPr="00A12F15" w:rsidRDefault="001E2D97" w:rsidP="008E4109">
            <w:pPr>
              <w:tabs>
                <w:tab w:val="center" w:pos="644"/>
              </w:tabs>
              <w:suppressAutoHyphens/>
              <w:spacing w:after="56"/>
              <w:jc w:val="center"/>
              <w:rPr>
                <w:rFonts w:ascii="Arial" w:hAnsi="Arial" w:cs="Arial"/>
                <w:sz w:val="20"/>
              </w:rPr>
            </w:pPr>
            <w:r w:rsidRPr="00A12F15">
              <w:rPr>
                <w:rFonts w:ascii="Arial" w:hAnsi="Arial" w:cs="Arial"/>
                <w:sz w:val="20"/>
              </w:rPr>
              <w:t>(   )</w:t>
            </w:r>
          </w:p>
        </w:tc>
        <w:tc>
          <w:tcPr>
            <w:tcW w:w="1464" w:type="dxa"/>
            <w:tcBorders>
              <w:top w:val="double" w:sz="7" w:space="0" w:color="auto"/>
              <w:left w:val="single" w:sz="7" w:space="0" w:color="auto"/>
            </w:tcBorders>
          </w:tcPr>
          <w:p w:rsidR="001E2D97" w:rsidRPr="00A12F15" w:rsidRDefault="001E2D97" w:rsidP="008E4109">
            <w:pPr>
              <w:tabs>
                <w:tab w:val="center" w:pos="686"/>
              </w:tabs>
              <w:suppressAutoHyphens/>
              <w:jc w:val="center"/>
              <w:rPr>
                <w:rFonts w:ascii="Arial" w:hAnsi="Arial" w:cs="Arial"/>
                <w:sz w:val="20"/>
              </w:rPr>
            </w:pPr>
            <w:r w:rsidRPr="00A12F15">
              <w:rPr>
                <w:rFonts w:ascii="Arial" w:hAnsi="Arial" w:cs="Arial"/>
                <w:sz w:val="20"/>
              </w:rPr>
              <w:t>Indicated</w:t>
            </w:r>
          </w:p>
          <w:p w:rsidR="001E2D97" w:rsidRPr="00A12F15" w:rsidRDefault="001E2D97" w:rsidP="008E4109">
            <w:pPr>
              <w:tabs>
                <w:tab w:val="center" w:pos="686"/>
              </w:tabs>
              <w:suppressAutoHyphens/>
              <w:jc w:val="center"/>
              <w:rPr>
                <w:rFonts w:ascii="Arial" w:hAnsi="Arial" w:cs="Arial"/>
                <w:sz w:val="20"/>
              </w:rPr>
            </w:pPr>
            <w:proofErr w:type="spellStart"/>
            <w:r w:rsidRPr="00A12F15">
              <w:rPr>
                <w:rFonts w:ascii="Arial" w:hAnsi="Arial" w:cs="Arial"/>
                <w:sz w:val="20"/>
              </w:rPr>
              <w:t>totalization</w:t>
            </w:r>
            <w:proofErr w:type="spellEnd"/>
          </w:p>
          <w:p w:rsidR="001E2D97" w:rsidRPr="00A12F15" w:rsidRDefault="001E2D97" w:rsidP="008E4109">
            <w:pPr>
              <w:tabs>
                <w:tab w:val="center" w:pos="686"/>
              </w:tabs>
              <w:suppressAutoHyphens/>
              <w:jc w:val="center"/>
              <w:rPr>
                <w:rFonts w:ascii="Arial" w:hAnsi="Arial" w:cs="Arial"/>
                <w:sz w:val="20"/>
              </w:rPr>
            </w:pPr>
            <w:r w:rsidRPr="00A12F15">
              <w:rPr>
                <w:rFonts w:ascii="Arial" w:hAnsi="Arial" w:cs="Arial"/>
                <w:sz w:val="20"/>
              </w:rPr>
              <w:t>I</w:t>
            </w:r>
          </w:p>
          <w:p w:rsidR="001E2D97" w:rsidRPr="00A12F15" w:rsidRDefault="001E2D97" w:rsidP="008E4109">
            <w:pPr>
              <w:tabs>
                <w:tab w:val="center" w:pos="686"/>
              </w:tabs>
              <w:suppressAutoHyphens/>
              <w:spacing w:after="56"/>
              <w:jc w:val="center"/>
              <w:rPr>
                <w:rFonts w:ascii="Arial" w:hAnsi="Arial" w:cs="Arial"/>
                <w:sz w:val="20"/>
              </w:rPr>
            </w:pPr>
            <w:r w:rsidRPr="00A12F15">
              <w:rPr>
                <w:rFonts w:ascii="Arial" w:hAnsi="Arial" w:cs="Arial"/>
                <w:sz w:val="20"/>
              </w:rPr>
              <w:t>(    )</w:t>
            </w:r>
          </w:p>
        </w:tc>
        <w:tc>
          <w:tcPr>
            <w:tcW w:w="1291" w:type="dxa"/>
            <w:tcBorders>
              <w:top w:val="double" w:sz="7" w:space="0" w:color="auto"/>
              <w:left w:val="single" w:sz="7" w:space="0" w:color="auto"/>
            </w:tcBorders>
          </w:tcPr>
          <w:p w:rsidR="001E2D97" w:rsidRPr="00A12F15" w:rsidRDefault="001E2D97" w:rsidP="008E4109">
            <w:pPr>
              <w:tabs>
                <w:tab w:val="center" w:pos="600"/>
              </w:tabs>
              <w:suppressAutoHyphens/>
              <w:jc w:val="center"/>
              <w:rPr>
                <w:rFonts w:ascii="Arial" w:hAnsi="Arial" w:cs="Arial"/>
                <w:sz w:val="20"/>
              </w:rPr>
            </w:pPr>
            <w:r w:rsidRPr="00A12F15">
              <w:rPr>
                <w:rFonts w:ascii="Arial" w:hAnsi="Arial" w:cs="Arial"/>
                <w:sz w:val="20"/>
              </w:rPr>
              <w:t>Difference</w:t>
            </w:r>
          </w:p>
          <w:p w:rsidR="001E2D97" w:rsidRPr="00A12F15" w:rsidRDefault="001E2D97" w:rsidP="008E4109">
            <w:pPr>
              <w:tabs>
                <w:tab w:val="center" w:pos="600"/>
              </w:tabs>
              <w:suppressAutoHyphens/>
              <w:jc w:val="center"/>
              <w:rPr>
                <w:rFonts w:ascii="Arial" w:hAnsi="Arial" w:cs="Arial"/>
                <w:sz w:val="20"/>
              </w:rPr>
            </w:pPr>
            <w:r w:rsidRPr="00A12F15">
              <w:rPr>
                <w:rFonts w:ascii="Arial" w:hAnsi="Arial" w:cs="Arial"/>
                <w:sz w:val="20"/>
              </w:rPr>
              <w:t>I - T</w:t>
            </w:r>
          </w:p>
          <w:p w:rsidR="001E2D97" w:rsidRPr="00A12F15" w:rsidRDefault="001E2D97" w:rsidP="008E4109">
            <w:pPr>
              <w:tabs>
                <w:tab w:val="left" w:pos="-720"/>
                <w:tab w:val="left" w:pos="0"/>
                <w:tab w:val="left" w:pos="259"/>
                <w:tab w:val="left" w:pos="604"/>
                <w:tab w:val="left" w:pos="816"/>
                <w:tab w:val="left" w:pos="1440"/>
              </w:tabs>
              <w:suppressAutoHyphens/>
              <w:jc w:val="center"/>
              <w:rPr>
                <w:rFonts w:ascii="Arial" w:hAnsi="Arial" w:cs="Arial"/>
                <w:sz w:val="20"/>
              </w:rPr>
            </w:pPr>
          </w:p>
          <w:p w:rsidR="001E2D97" w:rsidRPr="00A12F15" w:rsidRDefault="001E2D97" w:rsidP="008E4109">
            <w:pPr>
              <w:tabs>
                <w:tab w:val="center" w:pos="600"/>
              </w:tabs>
              <w:suppressAutoHyphens/>
              <w:spacing w:after="56"/>
              <w:jc w:val="center"/>
              <w:rPr>
                <w:rFonts w:ascii="Arial" w:hAnsi="Arial" w:cs="Arial"/>
                <w:sz w:val="20"/>
              </w:rPr>
            </w:pPr>
            <w:r w:rsidRPr="00A12F15">
              <w:rPr>
                <w:rFonts w:ascii="Arial" w:hAnsi="Arial" w:cs="Arial"/>
                <w:sz w:val="20"/>
              </w:rPr>
              <w:t>(    )</w:t>
            </w:r>
          </w:p>
        </w:tc>
        <w:tc>
          <w:tcPr>
            <w:tcW w:w="1029" w:type="dxa"/>
            <w:tcBorders>
              <w:top w:val="double" w:sz="7" w:space="0" w:color="auto"/>
              <w:left w:val="single" w:sz="7" w:space="0" w:color="auto"/>
              <w:right w:val="double" w:sz="7" w:space="0" w:color="auto"/>
            </w:tcBorders>
          </w:tcPr>
          <w:p w:rsidR="001E2D97" w:rsidRPr="00A12F15" w:rsidRDefault="001E2D97" w:rsidP="008E4109">
            <w:pPr>
              <w:tabs>
                <w:tab w:val="center" w:pos="441"/>
              </w:tabs>
              <w:suppressAutoHyphens/>
              <w:spacing w:after="56"/>
              <w:jc w:val="center"/>
              <w:rPr>
                <w:rFonts w:ascii="Arial" w:hAnsi="Arial" w:cs="Arial"/>
                <w:sz w:val="20"/>
              </w:rPr>
            </w:pPr>
            <w:r w:rsidRPr="00A12F15">
              <w:rPr>
                <w:rFonts w:ascii="Arial" w:hAnsi="Arial" w:cs="Arial"/>
                <w:sz w:val="20"/>
              </w:rPr>
              <w:t>E</w:t>
            </w:r>
            <w:r w:rsidR="008E4109" w:rsidRPr="00A12F15">
              <w:rPr>
                <w:rFonts w:ascii="Arial" w:hAnsi="Arial" w:cs="Arial"/>
                <w:sz w:val="20"/>
              </w:rPr>
              <w:t xml:space="preserve"> </w:t>
            </w:r>
            <w:r w:rsidRPr="00A12F15">
              <w:rPr>
                <w:rFonts w:ascii="Arial" w:hAnsi="Arial" w:cs="Arial"/>
                <w:sz w:val="20"/>
              </w:rPr>
              <w:t>%</w:t>
            </w:r>
            <w:r w:rsidR="008E4109" w:rsidRPr="00A12F15">
              <w:rPr>
                <w:rFonts w:ascii="Arial" w:hAnsi="Arial" w:cs="Arial"/>
                <w:sz w:val="20"/>
              </w:rPr>
              <w:t>(***)</w:t>
            </w:r>
          </w:p>
        </w:tc>
      </w:tr>
      <w:tr w:rsidR="001E2D97" w:rsidRPr="00A12F15">
        <w:tc>
          <w:tcPr>
            <w:tcW w:w="1202" w:type="dxa"/>
            <w:tcBorders>
              <w:top w:val="single" w:sz="7" w:space="0" w:color="auto"/>
              <w:left w:val="double" w:sz="7" w:space="0" w:color="auto"/>
              <w:bottom w:val="double" w:sz="7" w:space="0" w:color="auto"/>
            </w:tcBorders>
          </w:tcPr>
          <w:p w:rsidR="001E2D97" w:rsidRPr="00A12F15" w:rsidRDefault="001E2D97">
            <w:pPr>
              <w:tabs>
                <w:tab w:val="center" w:pos="574"/>
              </w:tabs>
              <w:suppressAutoHyphens/>
              <w:spacing w:after="56"/>
              <w:rPr>
                <w:rFonts w:ascii="Arial" w:hAnsi="Arial" w:cs="Arial"/>
                <w:sz w:val="20"/>
              </w:rPr>
            </w:pPr>
            <w:r w:rsidRPr="00A12F15">
              <w:rPr>
                <w:rFonts w:ascii="Arial" w:hAnsi="Arial" w:cs="Arial"/>
                <w:sz w:val="20"/>
              </w:rPr>
              <w:tab/>
            </w:r>
            <w:proofErr w:type="spellStart"/>
            <w:r w:rsidRPr="00A12F15">
              <w:rPr>
                <w:rFonts w:ascii="Arial" w:hAnsi="Arial" w:cs="Arial"/>
                <w:sz w:val="20"/>
              </w:rPr>
              <w:t>Q</w:t>
            </w:r>
            <w:r w:rsidRPr="00A12F15">
              <w:rPr>
                <w:rFonts w:ascii="Arial" w:hAnsi="Arial" w:cs="Arial"/>
                <w:sz w:val="20"/>
                <w:vertAlign w:val="subscript"/>
              </w:rPr>
              <w:t>max</w:t>
            </w:r>
            <w:proofErr w:type="spellEnd"/>
            <w:r w:rsidRPr="00A12F15">
              <w:rPr>
                <w:rFonts w:ascii="Arial" w:hAnsi="Arial" w:cs="Arial"/>
                <w:sz w:val="20"/>
              </w:rPr>
              <w:t xml:space="preserve"> </w:t>
            </w:r>
          </w:p>
        </w:tc>
        <w:tc>
          <w:tcPr>
            <w:tcW w:w="943"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855"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380"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64"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91"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29" w:type="dxa"/>
            <w:tcBorders>
              <w:top w:val="single" w:sz="7" w:space="0" w:color="auto"/>
              <w:left w:val="single" w:sz="7" w:space="0" w:color="auto"/>
              <w:bottom w:val="doub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bl>
    <w:p w:rsidR="001E2D97"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A85395" w:rsidRDefault="00A85395">
      <w:pPr>
        <w:tabs>
          <w:tab w:val="left" w:pos="-720"/>
          <w:tab w:val="left" w:pos="0"/>
          <w:tab w:val="left" w:pos="259"/>
          <w:tab w:val="left" w:pos="604"/>
          <w:tab w:val="left" w:pos="816"/>
          <w:tab w:val="left" w:pos="1440"/>
        </w:tabs>
        <w:suppressAutoHyphens/>
        <w:jc w:val="both"/>
        <w:rPr>
          <w:rFonts w:ascii="Arial" w:hAnsi="Arial" w:cs="Arial"/>
          <w:sz w:val="20"/>
        </w:rPr>
      </w:pPr>
    </w:p>
    <w:p w:rsidR="00A85395" w:rsidRDefault="00A85395">
      <w:pPr>
        <w:tabs>
          <w:tab w:val="left" w:pos="-720"/>
          <w:tab w:val="left" w:pos="0"/>
          <w:tab w:val="left" w:pos="259"/>
          <w:tab w:val="left" w:pos="604"/>
          <w:tab w:val="left" w:pos="816"/>
          <w:tab w:val="left" w:pos="1440"/>
        </w:tabs>
        <w:suppressAutoHyphens/>
        <w:jc w:val="both"/>
        <w:rPr>
          <w:rFonts w:ascii="Arial" w:hAnsi="Arial" w:cs="Arial"/>
          <w:sz w:val="20"/>
        </w:rPr>
      </w:pPr>
    </w:p>
    <w:p w:rsidR="00A85395" w:rsidRDefault="00A85395">
      <w:pPr>
        <w:tabs>
          <w:tab w:val="left" w:pos="-720"/>
          <w:tab w:val="left" w:pos="0"/>
          <w:tab w:val="left" w:pos="259"/>
          <w:tab w:val="left" w:pos="604"/>
          <w:tab w:val="left" w:pos="816"/>
          <w:tab w:val="left" w:pos="1440"/>
        </w:tabs>
        <w:suppressAutoHyphens/>
        <w:jc w:val="both"/>
        <w:rPr>
          <w:rFonts w:ascii="Arial" w:hAnsi="Arial" w:cs="Arial"/>
          <w:sz w:val="20"/>
        </w:rPr>
      </w:pPr>
    </w:p>
    <w:p w:rsidR="00A85395" w:rsidRDefault="00A85395">
      <w:pPr>
        <w:tabs>
          <w:tab w:val="left" w:pos="-720"/>
          <w:tab w:val="left" w:pos="0"/>
          <w:tab w:val="left" w:pos="259"/>
          <w:tab w:val="left" w:pos="604"/>
          <w:tab w:val="left" w:pos="816"/>
          <w:tab w:val="left" w:pos="1440"/>
        </w:tabs>
        <w:suppressAutoHyphens/>
        <w:jc w:val="both"/>
        <w:rPr>
          <w:rFonts w:ascii="Arial" w:hAnsi="Arial" w:cs="Arial"/>
          <w:sz w:val="20"/>
        </w:rPr>
      </w:pPr>
    </w:p>
    <w:p w:rsidR="00A85395" w:rsidRDefault="00A85395">
      <w:pPr>
        <w:tabs>
          <w:tab w:val="left" w:pos="-720"/>
          <w:tab w:val="left" w:pos="0"/>
          <w:tab w:val="left" w:pos="259"/>
          <w:tab w:val="left" w:pos="604"/>
          <w:tab w:val="left" w:pos="816"/>
          <w:tab w:val="left" w:pos="1440"/>
        </w:tabs>
        <w:suppressAutoHyphens/>
        <w:jc w:val="both"/>
        <w:rPr>
          <w:rFonts w:ascii="Arial" w:hAnsi="Arial" w:cs="Arial"/>
          <w:sz w:val="20"/>
        </w:rPr>
      </w:pPr>
    </w:p>
    <w:p w:rsidR="00CF3230" w:rsidRDefault="00CF3230">
      <w:pPr>
        <w:tabs>
          <w:tab w:val="left" w:pos="-720"/>
          <w:tab w:val="left" w:pos="0"/>
          <w:tab w:val="left" w:pos="259"/>
          <w:tab w:val="left" w:pos="604"/>
          <w:tab w:val="left" w:pos="816"/>
          <w:tab w:val="left" w:pos="1440"/>
        </w:tabs>
        <w:suppressAutoHyphens/>
        <w:jc w:val="both"/>
        <w:rPr>
          <w:rFonts w:ascii="Arial" w:hAnsi="Arial" w:cs="Arial"/>
          <w:sz w:val="20"/>
        </w:rPr>
      </w:pPr>
    </w:p>
    <w:p w:rsidR="00CF3230" w:rsidRDefault="00CF3230">
      <w:pPr>
        <w:tabs>
          <w:tab w:val="left" w:pos="-720"/>
          <w:tab w:val="left" w:pos="0"/>
          <w:tab w:val="left" w:pos="259"/>
          <w:tab w:val="left" w:pos="604"/>
          <w:tab w:val="left" w:pos="816"/>
          <w:tab w:val="left" w:pos="1440"/>
        </w:tabs>
        <w:suppressAutoHyphens/>
        <w:jc w:val="both"/>
        <w:rPr>
          <w:rFonts w:ascii="Arial" w:hAnsi="Arial" w:cs="Arial"/>
          <w:sz w:val="20"/>
        </w:rPr>
      </w:pPr>
    </w:p>
    <w:p w:rsidR="00A85395" w:rsidRDefault="00A85395">
      <w:pPr>
        <w:tabs>
          <w:tab w:val="left" w:pos="-720"/>
          <w:tab w:val="left" w:pos="0"/>
          <w:tab w:val="left" w:pos="259"/>
          <w:tab w:val="left" w:pos="604"/>
          <w:tab w:val="left" w:pos="816"/>
          <w:tab w:val="left" w:pos="1440"/>
        </w:tabs>
        <w:suppressAutoHyphens/>
        <w:jc w:val="both"/>
        <w:rPr>
          <w:rFonts w:ascii="Arial" w:hAnsi="Arial" w:cs="Arial"/>
          <w:sz w:val="20"/>
        </w:rPr>
      </w:pPr>
    </w:p>
    <w:p w:rsidR="00EF145E" w:rsidRDefault="00EF145E">
      <w:pPr>
        <w:tabs>
          <w:tab w:val="left" w:pos="-720"/>
          <w:tab w:val="left" w:pos="0"/>
          <w:tab w:val="left" w:pos="259"/>
          <w:tab w:val="left" w:pos="604"/>
          <w:tab w:val="left" w:pos="816"/>
          <w:tab w:val="left" w:pos="1440"/>
        </w:tabs>
        <w:suppressAutoHyphens/>
        <w:jc w:val="both"/>
        <w:rPr>
          <w:rFonts w:ascii="Arial" w:hAnsi="Arial" w:cs="Arial"/>
          <w:sz w:val="20"/>
        </w:rPr>
      </w:pPr>
    </w:p>
    <w:p w:rsidR="00EF145E" w:rsidRDefault="00EF145E">
      <w:pPr>
        <w:tabs>
          <w:tab w:val="left" w:pos="-720"/>
          <w:tab w:val="left" w:pos="0"/>
          <w:tab w:val="left" w:pos="259"/>
          <w:tab w:val="left" w:pos="604"/>
          <w:tab w:val="left" w:pos="816"/>
          <w:tab w:val="left" w:pos="1440"/>
        </w:tabs>
        <w:suppressAutoHyphens/>
        <w:jc w:val="both"/>
        <w:rPr>
          <w:rFonts w:ascii="Arial" w:hAnsi="Arial" w:cs="Arial"/>
          <w:sz w:val="20"/>
        </w:rPr>
      </w:pPr>
    </w:p>
    <w:p w:rsidR="00EF145E" w:rsidRDefault="00EF145E">
      <w:pPr>
        <w:tabs>
          <w:tab w:val="left" w:pos="-720"/>
          <w:tab w:val="left" w:pos="0"/>
          <w:tab w:val="left" w:pos="259"/>
          <w:tab w:val="left" w:pos="604"/>
          <w:tab w:val="left" w:pos="816"/>
          <w:tab w:val="left" w:pos="1440"/>
        </w:tabs>
        <w:suppressAutoHyphens/>
        <w:jc w:val="both"/>
        <w:rPr>
          <w:rFonts w:ascii="Arial" w:hAnsi="Arial" w:cs="Arial"/>
          <w:sz w:val="20"/>
        </w:rPr>
      </w:pPr>
    </w:p>
    <w:p w:rsidR="00A85395" w:rsidRDefault="00A85395">
      <w:pPr>
        <w:tabs>
          <w:tab w:val="left" w:pos="-720"/>
          <w:tab w:val="left" w:pos="0"/>
          <w:tab w:val="left" w:pos="259"/>
          <w:tab w:val="left" w:pos="604"/>
          <w:tab w:val="left" w:pos="816"/>
          <w:tab w:val="left" w:pos="1440"/>
        </w:tabs>
        <w:suppressAutoHyphens/>
        <w:jc w:val="both"/>
        <w:rPr>
          <w:rFonts w:ascii="Arial" w:hAnsi="Arial" w:cs="Arial"/>
          <w:sz w:val="20"/>
        </w:rPr>
      </w:pPr>
    </w:p>
    <w:p w:rsidR="00A85395" w:rsidRDefault="00A85395">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lang w:val="fr-BE"/>
        </w:rPr>
        <w:t>1.5.4</w:t>
      </w:r>
      <w:r w:rsidRPr="00A12F15">
        <w:rPr>
          <w:rFonts w:ascii="Arial" w:hAnsi="Arial" w:cs="Arial"/>
          <w:sz w:val="20"/>
          <w:lang w:val="fr-BE"/>
        </w:rPr>
        <w:tab/>
        <w:t>Mains voltage variation (AC) (</w:t>
      </w:r>
      <w:r w:rsidRPr="00D0379E">
        <w:rPr>
          <w:rFonts w:ascii="Arial" w:hAnsi="Arial" w:cs="Arial"/>
          <w:sz w:val="20"/>
        </w:rPr>
        <w:t>continued</w:t>
      </w:r>
      <w:r w:rsidRPr="00A12F15">
        <w:rPr>
          <w:rFonts w:ascii="Arial" w:hAnsi="Arial" w:cs="Arial"/>
          <w:sz w:val="20"/>
          <w:lang w:val="fr-BE"/>
        </w:rPr>
        <w:t>)</w:t>
      </w:r>
    </w:p>
    <w:p w:rsidR="00A85395" w:rsidRDefault="00A85395">
      <w:pPr>
        <w:tabs>
          <w:tab w:val="left" w:pos="-720"/>
          <w:tab w:val="left" w:pos="0"/>
          <w:tab w:val="left" w:pos="259"/>
          <w:tab w:val="left" w:pos="604"/>
          <w:tab w:val="left" w:pos="816"/>
          <w:tab w:val="left" w:pos="1440"/>
        </w:tabs>
        <w:suppressAutoHyphens/>
        <w:jc w:val="both"/>
        <w:rPr>
          <w:rFonts w:ascii="Arial" w:hAnsi="Arial" w:cs="Arial"/>
          <w:sz w:val="20"/>
        </w:rPr>
      </w:pPr>
    </w:p>
    <w:p w:rsidR="00A85395" w:rsidRPr="00A12F15" w:rsidRDefault="00A85395">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 xml:space="preserve">Test 3 at reference voltage </w:t>
      </w:r>
      <w:ins w:id="1173" w:author="morayoa" w:date="2013-06-11T15:00:00Z">
        <w:r w:rsidR="00CB08B2" w:rsidRPr="00CB08B2">
          <w:rPr>
            <w:rFonts w:ascii="Arial" w:hAnsi="Arial" w:cs="Arial"/>
            <w:snapToGrid w:val="0"/>
            <w:sz w:val="20"/>
          </w:rPr>
          <w:t xml:space="preserve">1.10 x </w:t>
        </w:r>
        <w:proofErr w:type="spellStart"/>
        <w:r w:rsidR="00CB08B2" w:rsidRPr="00CB08B2">
          <w:rPr>
            <w:rFonts w:ascii="Arial" w:hAnsi="Arial" w:cs="Arial"/>
            <w:i/>
            <w:snapToGrid w:val="0"/>
            <w:sz w:val="20"/>
          </w:rPr>
          <w:t>U</w:t>
        </w:r>
        <w:r w:rsidR="00CB08B2" w:rsidRPr="00CB08B2">
          <w:rPr>
            <w:rFonts w:ascii="Arial" w:hAnsi="Arial" w:cs="Arial"/>
            <w:snapToGrid w:val="0"/>
            <w:sz w:val="20"/>
            <w:vertAlign w:val="subscript"/>
          </w:rPr>
          <w:t>nom</w:t>
        </w:r>
        <w:proofErr w:type="spellEnd"/>
        <w:r w:rsidR="00CB08B2" w:rsidRPr="00CB08B2">
          <w:rPr>
            <w:rFonts w:ascii="Arial" w:hAnsi="Arial" w:cs="Arial"/>
            <w:snapToGrid w:val="0"/>
            <w:sz w:val="20"/>
            <w:vertAlign w:val="subscript"/>
          </w:rPr>
          <w:t xml:space="preserve"> </w:t>
        </w:r>
        <w:r w:rsidR="00CB08B2" w:rsidRPr="00CB08B2">
          <w:rPr>
            <w:rFonts w:ascii="Arial" w:hAnsi="Arial" w:cs="Arial"/>
            <w:snapToGrid w:val="0"/>
            <w:sz w:val="20"/>
          </w:rPr>
          <w:t xml:space="preserve">or 1.10 x </w:t>
        </w:r>
        <w:proofErr w:type="spellStart"/>
        <w:r w:rsidR="00CB08B2" w:rsidRPr="00CB08B2">
          <w:rPr>
            <w:rFonts w:ascii="Arial" w:hAnsi="Arial" w:cs="Arial"/>
            <w:i/>
            <w:snapToGrid w:val="0"/>
            <w:sz w:val="20"/>
          </w:rPr>
          <w:t>U</w:t>
        </w:r>
        <w:r w:rsidR="00CB08B2" w:rsidRPr="00CB08B2">
          <w:rPr>
            <w:rFonts w:ascii="Arial" w:hAnsi="Arial" w:cs="Arial"/>
            <w:snapToGrid w:val="0"/>
            <w:sz w:val="20"/>
            <w:vertAlign w:val="subscript"/>
          </w:rPr>
          <w:t>max</w:t>
        </w:r>
      </w:ins>
      <w:proofErr w:type="spellEnd"/>
      <w:del w:id="1174" w:author="morayoa" w:date="2013-06-11T15:00:00Z">
        <w:r w:rsidR="0082184B" w:rsidRPr="00CB08B2" w:rsidDel="00CB08B2">
          <w:rPr>
            <w:rFonts w:ascii="Arial" w:hAnsi="Arial" w:cs="Arial"/>
            <w:sz w:val="20"/>
          </w:rPr>
          <w:delText>-15</w:delText>
        </w:r>
        <w:r w:rsidRPr="00CB08B2" w:rsidDel="00CB08B2">
          <w:rPr>
            <w:rFonts w:ascii="Arial" w:hAnsi="Arial" w:cs="Arial"/>
            <w:sz w:val="20"/>
          </w:rPr>
          <w:delText xml:space="preserve"> %</w:delText>
        </w:r>
      </w:del>
    </w:p>
    <w:tbl>
      <w:tblPr>
        <w:tblW w:w="0" w:type="auto"/>
        <w:tblInd w:w="56" w:type="dxa"/>
        <w:tblLayout w:type="fixed"/>
        <w:tblCellMar>
          <w:left w:w="56" w:type="dxa"/>
          <w:right w:w="56" w:type="dxa"/>
        </w:tblCellMar>
        <w:tblLook w:val="0000"/>
      </w:tblPr>
      <w:tblGrid>
        <w:gridCol w:w="1202"/>
        <w:gridCol w:w="943"/>
        <w:gridCol w:w="855"/>
        <w:gridCol w:w="1380"/>
        <w:gridCol w:w="1464"/>
        <w:gridCol w:w="1291"/>
        <w:gridCol w:w="1029"/>
      </w:tblGrid>
      <w:tr w:rsidR="001E2D97" w:rsidRPr="00A12F15">
        <w:tc>
          <w:tcPr>
            <w:tcW w:w="1202" w:type="dxa"/>
            <w:tcBorders>
              <w:top w:val="double" w:sz="7" w:space="0" w:color="auto"/>
              <w:left w:val="double" w:sz="7" w:space="0" w:color="auto"/>
            </w:tcBorders>
          </w:tcPr>
          <w:p w:rsidR="001E2D97" w:rsidRPr="00A12F15" w:rsidRDefault="00FC47BA">
            <w:pPr>
              <w:tabs>
                <w:tab w:val="center" w:pos="574"/>
              </w:tabs>
              <w:suppressAutoHyphens/>
              <w:rPr>
                <w:rFonts w:ascii="Arial" w:hAnsi="Arial" w:cs="Arial"/>
                <w:sz w:val="20"/>
              </w:rPr>
            </w:pPr>
            <w:r w:rsidRPr="00A12F15">
              <w:rPr>
                <w:rFonts w:ascii="Arial" w:hAnsi="Arial" w:cs="Arial"/>
                <w:sz w:val="20"/>
              </w:rPr>
              <w:fldChar w:fldCharType="begin"/>
            </w:r>
            <w:r w:rsidR="001E2D97" w:rsidRPr="00A12F15">
              <w:rPr>
                <w:rFonts w:ascii="Arial" w:hAnsi="Arial" w:cs="Arial"/>
                <w:sz w:val="20"/>
              </w:rPr>
              <w:instrText xml:space="preserve">PRIVATE </w:instrText>
            </w:r>
            <w:r w:rsidRPr="00A12F15">
              <w:rPr>
                <w:rFonts w:ascii="Arial" w:hAnsi="Arial" w:cs="Arial"/>
                <w:sz w:val="20"/>
              </w:rPr>
              <w:fldChar w:fldCharType="end"/>
            </w:r>
            <w:r w:rsidR="001E2D97" w:rsidRPr="00A12F15">
              <w:rPr>
                <w:rFonts w:ascii="Arial" w:hAnsi="Arial" w:cs="Arial"/>
                <w:sz w:val="20"/>
              </w:rPr>
              <w:tab/>
              <w:t>Q</w:t>
            </w:r>
          </w:p>
          <w:p w:rsidR="001E2D97" w:rsidRPr="00A12F15" w:rsidRDefault="001E2D97">
            <w:pPr>
              <w:tabs>
                <w:tab w:val="left" w:pos="-720"/>
                <w:tab w:val="left" w:pos="0"/>
                <w:tab w:val="left" w:pos="259"/>
                <w:tab w:val="left" w:pos="604"/>
                <w:tab w:val="left" w:pos="816"/>
                <w:tab w:val="left" w:pos="1440"/>
              </w:tabs>
              <w:suppressAutoHyphens/>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rPr>
                <w:rFonts w:ascii="Arial" w:hAnsi="Arial" w:cs="Arial"/>
                <w:sz w:val="20"/>
              </w:rPr>
            </w:pPr>
          </w:p>
          <w:p w:rsidR="001E2D97" w:rsidRPr="00A12F15" w:rsidRDefault="001E2D97">
            <w:pPr>
              <w:tabs>
                <w:tab w:val="center" w:pos="574"/>
              </w:tabs>
              <w:suppressAutoHyphens/>
              <w:spacing w:after="56"/>
              <w:rPr>
                <w:rFonts w:ascii="Arial" w:hAnsi="Arial" w:cs="Arial"/>
                <w:sz w:val="20"/>
              </w:rPr>
            </w:pPr>
            <w:r w:rsidRPr="00A12F15">
              <w:rPr>
                <w:rFonts w:ascii="Arial" w:hAnsi="Arial" w:cs="Arial"/>
                <w:sz w:val="20"/>
              </w:rPr>
              <w:tab/>
              <w:t>(  /h)</w:t>
            </w:r>
          </w:p>
        </w:tc>
        <w:tc>
          <w:tcPr>
            <w:tcW w:w="943" w:type="dxa"/>
            <w:tcBorders>
              <w:top w:val="double" w:sz="7" w:space="0" w:color="auto"/>
              <w:left w:val="single" w:sz="7" w:space="0" w:color="auto"/>
            </w:tcBorders>
          </w:tcPr>
          <w:p w:rsidR="001E2D97" w:rsidRPr="00A12F15" w:rsidRDefault="00AB7BBD" w:rsidP="008E4109">
            <w:pPr>
              <w:tabs>
                <w:tab w:val="center" w:pos="425"/>
              </w:tabs>
              <w:suppressAutoHyphens/>
              <w:jc w:val="center"/>
              <w:rPr>
                <w:rFonts w:ascii="Arial" w:hAnsi="Arial" w:cs="Arial"/>
                <w:sz w:val="20"/>
              </w:rPr>
            </w:pPr>
            <w:r w:rsidRPr="00A12F15">
              <w:rPr>
                <w:rFonts w:ascii="Arial" w:hAnsi="Arial" w:cs="Arial"/>
                <w:sz w:val="20"/>
              </w:rPr>
              <w:t>Load L</w:t>
            </w:r>
          </w:p>
          <w:p w:rsidR="001E2D97" w:rsidRPr="00A12F15" w:rsidRDefault="001E2D97" w:rsidP="008E4109">
            <w:pPr>
              <w:tabs>
                <w:tab w:val="left" w:pos="-720"/>
                <w:tab w:val="left" w:pos="0"/>
                <w:tab w:val="left" w:pos="259"/>
                <w:tab w:val="left" w:pos="604"/>
                <w:tab w:val="left" w:pos="816"/>
                <w:tab w:val="left" w:pos="1440"/>
              </w:tabs>
              <w:suppressAutoHyphens/>
              <w:jc w:val="center"/>
              <w:rPr>
                <w:rFonts w:ascii="Arial" w:hAnsi="Arial" w:cs="Arial"/>
                <w:sz w:val="20"/>
              </w:rPr>
            </w:pPr>
          </w:p>
          <w:p w:rsidR="001E2D97" w:rsidRPr="00A12F15" w:rsidRDefault="001E2D97" w:rsidP="008E4109">
            <w:pPr>
              <w:tabs>
                <w:tab w:val="left" w:pos="-720"/>
                <w:tab w:val="left" w:pos="0"/>
                <w:tab w:val="left" w:pos="259"/>
                <w:tab w:val="left" w:pos="604"/>
                <w:tab w:val="left" w:pos="816"/>
                <w:tab w:val="left" w:pos="1440"/>
              </w:tabs>
              <w:suppressAutoHyphens/>
              <w:jc w:val="center"/>
              <w:rPr>
                <w:rFonts w:ascii="Arial" w:hAnsi="Arial" w:cs="Arial"/>
                <w:sz w:val="20"/>
              </w:rPr>
            </w:pPr>
          </w:p>
          <w:p w:rsidR="001E2D97" w:rsidRPr="00A12F15" w:rsidRDefault="001E2D97" w:rsidP="008E4109">
            <w:pPr>
              <w:tabs>
                <w:tab w:val="center" w:pos="425"/>
              </w:tabs>
              <w:suppressAutoHyphens/>
              <w:spacing w:after="56"/>
              <w:jc w:val="center"/>
              <w:rPr>
                <w:rFonts w:ascii="Arial" w:hAnsi="Arial" w:cs="Arial"/>
                <w:sz w:val="20"/>
              </w:rPr>
            </w:pPr>
            <w:r w:rsidRPr="00A12F15">
              <w:rPr>
                <w:rFonts w:ascii="Arial" w:hAnsi="Arial" w:cs="Arial"/>
                <w:sz w:val="20"/>
              </w:rPr>
              <w:t>(   )</w:t>
            </w:r>
          </w:p>
        </w:tc>
        <w:tc>
          <w:tcPr>
            <w:tcW w:w="855" w:type="dxa"/>
            <w:tcBorders>
              <w:top w:val="double" w:sz="7" w:space="0" w:color="auto"/>
              <w:left w:val="single" w:sz="7" w:space="0" w:color="auto"/>
            </w:tcBorders>
          </w:tcPr>
          <w:p w:rsidR="008E4109" w:rsidRPr="00A12F15" w:rsidRDefault="001E2D97" w:rsidP="008E4109">
            <w:pPr>
              <w:tabs>
                <w:tab w:val="center" w:pos="381"/>
              </w:tabs>
              <w:suppressAutoHyphens/>
              <w:spacing w:after="56"/>
              <w:jc w:val="center"/>
              <w:rPr>
                <w:rFonts w:ascii="Arial" w:hAnsi="Arial" w:cs="Arial"/>
                <w:sz w:val="20"/>
              </w:rPr>
            </w:pPr>
            <w:r w:rsidRPr="00A12F15">
              <w:rPr>
                <w:rFonts w:ascii="Arial" w:hAnsi="Arial" w:cs="Arial"/>
                <w:sz w:val="20"/>
              </w:rPr>
              <w:t>Pulses</w:t>
            </w:r>
          </w:p>
          <w:p w:rsidR="001E2D97" w:rsidRPr="00A12F15" w:rsidRDefault="008E4109" w:rsidP="008E4109">
            <w:pPr>
              <w:tabs>
                <w:tab w:val="center" w:pos="381"/>
              </w:tabs>
              <w:suppressAutoHyphens/>
              <w:spacing w:after="56"/>
              <w:jc w:val="center"/>
              <w:rPr>
                <w:rFonts w:ascii="Arial" w:hAnsi="Arial" w:cs="Arial"/>
                <w:sz w:val="20"/>
              </w:rPr>
            </w:pPr>
            <w:r w:rsidRPr="00A12F15">
              <w:rPr>
                <w:rFonts w:ascii="Arial" w:hAnsi="Arial" w:cs="Arial"/>
                <w:sz w:val="20"/>
              </w:rPr>
              <w:t>(*)</w:t>
            </w:r>
          </w:p>
        </w:tc>
        <w:tc>
          <w:tcPr>
            <w:tcW w:w="1380" w:type="dxa"/>
            <w:tcBorders>
              <w:top w:val="double" w:sz="7" w:space="0" w:color="auto"/>
              <w:left w:val="single" w:sz="7" w:space="0" w:color="auto"/>
            </w:tcBorders>
          </w:tcPr>
          <w:p w:rsidR="001E2D97" w:rsidRPr="00A12F15" w:rsidRDefault="001E2D97" w:rsidP="008E4109">
            <w:pPr>
              <w:tabs>
                <w:tab w:val="center" w:pos="644"/>
              </w:tabs>
              <w:suppressAutoHyphens/>
              <w:jc w:val="center"/>
              <w:rPr>
                <w:rFonts w:ascii="Arial" w:hAnsi="Arial" w:cs="Arial"/>
                <w:sz w:val="20"/>
              </w:rPr>
            </w:pPr>
            <w:r w:rsidRPr="00A12F15">
              <w:rPr>
                <w:rFonts w:ascii="Arial" w:hAnsi="Arial" w:cs="Arial"/>
                <w:sz w:val="20"/>
              </w:rPr>
              <w:t>Calculated</w:t>
            </w:r>
          </w:p>
          <w:p w:rsidR="001E2D97" w:rsidRPr="00A12F15" w:rsidRDefault="001E2D97" w:rsidP="008E4109">
            <w:pPr>
              <w:tabs>
                <w:tab w:val="center" w:pos="644"/>
              </w:tabs>
              <w:suppressAutoHyphens/>
              <w:jc w:val="center"/>
              <w:rPr>
                <w:rFonts w:ascii="Arial" w:hAnsi="Arial" w:cs="Arial"/>
                <w:sz w:val="20"/>
              </w:rPr>
            </w:pPr>
            <w:proofErr w:type="spellStart"/>
            <w:r w:rsidRPr="00A12F15">
              <w:rPr>
                <w:rFonts w:ascii="Arial" w:hAnsi="Arial" w:cs="Arial"/>
                <w:sz w:val="20"/>
              </w:rPr>
              <w:t>totalization</w:t>
            </w:r>
            <w:proofErr w:type="spellEnd"/>
          </w:p>
          <w:p w:rsidR="001E2D97" w:rsidRPr="00A12F15" w:rsidRDefault="001E2D97" w:rsidP="008E4109">
            <w:pPr>
              <w:tabs>
                <w:tab w:val="center" w:pos="644"/>
              </w:tabs>
              <w:suppressAutoHyphens/>
              <w:jc w:val="center"/>
              <w:rPr>
                <w:rFonts w:ascii="Arial" w:hAnsi="Arial" w:cs="Arial"/>
                <w:sz w:val="20"/>
              </w:rPr>
            </w:pPr>
            <w:r w:rsidRPr="00A12F15">
              <w:rPr>
                <w:rFonts w:ascii="Arial" w:hAnsi="Arial" w:cs="Arial"/>
                <w:sz w:val="20"/>
              </w:rPr>
              <w:t>T</w:t>
            </w:r>
            <w:r w:rsidR="008E4109" w:rsidRPr="00A12F15">
              <w:rPr>
                <w:rFonts w:ascii="Arial" w:hAnsi="Arial" w:cs="Arial"/>
                <w:sz w:val="20"/>
              </w:rPr>
              <w:t>(**)</w:t>
            </w:r>
          </w:p>
          <w:p w:rsidR="001E2D97" w:rsidRPr="00A12F15" w:rsidRDefault="001E2D97" w:rsidP="008E4109">
            <w:pPr>
              <w:tabs>
                <w:tab w:val="center" w:pos="644"/>
              </w:tabs>
              <w:suppressAutoHyphens/>
              <w:spacing w:after="56"/>
              <w:jc w:val="center"/>
              <w:rPr>
                <w:rFonts w:ascii="Arial" w:hAnsi="Arial" w:cs="Arial"/>
                <w:sz w:val="20"/>
              </w:rPr>
            </w:pPr>
            <w:r w:rsidRPr="00A12F15">
              <w:rPr>
                <w:rFonts w:ascii="Arial" w:hAnsi="Arial" w:cs="Arial"/>
                <w:sz w:val="20"/>
              </w:rPr>
              <w:t>(   )</w:t>
            </w:r>
          </w:p>
        </w:tc>
        <w:tc>
          <w:tcPr>
            <w:tcW w:w="1464" w:type="dxa"/>
            <w:tcBorders>
              <w:top w:val="double" w:sz="7" w:space="0" w:color="auto"/>
              <w:left w:val="single" w:sz="7" w:space="0" w:color="auto"/>
            </w:tcBorders>
          </w:tcPr>
          <w:p w:rsidR="001E2D97" w:rsidRPr="00A12F15" w:rsidRDefault="001E2D97" w:rsidP="008E4109">
            <w:pPr>
              <w:tabs>
                <w:tab w:val="center" w:pos="686"/>
              </w:tabs>
              <w:suppressAutoHyphens/>
              <w:jc w:val="center"/>
              <w:rPr>
                <w:rFonts w:ascii="Arial" w:hAnsi="Arial" w:cs="Arial"/>
                <w:sz w:val="20"/>
              </w:rPr>
            </w:pPr>
            <w:r w:rsidRPr="00A12F15">
              <w:rPr>
                <w:rFonts w:ascii="Arial" w:hAnsi="Arial" w:cs="Arial"/>
                <w:sz w:val="20"/>
              </w:rPr>
              <w:t>Indicated</w:t>
            </w:r>
          </w:p>
          <w:p w:rsidR="001E2D97" w:rsidRPr="00A12F15" w:rsidRDefault="001E2D97" w:rsidP="008E4109">
            <w:pPr>
              <w:tabs>
                <w:tab w:val="center" w:pos="686"/>
              </w:tabs>
              <w:suppressAutoHyphens/>
              <w:jc w:val="center"/>
              <w:rPr>
                <w:rFonts w:ascii="Arial" w:hAnsi="Arial" w:cs="Arial"/>
                <w:sz w:val="20"/>
              </w:rPr>
            </w:pPr>
            <w:proofErr w:type="spellStart"/>
            <w:r w:rsidRPr="00A12F15">
              <w:rPr>
                <w:rFonts w:ascii="Arial" w:hAnsi="Arial" w:cs="Arial"/>
                <w:sz w:val="20"/>
              </w:rPr>
              <w:t>totalization</w:t>
            </w:r>
            <w:proofErr w:type="spellEnd"/>
          </w:p>
          <w:p w:rsidR="001E2D97" w:rsidRPr="00A12F15" w:rsidRDefault="001E2D97" w:rsidP="008E4109">
            <w:pPr>
              <w:tabs>
                <w:tab w:val="center" w:pos="686"/>
              </w:tabs>
              <w:suppressAutoHyphens/>
              <w:jc w:val="center"/>
              <w:rPr>
                <w:rFonts w:ascii="Arial" w:hAnsi="Arial" w:cs="Arial"/>
                <w:sz w:val="20"/>
              </w:rPr>
            </w:pPr>
            <w:r w:rsidRPr="00A12F15">
              <w:rPr>
                <w:rFonts w:ascii="Arial" w:hAnsi="Arial" w:cs="Arial"/>
                <w:sz w:val="20"/>
              </w:rPr>
              <w:t>I</w:t>
            </w:r>
          </w:p>
          <w:p w:rsidR="001E2D97" w:rsidRPr="00A12F15" w:rsidRDefault="001E2D97" w:rsidP="008E4109">
            <w:pPr>
              <w:tabs>
                <w:tab w:val="center" w:pos="686"/>
              </w:tabs>
              <w:suppressAutoHyphens/>
              <w:spacing w:after="56"/>
              <w:jc w:val="center"/>
              <w:rPr>
                <w:rFonts w:ascii="Arial" w:hAnsi="Arial" w:cs="Arial"/>
                <w:sz w:val="20"/>
              </w:rPr>
            </w:pPr>
            <w:r w:rsidRPr="00A12F15">
              <w:rPr>
                <w:rFonts w:ascii="Arial" w:hAnsi="Arial" w:cs="Arial"/>
                <w:sz w:val="20"/>
              </w:rPr>
              <w:t>(    )</w:t>
            </w:r>
          </w:p>
        </w:tc>
        <w:tc>
          <w:tcPr>
            <w:tcW w:w="1291" w:type="dxa"/>
            <w:tcBorders>
              <w:top w:val="double" w:sz="7" w:space="0" w:color="auto"/>
              <w:left w:val="single" w:sz="7" w:space="0" w:color="auto"/>
            </w:tcBorders>
          </w:tcPr>
          <w:p w:rsidR="001E2D97" w:rsidRPr="00A12F15" w:rsidRDefault="001E2D97" w:rsidP="008E4109">
            <w:pPr>
              <w:tabs>
                <w:tab w:val="center" w:pos="600"/>
              </w:tabs>
              <w:suppressAutoHyphens/>
              <w:jc w:val="center"/>
              <w:rPr>
                <w:rFonts w:ascii="Arial" w:hAnsi="Arial" w:cs="Arial"/>
                <w:sz w:val="20"/>
              </w:rPr>
            </w:pPr>
            <w:r w:rsidRPr="00A12F15">
              <w:rPr>
                <w:rFonts w:ascii="Arial" w:hAnsi="Arial" w:cs="Arial"/>
                <w:sz w:val="20"/>
              </w:rPr>
              <w:t>Difference</w:t>
            </w:r>
          </w:p>
          <w:p w:rsidR="001E2D97" w:rsidRPr="00A12F15" w:rsidRDefault="001E2D97" w:rsidP="008E4109">
            <w:pPr>
              <w:tabs>
                <w:tab w:val="center" w:pos="600"/>
              </w:tabs>
              <w:suppressAutoHyphens/>
              <w:jc w:val="center"/>
              <w:rPr>
                <w:rFonts w:ascii="Arial" w:hAnsi="Arial" w:cs="Arial"/>
                <w:sz w:val="20"/>
              </w:rPr>
            </w:pPr>
            <w:r w:rsidRPr="00A12F15">
              <w:rPr>
                <w:rFonts w:ascii="Arial" w:hAnsi="Arial" w:cs="Arial"/>
                <w:sz w:val="20"/>
              </w:rPr>
              <w:t>I - T</w:t>
            </w:r>
          </w:p>
          <w:p w:rsidR="001E2D97" w:rsidRPr="00A12F15" w:rsidRDefault="001E2D97" w:rsidP="008E4109">
            <w:pPr>
              <w:tabs>
                <w:tab w:val="left" w:pos="-720"/>
                <w:tab w:val="left" w:pos="0"/>
                <w:tab w:val="left" w:pos="259"/>
                <w:tab w:val="left" w:pos="604"/>
                <w:tab w:val="left" w:pos="816"/>
                <w:tab w:val="left" w:pos="1440"/>
              </w:tabs>
              <w:suppressAutoHyphens/>
              <w:jc w:val="center"/>
              <w:rPr>
                <w:rFonts w:ascii="Arial" w:hAnsi="Arial" w:cs="Arial"/>
                <w:sz w:val="20"/>
              </w:rPr>
            </w:pPr>
          </w:p>
          <w:p w:rsidR="001E2D97" w:rsidRPr="00A12F15" w:rsidRDefault="001E2D97" w:rsidP="008E4109">
            <w:pPr>
              <w:tabs>
                <w:tab w:val="center" w:pos="600"/>
              </w:tabs>
              <w:suppressAutoHyphens/>
              <w:spacing w:after="56"/>
              <w:jc w:val="center"/>
              <w:rPr>
                <w:rFonts w:ascii="Arial" w:hAnsi="Arial" w:cs="Arial"/>
                <w:sz w:val="20"/>
              </w:rPr>
            </w:pPr>
            <w:r w:rsidRPr="00A12F15">
              <w:rPr>
                <w:rFonts w:ascii="Arial" w:hAnsi="Arial" w:cs="Arial"/>
                <w:sz w:val="20"/>
              </w:rPr>
              <w:t>(    )</w:t>
            </w:r>
          </w:p>
        </w:tc>
        <w:tc>
          <w:tcPr>
            <w:tcW w:w="1029" w:type="dxa"/>
            <w:tcBorders>
              <w:top w:val="double" w:sz="7" w:space="0" w:color="auto"/>
              <w:left w:val="single" w:sz="7" w:space="0" w:color="auto"/>
              <w:right w:val="double" w:sz="7" w:space="0" w:color="auto"/>
            </w:tcBorders>
          </w:tcPr>
          <w:p w:rsidR="001E2D97" w:rsidRPr="00A12F15" w:rsidRDefault="001E2D97" w:rsidP="008E4109">
            <w:pPr>
              <w:tabs>
                <w:tab w:val="center" w:pos="441"/>
              </w:tabs>
              <w:suppressAutoHyphens/>
              <w:spacing w:after="56"/>
              <w:jc w:val="center"/>
              <w:rPr>
                <w:rFonts w:ascii="Arial" w:hAnsi="Arial" w:cs="Arial"/>
                <w:sz w:val="20"/>
              </w:rPr>
            </w:pPr>
            <w:r w:rsidRPr="00A12F15">
              <w:rPr>
                <w:rFonts w:ascii="Arial" w:hAnsi="Arial" w:cs="Arial"/>
                <w:sz w:val="20"/>
              </w:rPr>
              <w:t>E</w:t>
            </w:r>
            <w:r w:rsidR="008E4109" w:rsidRPr="00A12F15">
              <w:rPr>
                <w:rFonts w:ascii="Arial" w:hAnsi="Arial" w:cs="Arial"/>
                <w:sz w:val="20"/>
              </w:rPr>
              <w:t xml:space="preserve"> </w:t>
            </w:r>
            <w:r w:rsidRPr="00A12F15">
              <w:rPr>
                <w:rFonts w:ascii="Arial" w:hAnsi="Arial" w:cs="Arial"/>
                <w:sz w:val="20"/>
              </w:rPr>
              <w:t>%</w:t>
            </w:r>
            <w:r w:rsidR="008E4109" w:rsidRPr="00A12F15">
              <w:rPr>
                <w:rFonts w:ascii="Arial" w:hAnsi="Arial" w:cs="Arial"/>
                <w:sz w:val="20"/>
              </w:rPr>
              <w:t>(***)</w:t>
            </w:r>
          </w:p>
        </w:tc>
      </w:tr>
      <w:tr w:rsidR="001E2D97" w:rsidRPr="00A12F15" w:rsidTr="00EE1232">
        <w:tc>
          <w:tcPr>
            <w:tcW w:w="1202" w:type="dxa"/>
            <w:tcBorders>
              <w:top w:val="single" w:sz="7" w:space="0" w:color="auto"/>
              <w:left w:val="double" w:sz="7" w:space="0" w:color="auto"/>
              <w:bottom w:val="single" w:sz="7" w:space="0" w:color="auto"/>
            </w:tcBorders>
          </w:tcPr>
          <w:p w:rsidR="001E2D97" w:rsidRPr="00A12F15" w:rsidRDefault="001E2D97">
            <w:pPr>
              <w:tabs>
                <w:tab w:val="center" w:pos="574"/>
              </w:tabs>
              <w:suppressAutoHyphens/>
              <w:spacing w:after="56"/>
              <w:rPr>
                <w:rFonts w:ascii="Arial" w:hAnsi="Arial" w:cs="Arial"/>
                <w:sz w:val="20"/>
              </w:rPr>
            </w:pPr>
            <w:r w:rsidRPr="00A12F15">
              <w:rPr>
                <w:rFonts w:ascii="Arial" w:hAnsi="Arial" w:cs="Arial"/>
                <w:sz w:val="20"/>
              </w:rPr>
              <w:tab/>
            </w:r>
            <w:proofErr w:type="spellStart"/>
            <w:r w:rsidRPr="00A12F15">
              <w:rPr>
                <w:rFonts w:ascii="Arial" w:hAnsi="Arial" w:cs="Arial"/>
                <w:sz w:val="20"/>
              </w:rPr>
              <w:t>Q</w:t>
            </w:r>
            <w:r w:rsidRPr="00A12F15">
              <w:rPr>
                <w:rFonts w:ascii="Arial" w:hAnsi="Arial" w:cs="Arial"/>
                <w:sz w:val="20"/>
                <w:vertAlign w:val="subscript"/>
              </w:rPr>
              <w:t>max</w:t>
            </w:r>
            <w:proofErr w:type="spellEnd"/>
            <w:r w:rsidRPr="00A12F15">
              <w:rPr>
                <w:rFonts w:ascii="Arial" w:hAnsi="Arial" w:cs="Arial"/>
                <w:sz w:val="20"/>
              </w:rPr>
              <w:t xml:space="preserve"> </w:t>
            </w:r>
          </w:p>
        </w:tc>
        <w:tc>
          <w:tcPr>
            <w:tcW w:w="943" w:type="dxa"/>
            <w:tcBorders>
              <w:top w:val="single" w:sz="7" w:space="0" w:color="auto"/>
              <w:left w:val="single" w:sz="7" w:space="0" w:color="auto"/>
              <w:bottom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855" w:type="dxa"/>
            <w:tcBorders>
              <w:top w:val="single" w:sz="7" w:space="0" w:color="auto"/>
              <w:left w:val="single" w:sz="7" w:space="0" w:color="auto"/>
              <w:bottom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380" w:type="dxa"/>
            <w:tcBorders>
              <w:top w:val="single" w:sz="7" w:space="0" w:color="auto"/>
              <w:left w:val="single" w:sz="7" w:space="0" w:color="auto"/>
              <w:bottom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64" w:type="dxa"/>
            <w:tcBorders>
              <w:top w:val="single" w:sz="7" w:space="0" w:color="auto"/>
              <w:left w:val="single" w:sz="7" w:space="0" w:color="auto"/>
              <w:bottom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91" w:type="dxa"/>
            <w:tcBorders>
              <w:top w:val="single" w:sz="7" w:space="0" w:color="auto"/>
              <w:left w:val="single" w:sz="7" w:space="0" w:color="auto"/>
              <w:bottom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29" w:type="dxa"/>
            <w:tcBorders>
              <w:top w:val="single" w:sz="7" w:space="0" w:color="auto"/>
              <w:left w:val="single" w:sz="7" w:space="0" w:color="auto"/>
              <w:bottom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bl>
    <w:p w:rsidR="00A85395" w:rsidRDefault="00A85395">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lang w:val="fr-BE"/>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lang w:val="fr-BE"/>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Test 4 at reference voltage</w:t>
      </w:r>
      <w:r w:rsidR="002870BB">
        <w:rPr>
          <w:rFonts w:ascii="Arial" w:hAnsi="Arial" w:cs="Arial"/>
          <w:sz w:val="20"/>
        </w:rPr>
        <w:t xml:space="preserve"> </w:t>
      </w:r>
      <w:r w:rsidRPr="00A12F15">
        <w:rPr>
          <w:rStyle w:val="FootnoteReference"/>
          <w:rFonts w:ascii="Arial" w:hAnsi="Arial" w:cs="Arial"/>
          <w:sz w:val="20"/>
          <w:vertAlign w:val="baseline"/>
        </w:rPr>
        <w:t>(</w:t>
      </w:r>
      <w:r w:rsidRPr="00A12F15">
        <w:rPr>
          <w:rStyle w:val="FootnoteReference"/>
          <w:rFonts w:ascii="Arial" w:hAnsi="Arial" w:cs="Arial"/>
          <w:sz w:val="20"/>
          <w:vertAlign w:val="baseline"/>
        </w:rPr>
        <w:footnoteReference w:customMarkFollows="1" w:id="6"/>
        <w:t>*)</w:t>
      </w:r>
    </w:p>
    <w:tbl>
      <w:tblPr>
        <w:tblW w:w="0" w:type="auto"/>
        <w:tblInd w:w="56" w:type="dxa"/>
        <w:tblLayout w:type="fixed"/>
        <w:tblCellMar>
          <w:left w:w="56" w:type="dxa"/>
          <w:right w:w="56" w:type="dxa"/>
        </w:tblCellMar>
        <w:tblLook w:val="0000"/>
      </w:tblPr>
      <w:tblGrid>
        <w:gridCol w:w="1202"/>
        <w:gridCol w:w="943"/>
        <w:gridCol w:w="855"/>
        <w:gridCol w:w="1380"/>
        <w:gridCol w:w="1464"/>
        <w:gridCol w:w="1291"/>
        <w:gridCol w:w="1029"/>
      </w:tblGrid>
      <w:tr w:rsidR="001E2D97" w:rsidRPr="00A12F15">
        <w:tc>
          <w:tcPr>
            <w:tcW w:w="1202" w:type="dxa"/>
            <w:tcBorders>
              <w:top w:val="double" w:sz="7" w:space="0" w:color="auto"/>
              <w:left w:val="double" w:sz="7" w:space="0" w:color="auto"/>
            </w:tcBorders>
          </w:tcPr>
          <w:p w:rsidR="001E2D97" w:rsidRPr="00A12F15" w:rsidRDefault="00FC47BA">
            <w:pPr>
              <w:tabs>
                <w:tab w:val="center" w:pos="574"/>
              </w:tabs>
              <w:suppressAutoHyphens/>
              <w:rPr>
                <w:rFonts w:ascii="Arial" w:hAnsi="Arial" w:cs="Arial"/>
                <w:sz w:val="20"/>
              </w:rPr>
            </w:pPr>
            <w:r w:rsidRPr="00A12F15">
              <w:rPr>
                <w:rFonts w:ascii="Arial" w:hAnsi="Arial" w:cs="Arial"/>
                <w:sz w:val="20"/>
              </w:rPr>
              <w:fldChar w:fldCharType="begin"/>
            </w:r>
            <w:r w:rsidR="001E2D97" w:rsidRPr="00A12F15">
              <w:rPr>
                <w:rFonts w:ascii="Arial" w:hAnsi="Arial" w:cs="Arial"/>
                <w:sz w:val="20"/>
              </w:rPr>
              <w:instrText xml:space="preserve">PRIVATE </w:instrText>
            </w:r>
            <w:r w:rsidRPr="00A12F15">
              <w:rPr>
                <w:rFonts w:ascii="Arial" w:hAnsi="Arial" w:cs="Arial"/>
                <w:sz w:val="20"/>
              </w:rPr>
              <w:fldChar w:fldCharType="end"/>
            </w:r>
            <w:r w:rsidR="001E2D97" w:rsidRPr="00A12F15">
              <w:rPr>
                <w:rFonts w:ascii="Arial" w:hAnsi="Arial" w:cs="Arial"/>
                <w:sz w:val="20"/>
              </w:rPr>
              <w:tab/>
              <w:t>Q</w:t>
            </w:r>
          </w:p>
          <w:p w:rsidR="001E2D97" w:rsidRPr="00A12F15" w:rsidRDefault="001E2D97">
            <w:pPr>
              <w:tabs>
                <w:tab w:val="left" w:pos="-720"/>
                <w:tab w:val="left" w:pos="0"/>
                <w:tab w:val="left" w:pos="259"/>
                <w:tab w:val="left" w:pos="604"/>
                <w:tab w:val="left" w:pos="816"/>
                <w:tab w:val="left" w:pos="1440"/>
              </w:tabs>
              <w:suppressAutoHyphens/>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rPr>
                <w:rFonts w:ascii="Arial" w:hAnsi="Arial" w:cs="Arial"/>
                <w:sz w:val="20"/>
              </w:rPr>
            </w:pPr>
          </w:p>
          <w:p w:rsidR="001E2D97" w:rsidRPr="00A12F15" w:rsidRDefault="001E2D97">
            <w:pPr>
              <w:tabs>
                <w:tab w:val="center" w:pos="574"/>
              </w:tabs>
              <w:suppressAutoHyphens/>
              <w:spacing w:after="56"/>
              <w:rPr>
                <w:rFonts w:ascii="Arial" w:hAnsi="Arial" w:cs="Arial"/>
                <w:sz w:val="20"/>
              </w:rPr>
            </w:pPr>
            <w:r w:rsidRPr="00A12F15">
              <w:rPr>
                <w:rFonts w:ascii="Arial" w:hAnsi="Arial" w:cs="Arial"/>
                <w:sz w:val="20"/>
              </w:rPr>
              <w:tab/>
              <w:t>(  /h)</w:t>
            </w:r>
          </w:p>
        </w:tc>
        <w:tc>
          <w:tcPr>
            <w:tcW w:w="943" w:type="dxa"/>
            <w:tcBorders>
              <w:top w:val="double" w:sz="7" w:space="0" w:color="auto"/>
              <w:left w:val="single" w:sz="7" w:space="0" w:color="auto"/>
            </w:tcBorders>
          </w:tcPr>
          <w:p w:rsidR="001E2D97" w:rsidRPr="00A12F15" w:rsidRDefault="001E2D97">
            <w:pPr>
              <w:tabs>
                <w:tab w:val="center" w:pos="425"/>
              </w:tabs>
              <w:suppressAutoHyphens/>
              <w:rPr>
                <w:rFonts w:ascii="Arial" w:hAnsi="Arial" w:cs="Arial"/>
                <w:sz w:val="20"/>
              </w:rPr>
            </w:pPr>
            <w:r w:rsidRPr="00A12F15">
              <w:rPr>
                <w:rFonts w:ascii="Arial" w:hAnsi="Arial" w:cs="Arial"/>
                <w:sz w:val="20"/>
              </w:rPr>
              <w:tab/>
            </w:r>
            <w:r w:rsidR="00AB7BBD" w:rsidRPr="00A12F15">
              <w:rPr>
                <w:rFonts w:ascii="Arial" w:hAnsi="Arial" w:cs="Arial"/>
                <w:sz w:val="20"/>
              </w:rPr>
              <w:t>Load L</w:t>
            </w:r>
          </w:p>
          <w:p w:rsidR="001E2D97" w:rsidRPr="00A12F15" w:rsidRDefault="001E2D97">
            <w:pPr>
              <w:tabs>
                <w:tab w:val="left" w:pos="-720"/>
                <w:tab w:val="left" w:pos="0"/>
                <w:tab w:val="left" w:pos="259"/>
                <w:tab w:val="left" w:pos="604"/>
                <w:tab w:val="left" w:pos="816"/>
                <w:tab w:val="left" w:pos="1440"/>
              </w:tabs>
              <w:suppressAutoHyphens/>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rPr>
                <w:rFonts w:ascii="Arial" w:hAnsi="Arial" w:cs="Arial"/>
                <w:sz w:val="20"/>
              </w:rPr>
            </w:pPr>
          </w:p>
          <w:p w:rsidR="001E2D97" w:rsidRPr="00A12F15" w:rsidRDefault="001E2D97">
            <w:pPr>
              <w:tabs>
                <w:tab w:val="center" w:pos="425"/>
              </w:tabs>
              <w:suppressAutoHyphens/>
              <w:spacing w:after="56"/>
              <w:rPr>
                <w:rFonts w:ascii="Arial" w:hAnsi="Arial" w:cs="Arial"/>
                <w:sz w:val="20"/>
              </w:rPr>
            </w:pPr>
            <w:r w:rsidRPr="00A12F15">
              <w:rPr>
                <w:rFonts w:ascii="Arial" w:hAnsi="Arial" w:cs="Arial"/>
                <w:sz w:val="20"/>
              </w:rPr>
              <w:tab/>
              <w:t>(   )</w:t>
            </w:r>
          </w:p>
        </w:tc>
        <w:tc>
          <w:tcPr>
            <w:tcW w:w="855" w:type="dxa"/>
            <w:tcBorders>
              <w:top w:val="double" w:sz="7" w:space="0" w:color="auto"/>
              <w:left w:val="single" w:sz="7" w:space="0" w:color="auto"/>
            </w:tcBorders>
          </w:tcPr>
          <w:p w:rsidR="001E2D97" w:rsidRPr="00A12F15" w:rsidRDefault="001E2D97" w:rsidP="008E4109">
            <w:pPr>
              <w:tabs>
                <w:tab w:val="center" w:pos="381"/>
              </w:tabs>
              <w:suppressAutoHyphens/>
              <w:spacing w:after="56"/>
              <w:jc w:val="center"/>
              <w:rPr>
                <w:rFonts w:ascii="Arial" w:hAnsi="Arial" w:cs="Arial"/>
                <w:sz w:val="20"/>
              </w:rPr>
            </w:pPr>
            <w:r w:rsidRPr="00A12F15">
              <w:rPr>
                <w:rFonts w:ascii="Arial" w:hAnsi="Arial" w:cs="Arial"/>
                <w:sz w:val="20"/>
              </w:rPr>
              <w:t>Pulses</w:t>
            </w:r>
            <w:r w:rsidR="008E4109" w:rsidRPr="00A12F15">
              <w:rPr>
                <w:rFonts w:ascii="Arial" w:hAnsi="Arial" w:cs="Arial"/>
                <w:sz w:val="20"/>
              </w:rPr>
              <w:t xml:space="preserve"> (*)</w:t>
            </w:r>
          </w:p>
        </w:tc>
        <w:tc>
          <w:tcPr>
            <w:tcW w:w="1380" w:type="dxa"/>
            <w:tcBorders>
              <w:top w:val="double" w:sz="7" w:space="0" w:color="auto"/>
              <w:left w:val="single" w:sz="7" w:space="0" w:color="auto"/>
            </w:tcBorders>
          </w:tcPr>
          <w:p w:rsidR="001E2D97" w:rsidRPr="00A12F15" w:rsidRDefault="001E2D97" w:rsidP="008E4109">
            <w:pPr>
              <w:tabs>
                <w:tab w:val="center" w:pos="644"/>
              </w:tabs>
              <w:suppressAutoHyphens/>
              <w:jc w:val="center"/>
              <w:rPr>
                <w:rFonts w:ascii="Arial" w:hAnsi="Arial" w:cs="Arial"/>
                <w:sz w:val="20"/>
              </w:rPr>
            </w:pPr>
            <w:r w:rsidRPr="00A12F15">
              <w:rPr>
                <w:rFonts w:ascii="Arial" w:hAnsi="Arial" w:cs="Arial"/>
                <w:sz w:val="20"/>
              </w:rPr>
              <w:t>Calculated</w:t>
            </w:r>
          </w:p>
          <w:p w:rsidR="001E2D97" w:rsidRPr="00A12F15" w:rsidRDefault="001E2D97" w:rsidP="008E4109">
            <w:pPr>
              <w:tabs>
                <w:tab w:val="center" w:pos="644"/>
              </w:tabs>
              <w:suppressAutoHyphens/>
              <w:jc w:val="center"/>
              <w:rPr>
                <w:rFonts w:ascii="Arial" w:hAnsi="Arial" w:cs="Arial"/>
                <w:sz w:val="20"/>
              </w:rPr>
            </w:pPr>
            <w:proofErr w:type="spellStart"/>
            <w:r w:rsidRPr="00A12F15">
              <w:rPr>
                <w:rFonts w:ascii="Arial" w:hAnsi="Arial" w:cs="Arial"/>
                <w:sz w:val="20"/>
              </w:rPr>
              <w:t>totalization</w:t>
            </w:r>
            <w:proofErr w:type="spellEnd"/>
          </w:p>
          <w:p w:rsidR="001E2D97" w:rsidRPr="00A12F15" w:rsidRDefault="001E2D97" w:rsidP="008E4109">
            <w:pPr>
              <w:tabs>
                <w:tab w:val="center" w:pos="644"/>
              </w:tabs>
              <w:suppressAutoHyphens/>
              <w:jc w:val="center"/>
              <w:rPr>
                <w:rFonts w:ascii="Arial" w:hAnsi="Arial" w:cs="Arial"/>
                <w:sz w:val="20"/>
              </w:rPr>
            </w:pPr>
            <w:r w:rsidRPr="00A12F15">
              <w:rPr>
                <w:rFonts w:ascii="Arial" w:hAnsi="Arial" w:cs="Arial"/>
                <w:sz w:val="20"/>
              </w:rPr>
              <w:t>T</w:t>
            </w:r>
            <w:r w:rsidR="008E4109" w:rsidRPr="00A12F15">
              <w:rPr>
                <w:rFonts w:ascii="Arial" w:hAnsi="Arial" w:cs="Arial"/>
                <w:sz w:val="20"/>
              </w:rPr>
              <w:t>(**)</w:t>
            </w:r>
          </w:p>
          <w:p w:rsidR="001E2D97" w:rsidRPr="00A12F15" w:rsidRDefault="001E2D97" w:rsidP="008E4109">
            <w:pPr>
              <w:tabs>
                <w:tab w:val="center" w:pos="644"/>
              </w:tabs>
              <w:suppressAutoHyphens/>
              <w:spacing w:after="56"/>
              <w:jc w:val="center"/>
              <w:rPr>
                <w:rFonts w:ascii="Arial" w:hAnsi="Arial" w:cs="Arial"/>
                <w:sz w:val="20"/>
              </w:rPr>
            </w:pPr>
            <w:r w:rsidRPr="00A12F15">
              <w:rPr>
                <w:rFonts w:ascii="Arial" w:hAnsi="Arial" w:cs="Arial"/>
                <w:sz w:val="20"/>
              </w:rPr>
              <w:t>(   )</w:t>
            </w:r>
          </w:p>
        </w:tc>
        <w:tc>
          <w:tcPr>
            <w:tcW w:w="1464" w:type="dxa"/>
            <w:tcBorders>
              <w:top w:val="double" w:sz="7" w:space="0" w:color="auto"/>
              <w:left w:val="single" w:sz="7" w:space="0" w:color="auto"/>
            </w:tcBorders>
          </w:tcPr>
          <w:p w:rsidR="001E2D97" w:rsidRPr="00A12F15" w:rsidRDefault="001E2D97" w:rsidP="008E4109">
            <w:pPr>
              <w:tabs>
                <w:tab w:val="center" w:pos="686"/>
              </w:tabs>
              <w:suppressAutoHyphens/>
              <w:jc w:val="center"/>
              <w:rPr>
                <w:rFonts w:ascii="Arial" w:hAnsi="Arial" w:cs="Arial"/>
                <w:sz w:val="20"/>
              </w:rPr>
            </w:pPr>
            <w:r w:rsidRPr="00A12F15">
              <w:rPr>
                <w:rFonts w:ascii="Arial" w:hAnsi="Arial" w:cs="Arial"/>
                <w:sz w:val="20"/>
              </w:rPr>
              <w:t>Indicated</w:t>
            </w:r>
          </w:p>
          <w:p w:rsidR="001E2D97" w:rsidRPr="00A12F15" w:rsidRDefault="001E2D97" w:rsidP="008E4109">
            <w:pPr>
              <w:tabs>
                <w:tab w:val="center" w:pos="686"/>
              </w:tabs>
              <w:suppressAutoHyphens/>
              <w:jc w:val="center"/>
              <w:rPr>
                <w:rFonts w:ascii="Arial" w:hAnsi="Arial" w:cs="Arial"/>
                <w:sz w:val="20"/>
              </w:rPr>
            </w:pPr>
            <w:proofErr w:type="spellStart"/>
            <w:r w:rsidRPr="00A12F15">
              <w:rPr>
                <w:rFonts w:ascii="Arial" w:hAnsi="Arial" w:cs="Arial"/>
                <w:sz w:val="20"/>
              </w:rPr>
              <w:t>totalization</w:t>
            </w:r>
            <w:proofErr w:type="spellEnd"/>
          </w:p>
          <w:p w:rsidR="001E2D97" w:rsidRPr="00A12F15" w:rsidRDefault="001E2D97" w:rsidP="008E4109">
            <w:pPr>
              <w:tabs>
                <w:tab w:val="center" w:pos="686"/>
              </w:tabs>
              <w:suppressAutoHyphens/>
              <w:jc w:val="center"/>
              <w:rPr>
                <w:rFonts w:ascii="Arial" w:hAnsi="Arial" w:cs="Arial"/>
                <w:sz w:val="20"/>
              </w:rPr>
            </w:pPr>
            <w:r w:rsidRPr="00A12F15">
              <w:rPr>
                <w:rFonts w:ascii="Arial" w:hAnsi="Arial" w:cs="Arial"/>
                <w:sz w:val="20"/>
              </w:rPr>
              <w:t>I</w:t>
            </w:r>
          </w:p>
          <w:p w:rsidR="001E2D97" w:rsidRPr="00A12F15" w:rsidRDefault="001E2D97" w:rsidP="008E4109">
            <w:pPr>
              <w:tabs>
                <w:tab w:val="center" w:pos="686"/>
              </w:tabs>
              <w:suppressAutoHyphens/>
              <w:spacing w:after="56"/>
              <w:jc w:val="center"/>
              <w:rPr>
                <w:rFonts w:ascii="Arial" w:hAnsi="Arial" w:cs="Arial"/>
                <w:sz w:val="20"/>
              </w:rPr>
            </w:pPr>
            <w:r w:rsidRPr="00A12F15">
              <w:rPr>
                <w:rFonts w:ascii="Arial" w:hAnsi="Arial" w:cs="Arial"/>
                <w:sz w:val="20"/>
              </w:rPr>
              <w:t>(    )</w:t>
            </w:r>
          </w:p>
        </w:tc>
        <w:tc>
          <w:tcPr>
            <w:tcW w:w="1291" w:type="dxa"/>
            <w:tcBorders>
              <w:top w:val="double" w:sz="7" w:space="0" w:color="auto"/>
              <w:left w:val="single" w:sz="7" w:space="0" w:color="auto"/>
            </w:tcBorders>
          </w:tcPr>
          <w:p w:rsidR="001E2D97" w:rsidRPr="00A12F15" w:rsidRDefault="001E2D97" w:rsidP="008E4109">
            <w:pPr>
              <w:tabs>
                <w:tab w:val="center" w:pos="600"/>
              </w:tabs>
              <w:suppressAutoHyphens/>
              <w:jc w:val="center"/>
              <w:rPr>
                <w:rFonts w:ascii="Arial" w:hAnsi="Arial" w:cs="Arial"/>
                <w:sz w:val="20"/>
              </w:rPr>
            </w:pPr>
            <w:r w:rsidRPr="00A12F15">
              <w:rPr>
                <w:rFonts w:ascii="Arial" w:hAnsi="Arial" w:cs="Arial"/>
                <w:sz w:val="20"/>
              </w:rPr>
              <w:t>Difference</w:t>
            </w:r>
          </w:p>
          <w:p w:rsidR="001E2D97" w:rsidRPr="00A12F15" w:rsidRDefault="001E2D97" w:rsidP="008E4109">
            <w:pPr>
              <w:tabs>
                <w:tab w:val="center" w:pos="600"/>
              </w:tabs>
              <w:suppressAutoHyphens/>
              <w:jc w:val="center"/>
              <w:rPr>
                <w:rFonts w:ascii="Arial" w:hAnsi="Arial" w:cs="Arial"/>
                <w:sz w:val="20"/>
              </w:rPr>
            </w:pPr>
            <w:r w:rsidRPr="00A12F15">
              <w:rPr>
                <w:rFonts w:ascii="Arial" w:hAnsi="Arial" w:cs="Arial"/>
                <w:sz w:val="20"/>
              </w:rPr>
              <w:t>I - T</w:t>
            </w:r>
          </w:p>
          <w:p w:rsidR="001E2D97" w:rsidRPr="00A12F15" w:rsidRDefault="001E2D97" w:rsidP="008E4109">
            <w:pPr>
              <w:tabs>
                <w:tab w:val="left" w:pos="-720"/>
                <w:tab w:val="left" w:pos="0"/>
                <w:tab w:val="left" w:pos="259"/>
                <w:tab w:val="left" w:pos="604"/>
                <w:tab w:val="left" w:pos="816"/>
                <w:tab w:val="left" w:pos="1440"/>
              </w:tabs>
              <w:suppressAutoHyphens/>
              <w:jc w:val="center"/>
              <w:rPr>
                <w:rFonts w:ascii="Arial" w:hAnsi="Arial" w:cs="Arial"/>
                <w:sz w:val="20"/>
              </w:rPr>
            </w:pPr>
          </w:p>
          <w:p w:rsidR="001E2D97" w:rsidRPr="00A12F15" w:rsidRDefault="001E2D97" w:rsidP="008E4109">
            <w:pPr>
              <w:tabs>
                <w:tab w:val="center" w:pos="600"/>
              </w:tabs>
              <w:suppressAutoHyphens/>
              <w:spacing w:after="56"/>
              <w:jc w:val="center"/>
              <w:rPr>
                <w:rFonts w:ascii="Arial" w:hAnsi="Arial" w:cs="Arial"/>
                <w:sz w:val="20"/>
              </w:rPr>
            </w:pPr>
            <w:r w:rsidRPr="00A12F15">
              <w:rPr>
                <w:rFonts w:ascii="Arial" w:hAnsi="Arial" w:cs="Arial"/>
                <w:sz w:val="20"/>
              </w:rPr>
              <w:t>(    )</w:t>
            </w:r>
          </w:p>
        </w:tc>
        <w:tc>
          <w:tcPr>
            <w:tcW w:w="1029" w:type="dxa"/>
            <w:tcBorders>
              <w:top w:val="double" w:sz="7" w:space="0" w:color="auto"/>
              <w:left w:val="single" w:sz="7" w:space="0" w:color="auto"/>
              <w:right w:val="double" w:sz="7" w:space="0" w:color="auto"/>
            </w:tcBorders>
          </w:tcPr>
          <w:p w:rsidR="001E2D97" w:rsidRPr="00A12F15" w:rsidRDefault="001E2D97" w:rsidP="008E4109">
            <w:pPr>
              <w:tabs>
                <w:tab w:val="center" w:pos="441"/>
              </w:tabs>
              <w:suppressAutoHyphens/>
              <w:spacing w:after="56"/>
              <w:jc w:val="center"/>
              <w:rPr>
                <w:rFonts w:ascii="Arial" w:hAnsi="Arial" w:cs="Arial"/>
                <w:sz w:val="20"/>
              </w:rPr>
            </w:pPr>
            <w:r w:rsidRPr="00A12F15">
              <w:rPr>
                <w:rFonts w:ascii="Arial" w:hAnsi="Arial" w:cs="Arial"/>
                <w:sz w:val="20"/>
              </w:rPr>
              <w:t>E</w:t>
            </w:r>
            <w:r w:rsidR="008E4109" w:rsidRPr="00A12F15">
              <w:rPr>
                <w:rFonts w:ascii="Arial" w:hAnsi="Arial" w:cs="Arial"/>
                <w:sz w:val="20"/>
              </w:rPr>
              <w:t xml:space="preserve"> </w:t>
            </w:r>
            <w:r w:rsidRPr="00A12F15">
              <w:rPr>
                <w:rFonts w:ascii="Arial" w:hAnsi="Arial" w:cs="Arial"/>
                <w:sz w:val="20"/>
              </w:rPr>
              <w:t>%</w:t>
            </w:r>
            <w:r w:rsidR="008E4109" w:rsidRPr="00A12F15">
              <w:rPr>
                <w:rFonts w:ascii="Arial" w:hAnsi="Arial" w:cs="Arial"/>
                <w:sz w:val="20"/>
              </w:rPr>
              <w:t xml:space="preserve"> (***)</w:t>
            </w:r>
          </w:p>
        </w:tc>
      </w:tr>
      <w:tr w:rsidR="001E2D97" w:rsidRPr="00A12F15" w:rsidTr="00091F28">
        <w:tc>
          <w:tcPr>
            <w:tcW w:w="1202" w:type="dxa"/>
            <w:tcBorders>
              <w:top w:val="single" w:sz="7" w:space="0" w:color="auto"/>
              <w:left w:val="double" w:sz="7" w:space="0" w:color="auto"/>
              <w:bottom w:val="single" w:sz="7" w:space="0" w:color="auto"/>
            </w:tcBorders>
          </w:tcPr>
          <w:p w:rsidR="001E2D97" w:rsidRPr="00A12F15" w:rsidRDefault="001E2D97">
            <w:pPr>
              <w:tabs>
                <w:tab w:val="center" w:pos="574"/>
              </w:tabs>
              <w:suppressAutoHyphens/>
              <w:spacing w:after="56"/>
              <w:rPr>
                <w:rFonts w:ascii="Arial" w:hAnsi="Arial" w:cs="Arial"/>
                <w:sz w:val="20"/>
              </w:rPr>
            </w:pPr>
            <w:r w:rsidRPr="00A12F15">
              <w:rPr>
                <w:rFonts w:ascii="Arial" w:hAnsi="Arial" w:cs="Arial"/>
                <w:sz w:val="20"/>
              </w:rPr>
              <w:tab/>
            </w:r>
            <w:proofErr w:type="spellStart"/>
            <w:r w:rsidRPr="00A12F15">
              <w:rPr>
                <w:rFonts w:ascii="Arial" w:hAnsi="Arial" w:cs="Arial"/>
                <w:sz w:val="20"/>
              </w:rPr>
              <w:t>Q</w:t>
            </w:r>
            <w:r w:rsidRPr="00A12F15">
              <w:rPr>
                <w:rFonts w:ascii="Arial" w:hAnsi="Arial" w:cs="Arial"/>
                <w:sz w:val="20"/>
                <w:vertAlign w:val="subscript"/>
              </w:rPr>
              <w:t>max</w:t>
            </w:r>
            <w:proofErr w:type="spellEnd"/>
            <w:r w:rsidRPr="00A12F15">
              <w:rPr>
                <w:rFonts w:ascii="Arial" w:hAnsi="Arial" w:cs="Arial"/>
                <w:sz w:val="20"/>
              </w:rPr>
              <w:t xml:space="preserve"> </w:t>
            </w:r>
          </w:p>
        </w:tc>
        <w:tc>
          <w:tcPr>
            <w:tcW w:w="943" w:type="dxa"/>
            <w:tcBorders>
              <w:top w:val="single" w:sz="7" w:space="0" w:color="auto"/>
              <w:left w:val="single" w:sz="7" w:space="0" w:color="auto"/>
              <w:bottom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855" w:type="dxa"/>
            <w:tcBorders>
              <w:top w:val="single" w:sz="7" w:space="0" w:color="auto"/>
              <w:left w:val="single" w:sz="7" w:space="0" w:color="auto"/>
              <w:bottom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380" w:type="dxa"/>
            <w:tcBorders>
              <w:top w:val="single" w:sz="7" w:space="0" w:color="auto"/>
              <w:left w:val="single" w:sz="7" w:space="0" w:color="auto"/>
              <w:bottom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64" w:type="dxa"/>
            <w:tcBorders>
              <w:top w:val="single" w:sz="7" w:space="0" w:color="auto"/>
              <w:left w:val="single" w:sz="7" w:space="0" w:color="auto"/>
              <w:bottom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91" w:type="dxa"/>
            <w:tcBorders>
              <w:top w:val="single" w:sz="7" w:space="0" w:color="auto"/>
              <w:left w:val="single" w:sz="7" w:space="0" w:color="auto"/>
              <w:bottom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29" w:type="dxa"/>
            <w:tcBorders>
              <w:top w:val="single" w:sz="7" w:space="0" w:color="auto"/>
              <w:left w:val="single" w:sz="7" w:space="0" w:color="auto"/>
              <w:bottom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bl>
    <w:p w:rsidR="00CF01BA" w:rsidRDefault="00CF01BA" w:rsidP="00CF01BA">
      <w:pPr>
        <w:tabs>
          <w:tab w:val="left" w:pos="-720"/>
          <w:tab w:val="left" w:pos="0"/>
          <w:tab w:val="left" w:pos="259"/>
          <w:tab w:val="left" w:pos="604"/>
          <w:tab w:val="left" w:pos="816"/>
          <w:tab w:val="left" w:pos="1440"/>
        </w:tabs>
        <w:suppressAutoHyphens/>
        <w:jc w:val="both"/>
        <w:rPr>
          <w:rFonts w:ascii="Arial" w:hAnsi="Arial" w:cs="Arial"/>
          <w:sz w:val="20"/>
        </w:rPr>
      </w:pPr>
    </w:p>
    <w:p w:rsidR="00FA47B7" w:rsidRPr="00A12F15" w:rsidRDefault="00FA47B7" w:rsidP="00FA47B7">
      <w:pPr>
        <w:tabs>
          <w:tab w:val="left" w:pos="-720"/>
          <w:tab w:val="left" w:pos="228"/>
          <w:tab w:val="left" w:pos="259"/>
          <w:tab w:val="left" w:pos="370"/>
        </w:tabs>
        <w:suppressAutoHyphens/>
        <w:ind w:left="511" w:hanging="511"/>
        <w:jc w:val="both"/>
        <w:rPr>
          <w:rFonts w:ascii="Arial" w:hAnsi="Arial" w:cs="Arial"/>
          <w:sz w:val="20"/>
        </w:rPr>
      </w:pPr>
      <w:r w:rsidRPr="00A12F15">
        <w:rPr>
          <w:rFonts w:ascii="Arial" w:hAnsi="Arial" w:cs="Arial"/>
          <w:sz w:val="20"/>
        </w:rPr>
        <w:t xml:space="preserve">(*) </w:t>
      </w:r>
      <w:r w:rsidRPr="00A12F15">
        <w:rPr>
          <w:rFonts w:ascii="Arial" w:hAnsi="Arial" w:cs="Arial"/>
          <w:sz w:val="20"/>
        </w:rPr>
        <w:tab/>
      </w:r>
      <w:r w:rsidRPr="00A12F15">
        <w:rPr>
          <w:rFonts w:ascii="Arial" w:hAnsi="Arial" w:cs="Arial"/>
          <w:sz w:val="20"/>
        </w:rPr>
        <w:tab/>
      </w:r>
      <w:ins w:id="1175" w:author="morayoa" w:date="2013-06-11T10:53:00Z">
        <w:r w:rsidR="00EF145E">
          <w:rPr>
            <w:rFonts w:ascii="Arial" w:hAnsi="Arial" w:cs="Arial"/>
            <w:sz w:val="20"/>
          </w:rPr>
          <w:t xml:space="preserve"> </w:t>
        </w:r>
      </w:ins>
      <w:r w:rsidRPr="00A12F15">
        <w:rPr>
          <w:rFonts w:ascii="Arial" w:hAnsi="Arial" w:cs="Arial"/>
          <w:sz w:val="20"/>
        </w:rPr>
        <w:t>The pulses sent by the displacement transducer (or simulator) to simulate belt movement</w:t>
      </w:r>
    </w:p>
    <w:p w:rsidR="00FA47B7" w:rsidRPr="00A12F15" w:rsidRDefault="00FA47B7" w:rsidP="00FA47B7">
      <w:pPr>
        <w:tabs>
          <w:tab w:val="left" w:pos="-720"/>
          <w:tab w:val="left" w:pos="228"/>
          <w:tab w:val="left" w:pos="259"/>
          <w:tab w:val="left" w:pos="370"/>
        </w:tabs>
        <w:suppressAutoHyphens/>
        <w:ind w:left="511" w:hanging="511"/>
        <w:rPr>
          <w:rFonts w:ascii="Arial" w:hAnsi="Arial" w:cs="Arial"/>
          <w:sz w:val="20"/>
        </w:rPr>
      </w:pPr>
      <w:r w:rsidRPr="00A12F15">
        <w:rPr>
          <w:rFonts w:ascii="Arial" w:hAnsi="Arial" w:cs="Arial"/>
          <w:sz w:val="20"/>
        </w:rPr>
        <w:t>(**)</w:t>
      </w:r>
      <w:r w:rsidRPr="00A12F15">
        <w:rPr>
          <w:rFonts w:ascii="Arial" w:hAnsi="Arial" w:cs="Arial"/>
          <w:sz w:val="20"/>
        </w:rPr>
        <w:tab/>
      </w:r>
      <w:r w:rsidRPr="00A12F15">
        <w:rPr>
          <w:rFonts w:ascii="Arial" w:hAnsi="Arial" w:cs="Arial"/>
          <w:sz w:val="20"/>
        </w:rPr>
        <w:tab/>
      </w:r>
      <w:ins w:id="1176" w:author="morayoa" w:date="2013-06-11T10:53:00Z">
        <w:r w:rsidR="00EF145E">
          <w:rPr>
            <w:rFonts w:ascii="Arial" w:hAnsi="Arial" w:cs="Arial"/>
            <w:sz w:val="20"/>
          </w:rPr>
          <w:t xml:space="preserve"> </w:t>
        </w:r>
      </w:ins>
      <w:r w:rsidRPr="00A12F15">
        <w:rPr>
          <w:rFonts w:ascii="Arial" w:hAnsi="Arial" w:cs="Arial"/>
          <w:sz w:val="20"/>
        </w:rPr>
        <w:t xml:space="preserve">See the Simulation page in section 1 for the simulated </w:t>
      </w:r>
      <w:proofErr w:type="spellStart"/>
      <w:r w:rsidRPr="00A12F15">
        <w:rPr>
          <w:rFonts w:ascii="Arial" w:hAnsi="Arial" w:cs="Arial"/>
          <w:sz w:val="20"/>
        </w:rPr>
        <w:t>totalization</w:t>
      </w:r>
      <w:proofErr w:type="spellEnd"/>
      <w:r w:rsidRPr="00A12F15">
        <w:rPr>
          <w:rFonts w:ascii="Arial" w:hAnsi="Arial" w:cs="Arial"/>
          <w:sz w:val="20"/>
        </w:rPr>
        <w:t xml:space="preserve"> calculation formula </w:t>
      </w:r>
    </w:p>
    <w:p w:rsidR="00FA47B7" w:rsidRDefault="00FA47B7" w:rsidP="00FA47B7">
      <w:pPr>
        <w:tabs>
          <w:tab w:val="left" w:pos="-720"/>
          <w:tab w:val="left" w:pos="0"/>
          <w:tab w:val="left" w:pos="259"/>
          <w:tab w:val="left" w:pos="426"/>
          <w:tab w:val="left" w:pos="567"/>
          <w:tab w:val="left" w:pos="1440"/>
        </w:tabs>
        <w:suppressAutoHyphens/>
        <w:jc w:val="both"/>
        <w:rPr>
          <w:rFonts w:ascii="Arial" w:hAnsi="Arial" w:cs="Arial"/>
          <w:sz w:val="20"/>
        </w:rPr>
      </w:pPr>
      <w:r w:rsidRPr="00A12F15">
        <w:rPr>
          <w:rFonts w:ascii="Arial" w:hAnsi="Arial" w:cs="Arial"/>
          <w:sz w:val="20"/>
        </w:rPr>
        <w:t>(***)</w:t>
      </w:r>
      <w:r w:rsidRPr="00A12F15">
        <w:rPr>
          <w:rFonts w:ascii="Arial" w:hAnsi="Arial" w:cs="Arial"/>
          <w:sz w:val="20"/>
        </w:rPr>
        <w:tab/>
      </w:r>
      <w:r w:rsidRPr="00A12F15">
        <w:rPr>
          <w:rFonts w:ascii="Arial" w:hAnsi="Arial" w:cs="Arial"/>
          <w:sz w:val="20"/>
        </w:rPr>
        <w:tab/>
        <w:t>See the “Explanatory notes” section for the E % calculation formula</w:t>
      </w:r>
    </w:p>
    <w:p w:rsidR="00FA47B7" w:rsidRDefault="00FA47B7" w:rsidP="00CF01BA">
      <w:pPr>
        <w:tabs>
          <w:tab w:val="left" w:pos="-720"/>
          <w:tab w:val="left" w:pos="0"/>
          <w:tab w:val="left" w:pos="259"/>
          <w:tab w:val="left" w:pos="604"/>
          <w:tab w:val="left" w:pos="816"/>
          <w:tab w:val="left" w:pos="1440"/>
        </w:tabs>
        <w:suppressAutoHyphens/>
        <w:jc w:val="both"/>
        <w:rPr>
          <w:rFonts w:ascii="Arial" w:hAnsi="Arial" w:cs="Arial"/>
          <w:sz w:val="20"/>
        </w:rPr>
      </w:pPr>
    </w:p>
    <w:p w:rsidR="00FA47B7" w:rsidRPr="00A12F15" w:rsidRDefault="00FA47B7" w:rsidP="00CF01BA">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
        <w:gridCol w:w="1260"/>
        <w:gridCol w:w="360"/>
        <w:gridCol w:w="1530"/>
      </w:tblGrid>
      <w:tr w:rsidR="00B30B0A" w:rsidRPr="00A12F15" w:rsidTr="003E7066">
        <w:trPr>
          <w:trHeight w:hRule="exact" w:val="280"/>
        </w:trPr>
        <w:tc>
          <w:tcPr>
            <w:tcW w:w="360" w:type="dxa"/>
            <w:tcBorders>
              <w:top w:val="single" w:sz="4" w:space="0" w:color="auto"/>
              <w:left w:val="single" w:sz="4" w:space="0" w:color="auto"/>
              <w:bottom w:val="single" w:sz="4" w:space="0" w:color="auto"/>
              <w:right w:val="single" w:sz="4" w:space="0" w:color="auto"/>
            </w:tcBorders>
            <w:vAlign w:val="center"/>
          </w:tcPr>
          <w:p w:rsidR="00B30B0A" w:rsidRPr="00A12F15" w:rsidRDefault="00B30B0A" w:rsidP="003E7066">
            <w:pPr>
              <w:tabs>
                <w:tab w:val="left" w:pos="-1440"/>
                <w:tab w:val="left" w:pos="-720"/>
                <w:tab w:val="left" w:pos="0"/>
                <w:tab w:val="left" w:pos="576"/>
                <w:tab w:val="left" w:pos="720"/>
              </w:tabs>
              <w:suppressAutoHyphens/>
              <w:ind w:right="-18"/>
              <w:jc w:val="right"/>
              <w:rPr>
                <w:rFonts w:ascii="Arial" w:hAnsi="Arial"/>
                <w:sz w:val="18"/>
              </w:rPr>
            </w:pPr>
          </w:p>
        </w:tc>
        <w:tc>
          <w:tcPr>
            <w:tcW w:w="1260" w:type="dxa"/>
            <w:tcBorders>
              <w:top w:val="nil"/>
              <w:left w:val="nil"/>
              <w:bottom w:val="nil"/>
              <w:right w:val="nil"/>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r w:rsidRPr="00A12F15">
              <w:rPr>
                <w:rFonts w:ascii="Arial" w:hAnsi="Arial"/>
                <w:sz w:val="18"/>
              </w:rPr>
              <w:t>Passed</w:t>
            </w:r>
          </w:p>
        </w:tc>
        <w:tc>
          <w:tcPr>
            <w:tcW w:w="360" w:type="dxa"/>
            <w:tcBorders>
              <w:top w:val="single" w:sz="4" w:space="0" w:color="auto"/>
              <w:left w:val="single" w:sz="4" w:space="0" w:color="auto"/>
              <w:bottom w:val="single" w:sz="4" w:space="0" w:color="auto"/>
              <w:right w:val="single" w:sz="4" w:space="0" w:color="auto"/>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p>
        </w:tc>
        <w:tc>
          <w:tcPr>
            <w:tcW w:w="1530" w:type="dxa"/>
            <w:tcBorders>
              <w:top w:val="nil"/>
              <w:left w:val="nil"/>
              <w:bottom w:val="nil"/>
              <w:right w:val="nil"/>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r w:rsidRPr="00A12F15">
              <w:rPr>
                <w:rFonts w:ascii="Arial" w:hAnsi="Arial"/>
                <w:sz w:val="18"/>
              </w:rPr>
              <w:t>Failed</w:t>
            </w:r>
          </w:p>
        </w:tc>
      </w:tr>
    </w:tbl>
    <w:p w:rsidR="00B30B0A" w:rsidRPr="00A12F15" w:rsidRDefault="00B30B0A" w:rsidP="00CF01BA">
      <w:pPr>
        <w:tabs>
          <w:tab w:val="left" w:pos="-720"/>
          <w:tab w:val="left" w:pos="0"/>
          <w:tab w:val="left" w:pos="259"/>
          <w:tab w:val="left" w:pos="604"/>
          <w:tab w:val="left" w:pos="816"/>
          <w:tab w:val="left" w:pos="1440"/>
        </w:tabs>
        <w:suppressAutoHyphens/>
        <w:jc w:val="both"/>
        <w:rPr>
          <w:rFonts w:ascii="Arial" w:hAnsi="Arial" w:cs="Arial"/>
          <w:sz w:val="20"/>
        </w:rPr>
      </w:pPr>
    </w:p>
    <w:p w:rsidR="00CF01BA" w:rsidRPr="00A12F15" w:rsidRDefault="00CF01BA" w:rsidP="00CF01BA">
      <w:pPr>
        <w:tabs>
          <w:tab w:val="left" w:pos="-720"/>
          <w:tab w:val="left" w:pos="0"/>
          <w:tab w:val="left" w:pos="259"/>
          <w:tab w:val="left" w:pos="604"/>
          <w:tab w:val="left" w:pos="816"/>
          <w:tab w:val="left" w:pos="1440"/>
        </w:tabs>
        <w:suppressAutoHyphens/>
        <w:jc w:val="both"/>
        <w:rPr>
          <w:rFonts w:ascii="Arial" w:hAnsi="Arial" w:cs="Arial"/>
          <w:sz w:val="20"/>
        </w:rPr>
      </w:pPr>
      <w:del w:id="1177" w:author="morayoa" w:date="2013-06-06T09:05:00Z">
        <w:r w:rsidRPr="00A12F15" w:rsidDel="00DC255E">
          <w:rPr>
            <w:rFonts w:ascii="Arial" w:hAnsi="Arial" w:cs="Arial"/>
            <w:sz w:val="20"/>
          </w:rPr>
          <w:delText>Remarks</w:delText>
        </w:r>
      </w:del>
      <w:ins w:id="1178" w:author="morayoa" w:date="2013-06-06T09:05:00Z">
        <w:r w:rsidR="00DC255E">
          <w:rPr>
            <w:rFonts w:ascii="Arial" w:hAnsi="Arial" w:cs="Arial"/>
            <w:sz w:val="20"/>
          </w:rPr>
          <w:t>Observations</w:t>
        </w:r>
      </w:ins>
      <w:r w:rsidRPr="00A12F15">
        <w:rPr>
          <w:rFonts w:ascii="Arial" w:hAnsi="Arial" w:cs="Arial"/>
          <w:sz w:val="20"/>
        </w:rPr>
        <w:t>:</w:t>
      </w:r>
    </w:p>
    <w:p w:rsidR="00CF01BA" w:rsidRPr="00A12F15" w:rsidRDefault="0075580A" w:rsidP="00CF01BA">
      <w:pPr>
        <w:tabs>
          <w:tab w:val="left" w:pos="-720"/>
          <w:tab w:val="left" w:pos="0"/>
          <w:tab w:val="left" w:pos="259"/>
          <w:tab w:val="left" w:pos="604"/>
          <w:tab w:val="left" w:pos="816"/>
          <w:tab w:val="left" w:pos="1440"/>
        </w:tabs>
        <w:suppressAutoHyphens/>
        <w:jc w:val="both"/>
      </w:pPr>
      <w:ins w:id="1179" w:author="morayoa" w:date="2013-06-05T14:41:00Z">
        <w:r>
          <w:rPr>
            <w:rFonts w:ascii="Arial" w:hAnsi="Arial" w:cs="Arial"/>
            <w:sz w:val="16"/>
            <w:szCs w:val="16"/>
          </w:rPr>
          <w:t xml:space="preserve">Include information that affect the test condition, </w:t>
        </w:r>
      </w:ins>
      <w:ins w:id="1180" w:author="morayoa" w:date="2013-06-06T09:50:00Z">
        <w:r w:rsidR="00B05592">
          <w:rPr>
            <w:rFonts w:ascii="Arial" w:hAnsi="Arial" w:cs="Arial"/>
            <w:sz w:val="16"/>
            <w:szCs w:val="16"/>
          </w:rPr>
          <w:t xml:space="preserve">as indicated in the last paragraph </w:t>
        </w:r>
      </w:ins>
      <w:ins w:id="1181" w:author="morayoa" w:date="2013-06-05T14:41:00Z">
        <w:r>
          <w:rPr>
            <w:rFonts w:ascii="Arial" w:hAnsi="Arial" w:cs="Arial"/>
            <w:sz w:val="16"/>
            <w:szCs w:val="16"/>
          </w:rPr>
          <w:t>of R 50-1 &amp; -2, A.7.1</w:t>
        </w:r>
      </w:ins>
    </w:p>
    <w:p w:rsidR="00CF01BA" w:rsidRPr="00A12F15" w:rsidRDefault="00CF01BA" w:rsidP="00CF01BA">
      <w:pPr>
        <w:tabs>
          <w:tab w:val="left" w:pos="-720"/>
          <w:tab w:val="left" w:pos="0"/>
          <w:tab w:val="left" w:pos="259"/>
          <w:tab w:val="left" w:pos="604"/>
          <w:tab w:val="left" w:pos="816"/>
          <w:tab w:val="left" w:pos="1440"/>
        </w:tabs>
        <w:suppressAutoHyphens/>
        <w:jc w:val="both"/>
        <w:rPr>
          <w:rFonts w:ascii="Arial" w:hAnsi="Arial" w:cs="Arial"/>
          <w:sz w:val="20"/>
        </w:rPr>
      </w:pPr>
    </w:p>
    <w:p w:rsidR="00CF01BA" w:rsidRPr="00A12F15" w:rsidRDefault="00CF01BA" w:rsidP="00CF01BA">
      <w:pPr>
        <w:tabs>
          <w:tab w:val="left" w:pos="-720"/>
          <w:tab w:val="left" w:pos="0"/>
          <w:tab w:val="left" w:pos="259"/>
          <w:tab w:val="left" w:pos="604"/>
          <w:tab w:val="left" w:pos="816"/>
          <w:tab w:val="left" w:pos="1440"/>
        </w:tabs>
        <w:suppressAutoHyphens/>
        <w:jc w:val="both"/>
        <w:rPr>
          <w:rFonts w:ascii="Arial" w:hAnsi="Arial" w:cs="Arial"/>
          <w:sz w:val="20"/>
        </w:rPr>
      </w:pPr>
    </w:p>
    <w:p w:rsidR="00CF01BA" w:rsidRPr="00A12F15" w:rsidRDefault="00CF01BA" w:rsidP="00CF01BA">
      <w:pPr>
        <w:tabs>
          <w:tab w:val="left" w:pos="-720"/>
          <w:tab w:val="left" w:pos="0"/>
          <w:tab w:val="left" w:pos="259"/>
          <w:tab w:val="left" w:pos="604"/>
          <w:tab w:val="left" w:pos="816"/>
          <w:tab w:val="left" w:pos="1440"/>
        </w:tabs>
        <w:suppressAutoHyphens/>
        <w:jc w:val="both"/>
        <w:rPr>
          <w:rFonts w:ascii="Arial" w:hAnsi="Arial" w:cs="Arial"/>
          <w:sz w:val="20"/>
        </w:rPr>
      </w:pPr>
    </w:p>
    <w:p w:rsidR="00CF01BA" w:rsidRPr="00A12F15" w:rsidRDefault="00CF01BA" w:rsidP="00CF01BA">
      <w:pPr>
        <w:tabs>
          <w:tab w:val="left" w:pos="-720"/>
          <w:tab w:val="left" w:pos="0"/>
          <w:tab w:val="left" w:pos="259"/>
          <w:tab w:val="left" w:pos="604"/>
          <w:tab w:val="left" w:pos="816"/>
          <w:tab w:val="left" w:pos="1440"/>
        </w:tabs>
        <w:suppressAutoHyphens/>
        <w:jc w:val="both"/>
        <w:rPr>
          <w:rFonts w:ascii="Arial" w:hAnsi="Arial" w:cs="Arial"/>
          <w:sz w:val="20"/>
        </w:rPr>
      </w:pPr>
    </w:p>
    <w:p w:rsidR="00CF01BA" w:rsidRPr="00A12F15" w:rsidRDefault="00CF01BA" w:rsidP="00CF01BA">
      <w:pPr>
        <w:tabs>
          <w:tab w:val="left" w:pos="-720"/>
          <w:tab w:val="left" w:pos="0"/>
          <w:tab w:val="left" w:pos="259"/>
          <w:tab w:val="left" w:pos="604"/>
          <w:tab w:val="left" w:pos="816"/>
          <w:tab w:val="left" w:pos="1440"/>
        </w:tabs>
        <w:suppressAutoHyphens/>
        <w:jc w:val="both"/>
        <w:rPr>
          <w:rFonts w:ascii="Arial" w:hAnsi="Arial" w:cs="Arial"/>
          <w:sz w:val="20"/>
        </w:rPr>
      </w:pPr>
    </w:p>
    <w:p w:rsidR="00CF01BA" w:rsidRPr="00A12F15" w:rsidRDefault="00CF01BA" w:rsidP="00CF01BA">
      <w:pPr>
        <w:tabs>
          <w:tab w:val="left" w:pos="-720"/>
          <w:tab w:val="left" w:pos="0"/>
          <w:tab w:val="left" w:pos="259"/>
          <w:tab w:val="left" w:pos="604"/>
          <w:tab w:val="left" w:pos="816"/>
          <w:tab w:val="left" w:pos="1440"/>
        </w:tabs>
        <w:suppressAutoHyphens/>
        <w:jc w:val="both"/>
        <w:rPr>
          <w:rFonts w:ascii="Arial" w:hAnsi="Arial" w:cs="Arial"/>
          <w:sz w:val="20"/>
        </w:rPr>
      </w:pPr>
    </w:p>
    <w:p w:rsidR="00CF01BA" w:rsidRPr="00A12F15" w:rsidRDefault="00CF01BA" w:rsidP="00CF01BA">
      <w:pPr>
        <w:tabs>
          <w:tab w:val="left" w:pos="-720"/>
          <w:tab w:val="left" w:pos="0"/>
          <w:tab w:val="left" w:pos="259"/>
          <w:tab w:val="left" w:pos="604"/>
          <w:tab w:val="left" w:pos="816"/>
          <w:tab w:val="left" w:pos="1440"/>
        </w:tabs>
        <w:suppressAutoHyphens/>
        <w:jc w:val="both"/>
        <w:rPr>
          <w:rFonts w:ascii="Arial" w:hAnsi="Arial" w:cs="Arial"/>
          <w:sz w:val="20"/>
        </w:rPr>
      </w:pPr>
    </w:p>
    <w:p w:rsidR="00CF01BA" w:rsidRPr="00A12F15" w:rsidRDefault="00CF01BA" w:rsidP="00CF01BA">
      <w:pPr>
        <w:tabs>
          <w:tab w:val="left" w:pos="-720"/>
          <w:tab w:val="left" w:pos="0"/>
          <w:tab w:val="left" w:pos="259"/>
          <w:tab w:val="left" w:pos="604"/>
          <w:tab w:val="left" w:pos="816"/>
          <w:tab w:val="left" w:pos="1440"/>
        </w:tabs>
        <w:suppressAutoHyphens/>
        <w:jc w:val="both"/>
        <w:rPr>
          <w:rFonts w:ascii="Arial" w:hAnsi="Arial" w:cs="Arial"/>
          <w:sz w:val="20"/>
        </w:rPr>
      </w:pPr>
    </w:p>
    <w:p w:rsidR="00CF01BA" w:rsidRPr="00A12F15" w:rsidRDefault="00CF01BA" w:rsidP="00CF01BA">
      <w:pPr>
        <w:tabs>
          <w:tab w:val="left" w:pos="-720"/>
          <w:tab w:val="left" w:pos="0"/>
          <w:tab w:val="left" w:pos="259"/>
          <w:tab w:val="left" w:pos="604"/>
          <w:tab w:val="left" w:pos="816"/>
          <w:tab w:val="left" w:pos="1440"/>
        </w:tabs>
        <w:suppressAutoHyphens/>
        <w:jc w:val="both"/>
        <w:rPr>
          <w:rFonts w:ascii="Arial" w:hAnsi="Arial" w:cs="Arial"/>
          <w:sz w:val="20"/>
        </w:rPr>
      </w:pPr>
    </w:p>
    <w:p w:rsidR="00CF01BA" w:rsidRPr="00A12F15" w:rsidRDefault="00CF01BA" w:rsidP="00CF01BA">
      <w:pPr>
        <w:tabs>
          <w:tab w:val="left" w:pos="-720"/>
          <w:tab w:val="left" w:pos="0"/>
          <w:tab w:val="left" w:pos="259"/>
          <w:tab w:val="left" w:pos="604"/>
          <w:tab w:val="left" w:pos="816"/>
          <w:tab w:val="left" w:pos="1440"/>
        </w:tabs>
        <w:suppressAutoHyphens/>
        <w:jc w:val="both"/>
        <w:rPr>
          <w:rFonts w:ascii="Arial" w:hAnsi="Arial" w:cs="Arial"/>
          <w:sz w:val="20"/>
        </w:rPr>
      </w:pPr>
    </w:p>
    <w:p w:rsidR="00CF01BA" w:rsidRPr="00A12F15" w:rsidRDefault="00CF01BA" w:rsidP="00CF01BA">
      <w:pPr>
        <w:tabs>
          <w:tab w:val="left" w:pos="-720"/>
          <w:tab w:val="left" w:pos="0"/>
          <w:tab w:val="left" w:pos="259"/>
          <w:tab w:val="left" w:pos="604"/>
          <w:tab w:val="left" w:pos="816"/>
          <w:tab w:val="left" w:pos="1440"/>
        </w:tabs>
        <w:suppressAutoHyphens/>
        <w:jc w:val="both"/>
        <w:rPr>
          <w:rFonts w:ascii="Arial" w:hAnsi="Arial" w:cs="Arial"/>
          <w:sz w:val="20"/>
        </w:rPr>
      </w:pPr>
    </w:p>
    <w:p w:rsidR="00CF01BA" w:rsidRPr="00A12F15" w:rsidRDefault="00CF01BA" w:rsidP="00CF01BA">
      <w:pPr>
        <w:tabs>
          <w:tab w:val="left" w:pos="-720"/>
          <w:tab w:val="left" w:pos="0"/>
          <w:tab w:val="left" w:pos="259"/>
          <w:tab w:val="left" w:pos="604"/>
          <w:tab w:val="left" w:pos="816"/>
          <w:tab w:val="left" w:pos="1440"/>
        </w:tabs>
        <w:suppressAutoHyphens/>
        <w:jc w:val="both"/>
        <w:rPr>
          <w:rFonts w:ascii="Arial" w:hAnsi="Arial" w:cs="Arial"/>
          <w:sz w:val="20"/>
        </w:rPr>
      </w:pPr>
    </w:p>
    <w:p w:rsidR="00CF01BA" w:rsidRPr="00A12F15" w:rsidRDefault="00CF01BA" w:rsidP="00CF01BA">
      <w:pPr>
        <w:tabs>
          <w:tab w:val="left" w:pos="-720"/>
          <w:tab w:val="left" w:pos="0"/>
          <w:tab w:val="left" w:pos="259"/>
          <w:tab w:val="left" w:pos="604"/>
          <w:tab w:val="left" w:pos="816"/>
          <w:tab w:val="left" w:pos="1440"/>
        </w:tabs>
        <w:suppressAutoHyphens/>
        <w:jc w:val="both"/>
        <w:rPr>
          <w:rFonts w:ascii="Arial" w:hAnsi="Arial" w:cs="Arial"/>
          <w:sz w:val="20"/>
        </w:rPr>
      </w:pPr>
    </w:p>
    <w:p w:rsidR="00CF01BA" w:rsidRPr="00A12F15" w:rsidRDefault="00CF01BA" w:rsidP="00CF01BA">
      <w:pPr>
        <w:tabs>
          <w:tab w:val="left" w:pos="-720"/>
          <w:tab w:val="left" w:pos="0"/>
          <w:tab w:val="left" w:pos="259"/>
          <w:tab w:val="left" w:pos="604"/>
          <w:tab w:val="left" w:pos="816"/>
          <w:tab w:val="left" w:pos="1440"/>
        </w:tabs>
        <w:suppressAutoHyphens/>
        <w:jc w:val="both"/>
        <w:rPr>
          <w:rFonts w:ascii="Arial" w:hAnsi="Arial" w:cs="Arial"/>
          <w:sz w:val="20"/>
        </w:rPr>
      </w:pPr>
    </w:p>
    <w:p w:rsidR="00CF01BA" w:rsidRPr="00A12F15" w:rsidRDefault="00CF01BA" w:rsidP="00CF01BA">
      <w:pPr>
        <w:tabs>
          <w:tab w:val="left" w:pos="-720"/>
          <w:tab w:val="left" w:pos="0"/>
          <w:tab w:val="left" w:pos="259"/>
          <w:tab w:val="left" w:pos="604"/>
          <w:tab w:val="left" w:pos="816"/>
          <w:tab w:val="left" w:pos="1440"/>
        </w:tabs>
        <w:suppressAutoHyphens/>
        <w:jc w:val="both"/>
        <w:rPr>
          <w:rFonts w:ascii="Arial" w:hAnsi="Arial" w:cs="Arial"/>
          <w:sz w:val="20"/>
        </w:rPr>
      </w:pPr>
    </w:p>
    <w:p w:rsidR="00CF01BA" w:rsidRPr="00A12F15" w:rsidRDefault="00CF01BA" w:rsidP="00CF01BA">
      <w:pPr>
        <w:tabs>
          <w:tab w:val="left" w:pos="-720"/>
          <w:tab w:val="left" w:pos="0"/>
          <w:tab w:val="left" w:pos="259"/>
          <w:tab w:val="left" w:pos="604"/>
          <w:tab w:val="left" w:pos="816"/>
          <w:tab w:val="left" w:pos="1440"/>
        </w:tabs>
        <w:suppressAutoHyphens/>
        <w:jc w:val="both"/>
        <w:rPr>
          <w:rFonts w:ascii="Arial" w:hAnsi="Arial" w:cs="Arial"/>
          <w:sz w:val="20"/>
        </w:rPr>
      </w:pPr>
    </w:p>
    <w:p w:rsidR="00CF01BA" w:rsidRDefault="00CF01BA" w:rsidP="00CF01BA">
      <w:pPr>
        <w:tabs>
          <w:tab w:val="left" w:pos="-720"/>
          <w:tab w:val="left" w:pos="0"/>
          <w:tab w:val="left" w:pos="259"/>
          <w:tab w:val="left" w:pos="604"/>
          <w:tab w:val="left" w:pos="816"/>
          <w:tab w:val="left" w:pos="1440"/>
        </w:tabs>
        <w:suppressAutoHyphens/>
        <w:jc w:val="both"/>
        <w:rPr>
          <w:rFonts w:ascii="Arial" w:hAnsi="Arial" w:cs="Arial"/>
          <w:sz w:val="20"/>
        </w:rPr>
      </w:pPr>
    </w:p>
    <w:p w:rsidR="00FA47B7" w:rsidRDefault="00FA47B7" w:rsidP="00CF01BA">
      <w:pPr>
        <w:tabs>
          <w:tab w:val="left" w:pos="-720"/>
          <w:tab w:val="left" w:pos="0"/>
          <w:tab w:val="left" w:pos="259"/>
          <w:tab w:val="left" w:pos="604"/>
          <w:tab w:val="left" w:pos="816"/>
          <w:tab w:val="left" w:pos="1440"/>
        </w:tabs>
        <w:suppressAutoHyphens/>
        <w:jc w:val="both"/>
        <w:rPr>
          <w:rFonts w:ascii="Arial" w:hAnsi="Arial" w:cs="Arial"/>
          <w:sz w:val="20"/>
        </w:rPr>
      </w:pPr>
    </w:p>
    <w:p w:rsidR="00FA47B7" w:rsidRDefault="00FA47B7" w:rsidP="00CF01BA">
      <w:pPr>
        <w:tabs>
          <w:tab w:val="left" w:pos="-720"/>
          <w:tab w:val="left" w:pos="0"/>
          <w:tab w:val="left" w:pos="259"/>
          <w:tab w:val="left" w:pos="604"/>
          <w:tab w:val="left" w:pos="816"/>
          <w:tab w:val="left" w:pos="1440"/>
        </w:tabs>
        <w:suppressAutoHyphens/>
        <w:jc w:val="both"/>
        <w:rPr>
          <w:rFonts w:ascii="Arial" w:hAnsi="Arial" w:cs="Arial"/>
          <w:sz w:val="20"/>
        </w:rPr>
      </w:pPr>
    </w:p>
    <w:p w:rsidR="00FA47B7" w:rsidRDefault="00FA47B7" w:rsidP="00CF01BA">
      <w:pPr>
        <w:tabs>
          <w:tab w:val="left" w:pos="-720"/>
          <w:tab w:val="left" w:pos="0"/>
          <w:tab w:val="left" w:pos="259"/>
          <w:tab w:val="left" w:pos="604"/>
          <w:tab w:val="left" w:pos="816"/>
          <w:tab w:val="left" w:pos="1440"/>
        </w:tabs>
        <w:suppressAutoHyphens/>
        <w:jc w:val="both"/>
        <w:rPr>
          <w:rFonts w:ascii="Arial" w:hAnsi="Arial" w:cs="Arial"/>
          <w:sz w:val="20"/>
        </w:rPr>
      </w:pPr>
    </w:p>
    <w:p w:rsidR="00FA47B7" w:rsidRDefault="00FA47B7" w:rsidP="00CF01BA">
      <w:pPr>
        <w:tabs>
          <w:tab w:val="left" w:pos="-720"/>
          <w:tab w:val="left" w:pos="0"/>
          <w:tab w:val="left" w:pos="259"/>
          <w:tab w:val="left" w:pos="604"/>
          <w:tab w:val="left" w:pos="816"/>
          <w:tab w:val="left" w:pos="1440"/>
        </w:tabs>
        <w:suppressAutoHyphens/>
        <w:jc w:val="both"/>
        <w:rPr>
          <w:rFonts w:ascii="Arial" w:hAnsi="Arial" w:cs="Arial"/>
          <w:sz w:val="20"/>
        </w:rPr>
      </w:pPr>
    </w:p>
    <w:p w:rsidR="00503D98" w:rsidRDefault="00503D98" w:rsidP="00CF01BA">
      <w:pPr>
        <w:tabs>
          <w:tab w:val="left" w:pos="-720"/>
          <w:tab w:val="left" w:pos="0"/>
          <w:tab w:val="left" w:pos="259"/>
          <w:tab w:val="left" w:pos="604"/>
          <w:tab w:val="left" w:pos="816"/>
          <w:tab w:val="left" w:pos="1440"/>
        </w:tabs>
        <w:suppressAutoHyphens/>
        <w:jc w:val="both"/>
        <w:rPr>
          <w:rFonts w:ascii="Arial" w:hAnsi="Arial" w:cs="Arial"/>
          <w:sz w:val="20"/>
        </w:rPr>
      </w:pPr>
    </w:p>
    <w:p w:rsidR="00CF01BA" w:rsidRPr="00A12F15" w:rsidRDefault="00CF01BA" w:rsidP="00CF01BA">
      <w:pPr>
        <w:tabs>
          <w:tab w:val="left" w:pos="-720"/>
          <w:tab w:val="left" w:pos="0"/>
          <w:tab w:val="left" w:pos="259"/>
          <w:tab w:val="left" w:pos="604"/>
          <w:tab w:val="left" w:pos="816"/>
          <w:tab w:val="left" w:pos="1440"/>
        </w:tabs>
        <w:suppressAutoHyphens/>
        <w:jc w:val="both"/>
        <w:rPr>
          <w:rFonts w:ascii="Arial" w:hAnsi="Arial" w:cs="Arial"/>
          <w:sz w:val="20"/>
        </w:rPr>
      </w:pPr>
    </w:p>
    <w:p w:rsidR="00353435" w:rsidRPr="00A12F15" w:rsidRDefault="00353435" w:rsidP="00353435">
      <w:pPr>
        <w:tabs>
          <w:tab w:val="left" w:pos="-720"/>
          <w:tab w:val="left" w:pos="0"/>
          <w:tab w:val="left" w:pos="259"/>
          <w:tab w:val="left" w:pos="604"/>
          <w:tab w:val="left" w:pos="816"/>
          <w:tab w:val="left" w:pos="1440"/>
        </w:tabs>
        <w:suppressAutoHyphens/>
        <w:jc w:val="both"/>
        <w:rPr>
          <w:rFonts w:ascii="Arial" w:hAnsi="Arial" w:cs="Arial"/>
          <w:sz w:val="20"/>
          <w:lang w:val="fr-BE"/>
        </w:rPr>
      </w:pPr>
      <w:r w:rsidRPr="00A12F15">
        <w:rPr>
          <w:rFonts w:ascii="Arial" w:hAnsi="Arial" w:cs="Arial"/>
          <w:sz w:val="20"/>
          <w:lang w:val="fr-BE"/>
        </w:rPr>
        <w:t>1.5.4.</w:t>
      </w:r>
      <w:r w:rsidR="00E469C7" w:rsidRPr="00A12F15">
        <w:rPr>
          <w:rFonts w:ascii="Arial" w:hAnsi="Arial" w:cs="Arial"/>
          <w:sz w:val="20"/>
          <w:lang w:val="fr-BE"/>
        </w:rPr>
        <w:t>2</w:t>
      </w:r>
      <w:r w:rsidRPr="00A12F15">
        <w:rPr>
          <w:rFonts w:ascii="Arial" w:hAnsi="Arial" w:cs="Arial"/>
          <w:sz w:val="20"/>
          <w:lang w:val="fr-BE"/>
        </w:rPr>
        <w:tab/>
      </w:r>
      <w:r w:rsidR="006F27AC">
        <w:rPr>
          <w:rFonts w:ascii="Arial" w:hAnsi="Arial" w:cs="Arial"/>
          <w:sz w:val="20"/>
          <w:lang w:val="fr-BE"/>
        </w:rPr>
        <w:t>DC m</w:t>
      </w:r>
      <w:r w:rsidR="006F27AC" w:rsidRPr="00A12F15">
        <w:rPr>
          <w:rFonts w:ascii="Arial" w:hAnsi="Arial" w:cs="Arial"/>
          <w:sz w:val="20"/>
          <w:lang w:val="fr-BE"/>
        </w:rPr>
        <w:t xml:space="preserve">ains </w:t>
      </w:r>
      <w:r w:rsidR="00C1442F" w:rsidRPr="00A12F15">
        <w:rPr>
          <w:rFonts w:ascii="Arial" w:hAnsi="Arial" w:cs="Arial"/>
          <w:sz w:val="20"/>
          <w:lang w:val="fr-BE"/>
        </w:rPr>
        <w:t>voltage variation</w:t>
      </w:r>
      <w:r w:rsidRPr="00A12F15">
        <w:rPr>
          <w:rFonts w:ascii="Arial" w:hAnsi="Arial" w:cs="Arial"/>
          <w:sz w:val="20"/>
          <w:lang w:val="fr-BE"/>
        </w:rPr>
        <w:t xml:space="preserve"> (A.7.2.5)</w:t>
      </w:r>
    </w:p>
    <w:p w:rsidR="00353435" w:rsidRPr="00A12F15" w:rsidRDefault="00353435" w:rsidP="00353435">
      <w:pPr>
        <w:tabs>
          <w:tab w:val="left" w:pos="-720"/>
          <w:tab w:val="left" w:pos="0"/>
          <w:tab w:val="left" w:pos="259"/>
          <w:tab w:val="left" w:pos="604"/>
          <w:tab w:val="left" w:pos="816"/>
          <w:tab w:val="left" w:pos="1440"/>
        </w:tabs>
        <w:suppressAutoHyphens/>
        <w:jc w:val="both"/>
        <w:rPr>
          <w:rFonts w:ascii="Arial" w:hAnsi="Arial" w:cs="Arial"/>
          <w:sz w:val="20"/>
          <w:lang w:val="fr-BE"/>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2" w:type="dxa"/>
          <w:right w:w="112" w:type="dxa"/>
        </w:tblCellMar>
        <w:tblLook w:val="0000"/>
      </w:tblPr>
      <w:tblGrid>
        <w:gridCol w:w="3686"/>
        <w:gridCol w:w="1181"/>
        <w:gridCol w:w="1087"/>
        <w:gridCol w:w="992"/>
        <w:gridCol w:w="1559"/>
      </w:tblGrid>
      <w:tr w:rsidR="00353435" w:rsidRPr="00A12F15" w:rsidTr="00870A73">
        <w:trPr>
          <w:trHeight w:hRule="exact" w:val="283"/>
        </w:trPr>
        <w:tc>
          <w:tcPr>
            <w:tcW w:w="3686" w:type="dxa"/>
            <w:tcBorders>
              <w:right w:val="nil"/>
            </w:tcBorders>
          </w:tcPr>
          <w:p w:rsidR="00353435" w:rsidRPr="00A12F15" w:rsidRDefault="00FC47BA" w:rsidP="00353435">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fldChar w:fldCharType="begin"/>
            </w:r>
            <w:r w:rsidR="00353435" w:rsidRPr="00A12F15">
              <w:rPr>
                <w:rFonts w:ascii="Arial" w:hAnsi="Arial" w:cs="Arial"/>
                <w:sz w:val="20"/>
              </w:rPr>
              <w:instrText xml:space="preserve">PRIVATE </w:instrText>
            </w:r>
            <w:r w:rsidRPr="00A12F15">
              <w:rPr>
                <w:rFonts w:ascii="Arial" w:hAnsi="Arial" w:cs="Arial"/>
                <w:sz w:val="20"/>
              </w:rPr>
              <w:fldChar w:fldCharType="end"/>
            </w:r>
            <w:r w:rsidR="00353435" w:rsidRPr="00A12F15">
              <w:rPr>
                <w:rFonts w:ascii="Arial" w:hAnsi="Arial" w:cs="Arial"/>
                <w:sz w:val="20"/>
              </w:rPr>
              <w:t>Application No.</w:t>
            </w:r>
            <w:proofErr w:type="gramStart"/>
            <w:r w:rsidR="00353435" w:rsidRPr="00A12F15">
              <w:rPr>
                <w:rFonts w:ascii="Arial" w:hAnsi="Arial" w:cs="Arial"/>
                <w:sz w:val="20"/>
              </w:rPr>
              <w:t>:      ...........................</w:t>
            </w:r>
            <w:proofErr w:type="gramEnd"/>
          </w:p>
        </w:tc>
        <w:tc>
          <w:tcPr>
            <w:tcW w:w="1181" w:type="dxa"/>
            <w:tcBorders>
              <w:left w:val="nil"/>
            </w:tcBorders>
          </w:tcPr>
          <w:p w:rsidR="00353435" w:rsidRPr="00A12F15" w:rsidRDefault="00353435" w:rsidP="0035343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87" w:type="dxa"/>
          </w:tcPr>
          <w:p w:rsidR="00353435" w:rsidRPr="00A12F15" w:rsidRDefault="00353435" w:rsidP="00353435">
            <w:pPr>
              <w:tabs>
                <w:tab w:val="center" w:pos="665"/>
              </w:tabs>
              <w:suppressAutoHyphens/>
              <w:spacing w:after="56"/>
              <w:rPr>
                <w:rFonts w:ascii="Arial" w:hAnsi="Arial" w:cs="Arial"/>
                <w:sz w:val="20"/>
              </w:rPr>
            </w:pPr>
            <w:r w:rsidRPr="00A12F15">
              <w:rPr>
                <w:rFonts w:ascii="Arial" w:hAnsi="Arial" w:cs="Arial"/>
                <w:sz w:val="20"/>
              </w:rPr>
              <w:tab/>
              <w:t>At start</w:t>
            </w:r>
          </w:p>
        </w:tc>
        <w:tc>
          <w:tcPr>
            <w:tcW w:w="992" w:type="dxa"/>
            <w:tcBorders>
              <w:bottom w:val="single" w:sz="4" w:space="0" w:color="auto"/>
            </w:tcBorders>
          </w:tcPr>
          <w:p w:rsidR="00353435" w:rsidRPr="00A12F15" w:rsidRDefault="00353435" w:rsidP="00353435">
            <w:pPr>
              <w:tabs>
                <w:tab w:val="center" w:pos="574"/>
              </w:tabs>
              <w:suppressAutoHyphens/>
              <w:spacing w:after="56"/>
              <w:rPr>
                <w:rFonts w:ascii="Arial" w:hAnsi="Arial" w:cs="Arial"/>
                <w:sz w:val="20"/>
              </w:rPr>
            </w:pPr>
            <w:r w:rsidRPr="00A12F15">
              <w:rPr>
                <w:rFonts w:ascii="Arial" w:hAnsi="Arial" w:cs="Arial"/>
                <w:sz w:val="20"/>
              </w:rPr>
              <w:tab/>
              <w:t>At end</w:t>
            </w:r>
          </w:p>
        </w:tc>
        <w:tc>
          <w:tcPr>
            <w:tcW w:w="1559" w:type="dxa"/>
          </w:tcPr>
          <w:p w:rsidR="00353435" w:rsidRPr="00A12F15" w:rsidRDefault="00353435" w:rsidP="00353435">
            <w:pPr>
              <w:tabs>
                <w:tab w:val="left" w:pos="-720"/>
                <w:tab w:val="left" w:pos="0"/>
                <w:tab w:val="left" w:pos="259"/>
                <w:tab w:val="left" w:pos="604"/>
                <w:tab w:val="left" w:pos="816"/>
                <w:tab w:val="left" w:pos="1440"/>
              </w:tabs>
              <w:suppressAutoHyphens/>
              <w:spacing w:after="56"/>
              <w:rPr>
                <w:rFonts w:ascii="Arial" w:hAnsi="Arial" w:cs="Arial"/>
                <w:sz w:val="20"/>
              </w:rPr>
            </w:pPr>
          </w:p>
        </w:tc>
      </w:tr>
      <w:tr w:rsidR="00353435" w:rsidRPr="00A12F15" w:rsidTr="00870A73">
        <w:trPr>
          <w:trHeight w:hRule="exact" w:val="283"/>
        </w:trPr>
        <w:tc>
          <w:tcPr>
            <w:tcW w:w="3686" w:type="dxa"/>
            <w:tcBorders>
              <w:bottom w:val="single" w:sz="4" w:space="0" w:color="auto"/>
            </w:tcBorders>
          </w:tcPr>
          <w:p w:rsidR="00353435" w:rsidRPr="00A12F15" w:rsidRDefault="00353435" w:rsidP="00353435">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Type designation</w:t>
            </w:r>
            <w:proofErr w:type="gramStart"/>
            <w:r w:rsidRPr="00A12F15">
              <w:rPr>
                <w:rFonts w:ascii="Arial" w:hAnsi="Arial" w:cs="Arial"/>
                <w:sz w:val="20"/>
              </w:rPr>
              <w:t>:  ........................</w:t>
            </w:r>
            <w:proofErr w:type="gramEnd"/>
          </w:p>
        </w:tc>
        <w:tc>
          <w:tcPr>
            <w:tcW w:w="1181" w:type="dxa"/>
          </w:tcPr>
          <w:p w:rsidR="00353435" w:rsidRPr="00A12F15" w:rsidRDefault="00353435" w:rsidP="004A1F23">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Temp:</w:t>
            </w:r>
          </w:p>
        </w:tc>
        <w:tc>
          <w:tcPr>
            <w:tcW w:w="1087" w:type="dxa"/>
            <w:tcBorders>
              <w:bottom w:val="single" w:sz="4" w:space="0" w:color="auto"/>
            </w:tcBorders>
          </w:tcPr>
          <w:p w:rsidR="00353435" w:rsidRPr="00A12F15" w:rsidRDefault="00353435" w:rsidP="0035343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92" w:type="dxa"/>
            <w:tcBorders>
              <w:bottom w:val="single" w:sz="4" w:space="0" w:color="auto"/>
            </w:tcBorders>
            <w:shd w:val="pct60" w:color="auto" w:fill="auto"/>
          </w:tcPr>
          <w:p w:rsidR="00353435" w:rsidRPr="00A12F15" w:rsidRDefault="00353435" w:rsidP="0035343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Pr>
          <w:p w:rsidR="00353435" w:rsidRPr="00A12F15" w:rsidRDefault="00353435" w:rsidP="00353435">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r w:rsidRPr="00A12F15">
              <w:rPr>
                <w:rFonts w:ascii="Arial" w:hAnsi="Arial" w:cs="Arial"/>
                <w:sz w:val="20"/>
              </w:rPr>
              <w:sym w:font="Symbol" w:char="F0B0"/>
            </w:r>
            <w:r w:rsidRPr="00A12F15">
              <w:rPr>
                <w:rFonts w:ascii="Arial" w:hAnsi="Arial" w:cs="Arial"/>
                <w:sz w:val="20"/>
              </w:rPr>
              <w:t>C</w:t>
            </w:r>
          </w:p>
        </w:tc>
      </w:tr>
      <w:tr w:rsidR="00353435" w:rsidRPr="00A12F15" w:rsidTr="00870A73">
        <w:trPr>
          <w:trHeight w:hRule="exact" w:val="283"/>
        </w:trPr>
        <w:tc>
          <w:tcPr>
            <w:tcW w:w="3686" w:type="dxa"/>
            <w:tcBorders>
              <w:bottom w:val="nil"/>
            </w:tcBorders>
          </w:tcPr>
          <w:p w:rsidR="00353435" w:rsidRPr="00A12F15" w:rsidRDefault="00353435" w:rsidP="00353435">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Observer</w:t>
            </w:r>
            <w:proofErr w:type="gramStart"/>
            <w:r w:rsidRPr="00A12F15">
              <w:rPr>
                <w:rFonts w:ascii="Arial" w:hAnsi="Arial" w:cs="Arial"/>
                <w:sz w:val="20"/>
              </w:rPr>
              <w:t>:             .............................</w:t>
            </w:r>
            <w:proofErr w:type="gramEnd"/>
          </w:p>
        </w:tc>
        <w:tc>
          <w:tcPr>
            <w:tcW w:w="1181" w:type="dxa"/>
          </w:tcPr>
          <w:p w:rsidR="00353435" w:rsidRPr="00A12F15" w:rsidRDefault="00353435" w:rsidP="004A1F23">
            <w:pPr>
              <w:tabs>
                <w:tab w:val="right" w:pos="4642"/>
              </w:tabs>
              <w:suppressAutoHyphens/>
              <w:spacing w:after="56"/>
              <w:jc w:val="center"/>
              <w:rPr>
                <w:rFonts w:ascii="Arial" w:hAnsi="Arial" w:cs="Arial"/>
                <w:sz w:val="20"/>
              </w:rPr>
            </w:pPr>
            <w:r w:rsidRPr="00A12F15">
              <w:rPr>
                <w:rFonts w:ascii="Arial" w:hAnsi="Arial" w:cs="Arial"/>
                <w:sz w:val="20"/>
              </w:rPr>
              <w:t>Rel. h:</w:t>
            </w:r>
          </w:p>
        </w:tc>
        <w:tc>
          <w:tcPr>
            <w:tcW w:w="1087" w:type="dxa"/>
            <w:shd w:val="pct60" w:color="auto" w:fill="auto"/>
          </w:tcPr>
          <w:p w:rsidR="00353435" w:rsidRPr="00A12F15" w:rsidRDefault="00353435" w:rsidP="0035343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92" w:type="dxa"/>
            <w:tcBorders>
              <w:bottom w:val="single" w:sz="4" w:space="0" w:color="auto"/>
            </w:tcBorders>
            <w:shd w:val="pct60" w:color="auto" w:fill="auto"/>
          </w:tcPr>
          <w:p w:rsidR="00353435" w:rsidRPr="00A12F15" w:rsidRDefault="00353435" w:rsidP="0035343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Pr>
          <w:p w:rsidR="00353435" w:rsidRPr="00A12F15" w:rsidRDefault="00353435" w:rsidP="00353435">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
        </w:tc>
      </w:tr>
      <w:tr w:rsidR="00353435" w:rsidRPr="00A12F15" w:rsidTr="00870A73">
        <w:trPr>
          <w:trHeight w:hRule="exact" w:val="283"/>
        </w:trPr>
        <w:tc>
          <w:tcPr>
            <w:tcW w:w="3686" w:type="dxa"/>
            <w:tcBorders>
              <w:top w:val="nil"/>
              <w:bottom w:val="nil"/>
            </w:tcBorders>
          </w:tcPr>
          <w:p w:rsidR="00353435" w:rsidRPr="00A12F15" w:rsidRDefault="00353435" w:rsidP="00353435">
            <w:pPr>
              <w:tabs>
                <w:tab w:val="right" w:pos="4642"/>
              </w:tabs>
              <w:suppressAutoHyphens/>
              <w:spacing w:after="56"/>
              <w:rPr>
                <w:rFonts w:ascii="Arial" w:hAnsi="Arial" w:cs="Arial"/>
                <w:sz w:val="20"/>
              </w:rPr>
            </w:pPr>
          </w:p>
        </w:tc>
        <w:tc>
          <w:tcPr>
            <w:tcW w:w="1181" w:type="dxa"/>
          </w:tcPr>
          <w:p w:rsidR="00353435" w:rsidRPr="00A12F15" w:rsidRDefault="004A1F23" w:rsidP="004A1F23">
            <w:pPr>
              <w:tabs>
                <w:tab w:val="right" w:pos="4642"/>
              </w:tabs>
              <w:suppressAutoHyphens/>
              <w:spacing w:after="56"/>
              <w:jc w:val="center"/>
              <w:rPr>
                <w:rFonts w:ascii="Arial" w:hAnsi="Arial" w:cs="Arial"/>
                <w:sz w:val="20"/>
              </w:rPr>
            </w:pPr>
            <w:r>
              <w:rPr>
                <w:rFonts w:ascii="Arial" w:hAnsi="Arial" w:cs="Arial"/>
                <w:sz w:val="20"/>
              </w:rPr>
              <w:t xml:space="preserve">    </w:t>
            </w:r>
            <w:r w:rsidR="00353435" w:rsidRPr="00A12F15">
              <w:rPr>
                <w:rFonts w:ascii="Arial" w:hAnsi="Arial" w:cs="Arial"/>
                <w:sz w:val="20"/>
              </w:rPr>
              <w:t>Date:</w:t>
            </w:r>
            <w:r w:rsidR="00353435" w:rsidRPr="00A12F15">
              <w:rPr>
                <w:rFonts w:ascii="Arial" w:hAnsi="Arial" w:cs="Arial"/>
                <w:sz w:val="20"/>
              </w:rPr>
              <w:tab/>
              <w:t>Date:</w:t>
            </w:r>
          </w:p>
        </w:tc>
        <w:tc>
          <w:tcPr>
            <w:tcW w:w="1087" w:type="dxa"/>
          </w:tcPr>
          <w:p w:rsidR="00353435" w:rsidRPr="00A12F15" w:rsidRDefault="00353435" w:rsidP="0035343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92" w:type="dxa"/>
            <w:shd w:val="pct60" w:color="auto" w:fill="auto"/>
          </w:tcPr>
          <w:p w:rsidR="00353435" w:rsidRPr="00A12F15" w:rsidRDefault="00353435" w:rsidP="0035343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Pr>
          <w:p w:rsidR="00353435" w:rsidRPr="00A12F15" w:rsidRDefault="00353435" w:rsidP="00353435">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roofErr w:type="spellStart"/>
            <w:r w:rsidR="002829F3" w:rsidRPr="00A12F15">
              <w:rPr>
                <w:rFonts w:ascii="Arial" w:hAnsi="Arial" w:cs="Arial"/>
                <w:sz w:val="20"/>
              </w:rPr>
              <w:t>yyyy</w:t>
            </w:r>
            <w:proofErr w:type="spellEnd"/>
            <w:r w:rsidR="002829F3" w:rsidRPr="00A12F15">
              <w:rPr>
                <w:rFonts w:ascii="Arial" w:hAnsi="Arial" w:cs="Arial"/>
                <w:sz w:val="20"/>
              </w:rPr>
              <w:t>-mm-</w:t>
            </w:r>
            <w:proofErr w:type="spellStart"/>
            <w:r w:rsidR="002829F3" w:rsidRPr="00A12F15">
              <w:rPr>
                <w:rFonts w:ascii="Arial" w:hAnsi="Arial" w:cs="Arial"/>
                <w:sz w:val="20"/>
              </w:rPr>
              <w:t>dd</w:t>
            </w:r>
            <w:proofErr w:type="spellEnd"/>
          </w:p>
        </w:tc>
      </w:tr>
      <w:tr w:rsidR="00353435" w:rsidRPr="00A12F15" w:rsidTr="00870A73">
        <w:trPr>
          <w:trHeight w:hRule="exact" w:val="274"/>
        </w:trPr>
        <w:tc>
          <w:tcPr>
            <w:tcW w:w="3686" w:type="dxa"/>
            <w:tcBorders>
              <w:top w:val="nil"/>
            </w:tcBorders>
          </w:tcPr>
          <w:p w:rsidR="00353435" w:rsidRPr="00A12F15" w:rsidRDefault="00353435" w:rsidP="00353435">
            <w:pPr>
              <w:tabs>
                <w:tab w:val="right" w:pos="4642"/>
              </w:tabs>
              <w:suppressAutoHyphens/>
              <w:spacing w:after="56"/>
              <w:rPr>
                <w:rFonts w:ascii="Arial" w:hAnsi="Arial" w:cs="Arial"/>
                <w:sz w:val="20"/>
              </w:rPr>
            </w:pPr>
          </w:p>
        </w:tc>
        <w:tc>
          <w:tcPr>
            <w:tcW w:w="1181" w:type="dxa"/>
          </w:tcPr>
          <w:p w:rsidR="00353435" w:rsidRPr="00A12F15" w:rsidRDefault="004A1F23" w:rsidP="004A1F23">
            <w:pPr>
              <w:tabs>
                <w:tab w:val="right" w:pos="4642"/>
              </w:tabs>
              <w:suppressAutoHyphens/>
              <w:spacing w:after="56"/>
              <w:jc w:val="center"/>
              <w:rPr>
                <w:rFonts w:ascii="Arial" w:hAnsi="Arial" w:cs="Arial"/>
                <w:sz w:val="20"/>
              </w:rPr>
            </w:pPr>
            <w:r>
              <w:rPr>
                <w:rFonts w:ascii="Arial" w:hAnsi="Arial" w:cs="Arial"/>
                <w:sz w:val="20"/>
              </w:rPr>
              <w:t xml:space="preserve">   </w:t>
            </w:r>
            <w:r w:rsidR="00353435" w:rsidRPr="00A12F15">
              <w:rPr>
                <w:rFonts w:ascii="Arial" w:hAnsi="Arial" w:cs="Arial"/>
                <w:sz w:val="20"/>
              </w:rPr>
              <w:t>Time:</w:t>
            </w:r>
            <w:r w:rsidR="00353435" w:rsidRPr="00A12F15">
              <w:rPr>
                <w:rFonts w:ascii="Arial" w:hAnsi="Arial" w:cs="Arial"/>
                <w:sz w:val="20"/>
              </w:rPr>
              <w:tab/>
              <w:t>Time:</w:t>
            </w:r>
          </w:p>
        </w:tc>
        <w:tc>
          <w:tcPr>
            <w:tcW w:w="1087" w:type="dxa"/>
          </w:tcPr>
          <w:p w:rsidR="00353435" w:rsidRPr="00A12F15" w:rsidRDefault="00353435" w:rsidP="0035343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92" w:type="dxa"/>
            <w:shd w:val="pct60" w:color="auto" w:fill="auto"/>
          </w:tcPr>
          <w:p w:rsidR="00353435" w:rsidRPr="00A12F15" w:rsidRDefault="00353435" w:rsidP="0035343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Pr>
          <w:p w:rsidR="00353435" w:rsidRPr="00A12F15" w:rsidRDefault="00353435" w:rsidP="00353435">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roofErr w:type="spellStart"/>
            <w:r w:rsidRPr="00A12F15">
              <w:rPr>
                <w:rFonts w:ascii="Arial" w:hAnsi="Arial" w:cs="Arial"/>
                <w:sz w:val="20"/>
              </w:rPr>
              <w:t>hh:mm:ss</w:t>
            </w:r>
            <w:proofErr w:type="spellEnd"/>
          </w:p>
        </w:tc>
      </w:tr>
      <w:tr w:rsidR="00353435" w:rsidRPr="00A12F15" w:rsidTr="00870A73">
        <w:trPr>
          <w:trHeight w:hRule="exact" w:val="274"/>
        </w:trPr>
        <w:tc>
          <w:tcPr>
            <w:tcW w:w="3686" w:type="dxa"/>
            <w:tcBorders>
              <w:top w:val="nil"/>
            </w:tcBorders>
          </w:tcPr>
          <w:p w:rsidR="00353435" w:rsidRPr="00A12F15" w:rsidRDefault="00353435" w:rsidP="00353435">
            <w:pPr>
              <w:tabs>
                <w:tab w:val="right" w:pos="4642"/>
              </w:tabs>
              <w:suppressAutoHyphens/>
              <w:spacing w:after="56"/>
              <w:rPr>
                <w:rFonts w:ascii="Arial" w:hAnsi="Arial" w:cs="Arial"/>
                <w:sz w:val="20"/>
              </w:rPr>
            </w:pPr>
          </w:p>
        </w:tc>
        <w:tc>
          <w:tcPr>
            <w:tcW w:w="1181" w:type="dxa"/>
          </w:tcPr>
          <w:p w:rsidR="00353435" w:rsidRPr="00A12F15" w:rsidRDefault="00353435" w:rsidP="004A1F23">
            <w:pPr>
              <w:tabs>
                <w:tab w:val="right" w:pos="4642"/>
              </w:tabs>
              <w:suppressAutoHyphens/>
              <w:spacing w:after="56"/>
              <w:jc w:val="center"/>
              <w:rPr>
                <w:rFonts w:ascii="Arial" w:hAnsi="Arial" w:cs="Arial"/>
                <w:sz w:val="20"/>
              </w:rPr>
            </w:pPr>
            <w:r w:rsidRPr="00A12F15">
              <w:rPr>
                <w:rFonts w:ascii="Arial" w:hAnsi="Arial"/>
                <w:sz w:val="18"/>
              </w:rPr>
              <w:t>Bar. Pres:</w:t>
            </w:r>
          </w:p>
        </w:tc>
        <w:tc>
          <w:tcPr>
            <w:tcW w:w="1087" w:type="dxa"/>
          </w:tcPr>
          <w:p w:rsidR="00353435" w:rsidRPr="00A12F15" w:rsidRDefault="00353435" w:rsidP="0035343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92" w:type="dxa"/>
            <w:shd w:val="pct60" w:color="auto" w:fill="auto"/>
          </w:tcPr>
          <w:p w:rsidR="00353435" w:rsidRPr="00A12F15" w:rsidRDefault="00353435" w:rsidP="0035343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Pr>
          <w:p w:rsidR="00353435" w:rsidRPr="00A12F15" w:rsidRDefault="00353435" w:rsidP="00353435">
            <w:pPr>
              <w:tabs>
                <w:tab w:val="left" w:pos="-720"/>
                <w:tab w:val="left" w:pos="0"/>
                <w:tab w:val="left" w:pos="259"/>
                <w:tab w:val="left" w:pos="604"/>
                <w:tab w:val="left" w:pos="816"/>
                <w:tab w:val="left" w:pos="1440"/>
              </w:tabs>
              <w:suppressAutoHyphens/>
              <w:spacing w:after="56"/>
              <w:rPr>
                <w:rFonts w:ascii="Arial" w:hAnsi="Arial" w:cs="Arial"/>
                <w:sz w:val="20"/>
              </w:rPr>
            </w:pPr>
            <w:proofErr w:type="spellStart"/>
            <w:r w:rsidRPr="00A12F15">
              <w:rPr>
                <w:rFonts w:ascii="Arial" w:hAnsi="Arial"/>
                <w:sz w:val="18"/>
              </w:rPr>
              <w:t>hPa</w:t>
            </w:r>
            <w:proofErr w:type="spellEnd"/>
          </w:p>
        </w:tc>
      </w:tr>
      <w:tr w:rsidR="00353435" w:rsidRPr="00A12F15" w:rsidTr="008E4109">
        <w:tc>
          <w:tcPr>
            <w:tcW w:w="8505" w:type="dxa"/>
            <w:gridSpan w:val="5"/>
          </w:tcPr>
          <w:p w:rsidR="00353435" w:rsidRPr="00A12F15" w:rsidRDefault="00353435" w:rsidP="00353435">
            <w:pPr>
              <w:tabs>
                <w:tab w:val="left" w:pos="-720"/>
                <w:tab w:val="left" w:pos="0"/>
                <w:tab w:val="left" w:pos="259"/>
                <w:tab w:val="left" w:pos="604"/>
                <w:tab w:val="left" w:pos="816"/>
                <w:tab w:val="left" w:pos="1440"/>
              </w:tabs>
              <w:suppressAutoHyphens/>
              <w:rPr>
                <w:rFonts w:ascii="Arial" w:hAnsi="Arial" w:cs="Arial"/>
                <w:sz w:val="20"/>
              </w:rPr>
            </w:pPr>
            <w:r w:rsidRPr="00A12F15">
              <w:rPr>
                <w:rFonts w:ascii="Arial" w:hAnsi="Arial" w:cs="Arial"/>
                <w:sz w:val="20"/>
              </w:rPr>
              <w:t>Resolution during test:</w:t>
            </w:r>
          </w:p>
          <w:p w:rsidR="00353435" w:rsidRPr="00A12F15" w:rsidRDefault="00353435" w:rsidP="00353435">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w:t>
            </w:r>
            <w:proofErr w:type="gramStart"/>
            <w:r w:rsidRPr="00A12F15">
              <w:rPr>
                <w:rFonts w:ascii="Arial" w:hAnsi="Arial" w:cs="Arial"/>
                <w:sz w:val="20"/>
              </w:rPr>
              <w:t>smaller</w:t>
            </w:r>
            <w:proofErr w:type="gramEnd"/>
            <w:r w:rsidRPr="00A12F15">
              <w:rPr>
                <w:rFonts w:ascii="Arial" w:hAnsi="Arial" w:cs="Arial"/>
                <w:sz w:val="20"/>
              </w:rPr>
              <w:t xml:space="preserve"> than d)       ................................</w:t>
            </w:r>
          </w:p>
        </w:tc>
      </w:tr>
    </w:tbl>
    <w:p w:rsidR="00353435" w:rsidRPr="00A12F15" w:rsidRDefault="00353435" w:rsidP="00353435">
      <w:pPr>
        <w:tabs>
          <w:tab w:val="left" w:pos="-720"/>
          <w:tab w:val="left" w:pos="0"/>
          <w:tab w:val="left" w:pos="259"/>
          <w:tab w:val="left" w:pos="604"/>
          <w:tab w:val="left" w:pos="816"/>
          <w:tab w:val="left" w:pos="1440"/>
        </w:tabs>
        <w:suppressAutoHyphens/>
        <w:jc w:val="both"/>
        <w:rPr>
          <w:rFonts w:ascii="Arial" w:hAnsi="Arial" w:cs="Arial"/>
          <w:sz w:val="20"/>
        </w:rPr>
      </w:pPr>
    </w:p>
    <w:p w:rsidR="00353435" w:rsidRPr="00A12F15" w:rsidRDefault="00353435" w:rsidP="00353435">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Automatic zero-setting device is:</w:t>
      </w:r>
    </w:p>
    <w:p w:rsidR="00353435" w:rsidRPr="00A12F15" w:rsidRDefault="00353435" w:rsidP="00353435">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69" w:type="dxa"/>
        <w:tblLayout w:type="fixed"/>
        <w:tblCellMar>
          <w:left w:w="69" w:type="dxa"/>
          <w:right w:w="69" w:type="dxa"/>
        </w:tblCellMar>
        <w:tblLook w:val="0000"/>
      </w:tblPr>
      <w:tblGrid>
        <w:gridCol w:w="280"/>
        <w:gridCol w:w="1600"/>
        <w:gridCol w:w="280"/>
        <w:gridCol w:w="1960"/>
        <w:gridCol w:w="280"/>
        <w:gridCol w:w="2277"/>
        <w:gridCol w:w="280"/>
        <w:gridCol w:w="1461"/>
      </w:tblGrid>
      <w:tr w:rsidR="00353435" w:rsidRPr="00A12F15" w:rsidTr="00353435">
        <w:tc>
          <w:tcPr>
            <w:tcW w:w="280" w:type="dxa"/>
            <w:tcBorders>
              <w:top w:val="single" w:sz="7" w:space="0" w:color="auto"/>
              <w:left w:val="single" w:sz="7" w:space="0" w:color="auto"/>
              <w:bottom w:val="single" w:sz="7" w:space="0" w:color="auto"/>
              <w:right w:val="single" w:sz="7" w:space="0" w:color="auto"/>
            </w:tcBorders>
          </w:tcPr>
          <w:p w:rsidR="00353435" w:rsidRPr="00A12F15" w:rsidRDefault="00FC47BA" w:rsidP="00353435">
            <w:pPr>
              <w:tabs>
                <w:tab w:val="left" w:pos="-720"/>
                <w:tab w:val="left" w:pos="0"/>
                <w:tab w:val="left" w:pos="259"/>
                <w:tab w:val="left" w:pos="604"/>
                <w:tab w:val="left" w:pos="816"/>
                <w:tab w:val="left" w:pos="1440"/>
              </w:tabs>
              <w:suppressAutoHyphens/>
              <w:spacing w:before="2" w:after="110"/>
              <w:rPr>
                <w:rFonts w:ascii="Arial" w:hAnsi="Arial" w:cs="Arial"/>
                <w:sz w:val="20"/>
              </w:rPr>
            </w:pPr>
            <w:r w:rsidRPr="00A12F15">
              <w:rPr>
                <w:rFonts w:ascii="Arial" w:hAnsi="Arial" w:cs="Arial"/>
                <w:sz w:val="20"/>
              </w:rPr>
              <w:fldChar w:fldCharType="begin"/>
            </w:r>
            <w:r w:rsidR="00353435" w:rsidRPr="00A12F15">
              <w:rPr>
                <w:rFonts w:ascii="Arial" w:hAnsi="Arial" w:cs="Arial"/>
                <w:sz w:val="20"/>
              </w:rPr>
              <w:instrText xml:space="preserve">PRIVATE </w:instrText>
            </w:r>
            <w:r w:rsidRPr="00A12F15">
              <w:rPr>
                <w:rFonts w:ascii="Arial" w:hAnsi="Arial" w:cs="Arial"/>
                <w:sz w:val="20"/>
              </w:rPr>
              <w:fldChar w:fldCharType="end"/>
            </w:r>
          </w:p>
        </w:tc>
        <w:tc>
          <w:tcPr>
            <w:tcW w:w="1600" w:type="dxa"/>
          </w:tcPr>
          <w:p w:rsidR="00353435" w:rsidRPr="00A12F15" w:rsidRDefault="00353435" w:rsidP="00353435">
            <w:pPr>
              <w:tabs>
                <w:tab w:val="left" w:pos="-720"/>
                <w:tab w:val="left" w:pos="0"/>
                <w:tab w:val="left" w:pos="259"/>
                <w:tab w:val="left" w:pos="604"/>
                <w:tab w:val="left" w:pos="816"/>
                <w:tab w:val="left" w:pos="1440"/>
              </w:tabs>
              <w:suppressAutoHyphens/>
              <w:spacing w:before="2" w:after="110"/>
              <w:rPr>
                <w:rFonts w:ascii="Arial" w:hAnsi="Arial" w:cs="Arial"/>
                <w:sz w:val="20"/>
              </w:rPr>
            </w:pPr>
            <w:r w:rsidRPr="00A12F15">
              <w:rPr>
                <w:rFonts w:ascii="Arial" w:hAnsi="Arial" w:cs="Arial"/>
                <w:sz w:val="20"/>
              </w:rPr>
              <w:t>Non existent</w:t>
            </w:r>
          </w:p>
        </w:tc>
        <w:tc>
          <w:tcPr>
            <w:tcW w:w="280" w:type="dxa"/>
            <w:tcBorders>
              <w:top w:val="single" w:sz="7" w:space="0" w:color="auto"/>
              <w:left w:val="single" w:sz="7" w:space="0" w:color="auto"/>
              <w:bottom w:val="single" w:sz="7" w:space="0" w:color="auto"/>
              <w:right w:val="single" w:sz="7" w:space="0" w:color="auto"/>
            </w:tcBorders>
          </w:tcPr>
          <w:p w:rsidR="00353435" w:rsidRPr="00A12F15" w:rsidRDefault="00353435" w:rsidP="00353435">
            <w:pPr>
              <w:tabs>
                <w:tab w:val="left" w:pos="-720"/>
                <w:tab w:val="left" w:pos="0"/>
                <w:tab w:val="left" w:pos="259"/>
                <w:tab w:val="left" w:pos="604"/>
                <w:tab w:val="left" w:pos="816"/>
                <w:tab w:val="left" w:pos="1440"/>
              </w:tabs>
              <w:suppressAutoHyphens/>
              <w:spacing w:before="2" w:after="110"/>
              <w:rPr>
                <w:rFonts w:ascii="Arial" w:hAnsi="Arial" w:cs="Arial"/>
                <w:sz w:val="20"/>
              </w:rPr>
            </w:pPr>
          </w:p>
        </w:tc>
        <w:tc>
          <w:tcPr>
            <w:tcW w:w="1960" w:type="dxa"/>
          </w:tcPr>
          <w:p w:rsidR="00353435" w:rsidRPr="00A12F15" w:rsidRDefault="00353435" w:rsidP="00353435">
            <w:pPr>
              <w:tabs>
                <w:tab w:val="left" w:pos="-720"/>
                <w:tab w:val="left" w:pos="0"/>
                <w:tab w:val="left" w:pos="259"/>
                <w:tab w:val="left" w:pos="604"/>
                <w:tab w:val="left" w:pos="816"/>
                <w:tab w:val="left" w:pos="1440"/>
              </w:tabs>
              <w:suppressAutoHyphens/>
              <w:spacing w:before="2" w:after="110"/>
              <w:rPr>
                <w:rFonts w:ascii="Arial" w:hAnsi="Arial" w:cs="Arial"/>
                <w:sz w:val="20"/>
              </w:rPr>
            </w:pPr>
            <w:r w:rsidRPr="00A12F15">
              <w:rPr>
                <w:rFonts w:ascii="Arial" w:hAnsi="Arial" w:cs="Arial"/>
                <w:sz w:val="20"/>
              </w:rPr>
              <w:t>Not in operation</w:t>
            </w:r>
          </w:p>
        </w:tc>
        <w:tc>
          <w:tcPr>
            <w:tcW w:w="280" w:type="dxa"/>
            <w:tcBorders>
              <w:top w:val="single" w:sz="7" w:space="0" w:color="auto"/>
              <w:left w:val="single" w:sz="7" w:space="0" w:color="auto"/>
              <w:bottom w:val="single" w:sz="7" w:space="0" w:color="auto"/>
              <w:right w:val="single" w:sz="7" w:space="0" w:color="auto"/>
            </w:tcBorders>
          </w:tcPr>
          <w:p w:rsidR="00353435" w:rsidRPr="00A12F15" w:rsidRDefault="00353435" w:rsidP="00353435">
            <w:pPr>
              <w:tabs>
                <w:tab w:val="left" w:pos="-720"/>
                <w:tab w:val="left" w:pos="0"/>
                <w:tab w:val="left" w:pos="259"/>
                <w:tab w:val="left" w:pos="604"/>
                <w:tab w:val="left" w:pos="816"/>
                <w:tab w:val="left" w:pos="1440"/>
              </w:tabs>
              <w:suppressAutoHyphens/>
              <w:spacing w:before="2" w:after="110"/>
              <w:rPr>
                <w:rFonts w:ascii="Arial" w:hAnsi="Arial" w:cs="Arial"/>
                <w:sz w:val="20"/>
              </w:rPr>
            </w:pPr>
          </w:p>
        </w:tc>
        <w:tc>
          <w:tcPr>
            <w:tcW w:w="2277" w:type="dxa"/>
          </w:tcPr>
          <w:p w:rsidR="00353435" w:rsidRPr="00A12F15" w:rsidRDefault="00353435" w:rsidP="00353435">
            <w:pPr>
              <w:tabs>
                <w:tab w:val="left" w:pos="-720"/>
                <w:tab w:val="left" w:pos="0"/>
                <w:tab w:val="left" w:pos="259"/>
                <w:tab w:val="left" w:pos="604"/>
                <w:tab w:val="left" w:pos="816"/>
                <w:tab w:val="left" w:pos="1440"/>
              </w:tabs>
              <w:suppressAutoHyphens/>
              <w:spacing w:before="2" w:after="110"/>
              <w:rPr>
                <w:rFonts w:ascii="Arial" w:hAnsi="Arial" w:cs="Arial"/>
                <w:sz w:val="20"/>
              </w:rPr>
            </w:pPr>
            <w:r w:rsidRPr="00A12F15">
              <w:rPr>
                <w:rFonts w:ascii="Arial" w:hAnsi="Arial" w:cs="Arial"/>
                <w:sz w:val="20"/>
              </w:rPr>
              <w:t>Out of working range</w:t>
            </w:r>
          </w:p>
        </w:tc>
        <w:tc>
          <w:tcPr>
            <w:tcW w:w="280" w:type="dxa"/>
            <w:tcBorders>
              <w:top w:val="single" w:sz="7" w:space="0" w:color="auto"/>
              <w:left w:val="single" w:sz="7" w:space="0" w:color="auto"/>
              <w:bottom w:val="single" w:sz="7" w:space="0" w:color="auto"/>
              <w:right w:val="single" w:sz="7" w:space="0" w:color="auto"/>
            </w:tcBorders>
          </w:tcPr>
          <w:p w:rsidR="00353435" w:rsidRPr="00A12F15" w:rsidRDefault="00353435" w:rsidP="00353435">
            <w:pPr>
              <w:tabs>
                <w:tab w:val="left" w:pos="-720"/>
                <w:tab w:val="left" w:pos="0"/>
                <w:tab w:val="left" w:pos="259"/>
                <w:tab w:val="left" w:pos="604"/>
                <w:tab w:val="left" w:pos="816"/>
                <w:tab w:val="left" w:pos="1440"/>
              </w:tabs>
              <w:suppressAutoHyphens/>
              <w:spacing w:before="2" w:after="110"/>
              <w:rPr>
                <w:rFonts w:ascii="Arial" w:hAnsi="Arial" w:cs="Arial"/>
                <w:sz w:val="20"/>
              </w:rPr>
            </w:pPr>
          </w:p>
        </w:tc>
        <w:tc>
          <w:tcPr>
            <w:tcW w:w="1461" w:type="dxa"/>
          </w:tcPr>
          <w:p w:rsidR="00353435" w:rsidRPr="00A12F15" w:rsidRDefault="00353435" w:rsidP="00353435">
            <w:pPr>
              <w:tabs>
                <w:tab w:val="left" w:pos="-720"/>
                <w:tab w:val="left" w:pos="0"/>
                <w:tab w:val="left" w:pos="259"/>
                <w:tab w:val="left" w:pos="604"/>
                <w:tab w:val="left" w:pos="816"/>
                <w:tab w:val="left" w:pos="1440"/>
              </w:tabs>
              <w:suppressAutoHyphens/>
              <w:spacing w:before="2" w:after="110"/>
              <w:rPr>
                <w:rFonts w:ascii="Arial" w:hAnsi="Arial" w:cs="Arial"/>
                <w:sz w:val="20"/>
              </w:rPr>
            </w:pPr>
            <w:r w:rsidRPr="00A12F15">
              <w:rPr>
                <w:rFonts w:ascii="Arial" w:hAnsi="Arial" w:cs="Arial"/>
                <w:sz w:val="20"/>
              </w:rPr>
              <w:t>In operation</w:t>
            </w:r>
          </w:p>
        </w:tc>
      </w:tr>
    </w:tbl>
    <w:p w:rsidR="00353435" w:rsidRPr="00A12F15" w:rsidRDefault="00353435" w:rsidP="00353435">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56" w:type="dxa"/>
        <w:tblLayout w:type="fixed"/>
        <w:tblCellMar>
          <w:left w:w="56" w:type="dxa"/>
          <w:right w:w="56" w:type="dxa"/>
        </w:tblCellMar>
        <w:tblLook w:val="0000"/>
      </w:tblPr>
      <w:tblGrid>
        <w:gridCol w:w="5103"/>
        <w:gridCol w:w="1843"/>
        <w:gridCol w:w="616"/>
      </w:tblGrid>
      <w:tr w:rsidR="00353435" w:rsidRPr="00A12F15" w:rsidTr="00353435">
        <w:tc>
          <w:tcPr>
            <w:tcW w:w="5103" w:type="dxa"/>
          </w:tcPr>
          <w:p w:rsidR="00353435" w:rsidRPr="00A12F15" w:rsidRDefault="00FC47BA" w:rsidP="00353435">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fldChar w:fldCharType="begin"/>
            </w:r>
            <w:r w:rsidR="00353435" w:rsidRPr="00A12F15">
              <w:rPr>
                <w:rFonts w:ascii="Arial" w:hAnsi="Arial" w:cs="Arial"/>
                <w:sz w:val="20"/>
              </w:rPr>
              <w:instrText xml:space="preserve">PRIVATE </w:instrText>
            </w:r>
            <w:r w:rsidRPr="00A12F15">
              <w:rPr>
                <w:rFonts w:ascii="Arial" w:hAnsi="Arial" w:cs="Arial"/>
                <w:sz w:val="20"/>
              </w:rPr>
              <w:fldChar w:fldCharType="end"/>
            </w:r>
            <w:r w:rsidR="00353435" w:rsidRPr="00A12F15">
              <w:rPr>
                <w:rFonts w:ascii="Arial" w:hAnsi="Arial" w:cs="Arial"/>
                <w:sz w:val="20"/>
              </w:rPr>
              <w:t xml:space="preserve">Marked nominal voltage, </w:t>
            </w:r>
            <w:proofErr w:type="spellStart"/>
            <w:r w:rsidR="00353435" w:rsidRPr="00595CFE">
              <w:rPr>
                <w:rFonts w:ascii="Arial" w:hAnsi="Arial" w:cs="Arial"/>
                <w:sz w:val="20"/>
              </w:rPr>
              <w:t>U</w:t>
            </w:r>
            <w:r w:rsidR="00353435" w:rsidRPr="00A12F15">
              <w:rPr>
                <w:rFonts w:ascii="Arial" w:hAnsi="Arial" w:cs="Arial"/>
                <w:sz w:val="20"/>
                <w:vertAlign w:val="subscript"/>
              </w:rPr>
              <w:t>n</w:t>
            </w:r>
            <w:r w:rsidR="007D6BAA" w:rsidRPr="00A12F15">
              <w:rPr>
                <w:rFonts w:ascii="Arial" w:hAnsi="Arial" w:cs="Arial"/>
                <w:sz w:val="20"/>
                <w:vertAlign w:val="subscript"/>
              </w:rPr>
              <w:t>om</w:t>
            </w:r>
            <w:proofErr w:type="spellEnd"/>
            <w:r w:rsidR="00353435" w:rsidRPr="00A12F15">
              <w:rPr>
                <w:rFonts w:ascii="Arial" w:hAnsi="Arial" w:cs="Arial"/>
                <w:sz w:val="20"/>
              </w:rPr>
              <w:t>, or voltage range</w:t>
            </w:r>
            <w:r w:rsidR="00E72EF8">
              <w:rPr>
                <w:rFonts w:ascii="Arial" w:hAnsi="Arial" w:cs="Arial"/>
                <w:sz w:val="20"/>
              </w:rPr>
              <w:t xml:space="preserve"> </w:t>
            </w:r>
            <w:r w:rsidR="00E72EF8" w:rsidRPr="00E72EF8">
              <w:rPr>
                <w:rStyle w:val="FootnoteReference"/>
                <w:rFonts w:ascii="Arial" w:hAnsi="Arial" w:cs="Arial"/>
                <w:sz w:val="20"/>
              </w:rPr>
              <w:footnoteReference w:customMarkFollows="1" w:id="7"/>
              <w:sym w:font="Symbol" w:char="F028"/>
            </w:r>
            <w:r w:rsidR="00E72EF8" w:rsidRPr="00E72EF8">
              <w:rPr>
                <w:rStyle w:val="FootnoteReference"/>
                <w:rFonts w:ascii="Arial" w:hAnsi="Arial" w:cs="Arial"/>
                <w:sz w:val="20"/>
              </w:rPr>
              <w:sym w:font="Symbol" w:char="F0B1"/>
            </w:r>
            <w:r w:rsidR="00E72EF8" w:rsidRPr="00E72EF8">
              <w:rPr>
                <w:rStyle w:val="FootnoteReference"/>
                <w:rFonts w:ascii="Arial" w:hAnsi="Arial" w:cs="Arial"/>
                <w:sz w:val="20"/>
              </w:rPr>
              <w:sym w:font="Symbol" w:char="F029"/>
            </w:r>
            <w:r w:rsidR="00353435" w:rsidRPr="00A12F15">
              <w:rPr>
                <w:rFonts w:ascii="Arial" w:hAnsi="Arial" w:cs="Arial"/>
                <w:sz w:val="20"/>
              </w:rPr>
              <w:t>:</w:t>
            </w:r>
          </w:p>
        </w:tc>
        <w:tc>
          <w:tcPr>
            <w:tcW w:w="1843" w:type="dxa"/>
            <w:tcBorders>
              <w:top w:val="single" w:sz="7" w:space="0" w:color="auto"/>
              <w:left w:val="single" w:sz="7" w:space="0" w:color="auto"/>
              <w:bottom w:val="single" w:sz="7" w:space="0" w:color="auto"/>
              <w:right w:val="single" w:sz="7" w:space="0" w:color="auto"/>
            </w:tcBorders>
          </w:tcPr>
          <w:p w:rsidR="00353435" w:rsidRPr="00A12F15" w:rsidRDefault="00353435" w:rsidP="0035343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616" w:type="dxa"/>
          </w:tcPr>
          <w:p w:rsidR="00353435" w:rsidRPr="00A12F15" w:rsidRDefault="00353435" w:rsidP="00353435">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V</w:t>
            </w:r>
          </w:p>
        </w:tc>
      </w:tr>
    </w:tbl>
    <w:p w:rsidR="00353435" w:rsidRPr="00A12F15" w:rsidRDefault="00353435" w:rsidP="00A85395">
      <w:pPr>
        <w:tabs>
          <w:tab w:val="left" w:pos="-720"/>
          <w:tab w:val="left" w:pos="0"/>
          <w:tab w:val="left" w:pos="259"/>
          <w:tab w:val="left" w:pos="604"/>
          <w:tab w:val="left" w:pos="816"/>
          <w:tab w:val="left" w:pos="1440"/>
        </w:tabs>
        <w:suppressAutoHyphens/>
        <w:jc w:val="both"/>
        <w:rPr>
          <w:rFonts w:ascii="Arial" w:hAnsi="Arial" w:cs="Arial"/>
          <w:sz w:val="20"/>
        </w:rPr>
      </w:pPr>
    </w:p>
    <w:p w:rsidR="00353435" w:rsidRPr="00A12F15" w:rsidRDefault="00353435" w:rsidP="00353435">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Pre-test information</w:t>
      </w:r>
    </w:p>
    <w:tbl>
      <w:tblPr>
        <w:tblW w:w="0" w:type="auto"/>
        <w:tblInd w:w="56" w:type="dxa"/>
        <w:tblLayout w:type="fixed"/>
        <w:tblCellMar>
          <w:left w:w="56" w:type="dxa"/>
          <w:right w:w="56" w:type="dxa"/>
        </w:tblCellMar>
        <w:tblLook w:val="0000"/>
      </w:tblPr>
      <w:tblGrid>
        <w:gridCol w:w="1575"/>
        <w:gridCol w:w="1165"/>
        <w:gridCol w:w="1489"/>
        <w:gridCol w:w="1575"/>
      </w:tblGrid>
      <w:tr w:rsidR="00353435" w:rsidRPr="00A12F15" w:rsidTr="00353435">
        <w:tc>
          <w:tcPr>
            <w:tcW w:w="1575" w:type="dxa"/>
            <w:tcBorders>
              <w:top w:val="double" w:sz="7" w:space="0" w:color="auto"/>
              <w:left w:val="double" w:sz="7" w:space="0" w:color="auto"/>
            </w:tcBorders>
          </w:tcPr>
          <w:p w:rsidR="00353435" w:rsidRPr="00A12F15" w:rsidRDefault="00FC47BA" w:rsidP="00353435">
            <w:pPr>
              <w:tabs>
                <w:tab w:val="left" w:pos="-720"/>
                <w:tab w:val="left" w:pos="0"/>
                <w:tab w:val="left" w:pos="259"/>
                <w:tab w:val="left" w:pos="604"/>
                <w:tab w:val="left" w:pos="816"/>
                <w:tab w:val="left" w:pos="1440"/>
              </w:tabs>
              <w:suppressAutoHyphens/>
              <w:rPr>
                <w:rFonts w:ascii="Arial" w:hAnsi="Arial" w:cs="Arial"/>
                <w:sz w:val="20"/>
              </w:rPr>
            </w:pPr>
            <w:r w:rsidRPr="00A12F15">
              <w:rPr>
                <w:rFonts w:ascii="Arial" w:hAnsi="Arial" w:cs="Arial"/>
                <w:sz w:val="20"/>
              </w:rPr>
              <w:fldChar w:fldCharType="begin"/>
            </w:r>
            <w:r w:rsidR="00353435" w:rsidRPr="00A12F15">
              <w:rPr>
                <w:rFonts w:ascii="Arial" w:hAnsi="Arial" w:cs="Arial"/>
                <w:sz w:val="20"/>
              </w:rPr>
              <w:instrText xml:space="preserve">PRIVATE </w:instrText>
            </w:r>
            <w:r w:rsidRPr="00A12F15">
              <w:rPr>
                <w:rFonts w:ascii="Arial" w:hAnsi="Arial" w:cs="Arial"/>
                <w:sz w:val="20"/>
              </w:rPr>
              <w:fldChar w:fldCharType="end"/>
            </w:r>
          </w:p>
          <w:p w:rsidR="00353435" w:rsidRPr="00A12F15" w:rsidRDefault="00353435" w:rsidP="00353435">
            <w:pPr>
              <w:tabs>
                <w:tab w:val="center" w:pos="760"/>
              </w:tabs>
              <w:suppressAutoHyphens/>
              <w:spacing w:after="56"/>
              <w:rPr>
                <w:rFonts w:ascii="Arial" w:hAnsi="Arial" w:cs="Arial"/>
                <w:sz w:val="20"/>
              </w:rPr>
            </w:pPr>
            <w:r w:rsidRPr="00A12F15">
              <w:rPr>
                <w:rFonts w:ascii="Arial" w:hAnsi="Arial" w:cs="Arial"/>
                <w:sz w:val="20"/>
              </w:rPr>
              <w:tab/>
            </w:r>
          </w:p>
        </w:tc>
        <w:tc>
          <w:tcPr>
            <w:tcW w:w="1165" w:type="dxa"/>
            <w:tcBorders>
              <w:top w:val="double" w:sz="7" w:space="0" w:color="auto"/>
              <w:left w:val="single" w:sz="7" w:space="0" w:color="auto"/>
            </w:tcBorders>
          </w:tcPr>
          <w:p w:rsidR="00353435" w:rsidRPr="00A12F15" w:rsidRDefault="00353435" w:rsidP="00353435">
            <w:pPr>
              <w:tabs>
                <w:tab w:val="center" w:pos="536"/>
              </w:tabs>
              <w:suppressAutoHyphens/>
              <w:rPr>
                <w:rFonts w:ascii="Arial" w:hAnsi="Arial" w:cs="Arial"/>
                <w:sz w:val="20"/>
              </w:rPr>
            </w:pPr>
            <w:r w:rsidRPr="00A12F15">
              <w:rPr>
                <w:rFonts w:ascii="Arial" w:hAnsi="Arial" w:cs="Arial"/>
                <w:sz w:val="20"/>
              </w:rPr>
              <w:tab/>
            </w:r>
            <w:proofErr w:type="spellStart"/>
            <w:r w:rsidRPr="00A12F15">
              <w:rPr>
                <w:rFonts w:ascii="Arial" w:hAnsi="Arial" w:cs="Arial"/>
                <w:sz w:val="20"/>
              </w:rPr>
              <w:t>Flowrate</w:t>
            </w:r>
            <w:proofErr w:type="spellEnd"/>
          </w:p>
          <w:p w:rsidR="00353435" w:rsidRPr="00A12F15" w:rsidRDefault="00353435" w:rsidP="00353435">
            <w:pPr>
              <w:tabs>
                <w:tab w:val="left" w:pos="-720"/>
                <w:tab w:val="left" w:pos="0"/>
                <w:tab w:val="left" w:pos="259"/>
                <w:tab w:val="left" w:pos="604"/>
                <w:tab w:val="left" w:pos="816"/>
                <w:tab w:val="left" w:pos="1440"/>
              </w:tabs>
              <w:suppressAutoHyphens/>
              <w:rPr>
                <w:rFonts w:ascii="Arial" w:hAnsi="Arial" w:cs="Arial"/>
                <w:sz w:val="20"/>
              </w:rPr>
            </w:pPr>
          </w:p>
          <w:p w:rsidR="00353435" w:rsidRPr="00A12F15" w:rsidRDefault="00353435" w:rsidP="00353435">
            <w:pPr>
              <w:tabs>
                <w:tab w:val="center" w:pos="536"/>
              </w:tabs>
              <w:suppressAutoHyphens/>
              <w:spacing w:after="56"/>
              <w:rPr>
                <w:rFonts w:ascii="Arial" w:hAnsi="Arial" w:cs="Arial"/>
                <w:sz w:val="20"/>
              </w:rPr>
            </w:pPr>
            <w:r w:rsidRPr="00A12F15">
              <w:rPr>
                <w:rFonts w:ascii="Arial" w:hAnsi="Arial" w:cs="Arial"/>
                <w:sz w:val="20"/>
              </w:rPr>
              <w:tab/>
              <w:t>(  /h)</w:t>
            </w:r>
          </w:p>
        </w:tc>
        <w:tc>
          <w:tcPr>
            <w:tcW w:w="1489" w:type="dxa"/>
            <w:tcBorders>
              <w:top w:val="double" w:sz="7" w:space="0" w:color="auto"/>
              <w:left w:val="single" w:sz="7" w:space="0" w:color="auto"/>
            </w:tcBorders>
          </w:tcPr>
          <w:p w:rsidR="00353435" w:rsidRPr="00A12F15" w:rsidRDefault="00353435" w:rsidP="00353435">
            <w:pPr>
              <w:tabs>
                <w:tab w:val="center" w:pos="698"/>
              </w:tabs>
              <w:suppressAutoHyphens/>
              <w:rPr>
                <w:rFonts w:ascii="Arial" w:hAnsi="Arial" w:cs="Arial"/>
                <w:sz w:val="20"/>
              </w:rPr>
            </w:pPr>
            <w:r w:rsidRPr="00A12F15">
              <w:rPr>
                <w:rFonts w:ascii="Arial" w:hAnsi="Arial" w:cs="Arial"/>
                <w:sz w:val="20"/>
              </w:rPr>
              <w:tab/>
              <w:t>Equivalent</w:t>
            </w:r>
          </w:p>
          <w:p w:rsidR="00353435" w:rsidRPr="00A12F15" w:rsidRDefault="00353435" w:rsidP="00353435">
            <w:pPr>
              <w:tabs>
                <w:tab w:val="center" w:pos="698"/>
              </w:tabs>
              <w:suppressAutoHyphens/>
              <w:spacing w:after="56"/>
              <w:rPr>
                <w:rFonts w:ascii="Arial" w:hAnsi="Arial" w:cs="Arial"/>
                <w:sz w:val="20"/>
              </w:rPr>
            </w:pPr>
            <w:r w:rsidRPr="00A12F15">
              <w:rPr>
                <w:rFonts w:ascii="Arial" w:hAnsi="Arial" w:cs="Arial"/>
                <w:sz w:val="20"/>
              </w:rPr>
              <w:tab/>
              <w:t xml:space="preserve">pulses for </w:t>
            </w:r>
            <w:proofErr w:type="spellStart"/>
            <w:r w:rsidRPr="00A12F15">
              <w:rPr>
                <w:rFonts w:ascii="Arial" w:hAnsi="Arial" w:cs="Arial"/>
                <w:sz w:val="20"/>
              </w:rPr>
              <w:t>Σ</w:t>
            </w:r>
            <w:r w:rsidRPr="00A12F15">
              <w:rPr>
                <w:rFonts w:ascii="Arial" w:hAnsi="Arial" w:cs="Arial"/>
                <w:sz w:val="20"/>
                <w:vertAlign w:val="subscript"/>
              </w:rPr>
              <w:t>min</w:t>
            </w:r>
            <w:proofErr w:type="spellEnd"/>
          </w:p>
        </w:tc>
        <w:tc>
          <w:tcPr>
            <w:tcW w:w="1575" w:type="dxa"/>
            <w:tcBorders>
              <w:top w:val="double" w:sz="7" w:space="0" w:color="auto"/>
              <w:left w:val="single" w:sz="7" w:space="0" w:color="auto"/>
              <w:right w:val="double" w:sz="7" w:space="0" w:color="auto"/>
            </w:tcBorders>
          </w:tcPr>
          <w:p w:rsidR="00353435" w:rsidRPr="00A12F15" w:rsidRDefault="00353435" w:rsidP="00353435">
            <w:pPr>
              <w:tabs>
                <w:tab w:val="left" w:pos="-720"/>
                <w:tab w:val="left" w:pos="0"/>
                <w:tab w:val="left" w:pos="259"/>
                <w:tab w:val="left" w:pos="604"/>
                <w:tab w:val="left" w:pos="816"/>
                <w:tab w:val="left" w:pos="1440"/>
              </w:tabs>
              <w:suppressAutoHyphens/>
              <w:jc w:val="center"/>
              <w:rPr>
                <w:rFonts w:ascii="Arial" w:hAnsi="Arial" w:cs="Arial"/>
                <w:sz w:val="20"/>
                <w:vertAlign w:val="subscript"/>
              </w:rPr>
            </w:pPr>
            <w:r w:rsidRPr="00A12F15">
              <w:rPr>
                <w:rFonts w:ascii="Arial" w:hAnsi="Arial" w:cs="Arial"/>
                <w:sz w:val="20"/>
              </w:rPr>
              <w:t xml:space="preserve">Static </w:t>
            </w:r>
            <w:r w:rsidR="00323B66" w:rsidRPr="00A12F15">
              <w:rPr>
                <w:rFonts w:ascii="Arial" w:hAnsi="Arial" w:cs="Arial"/>
                <w:sz w:val="20"/>
              </w:rPr>
              <w:t xml:space="preserve">load (L) </w:t>
            </w:r>
            <w:r w:rsidRPr="00A12F15">
              <w:rPr>
                <w:rFonts w:ascii="Arial" w:hAnsi="Arial" w:cs="Arial"/>
                <w:sz w:val="20"/>
              </w:rPr>
              <w:t xml:space="preserve">for </w:t>
            </w:r>
            <w:proofErr w:type="spellStart"/>
            <w:r w:rsidRPr="00A12F15">
              <w:rPr>
                <w:rFonts w:ascii="Arial" w:hAnsi="Arial" w:cs="Arial"/>
                <w:sz w:val="20"/>
              </w:rPr>
              <w:t>Σ</w:t>
            </w:r>
            <w:r w:rsidRPr="00A12F15">
              <w:rPr>
                <w:rFonts w:ascii="Arial" w:hAnsi="Arial" w:cs="Arial"/>
                <w:sz w:val="20"/>
                <w:vertAlign w:val="subscript"/>
              </w:rPr>
              <w:t>min</w:t>
            </w:r>
            <w:proofErr w:type="spellEnd"/>
          </w:p>
          <w:p w:rsidR="00353435" w:rsidRPr="00A12F15" w:rsidRDefault="00353435" w:rsidP="00353435">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w:t>
            </w:r>
          </w:p>
        </w:tc>
      </w:tr>
      <w:tr w:rsidR="00353435" w:rsidRPr="00A12F15" w:rsidTr="00353435">
        <w:tc>
          <w:tcPr>
            <w:tcW w:w="1575" w:type="dxa"/>
            <w:tcBorders>
              <w:top w:val="single" w:sz="7" w:space="0" w:color="auto"/>
              <w:left w:val="double" w:sz="7" w:space="0" w:color="auto"/>
              <w:bottom w:val="double" w:sz="7" w:space="0" w:color="auto"/>
            </w:tcBorders>
          </w:tcPr>
          <w:p w:rsidR="00353435" w:rsidRPr="00A12F15" w:rsidRDefault="00353435" w:rsidP="00353435">
            <w:pPr>
              <w:tabs>
                <w:tab w:val="center" w:pos="760"/>
              </w:tabs>
              <w:suppressAutoHyphens/>
              <w:spacing w:after="56"/>
              <w:rPr>
                <w:rFonts w:ascii="Arial" w:hAnsi="Arial" w:cs="Arial"/>
                <w:sz w:val="20"/>
              </w:rPr>
            </w:pPr>
            <w:r w:rsidRPr="00A12F15">
              <w:rPr>
                <w:rFonts w:ascii="Arial" w:hAnsi="Arial" w:cs="Arial"/>
                <w:sz w:val="20"/>
              </w:rPr>
              <w:tab/>
            </w:r>
            <w:proofErr w:type="spellStart"/>
            <w:r w:rsidRPr="00A12F15">
              <w:rPr>
                <w:rFonts w:ascii="Arial" w:hAnsi="Arial" w:cs="Arial"/>
                <w:sz w:val="20"/>
              </w:rPr>
              <w:t>Q</w:t>
            </w:r>
            <w:r w:rsidRPr="00A12F15">
              <w:rPr>
                <w:rFonts w:ascii="Arial" w:hAnsi="Arial" w:cs="Arial"/>
                <w:sz w:val="20"/>
                <w:vertAlign w:val="subscript"/>
              </w:rPr>
              <w:t>max</w:t>
            </w:r>
            <w:proofErr w:type="spellEnd"/>
          </w:p>
        </w:tc>
        <w:tc>
          <w:tcPr>
            <w:tcW w:w="1165" w:type="dxa"/>
            <w:tcBorders>
              <w:top w:val="single" w:sz="7" w:space="0" w:color="auto"/>
              <w:left w:val="single" w:sz="7" w:space="0" w:color="auto"/>
              <w:bottom w:val="double" w:sz="7" w:space="0" w:color="auto"/>
            </w:tcBorders>
          </w:tcPr>
          <w:p w:rsidR="00353435" w:rsidRPr="00A12F15" w:rsidRDefault="00353435" w:rsidP="0035343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89" w:type="dxa"/>
            <w:tcBorders>
              <w:top w:val="single" w:sz="7" w:space="0" w:color="auto"/>
              <w:left w:val="single" w:sz="7" w:space="0" w:color="auto"/>
              <w:bottom w:val="double" w:sz="7" w:space="0" w:color="auto"/>
            </w:tcBorders>
          </w:tcPr>
          <w:p w:rsidR="00353435" w:rsidRPr="00A12F15" w:rsidRDefault="00353435" w:rsidP="0035343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75" w:type="dxa"/>
            <w:tcBorders>
              <w:top w:val="single" w:sz="7" w:space="0" w:color="auto"/>
              <w:left w:val="single" w:sz="7" w:space="0" w:color="auto"/>
              <w:bottom w:val="double" w:sz="7" w:space="0" w:color="auto"/>
              <w:right w:val="double" w:sz="7" w:space="0" w:color="auto"/>
            </w:tcBorders>
          </w:tcPr>
          <w:p w:rsidR="00353435" w:rsidRPr="00A12F15" w:rsidRDefault="00353435" w:rsidP="00353435">
            <w:pPr>
              <w:tabs>
                <w:tab w:val="left" w:pos="-720"/>
                <w:tab w:val="left" w:pos="0"/>
                <w:tab w:val="left" w:pos="259"/>
                <w:tab w:val="left" w:pos="604"/>
                <w:tab w:val="left" w:pos="816"/>
                <w:tab w:val="left" w:pos="1440"/>
              </w:tabs>
              <w:suppressAutoHyphens/>
              <w:spacing w:after="56"/>
              <w:rPr>
                <w:rFonts w:ascii="Arial" w:hAnsi="Arial" w:cs="Arial"/>
                <w:sz w:val="20"/>
              </w:rPr>
            </w:pPr>
          </w:p>
        </w:tc>
      </w:tr>
    </w:tbl>
    <w:p w:rsidR="00353435" w:rsidRPr="00A12F15" w:rsidRDefault="00353435" w:rsidP="00353435">
      <w:pPr>
        <w:tabs>
          <w:tab w:val="left" w:pos="-720"/>
          <w:tab w:val="left" w:pos="0"/>
          <w:tab w:val="left" w:pos="259"/>
          <w:tab w:val="left" w:pos="604"/>
          <w:tab w:val="left" w:pos="816"/>
          <w:tab w:val="left" w:pos="1440"/>
        </w:tabs>
        <w:suppressAutoHyphens/>
        <w:jc w:val="both"/>
        <w:rPr>
          <w:rFonts w:ascii="Arial" w:hAnsi="Arial" w:cs="Arial"/>
          <w:sz w:val="20"/>
        </w:rPr>
      </w:pPr>
    </w:p>
    <w:p w:rsidR="00353435" w:rsidRPr="00A12F15" w:rsidRDefault="00353435" w:rsidP="00353435">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 xml:space="preserve">Test 1 at reference voltage </w:t>
      </w:r>
      <w:r w:rsidR="00C46B35" w:rsidRPr="00A12F15">
        <w:rPr>
          <w:rStyle w:val="FootnoteReference"/>
          <w:rFonts w:ascii="Arial" w:hAnsi="Arial" w:cs="Arial"/>
          <w:sz w:val="20"/>
          <w:vertAlign w:val="baseline"/>
        </w:rPr>
        <w:t>(</w:t>
      </w:r>
      <w:r w:rsidR="00C46B35" w:rsidRPr="00A12F15">
        <w:rPr>
          <w:rStyle w:val="FootnoteReference"/>
          <w:rFonts w:ascii="Arial" w:hAnsi="Arial" w:cs="Arial"/>
          <w:sz w:val="20"/>
          <w:vertAlign w:val="baseline"/>
        </w:rPr>
        <w:footnoteReference w:customMarkFollows="1" w:id="8"/>
        <w:t>*)</w:t>
      </w:r>
    </w:p>
    <w:tbl>
      <w:tblPr>
        <w:tblW w:w="0" w:type="auto"/>
        <w:tblInd w:w="56" w:type="dxa"/>
        <w:tblLayout w:type="fixed"/>
        <w:tblCellMar>
          <w:left w:w="56" w:type="dxa"/>
          <w:right w:w="56" w:type="dxa"/>
        </w:tblCellMar>
        <w:tblLook w:val="0000"/>
      </w:tblPr>
      <w:tblGrid>
        <w:gridCol w:w="1202"/>
        <w:gridCol w:w="943"/>
        <w:gridCol w:w="855"/>
        <w:gridCol w:w="1380"/>
        <w:gridCol w:w="1464"/>
        <w:gridCol w:w="1291"/>
        <w:gridCol w:w="1029"/>
      </w:tblGrid>
      <w:tr w:rsidR="00353435" w:rsidRPr="00A12F15" w:rsidTr="00353435">
        <w:tc>
          <w:tcPr>
            <w:tcW w:w="1202" w:type="dxa"/>
            <w:tcBorders>
              <w:top w:val="double" w:sz="7" w:space="0" w:color="auto"/>
              <w:left w:val="double" w:sz="7" w:space="0" w:color="auto"/>
            </w:tcBorders>
          </w:tcPr>
          <w:p w:rsidR="00353435" w:rsidRPr="00A12F15" w:rsidRDefault="00FC47BA" w:rsidP="00353435">
            <w:pPr>
              <w:tabs>
                <w:tab w:val="center" w:pos="574"/>
              </w:tabs>
              <w:suppressAutoHyphens/>
              <w:rPr>
                <w:rFonts w:ascii="Arial" w:hAnsi="Arial" w:cs="Arial"/>
                <w:sz w:val="20"/>
              </w:rPr>
            </w:pPr>
            <w:r w:rsidRPr="00A12F15">
              <w:rPr>
                <w:rFonts w:ascii="Arial" w:hAnsi="Arial" w:cs="Arial"/>
                <w:sz w:val="20"/>
              </w:rPr>
              <w:fldChar w:fldCharType="begin"/>
            </w:r>
            <w:r w:rsidR="00353435" w:rsidRPr="00A12F15">
              <w:rPr>
                <w:rFonts w:ascii="Arial" w:hAnsi="Arial" w:cs="Arial"/>
                <w:sz w:val="20"/>
              </w:rPr>
              <w:instrText xml:space="preserve">PRIVATE </w:instrText>
            </w:r>
            <w:r w:rsidRPr="00A12F15">
              <w:rPr>
                <w:rFonts w:ascii="Arial" w:hAnsi="Arial" w:cs="Arial"/>
                <w:sz w:val="20"/>
              </w:rPr>
              <w:fldChar w:fldCharType="end"/>
            </w:r>
            <w:r w:rsidR="00353435" w:rsidRPr="00A12F15">
              <w:rPr>
                <w:rFonts w:ascii="Arial" w:hAnsi="Arial" w:cs="Arial"/>
                <w:sz w:val="20"/>
              </w:rPr>
              <w:tab/>
              <w:t>Q</w:t>
            </w:r>
          </w:p>
          <w:p w:rsidR="00353435" w:rsidRPr="00A12F15" w:rsidRDefault="00353435" w:rsidP="00353435">
            <w:pPr>
              <w:tabs>
                <w:tab w:val="left" w:pos="-720"/>
                <w:tab w:val="left" w:pos="0"/>
                <w:tab w:val="left" w:pos="259"/>
                <w:tab w:val="left" w:pos="604"/>
                <w:tab w:val="left" w:pos="816"/>
                <w:tab w:val="left" w:pos="1440"/>
              </w:tabs>
              <w:suppressAutoHyphens/>
              <w:rPr>
                <w:rFonts w:ascii="Arial" w:hAnsi="Arial" w:cs="Arial"/>
                <w:sz w:val="20"/>
              </w:rPr>
            </w:pPr>
          </w:p>
          <w:p w:rsidR="00353435" w:rsidRPr="00A12F15" w:rsidRDefault="00353435" w:rsidP="00353435">
            <w:pPr>
              <w:tabs>
                <w:tab w:val="left" w:pos="-720"/>
                <w:tab w:val="left" w:pos="0"/>
                <w:tab w:val="left" w:pos="259"/>
                <w:tab w:val="left" w:pos="604"/>
                <w:tab w:val="left" w:pos="816"/>
                <w:tab w:val="left" w:pos="1440"/>
              </w:tabs>
              <w:suppressAutoHyphens/>
              <w:rPr>
                <w:rFonts w:ascii="Arial" w:hAnsi="Arial" w:cs="Arial"/>
                <w:sz w:val="20"/>
              </w:rPr>
            </w:pPr>
          </w:p>
          <w:p w:rsidR="00353435" w:rsidRPr="00A12F15" w:rsidRDefault="00353435" w:rsidP="00353435">
            <w:pPr>
              <w:tabs>
                <w:tab w:val="center" w:pos="574"/>
              </w:tabs>
              <w:suppressAutoHyphens/>
              <w:spacing w:after="56"/>
              <w:rPr>
                <w:rFonts w:ascii="Arial" w:hAnsi="Arial" w:cs="Arial"/>
                <w:sz w:val="20"/>
              </w:rPr>
            </w:pPr>
            <w:r w:rsidRPr="00A12F15">
              <w:rPr>
                <w:rFonts w:ascii="Arial" w:hAnsi="Arial" w:cs="Arial"/>
                <w:sz w:val="20"/>
              </w:rPr>
              <w:tab/>
              <w:t>(  /h)</w:t>
            </w:r>
          </w:p>
        </w:tc>
        <w:tc>
          <w:tcPr>
            <w:tcW w:w="943" w:type="dxa"/>
            <w:tcBorders>
              <w:top w:val="double" w:sz="7" w:space="0" w:color="auto"/>
              <w:left w:val="single" w:sz="7" w:space="0" w:color="auto"/>
            </w:tcBorders>
          </w:tcPr>
          <w:p w:rsidR="00353435" w:rsidRPr="00A12F15" w:rsidRDefault="00353435" w:rsidP="00353435">
            <w:pPr>
              <w:tabs>
                <w:tab w:val="center" w:pos="425"/>
              </w:tabs>
              <w:suppressAutoHyphens/>
              <w:rPr>
                <w:rFonts w:ascii="Arial" w:hAnsi="Arial" w:cs="Arial"/>
                <w:sz w:val="20"/>
              </w:rPr>
            </w:pPr>
            <w:r w:rsidRPr="00A12F15">
              <w:rPr>
                <w:rFonts w:ascii="Arial" w:hAnsi="Arial" w:cs="Arial"/>
                <w:sz w:val="20"/>
              </w:rPr>
              <w:tab/>
            </w:r>
            <w:r w:rsidR="00AB7BBD" w:rsidRPr="00A12F15">
              <w:rPr>
                <w:rFonts w:ascii="Arial" w:hAnsi="Arial" w:cs="Arial"/>
                <w:sz w:val="20"/>
              </w:rPr>
              <w:t>Load L</w:t>
            </w:r>
          </w:p>
          <w:p w:rsidR="00353435" w:rsidRPr="00A12F15" w:rsidRDefault="00353435" w:rsidP="00353435">
            <w:pPr>
              <w:tabs>
                <w:tab w:val="left" w:pos="-720"/>
                <w:tab w:val="left" w:pos="0"/>
                <w:tab w:val="left" w:pos="259"/>
                <w:tab w:val="left" w:pos="604"/>
                <w:tab w:val="left" w:pos="816"/>
                <w:tab w:val="left" w:pos="1440"/>
              </w:tabs>
              <w:suppressAutoHyphens/>
              <w:rPr>
                <w:rFonts w:ascii="Arial" w:hAnsi="Arial" w:cs="Arial"/>
                <w:sz w:val="20"/>
              </w:rPr>
            </w:pPr>
          </w:p>
          <w:p w:rsidR="00353435" w:rsidRPr="00A12F15" w:rsidRDefault="00353435" w:rsidP="00353435">
            <w:pPr>
              <w:tabs>
                <w:tab w:val="left" w:pos="-720"/>
                <w:tab w:val="left" w:pos="0"/>
                <w:tab w:val="left" w:pos="259"/>
                <w:tab w:val="left" w:pos="604"/>
                <w:tab w:val="left" w:pos="816"/>
                <w:tab w:val="left" w:pos="1440"/>
              </w:tabs>
              <w:suppressAutoHyphens/>
              <w:rPr>
                <w:rFonts w:ascii="Arial" w:hAnsi="Arial" w:cs="Arial"/>
                <w:sz w:val="20"/>
              </w:rPr>
            </w:pPr>
          </w:p>
          <w:p w:rsidR="00353435" w:rsidRPr="00A12F15" w:rsidRDefault="00353435" w:rsidP="00353435">
            <w:pPr>
              <w:tabs>
                <w:tab w:val="center" w:pos="425"/>
              </w:tabs>
              <w:suppressAutoHyphens/>
              <w:spacing w:after="56"/>
              <w:rPr>
                <w:rFonts w:ascii="Arial" w:hAnsi="Arial" w:cs="Arial"/>
                <w:sz w:val="20"/>
              </w:rPr>
            </w:pPr>
            <w:r w:rsidRPr="00A12F15">
              <w:rPr>
                <w:rFonts w:ascii="Arial" w:hAnsi="Arial" w:cs="Arial"/>
                <w:sz w:val="20"/>
              </w:rPr>
              <w:tab/>
              <w:t>(   )</w:t>
            </w:r>
          </w:p>
        </w:tc>
        <w:tc>
          <w:tcPr>
            <w:tcW w:w="855" w:type="dxa"/>
            <w:tcBorders>
              <w:top w:val="double" w:sz="7" w:space="0" w:color="auto"/>
              <w:left w:val="single" w:sz="7" w:space="0" w:color="auto"/>
            </w:tcBorders>
          </w:tcPr>
          <w:p w:rsidR="00353435" w:rsidRPr="00A12F15" w:rsidRDefault="00353435" w:rsidP="00353435">
            <w:pPr>
              <w:tabs>
                <w:tab w:val="center" w:pos="381"/>
              </w:tabs>
              <w:suppressAutoHyphens/>
              <w:spacing w:after="56"/>
              <w:rPr>
                <w:rFonts w:ascii="Arial" w:hAnsi="Arial" w:cs="Arial"/>
                <w:sz w:val="20"/>
              </w:rPr>
            </w:pPr>
            <w:r w:rsidRPr="00A12F15">
              <w:rPr>
                <w:rFonts w:ascii="Arial" w:hAnsi="Arial" w:cs="Arial"/>
                <w:sz w:val="20"/>
              </w:rPr>
              <w:tab/>
              <w:t>Pulses</w:t>
            </w:r>
          </w:p>
          <w:p w:rsidR="008E4109" w:rsidRPr="00A12F15" w:rsidRDefault="008E4109" w:rsidP="008E4109">
            <w:pPr>
              <w:tabs>
                <w:tab w:val="center" w:pos="381"/>
              </w:tabs>
              <w:suppressAutoHyphens/>
              <w:spacing w:after="56"/>
              <w:jc w:val="center"/>
              <w:rPr>
                <w:rFonts w:ascii="Arial" w:hAnsi="Arial" w:cs="Arial"/>
                <w:sz w:val="20"/>
              </w:rPr>
            </w:pPr>
            <w:r w:rsidRPr="00A12F15">
              <w:rPr>
                <w:rFonts w:ascii="Arial" w:hAnsi="Arial" w:cs="Arial"/>
                <w:sz w:val="20"/>
              </w:rPr>
              <w:t>(*)</w:t>
            </w:r>
          </w:p>
        </w:tc>
        <w:tc>
          <w:tcPr>
            <w:tcW w:w="1380" w:type="dxa"/>
            <w:tcBorders>
              <w:top w:val="double" w:sz="7" w:space="0" w:color="auto"/>
              <w:left w:val="single" w:sz="7" w:space="0" w:color="auto"/>
            </w:tcBorders>
          </w:tcPr>
          <w:p w:rsidR="00353435" w:rsidRPr="00A12F15" w:rsidRDefault="00353435" w:rsidP="00353435">
            <w:pPr>
              <w:tabs>
                <w:tab w:val="center" w:pos="644"/>
              </w:tabs>
              <w:suppressAutoHyphens/>
              <w:rPr>
                <w:rFonts w:ascii="Arial" w:hAnsi="Arial" w:cs="Arial"/>
                <w:sz w:val="20"/>
              </w:rPr>
            </w:pPr>
            <w:r w:rsidRPr="00A12F15">
              <w:rPr>
                <w:rFonts w:ascii="Arial" w:hAnsi="Arial" w:cs="Arial"/>
                <w:sz w:val="20"/>
              </w:rPr>
              <w:tab/>
              <w:t>Calculated</w:t>
            </w:r>
          </w:p>
          <w:p w:rsidR="00353435" w:rsidRPr="00A12F15" w:rsidRDefault="00353435" w:rsidP="00353435">
            <w:pPr>
              <w:tabs>
                <w:tab w:val="center" w:pos="644"/>
              </w:tabs>
              <w:suppressAutoHyphens/>
              <w:rPr>
                <w:rFonts w:ascii="Arial" w:hAnsi="Arial" w:cs="Arial"/>
                <w:sz w:val="20"/>
              </w:rPr>
            </w:pPr>
            <w:r w:rsidRPr="00A12F15">
              <w:rPr>
                <w:rFonts w:ascii="Arial" w:hAnsi="Arial" w:cs="Arial"/>
                <w:sz w:val="20"/>
              </w:rPr>
              <w:tab/>
            </w:r>
            <w:proofErr w:type="spellStart"/>
            <w:r w:rsidRPr="00A12F15">
              <w:rPr>
                <w:rFonts w:ascii="Arial" w:hAnsi="Arial" w:cs="Arial"/>
                <w:sz w:val="20"/>
              </w:rPr>
              <w:t>totalization</w:t>
            </w:r>
            <w:proofErr w:type="spellEnd"/>
          </w:p>
          <w:p w:rsidR="00353435" w:rsidRPr="00A12F15" w:rsidRDefault="00353435" w:rsidP="00353435">
            <w:pPr>
              <w:tabs>
                <w:tab w:val="center" w:pos="644"/>
              </w:tabs>
              <w:suppressAutoHyphens/>
              <w:rPr>
                <w:rFonts w:ascii="Arial" w:hAnsi="Arial" w:cs="Arial"/>
                <w:sz w:val="20"/>
              </w:rPr>
            </w:pPr>
            <w:r w:rsidRPr="00A12F15">
              <w:rPr>
                <w:rFonts w:ascii="Arial" w:hAnsi="Arial" w:cs="Arial"/>
                <w:sz w:val="20"/>
              </w:rPr>
              <w:tab/>
              <w:t>T</w:t>
            </w:r>
            <w:r w:rsidR="008E4109" w:rsidRPr="00A12F15">
              <w:rPr>
                <w:rFonts w:ascii="Arial" w:hAnsi="Arial" w:cs="Arial"/>
                <w:sz w:val="20"/>
              </w:rPr>
              <w:t>(**)</w:t>
            </w:r>
          </w:p>
          <w:p w:rsidR="00353435" w:rsidRPr="00A12F15" w:rsidRDefault="00353435" w:rsidP="00353435">
            <w:pPr>
              <w:tabs>
                <w:tab w:val="center" w:pos="644"/>
              </w:tabs>
              <w:suppressAutoHyphens/>
              <w:spacing w:after="56"/>
              <w:rPr>
                <w:rFonts w:ascii="Arial" w:hAnsi="Arial" w:cs="Arial"/>
                <w:sz w:val="20"/>
              </w:rPr>
            </w:pPr>
            <w:r w:rsidRPr="00A12F15">
              <w:rPr>
                <w:rFonts w:ascii="Arial" w:hAnsi="Arial" w:cs="Arial"/>
                <w:sz w:val="20"/>
              </w:rPr>
              <w:tab/>
              <w:t>(   )</w:t>
            </w:r>
          </w:p>
        </w:tc>
        <w:tc>
          <w:tcPr>
            <w:tcW w:w="1464" w:type="dxa"/>
            <w:tcBorders>
              <w:top w:val="double" w:sz="7" w:space="0" w:color="auto"/>
              <w:left w:val="single" w:sz="7" w:space="0" w:color="auto"/>
            </w:tcBorders>
          </w:tcPr>
          <w:p w:rsidR="00353435" w:rsidRPr="00A12F15" w:rsidRDefault="00353435" w:rsidP="00353435">
            <w:pPr>
              <w:tabs>
                <w:tab w:val="center" w:pos="686"/>
              </w:tabs>
              <w:suppressAutoHyphens/>
              <w:rPr>
                <w:rFonts w:ascii="Arial" w:hAnsi="Arial" w:cs="Arial"/>
                <w:sz w:val="20"/>
              </w:rPr>
            </w:pPr>
            <w:r w:rsidRPr="00A12F15">
              <w:rPr>
                <w:rFonts w:ascii="Arial" w:hAnsi="Arial" w:cs="Arial"/>
                <w:sz w:val="20"/>
              </w:rPr>
              <w:tab/>
              <w:t>Indicated</w:t>
            </w:r>
          </w:p>
          <w:p w:rsidR="00353435" w:rsidRPr="00A12F15" w:rsidRDefault="00353435" w:rsidP="00353435">
            <w:pPr>
              <w:tabs>
                <w:tab w:val="center" w:pos="686"/>
              </w:tabs>
              <w:suppressAutoHyphens/>
              <w:rPr>
                <w:rFonts w:ascii="Arial" w:hAnsi="Arial" w:cs="Arial"/>
                <w:sz w:val="20"/>
              </w:rPr>
            </w:pPr>
            <w:r w:rsidRPr="00A12F15">
              <w:rPr>
                <w:rFonts w:ascii="Arial" w:hAnsi="Arial" w:cs="Arial"/>
                <w:sz w:val="20"/>
              </w:rPr>
              <w:tab/>
            </w:r>
            <w:proofErr w:type="spellStart"/>
            <w:r w:rsidRPr="00A12F15">
              <w:rPr>
                <w:rFonts w:ascii="Arial" w:hAnsi="Arial" w:cs="Arial"/>
                <w:sz w:val="20"/>
              </w:rPr>
              <w:t>totalization</w:t>
            </w:r>
            <w:proofErr w:type="spellEnd"/>
          </w:p>
          <w:p w:rsidR="00353435" w:rsidRPr="00A12F15" w:rsidRDefault="00353435" w:rsidP="00353435">
            <w:pPr>
              <w:tabs>
                <w:tab w:val="center" w:pos="686"/>
              </w:tabs>
              <w:suppressAutoHyphens/>
              <w:rPr>
                <w:rFonts w:ascii="Arial" w:hAnsi="Arial" w:cs="Arial"/>
                <w:sz w:val="20"/>
              </w:rPr>
            </w:pPr>
            <w:r w:rsidRPr="00A12F15">
              <w:rPr>
                <w:rFonts w:ascii="Arial" w:hAnsi="Arial" w:cs="Arial"/>
                <w:sz w:val="20"/>
              </w:rPr>
              <w:tab/>
              <w:t>I</w:t>
            </w:r>
          </w:p>
          <w:p w:rsidR="00353435" w:rsidRPr="00A12F15" w:rsidRDefault="00353435" w:rsidP="00353435">
            <w:pPr>
              <w:tabs>
                <w:tab w:val="center" w:pos="686"/>
              </w:tabs>
              <w:suppressAutoHyphens/>
              <w:spacing w:after="56"/>
              <w:rPr>
                <w:rFonts w:ascii="Arial" w:hAnsi="Arial" w:cs="Arial"/>
                <w:sz w:val="20"/>
              </w:rPr>
            </w:pPr>
            <w:r w:rsidRPr="00A12F15">
              <w:rPr>
                <w:rFonts w:ascii="Arial" w:hAnsi="Arial" w:cs="Arial"/>
                <w:sz w:val="20"/>
              </w:rPr>
              <w:tab/>
              <w:t>(    )</w:t>
            </w:r>
          </w:p>
        </w:tc>
        <w:tc>
          <w:tcPr>
            <w:tcW w:w="1291" w:type="dxa"/>
            <w:tcBorders>
              <w:top w:val="double" w:sz="7" w:space="0" w:color="auto"/>
              <w:left w:val="single" w:sz="7" w:space="0" w:color="auto"/>
            </w:tcBorders>
          </w:tcPr>
          <w:p w:rsidR="00353435" w:rsidRPr="00A12F15" w:rsidRDefault="00353435" w:rsidP="00353435">
            <w:pPr>
              <w:tabs>
                <w:tab w:val="center" w:pos="600"/>
              </w:tabs>
              <w:suppressAutoHyphens/>
              <w:rPr>
                <w:rFonts w:ascii="Arial" w:hAnsi="Arial" w:cs="Arial"/>
                <w:sz w:val="20"/>
              </w:rPr>
            </w:pPr>
            <w:r w:rsidRPr="00A12F15">
              <w:rPr>
                <w:rFonts w:ascii="Arial" w:hAnsi="Arial" w:cs="Arial"/>
                <w:sz w:val="20"/>
              </w:rPr>
              <w:tab/>
              <w:t>Difference</w:t>
            </w:r>
          </w:p>
          <w:p w:rsidR="00353435" w:rsidRPr="00A12F15" w:rsidRDefault="00353435" w:rsidP="00353435">
            <w:pPr>
              <w:tabs>
                <w:tab w:val="center" w:pos="600"/>
              </w:tabs>
              <w:suppressAutoHyphens/>
              <w:rPr>
                <w:rFonts w:ascii="Arial" w:hAnsi="Arial" w:cs="Arial"/>
                <w:sz w:val="20"/>
              </w:rPr>
            </w:pPr>
            <w:r w:rsidRPr="00A12F15">
              <w:rPr>
                <w:rFonts w:ascii="Arial" w:hAnsi="Arial" w:cs="Arial"/>
                <w:sz w:val="20"/>
              </w:rPr>
              <w:tab/>
              <w:t>I - T</w:t>
            </w:r>
          </w:p>
          <w:p w:rsidR="00353435" w:rsidRPr="00A12F15" w:rsidRDefault="00353435" w:rsidP="00353435">
            <w:pPr>
              <w:tabs>
                <w:tab w:val="left" w:pos="-720"/>
                <w:tab w:val="left" w:pos="0"/>
                <w:tab w:val="left" w:pos="259"/>
                <w:tab w:val="left" w:pos="604"/>
                <w:tab w:val="left" w:pos="816"/>
                <w:tab w:val="left" w:pos="1440"/>
              </w:tabs>
              <w:suppressAutoHyphens/>
              <w:rPr>
                <w:rFonts w:ascii="Arial" w:hAnsi="Arial" w:cs="Arial"/>
                <w:sz w:val="20"/>
              </w:rPr>
            </w:pPr>
          </w:p>
          <w:p w:rsidR="00353435" w:rsidRPr="00A12F15" w:rsidRDefault="00353435" w:rsidP="00353435">
            <w:pPr>
              <w:tabs>
                <w:tab w:val="center" w:pos="600"/>
              </w:tabs>
              <w:suppressAutoHyphens/>
              <w:spacing w:after="56"/>
              <w:rPr>
                <w:rFonts w:ascii="Arial" w:hAnsi="Arial" w:cs="Arial"/>
                <w:sz w:val="20"/>
              </w:rPr>
            </w:pPr>
            <w:r w:rsidRPr="00A12F15">
              <w:rPr>
                <w:rFonts w:ascii="Arial" w:hAnsi="Arial" w:cs="Arial"/>
                <w:sz w:val="20"/>
              </w:rPr>
              <w:tab/>
              <w:t>(    )</w:t>
            </w:r>
          </w:p>
        </w:tc>
        <w:tc>
          <w:tcPr>
            <w:tcW w:w="1029" w:type="dxa"/>
            <w:tcBorders>
              <w:top w:val="double" w:sz="7" w:space="0" w:color="auto"/>
              <w:left w:val="single" w:sz="7" w:space="0" w:color="auto"/>
              <w:right w:val="double" w:sz="7" w:space="0" w:color="auto"/>
            </w:tcBorders>
          </w:tcPr>
          <w:p w:rsidR="00353435" w:rsidRPr="00A12F15" w:rsidRDefault="00353435" w:rsidP="008E4109">
            <w:pPr>
              <w:tabs>
                <w:tab w:val="center" w:pos="441"/>
              </w:tabs>
              <w:suppressAutoHyphens/>
              <w:rPr>
                <w:rFonts w:ascii="Arial" w:hAnsi="Arial" w:cs="Arial"/>
                <w:sz w:val="20"/>
              </w:rPr>
            </w:pPr>
            <w:r w:rsidRPr="00A12F15">
              <w:rPr>
                <w:rFonts w:ascii="Arial" w:hAnsi="Arial" w:cs="Arial"/>
                <w:sz w:val="20"/>
              </w:rPr>
              <w:tab/>
              <w:t>E</w:t>
            </w:r>
            <w:r w:rsidR="008E4109" w:rsidRPr="00A12F15">
              <w:rPr>
                <w:rFonts w:ascii="Arial" w:hAnsi="Arial" w:cs="Arial"/>
                <w:sz w:val="20"/>
              </w:rPr>
              <w:t xml:space="preserve"> </w:t>
            </w:r>
            <w:r w:rsidRPr="00A12F15">
              <w:rPr>
                <w:rFonts w:ascii="Arial" w:hAnsi="Arial" w:cs="Arial"/>
                <w:sz w:val="20"/>
              </w:rPr>
              <w:t>%</w:t>
            </w:r>
            <w:r w:rsidR="008E4109" w:rsidRPr="00A12F15">
              <w:rPr>
                <w:rFonts w:ascii="Arial" w:hAnsi="Arial" w:cs="Arial"/>
                <w:sz w:val="20"/>
              </w:rPr>
              <w:t>(***)</w:t>
            </w:r>
          </w:p>
        </w:tc>
      </w:tr>
      <w:tr w:rsidR="00353435" w:rsidRPr="00A12F15" w:rsidTr="00353435">
        <w:tc>
          <w:tcPr>
            <w:tcW w:w="1202" w:type="dxa"/>
            <w:tcBorders>
              <w:top w:val="single" w:sz="7" w:space="0" w:color="auto"/>
              <w:left w:val="double" w:sz="7" w:space="0" w:color="auto"/>
              <w:bottom w:val="double" w:sz="7" w:space="0" w:color="auto"/>
            </w:tcBorders>
          </w:tcPr>
          <w:p w:rsidR="00353435" w:rsidRPr="00A12F15" w:rsidRDefault="00353435" w:rsidP="00353435">
            <w:pPr>
              <w:tabs>
                <w:tab w:val="center" w:pos="574"/>
              </w:tabs>
              <w:suppressAutoHyphens/>
              <w:spacing w:after="56"/>
              <w:rPr>
                <w:rFonts w:ascii="Arial" w:hAnsi="Arial" w:cs="Arial"/>
                <w:sz w:val="20"/>
              </w:rPr>
            </w:pPr>
            <w:r w:rsidRPr="00A12F15">
              <w:rPr>
                <w:rFonts w:ascii="Arial" w:hAnsi="Arial" w:cs="Arial"/>
                <w:sz w:val="20"/>
              </w:rPr>
              <w:tab/>
            </w:r>
            <w:proofErr w:type="spellStart"/>
            <w:r w:rsidRPr="00A12F15">
              <w:rPr>
                <w:rFonts w:ascii="Arial" w:hAnsi="Arial" w:cs="Arial"/>
                <w:sz w:val="20"/>
              </w:rPr>
              <w:t>Q</w:t>
            </w:r>
            <w:r w:rsidRPr="00A12F15">
              <w:rPr>
                <w:rFonts w:ascii="Arial" w:hAnsi="Arial" w:cs="Arial"/>
                <w:sz w:val="20"/>
                <w:vertAlign w:val="subscript"/>
              </w:rPr>
              <w:t>max</w:t>
            </w:r>
            <w:proofErr w:type="spellEnd"/>
            <w:r w:rsidRPr="00A12F15">
              <w:rPr>
                <w:rFonts w:ascii="Arial" w:hAnsi="Arial" w:cs="Arial"/>
                <w:sz w:val="20"/>
              </w:rPr>
              <w:t xml:space="preserve"> </w:t>
            </w:r>
          </w:p>
        </w:tc>
        <w:tc>
          <w:tcPr>
            <w:tcW w:w="943" w:type="dxa"/>
            <w:tcBorders>
              <w:top w:val="single" w:sz="7" w:space="0" w:color="auto"/>
              <w:left w:val="single" w:sz="7" w:space="0" w:color="auto"/>
              <w:bottom w:val="double" w:sz="7" w:space="0" w:color="auto"/>
            </w:tcBorders>
          </w:tcPr>
          <w:p w:rsidR="00353435" w:rsidRPr="00A12F15" w:rsidRDefault="00353435" w:rsidP="0035343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855" w:type="dxa"/>
            <w:tcBorders>
              <w:top w:val="single" w:sz="7" w:space="0" w:color="auto"/>
              <w:left w:val="single" w:sz="7" w:space="0" w:color="auto"/>
              <w:bottom w:val="double" w:sz="7" w:space="0" w:color="auto"/>
            </w:tcBorders>
          </w:tcPr>
          <w:p w:rsidR="00353435" w:rsidRPr="00A12F15" w:rsidRDefault="00353435" w:rsidP="0035343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380" w:type="dxa"/>
            <w:tcBorders>
              <w:top w:val="single" w:sz="7" w:space="0" w:color="auto"/>
              <w:left w:val="single" w:sz="7" w:space="0" w:color="auto"/>
              <w:bottom w:val="double" w:sz="7" w:space="0" w:color="auto"/>
            </w:tcBorders>
          </w:tcPr>
          <w:p w:rsidR="00353435" w:rsidRPr="00A12F15" w:rsidRDefault="00353435" w:rsidP="0035343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64" w:type="dxa"/>
            <w:tcBorders>
              <w:top w:val="single" w:sz="7" w:space="0" w:color="auto"/>
              <w:left w:val="single" w:sz="7" w:space="0" w:color="auto"/>
              <w:bottom w:val="double" w:sz="7" w:space="0" w:color="auto"/>
            </w:tcBorders>
          </w:tcPr>
          <w:p w:rsidR="00353435" w:rsidRPr="00A12F15" w:rsidRDefault="00353435" w:rsidP="0035343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91" w:type="dxa"/>
            <w:tcBorders>
              <w:top w:val="single" w:sz="7" w:space="0" w:color="auto"/>
              <w:left w:val="single" w:sz="7" w:space="0" w:color="auto"/>
              <w:bottom w:val="double" w:sz="7" w:space="0" w:color="auto"/>
            </w:tcBorders>
          </w:tcPr>
          <w:p w:rsidR="00353435" w:rsidRPr="00A12F15" w:rsidRDefault="00353435" w:rsidP="0035343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29" w:type="dxa"/>
            <w:tcBorders>
              <w:top w:val="single" w:sz="7" w:space="0" w:color="auto"/>
              <w:left w:val="single" w:sz="7" w:space="0" w:color="auto"/>
              <w:bottom w:val="double" w:sz="7" w:space="0" w:color="auto"/>
              <w:right w:val="double" w:sz="7" w:space="0" w:color="auto"/>
            </w:tcBorders>
          </w:tcPr>
          <w:p w:rsidR="00353435" w:rsidRPr="00A12F15" w:rsidRDefault="00353435" w:rsidP="00353435">
            <w:pPr>
              <w:tabs>
                <w:tab w:val="left" w:pos="-720"/>
                <w:tab w:val="left" w:pos="0"/>
                <w:tab w:val="left" w:pos="259"/>
                <w:tab w:val="left" w:pos="604"/>
                <w:tab w:val="left" w:pos="816"/>
                <w:tab w:val="left" w:pos="1440"/>
              </w:tabs>
              <w:suppressAutoHyphens/>
              <w:spacing w:after="56"/>
              <w:rPr>
                <w:rFonts w:ascii="Arial" w:hAnsi="Arial" w:cs="Arial"/>
                <w:sz w:val="20"/>
              </w:rPr>
            </w:pPr>
          </w:p>
        </w:tc>
      </w:tr>
    </w:tbl>
    <w:p w:rsidR="00353435" w:rsidRPr="00A12F15" w:rsidRDefault="00353435" w:rsidP="00353435">
      <w:pPr>
        <w:tabs>
          <w:tab w:val="left" w:pos="-720"/>
          <w:tab w:val="left" w:pos="0"/>
          <w:tab w:val="left" w:pos="259"/>
          <w:tab w:val="left" w:pos="604"/>
          <w:tab w:val="left" w:pos="816"/>
          <w:tab w:val="left" w:pos="1440"/>
        </w:tabs>
        <w:suppressAutoHyphens/>
        <w:jc w:val="both"/>
        <w:rPr>
          <w:rFonts w:ascii="Arial" w:hAnsi="Arial" w:cs="Arial"/>
          <w:sz w:val="20"/>
        </w:rPr>
      </w:pPr>
    </w:p>
    <w:p w:rsidR="00353435" w:rsidRPr="00A12F15" w:rsidRDefault="00E469C7" w:rsidP="00353435">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Test 2 at reference voltage</w:t>
      </w:r>
      <w:ins w:id="1182" w:author="morayoa" w:date="2013-06-11T14:55:00Z">
        <w:r w:rsidR="00CB08B2">
          <w:rPr>
            <w:rFonts w:ascii="Arial" w:hAnsi="Arial" w:cs="Arial"/>
            <w:sz w:val="20"/>
          </w:rPr>
          <w:t>:</w:t>
        </w:r>
      </w:ins>
      <w:r w:rsidRPr="00A12F15">
        <w:rPr>
          <w:rFonts w:ascii="Arial" w:hAnsi="Arial" w:cs="Arial"/>
          <w:sz w:val="20"/>
        </w:rPr>
        <w:t xml:space="preserve"> </w:t>
      </w:r>
      <w:ins w:id="1183" w:author="morayoa" w:date="2013-06-10T10:35:00Z">
        <w:r w:rsidR="00E64112" w:rsidRPr="00E64112">
          <w:rPr>
            <w:rFonts w:ascii="Arial" w:hAnsi="Arial" w:cs="Arial"/>
            <w:sz w:val="20"/>
          </w:rPr>
          <w:t xml:space="preserve">1.20 </w:t>
        </w:r>
        <w:r w:rsidR="00E64112" w:rsidRPr="00E64112">
          <w:rPr>
            <w:rFonts w:ascii="Arial" w:hAnsi="Arial" w:cs="Arial"/>
            <w:snapToGrid w:val="0"/>
            <w:sz w:val="20"/>
          </w:rPr>
          <w:t>x</w:t>
        </w:r>
        <w:r w:rsidR="00E64112" w:rsidRPr="00E64112">
          <w:rPr>
            <w:rFonts w:ascii="Arial" w:hAnsi="Arial" w:cs="Arial"/>
            <w:sz w:val="20"/>
          </w:rPr>
          <w:t xml:space="preserve"> </w:t>
        </w:r>
        <w:proofErr w:type="spellStart"/>
        <w:r w:rsidR="00E64112" w:rsidRPr="00E64112">
          <w:rPr>
            <w:rFonts w:ascii="Arial" w:hAnsi="Arial" w:cs="Arial"/>
            <w:i/>
            <w:iCs/>
            <w:sz w:val="20"/>
          </w:rPr>
          <w:t>U</w:t>
        </w:r>
        <w:r w:rsidR="00E64112" w:rsidRPr="00E64112">
          <w:rPr>
            <w:rFonts w:ascii="Arial" w:hAnsi="Arial" w:cs="Arial"/>
            <w:sz w:val="20"/>
            <w:vertAlign w:val="subscript"/>
          </w:rPr>
          <w:t>nom</w:t>
        </w:r>
        <w:proofErr w:type="spellEnd"/>
        <w:r w:rsidR="00E64112" w:rsidRPr="00E64112">
          <w:rPr>
            <w:rFonts w:ascii="Arial" w:hAnsi="Arial" w:cs="Arial"/>
            <w:sz w:val="20"/>
          </w:rPr>
          <w:t xml:space="preserve"> or 1.20 </w:t>
        </w:r>
        <w:r w:rsidR="00E64112" w:rsidRPr="00E64112">
          <w:rPr>
            <w:rFonts w:ascii="Arial" w:hAnsi="Arial" w:cs="Arial"/>
            <w:snapToGrid w:val="0"/>
            <w:sz w:val="20"/>
          </w:rPr>
          <w:t>x</w:t>
        </w:r>
        <w:r w:rsidR="00E64112" w:rsidRPr="00E64112">
          <w:rPr>
            <w:rFonts w:ascii="Arial" w:hAnsi="Arial" w:cs="Arial"/>
            <w:sz w:val="20"/>
          </w:rPr>
          <w:t xml:space="preserve"> </w:t>
        </w:r>
        <w:proofErr w:type="spellStart"/>
        <w:r w:rsidR="00E64112" w:rsidRPr="00E64112">
          <w:rPr>
            <w:rFonts w:ascii="Arial" w:hAnsi="Arial" w:cs="Arial"/>
            <w:i/>
            <w:iCs/>
            <w:sz w:val="20"/>
          </w:rPr>
          <w:t>U</w:t>
        </w:r>
        <w:r w:rsidR="00E64112" w:rsidRPr="00E64112">
          <w:rPr>
            <w:rFonts w:ascii="Arial" w:hAnsi="Arial" w:cs="Arial"/>
            <w:sz w:val="20"/>
            <w:vertAlign w:val="subscript"/>
          </w:rPr>
          <w:t>max</w:t>
        </w:r>
      </w:ins>
      <w:proofErr w:type="spellEnd"/>
      <w:del w:id="1184" w:author="morayoa" w:date="2013-06-10T10:35:00Z">
        <w:r w:rsidR="00F45E1B" w:rsidRPr="00E64112" w:rsidDel="00E64112">
          <w:rPr>
            <w:rFonts w:ascii="Arial" w:hAnsi="Arial" w:cs="Arial"/>
            <w:sz w:val="20"/>
          </w:rPr>
          <w:delText>+</w:delText>
        </w:r>
        <w:r w:rsidRPr="00E64112" w:rsidDel="00E64112">
          <w:rPr>
            <w:rFonts w:ascii="Arial" w:hAnsi="Arial" w:cs="Arial"/>
            <w:sz w:val="20"/>
          </w:rPr>
          <w:delText>20</w:delText>
        </w:r>
        <w:r w:rsidR="00353435" w:rsidRPr="00E64112" w:rsidDel="00E64112">
          <w:rPr>
            <w:rFonts w:ascii="Arial" w:hAnsi="Arial" w:cs="Arial"/>
            <w:sz w:val="20"/>
          </w:rPr>
          <w:delText xml:space="preserve"> %</w:delText>
        </w:r>
        <w:r w:rsidRPr="00E64112" w:rsidDel="00E64112">
          <w:rPr>
            <w:rFonts w:ascii="Arial" w:hAnsi="Arial" w:cs="Arial"/>
            <w:i/>
            <w:sz w:val="20"/>
          </w:rPr>
          <w:delText xml:space="preserve"> </w:delText>
        </w:r>
        <w:r w:rsidRPr="00E64112" w:rsidDel="00E64112">
          <w:rPr>
            <w:rFonts w:ascii="Arial" w:hAnsi="Arial" w:cs="Arial"/>
            <w:sz w:val="20"/>
          </w:rPr>
          <w:delText>U</w:delText>
        </w:r>
        <w:r w:rsidR="00F45E1B" w:rsidRPr="00E64112" w:rsidDel="00E64112">
          <w:rPr>
            <w:rFonts w:ascii="Arial" w:hAnsi="Arial" w:cs="Arial"/>
            <w:sz w:val="20"/>
            <w:vertAlign w:val="subscript"/>
          </w:rPr>
          <w:delText>max</w:delText>
        </w:r>
      </w:del>
    </w:p>
    <w:tbl>
      <w:tblPr>
        <w:tblW w:w="0" w:type="auto"/>
        <w:tblInd w:w="56" w:type="dxa"/>
        <w:tblLayout w:type="fixed"/>
        <w:tblCellMar>
          <w:left w:w="56" w:type="dxa"/>
          <w:right w:w="56" w:type="dxa"/>
        </w:tblCellMar>
        <w:tblLook w:val="0000"/>
      </w:tblPr>
      <w:tblGrid>
        <w:gridCol w:w="1202"/>
        <w:gridCol w:w="943"/>
        <w:gridCol w:w="855"/>
        <w:gridCol w:w="1380"/>
        <w:gridCol w:w="1464"/>
        <w:gridCol w:w="1291"/>
        <w:gridCol w:w="1029"/>
      </w:tblGrid>
      <w:tr w:rsidR="00353435" w:rsidRPr="00A12F15" w:rsidTr="00353435">
        <w:tc>
          <w:tcPr>
            <w:tcW w:w="1202" w:type="dxa"/>
            <w:tcBorders>
              <w:top w:val="double" w:sz="7" w:space="0" w:color="auto"/>
              <w:left w:val="double" w:sz="7" w:space="0" w:color="auto"/>
            </w:tcBorders>
          </w:tcPr>
          <w:p w:rsidR="00353435" w:rsidRPr="00A12F15" w:rsidRDefault="00FC47BA" w:rsidP="00353435">
            <w:pPr>
              <w:tabs>
                <w:tab w:val="center" w:pos="574"/>
              </w:tabs>
              <w:suppressAutoHyphens/>
              <w:rPr>
                <w:rFonts w:ascii="Arial" w:hAnsi="Arial" w:cs="Arial"/>
                <w:sz w:val="20"/>
              </w:rPr>
            </w:pPr>
            <w:r w:rsidRPr="00A12F15">
              <w:rPr>
                <w:rFonts w:ascii="Arial" w:hAnsi="Arial" w:cs="Arial"/>
                <w:sz w:val="20"/>
              </w:rPr>
              <w:fldChar w:fldCharType="begin"/>
            </w:r>
            <w:r w:rsidR="00353435" w:rsidRPr="00A12F15">
              <w:rPr>
                <w:rFonts w:ascii="Arial" w:hAnsi="Arial" w:cs="Arial"/>
                <w:sz w:val="20"/>
              </w:rPr>
              <w:instrText xml:space="preserve">PRIVATE </w:instrText>
            </w:r>
            <w:r w:rsidRPr="00A12F15">
              <w:rPr>
                <w:rFonts w:ascii="Arial" w:hAnsi="Arial" w:cs="Arial"/>
                <w:sz w:val="20"/>
              </w:rPr>
              <w:fldChar w:fldCharType="end"/>
            </w:r>
            <w:r w:rsidR="00353435" w:rsidRPr="00A12F15">
              <w:rPr>
                <w:rFonts w:ascii="Arial" w:hAnsi="Arial" w:cs="Arial"/>
                <w:sz w:val="20"/>
              </w:rPr>
              <w:tab/>
              <w:t>Q</w:t>
            </w:r>
          </w:p>
          <w:p w:rsidR="00353435" w:rsidRPr="00A12F15" w:rsidRDefault="00353435" w:rsidP="00353435">
            <w:pPr>
              <w:tabs>
                <w:tab w:val="left" w:pos="-720"/>
                <w:tab w:val="left" w:pos="0"/>
                <w:tab w:val="left" w:pos="259"/>
                <w:tab w:val="left" w:pos="604"/>
                <w:tab w:val="left" w:pos="816"/>
                <w:tab w:val="left" w:pos="1440"/>
              </w:tabs>
              <w:suppressAutoHyphens/>
              <w:rPr>
                <w:rFonts w:ascii="Arial" w:hAnsi="Arial" w:cs="Arial"/>
                <w:sz w:val="20"/>
              </w:rPr>
            </w:pPr>
          </w:p>
          <w:p w:rsidR="00353435" w:rsidRPr="00A12F15" w:rsidRDefault="00353435" w:rsidP="00353435">
            <w:pPr>
              <w:tabs>
                <w:tab w:val="left" w:pos="-720"/>
                <w:tab w:val="left" w:pos="0"/>
                <w:tab w:val="left" w:pos="259"/>
                <w:tab w:val="left" w:pos="604"/>
                <w:tab w:val="left" w:pos="816"/>
                <w:tab w:val="left" w:pos="1440"/>
              </w:tabs>
              <w:suppressAutoHyphens/>
              <w:rPr>
                <w:rFonts w:ascii="Arial" w:hAnsi="Arial" w:cs="Arial"/>
                <w:sz w:val="20"/>
              </w:rPr>
            </w:pPr>
          </w:p>
          <w:p w:rsidR="00353435" w:rsidRPr="00A12F15" w:rsidRDefault="00353435" w:rsidP="00353435">
            <w:pPr>
              <w:tabs>
                <w:tab w:val="center" w:pos="574"/>
              </w:tabs>
              <w:suppressAutoHyphens/>
              <w:spacing w:after="56"/>
              <w:rPr>
                <w:rFonts w:ascii="Arial" w:hAnsi="Arial" w:cs="Arial"/>
                <w:sz w:val="20"/>
              </w:rPr>
            </w:pPr>
            <w:r w:rsidRPr="00A12F15">
              <w:rPr>
                <w:rFonts w:ascii="Arial" w:hAnsi="Arial" w:cs="Arial"/>
                <w:sz w:val="20"/>
              </w:rPr>
              <w:tab/>
              <w:t>(  /h)</w:t>
            </w:r>
          </w:p>
        </w:tc>
        <w:tc>
          <w:tcPr>
            <w:tcW w:w="943" w:type="dxa"/>
            <w:tcBorders>
              <w:top w:val="double" w:sz="7" w:space="0" w:color="auto"/>
              <w:left w:val="single" w:sz="7" w:space="0" w:color="auto"/>
            </w:tcBorders>
          </w:tcPr>
          <w:p w:rsidR="00353435" w:rsidRPr="00A12F15" w:rsidRDefault="00353435" w:rsidP="00353435">
            <w:pPr>
              <w:tabs>
                <w:tab w:val="center" w:pos="425"/>
              </w:tabs>
              <w:suppressAutoHyphens/>
              <w:rPr>
                <w:rFonts w:ascii="Arial" w:hAnsi="Arial" w:cs="Arial"/>
                <w:sz w:val="20"/>
              </w:rPr>
            </w:pPr>
            <w:r w:rsidRPr="00A12F15">
              <w:rPr>
                <w:rFonts w:ascii="Arial" w:hAnsi="Arial" w:cs="Arial"/>
                <w:sz w:val="20"/>
              </w:rPr>
              <w:tab/>
            </w:r>
            <w:r w:rsidR="00AB7BBD" w:rsidRPr="00A12F15">
              <w:rPr>
                <w:rFonts w:ascii="Arial" w:hAnsi="Arial" w:cs="Arial"/>
                <w:sz w:val="20"/>
              </w:rPr>
              <w:t>Load L</w:t>
            </w:r>
          </w:p>
          <w:p w:rsidR="00353435" w:rsidRPr="00A12F15" w:rsidRDefault="00353435" w:rsidP="00353435">
            <w:pPr>
              <w:tabs>
                <w:tab w:val="left" w:pos="-720"/>
                <w:tab w:val="left" w:pos="0"/>
                <w:tab w:val="left" w:pos="259"/>
                <w:tab w:val="left" w:pos="604"/>
                <w:tab w:val="left" w:pos="816"/>
                <w:tab w:val="left" w:pos="1440"/>
              </w:tabs>
              <w:suppressAutoHyphens/>
              <w:rPr>
                <w:rFonts w:ascii="Arial" w:hAnsi="Arial" w:cs="Arial"/>
                <w:sz w:val="20"/>
              </w:rPr>
            </w:pPr>
          </w:p>
          <w:p w:rsidR="00353435" w:rsidRPr="00A12F15" w:rsidRDefault="00353435" w:rsidP="00353435">
            <w:pPr>
              <w:tabs>
                <w:tab w:val="left" w:pos="-720"/>
                <w:tab w:val="left" w:pos="0"/>
                <w:tab w:val="left" w:pos="259"/>
                <w:tab w:val="left" w:pos="604"/>
                <w:tab w:val="left" w:pos="816"/>
                <w:tab w:val="left" w:pos="1440"/>
              </w:tabs>
              <w:suppressAutoHyphens/>
              <w:rPr>
                <w:rFonts w:ascii="Arial" w:hAnsi="Arial" w:cs="Arial"/>
                <w:sz w:val="20"/>
              </w:rPr>
            </w:pPr>
          </w:p>
          <w:p w:rsidR="00353435" w:rsidRPr="00A12F15" w:rsidRDefault="00353435" w:rsidP="00353435">
            <w:pPr>
              <w:tabs>
                <w:tab w:val="center" w:pos="425"/>
              </w:tabs>
              <w:suppressAutoHyphens/>
              <w:spacing w:after="56"/>
              <w:rPr>
                <w:rFonts w:ascii="Arial" w:hAnsi="Arial" w:cs="Arial"/>
                <w:sz w:val="20"/>
              </w:rPr>
            </w:pPr>
            <w:r w:rsidRPr="00A12F15">
              <w:rPr>
                <w:rFonts w:ascii="Arial" w:hAnsi="Arial" w:cs="Arial"/>
                <w:sz w:val="20"/>
              </w:rPr>
              <w:tab/>
              <w:t>(   )</w:t>
            </w:r>
          </w:p>
        </w:tc>
        <w:tc>
          <w:tcPr>
            <w:tcW w:w="855" w:type="dxa"/>
            <w:tcBorders>
              <w:top w:val="double" w:sz="7" w:space="0" w:color="auto"/>
              <w:left w:val="single" w:sz="7" w:space="0" w:color="auto"/>
            </w:tcBorders>
          </w:tcPr>
          <w:p w:rsidR="00353435" w:rsidRPr="00A12F15" w:rsidRDefault="00353435" w:rsidP="00353435">
            <w:pPr>
              <w:tabs>
                <w:tab w:val="center" w:pos="381"/>
              </w:tabs>
              <w:suppressAutoHyphens/>
              <w:spacing w:after="56"/>
              <w:rPr>
                <w:rFonts w:ascii="Arial" w:hAnsi="Arial" w:cs="Arial"/>
                <w:sz w:val="20"/>
              </w:rPr>
            </w:pPr>
            <w:r w:rsidRPr="00A12F15">
              <w:rPr>
                <w:rFonts w:ascii="Arial" w:hAnsi="Arial" w:cs="Arial"/>
                <w:sz w:val="20"/>
              </w:rPr>
              <w:tab/>
              <w:t>Pulses</w:t>
            </w:r>
          </w:p>
          <w:p w:rsidR="008E4109" w:rsidRPr="00A12F15" w:rsidRDefault="008E4109" w:rsidP="008E4109">
            <w:pPr>
              <w:tabs>
                <w:tab w:val="center" w:pos="381"/>
              </w:tabs>
              <w:suppressAutoHyphens/>
              <w:spacing w:after="56"/>
              <w:jc w:val="center"/>
              <w:rPr>
                <w:rFonts w:ascii="Arial" w:hAnsi="Arial" w:cs="Arial"/>
                <w:sz w:val="20"/>
              </w:rPr>
            </w:pPr>
            <w:r w:rsidRPr="00A12F15">
              <w:rPr>
                <w:rFonts w:ascii="Arial" w:hAnsi="Arial" w:cs="Arial"/>
                <w:sz w:val="20"/>
              </w:rPr>
              <w:t>(*)</w:t>
            </w:r>
          </w:p>
        </w:tc>
        <w:tc>
          <w:tcPr>
            <w:tcW w:w="1380" w:type="dxa"/>
            <w:tcBorders>
              <w:top w:val="double" w:sz="7" w:space="0" w:color="auto"/>
              <w:left w:val="single" w:sz="7" w:space="0" w:color="auto"/>
            </w:tcBorders>
          </w:tcPr>
          <w:p w:rsidR="00353435" w:rsidRPr="00A12F15" w:rsidRDefault="00353435" w:rsidP="00353435">
            <w:pPr>
              <w:tabs>
                <w:tab w:val="center" w:pos="644"/>
              </w:tabs>
              <w:suppressAutoHyphens/>
              <w:rPr>
                <w:rFonts w:ascii="Arial" w:hAnsi="Arial" w:cs="Arial"/>
                <w:sz w:val="20"/>
              </w:rPr>
            </w:pPr>
            <w:r w:rsidRPr="00A12F15">
              <w:rPr>
                <w:rFonts w:ascii="Arial" w:hAnsi="Arial" w:cs="Arial"/>
                <w:sz w:val="20"/>
              </w:rPr>
              <w:tab/>
              <w:t>Calculated</w:t>
            </w:r>
          </w:p>
          <w:p w:rsidR="00353435" w:rsidRPr="00A12F15" w:rsidRDefault="00353435" w:rsidP="00353435">
            <w:pPr>
              <w:tabs>
                <w:tab w:val="center" w:pos="644"/>
              </w:tabs>
              <w:suppressAutoHyphens/>
              <w:rPr>
                <w:rFonts w:ascii="Arial" w:hAnsi="Arial" w:cs="Arial"/>
                <w:sz w:val="20"/>
              </w:rPr>
            </w:pPr>
            <w:r w:rsidRPr="00A12F15">
              <w:rPr>
                <w:rFonts w:ascii="Arial" w:hAnsi="Arial" w:cs="Arial"/>
                <w:sz w:val="20"/>
              </w:rPr>
              <w:tab/>
            </w:r>
            <w:proofErr w:type="spellStart"/>
            <w:r w:rsidRPr="00A12F15">
              <w:rPr>
                <w:rFonts w:ascii="Arial" w:hAnsi="Arial" w:cs="Arial"/>
                <w:sz w:val="20"/>
              </w:rPr>
              <w:t>totalization</w:t>
            </w:r>
            <w:proofErr w:type="spellEnd"/>
          </w:p>
          <w:p w:rsidR="00353435" w:rsidRPr="00A12F15" w:rsidRDefault="00353435" w:rsidP="00353435">
            <w:pPr>
              <w:tabs>
                <w:tab w:val="center" w:pos="644"/>
              </w:tabs>
              <w:suppressAutoHyphens/>
              <w:rPr>
                <w:rFonts w:ascii="Arial" w:hAnsi="Arial" w:cs="Arial"/>
                <w:sz w:val="20"/>
              </w:rPr>
            </w:pPr>
            <w:r w:rsidRPr="00A12F15">
              <w:rPr>
                <w:rFonts w:ascii="Arial" w:hAnsi="Arial" w:cs="Arial"/>
                <w:sz w:val="20"/>
              </w:rPr>
              <w:tab/>
              <w:t>T</w:t>
            </w:r>
            <w:r w:rsidR="008E4109" w:rsidRPr="00A12F15">
              <w:rPr>
                <w:rFonts w:ascii="Arial" w:hAnsi="Arial" w:cs="Arial"/>
                <w:sz w:val="20"/>
              </w:rPr>
              <w:t>(**)</w:t>
            </w:r>
          </w:p>
          <w:p w:rsidR="00353435" w:rsidRPr="00A12F15" w:rsidRDefault="00353435" w:rsidP="00353435">
            <w:pPr>
              <w:tabs>
                <w:tab w:val="center" w:pos="644"/>
              </w:tabs>
              <w:suppressAutoHyphens/>
              <w:spacing w:after="56"/>
              <w:rPr>
                <w:rFonts w:ascii="Arial" w:hAnsi="Arial" w:cs="Arial"/>
                <w:sz w:val="20"/>
              </w:rPr>
            </w:pPr>
            <w:r w:rsidRPr="00A12F15">
              <w:rPr>
                <w:rFonts w:ascii="Arial" w:hAnsi="Arial" w:cs="Arial"/>
                <w:sz w:val="20"/>
              </w:rPr>
              <w:tab/>
              <w:t>(   )</w:t>
            </w:r>
          </w:p>
        </w:tc>
        <w:tc>
          <w:tcPr>
            <w:tcW w:w="1464" w:type="dxa"/>
            <w:tcBorders>
              <w:top w:val="double" w:sz="7" w:space="0" w:color="auto"/>
              <w:left w:val="single" w:sz="7" w:space="0" w:color="auto"/>
            </w:tcBorders>
          </w:tcPr>
          <w:p w:rsidR="00353435" w:rsidRPr="00A12F15" w:rsidRDefault="00353435" w:rsidP="00353435">
            <w:pPr>
              <w:tabs>
                <w:tab w:val="center" w:pos="686"/>
              </w:tabs>
              <w:suppressAutoHyphens/>
              <w:rPr>
                <w:rFonts w:ascii="Arial" w:hAnsi="Arial" w:cs="Arial"/>
                <w:sz w:val="20"/>
              </w:rPr>
            </w:pPr>
            <w:r w:rsidRPr="00A12F15">
              <w:rPr>
                <w:rFonts w:ascii="Arial" w:hAnsi="Arial" w:cs="Arial"/>
                <w:sz w:val="20"/>
              </w:rPr>
              <w:tab/>
              <w:t>Indicated</w:t>
            </w:r>
          </w:p>
          <w:p w:rsidR="00353435" w:rsidRPr="00A12F15" w:rsidRDefault="00353435" w:rsidP="00353435">
            <w:pPr>
              <w:tabs>
                <w:tab w:val="center" w:pos="686"/>
              </w:tabs>
              <w:suppressAutoHyphens/>
              <w:rPr>
                <w:rFonts w:ascii="Arial" w:hAnsi="Arial" w:cs="Arial"/>
                <w:sz w:val="20"/>
              </w:rPr>
            </w:pPr>
            <w:r w:rsidRPr="00A12F15">
              <w:rPr>
                <w:rFonts w:ascii="Arial" w:hAnsi="Arial" w:cs="Arial"/>
                <w:sz w:val="20"/>
              </w:rPr>
              <w:tab/>
            </w:r>
            <w:proofErr w:type="spellStart"/>
            <w:r w:rsidRPr="00A12F15">
              <w:rPr>
                <w:rFonts w:ascii="Arial" w:hAnsi="Arial" w:cs="Arial"/>
                <w:sz w:val="20"/>
              </w:rPr>
              <w:t>totalization</w:t>
            </w:r>
            <w:proofErr w:type="spellEnd"/>
          </w:p>
          <w:p w:rsidR="00353435" w:rsidRPr="00A12F15" w:rsidRDefault="00353435" w:rsidP="00353435">
            <w:pPr>
              <w:tabs>
                <w:tab w:val="center" w:pos="686"/>
              </w:tabs>
              <w:suppressAutoHyphens/>
              <w:rPr>
                <w:rFonts w:ascii="Arial" w:hAnsi="Arial" w:cs="Arial"/>
                <w:sz w:val="20"/>
              </w:rPr>
            </w:pPr>
            <w:r w:rsidRPr="00A12F15">
              <w:rPr>
                <w:rFonts w:ascii="Arial" w:hAnsi="Arial" w:cs="Arial"/>
                <w:sz w:val="20"/>
              </w:rPr>
              <w:tab/>
              <w:t>I</w:t>
            </w:r>
          </w:p>
          <w:p w:rsidR="00353435" w:rsidRPr="00A12F15" w:rsidRDefault="00353435" w:rsidP="00353435">
            <w:pPr>
              <w:tabs>
                <w:tab w:val="center" w:pos="686"/>
              </w:tabs>
              <w:suppressAutoHyphens/>
              <w:spacing w:after="56"/>
              <w:rPr>
                <w:rFonts w:ascii="Arial" w:hAnsi="Arial" w:cs="Arial"/>
                <w:sz w:val="20"/>
              </w:rPr>
            </w:pPr>
            <w:r w:rsidRPr="00A12F15">
              <w:rPr>
                <w:rFonts w:ascii="Arial" w:hAnsi="Arial" w:cs="Arial"/>
                <w:sz w:val="20"/>
              </w:rPr>
              <w:tab/>
              <w:t>(    )</w:t>
            </w:r>
          </w:p>
        </w:tc>
        <w:tc>
          <w:tcPr>
            <w:tcW w:w="1291" w:type="dxa"/>
            <w:tcBorders>
              <w:top w:val="double" w:sz="7" w:space="0" w:color="auto"/>
              <w:left w:val="single" w:sz="7" w:space="0" w:color="auto"/>
            </w:tcBorders>
          </w:tcPr>
          <w:p w:rsidR="00353435" w:rsidRPr="00A12F15" w:rsidRDefault="00353435" w:rsidP="00353435">
            <w:pPr>
              <w:tabs>
                <w:tab w:val="center" w:pos="600"/>
              </w:tabs>
              <w:suppressAutoHyphens/>
              <w:rPr>
                <w:rFonts w:ascii="Arial" w:hAnsi="Arial" w:cs="Arial"/>
                <w:sz w:val="20"/>
              </w:rPr>
            </w:pPr>
            <w:r w:rsidRPr="00A12F15">
              <w:rPr>
                <w:rFonts w:ascii="Arial" w:hAnsi="Arial" w:cs="Arial"/>
                <w:sz w:val="20"/>
              </w:rPr>
              <w:tab/>
              <w:t>Difference</w:t>
            </w:r>
          </w:p>
          <w:p w:rsidR="00353435" w:rsidRPr="00A12F15" w:rsidRDefault="00353435" w:rsidP="00353435">
            <w:pPr>
              <w:tabs>
                <w:tab w:val="center" w:pos="600"/>
              </w:tabs>
              <w:suppressAutoHyphens/>
              <w:rPr>
                <w:rFonts w:ascii="Arial" w:hAnsi="Arial" w:cs="Arial"/>
                <w:sz w:val="20"/>
              </w:rPr>
            </w:pPr>
            <w:r w:rsidRPr="00A12F15">
              <w:rPr>
                <w:rFonts w:ascii="Arial" w:hAnsi="Arial" w:cs="Arial"/>
                <w:sz w:val="20"/>
              </w:rPr>
              <w:tab/>
              <w:t>I - T</w:t>
            </w:r>
          </w:p>
          <w:p w:rsidR="00353435" w:rsidRPr="00A12F15" w:rsidRDefault="00353435" w:rsidP="00353435">
            <w:pPr>
              <w:tabs>
                <w:tab w:val="left" w:pos="-720"/>
                <w:tab w:val="left" w:pos="0"/>
                <w:tab w:val="left" w:pos="259"/>
                <w:tab w:val="left" w:pos="604"/>
                <w:tab w:val="left" w:pos="816"/>
                <w:tab w:val="left" w:pos="1440"/>
              </w:tabs>
              <w:suppressAutoHyphens/>
              <w:rPr>
                <w:rFonts w:ascii="Arial" w:hAnsi="Arial" w:cs="Arial"/>
                <w:sz w:val="20"/>
              </w:rPr>
            </w:pPr>
          </w:p>
          <w:p w:rsidR="00353435" w:rsidRPr="00A12F15" w:rsidRDefault="00353435" w:rsidP="00353435">
            <w:pPr>
              <w:tabs>
                <w:tab w:val="center" w:pos="600"/>
              </w:tabs>
              <w:suppressAutoHyphens/>
              <w:spacing w:after="56"/>
              <w:rPr>
                <w:rFonts w:ascii="Arial" w:hAnsi="Arial" w:cs="Arial"/>
                <w:sz w:val="20"/>
              </w:rPr>
            </w:pPr>
            <w:r w:rsidRPr="00A12F15">
              <w:rPr>
                <w:rFonts w:ascii="Arial" w:hAnsi="Arial" w:cs="Arial"/>
                <w:sz w:val="20"/>
              </w:rPr>
              <w:tab/>
              <w:t>(    )</w:t>
            </w:r>
          </w:p>
        </w:tc>
        <w:tc>
          <w:tcPr>
            <w:tcW w:w="1029" w:type="dxa"/>
            <w:tcBorders>
              <w:top w:val="double" w:sz="7" w:space="0" w:color="auto"/>
              <w:left w:val="single" w:sz="7" w:space="0" w:color="auto"/>
              <w:right w:val="double" w:sz="7" w:space="0" w:color="auto"/>
            </w:tcBorders>
          </w:tcPr>
          <w:p w:rsidR="00353435" w:rsidRPr="00A12F15" w:rsidRDefault="00353435" w:rsidP="008E4109">
            <w:pPr>
              <w:tabs>
                <w:tab w:val="center" w:pos="441"/>
              </w:tabs>
              <w:suppressAutoHyphens/>
              <w:rPr>
                <w:rFonts w:ascii="Arial" w:hAnsi="Arial" w:cs="Arial"/>
                <w:sz w:val="20"/>
              </w:rPr>
            </w:pPr>
            <w:r w:rsidRPr="00A12F15">
              <w:rPr>
                <w:rFonts w:ascii="Arial" w:hAnsi="Arial" w:cs="Arial"/>
                <w:sz w:val="20"/>
              </w:rPr>
              <w:tab/>
              <w:t>E</w:t>
            </w:r>
            <w:r w:rsidR="008E4109" w:rsidRPr="00A12F15">
              <w:rPr>
                <w:rFonts w:ascii="Arial" w:hAnsi="Arial" w:cs="Arial"/>
                <w:sz w:val="20"/>
              </w:rPr>
              <w:t xml:space="preserve"> </w:t>
            </w:r>
            <w:r w:rsidRPr="00A12F15">
              <w:rPr>
                <w:rFonts w:ascii="Arial" w:hAnsi="Arial" w:cs="Arial"/>
                <w:sz w:val="20"/>
              </w:rPr>
              <w:t>%</w:t>
            </w:r>
            <w:r w:rsidR="008E4109" w:rsidRPr="00A12F15">
              <w:rPr>
                <w:rFonts w:ascii="Arial" w:hAnsi="Arial" w:cs="Arial"/>
                <w:sz w:val="20"/>
              </w:rPr>
              <w:t>(***)</w:t>
            </w:r>
          </w:p>
        </w:tc>
      </w:tr>
      <w:tr w:rsidR="00353435" w:rsidRPr="00A12F15" w:rsidTr="00353435">
        <w:tc>
          <w:tcPr>
            <w:tcW w:w="1202" w:type="dxa"/>
            <w:tcBorders>
              <w:top w:val="single" w:sz="7" w:space="0" w:color="auto"/>
              <w:left w:val="double" w:sz="7" w:space="0" w:color="auto"/>
              <w:bottom w:val="double" w:sz="7" w:space="0" w:color="auto"/>
            </w:tcBorders>
          </w:tcPr>
          <w:p w:rsidR="00353435" w:rsidRPr="00A12F15" w:rsidRDefault="00353435" w:rsidP="00353435">
            <w:pPr>
              <w:tabs>
                <w:tab w:val="center" w:pos="574"/>
              </w:tabs>
              <w:suppressAutoHyphens/>
              <w:spacing w:after="56"/>
              <w:rPr>
                <w:rFonts w:ascii="Arial" w:hAnsi="Arial" w:cs="Arial"/>
                <w:sz w:val="20"/>
              </w:rPr>
            </w:pPr>
            <w:r w:rsidRPr="00A12F15">
              <w:rPr>
                <w:rFonts w:ascii="Arial" w:hAnsi="Arial" w:cs="Arial"/>
                <w:sz w:val="20"/>
              </w:rPr>
              <w:tab/>
            </w:r>
            <w:proofErr w:type="spellStart"/>
            <w:r w:rsidRPr="00A12F15">
              <w:rPr>
                <w:rFonts w:ascii="Arial" w:hAnsi="Arial" w:cs="Arial"/>
                <w:sz w:val="20"/>
              </w:rPr>
              <w:t>Q</w:t>
            </w:r>
            <w:r w:rsidRPr="00A12F15">
              <w:rPr>
                <w:rFonts w:ascii="Arial" w:hAnsi="Arial" w:cs="Arial"/>
                <w:sz w:val="20"/>
                <w:vertAlign w:val="subscript"/>
              </w:rPr>
              <w:t>max</w:t>
            </w:r>
            <w:proofErr w:type="spellEnd"/>
            <w:r w:rsidRPr="00A12F15">
              <w:rPr>
                <w:rFonts w:ascii="Arial" w:hAnsi="Arial" w:cs="Arial"/>
                <w:sz w:val="20"/>
              </w:rPr>
              <w:t xml:space="preserve"> </w:t>
            </w:r>
          </w:p>
        </w:tc>
        <w:tc>
          <w:tcPr>
            <w:tcW w:w="943" w:type="dxa"/>
            <w:tcBorders>
              <w:top w:val="single" w:sz="7" w:space="0" w:color="auto"/>
              <w:left w:val="single" w:sz="7" w:space="0" w:color="auto"/>
              <w:bottom w:val="double" w:sz="7" w:space="0" w:color="auto"/>
            </w:tcBorders>
          </w:tcPr>
          <w:p w:rsidR="00353435" w:rsidRPr="00A12F15" w:rsidRDefault="00353435" w:rsidP="0035343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855" w:type="dxa"/>
            <w:tcBorders>
              <w:top w:val="single" w:sz="7" w:space="0" w:color="auto"/>
              <w:left w:val="single" w:sz="7" w:space="0" w:color="auto"/>
              <w:bottom w:val="double" w:sz="7" w:space="0" w:color="auto"/>
            </w:tcBorders>
          </w:tcPr>
          <w:p w:rsidR="00353435" w:rsidRPr="00A12F15" w:rsidRDefault="00353435" w:rsidP="0035343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380" w:type="dxa"/>
            <w:tcBorders>
              <w:top w:val="single" w:sz="7" w:space="0" w:color="auto"/>
              <w:left w:val="single" w:sz="7" w:space="0" w:color="auto"/>
              <w:bottom w:val="double" w:sz="7" w:space="0" w:color="auto"/>
            </w:tcBorders>
          </w:tcPr>
          <w:p w:rsidR="00353435" w:rsidRPr="00A12F15" w:rsidRDefault="00353435" w:rsidP="0035343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64" w:type="dxa"/>
            <w:tcBorders>
              <w:top w:val="single" w:sz="7" w:space="0" w:color="auto"/>
              <w:left w:val="single" w:sz="7" w:space="0" w:color="auto"/>
              <w:bottom w:val="double" w:sz="7" w:space="0" w:color="auto"/>
            </w:tcBorders>
          </w:tcPr>
          <w:p w:rsidR="00353435" w:rsidRPr="00A12F15" w:rsidRDefault="00353435" w:rsidP="0035343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91" w:type="dxa"/>
            <w:tcBorders>
              <w:top w:val="single" w:sz="7" w:space="0" w:color="auto"/>
              <w:left w:val="single" w:sz="7" w:space="0" w:color="auto"/>
              <w:bottom w:val="double" w:sz="7" w:space="0" w:color="auto"/>
            </w:tcBorders>
          </w:tcPr>
          <w:p w:rsidR="00353435" w:rsidRPr="00A12F15" w:rsidRDefault="00353435" w:rsidP="0035343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29" w:type="dxa"/>
            <w:tcBorders>
              <w:top w:val="single" w:sz="7" w:space="0" w:color="auto"/>
              <w:left w:val="single" w:sz="7" w:space="0" w:color="auto"/>
              <w:bottom w:val="double" w:sz="7" w:space="0" w:color="auto"/>
              <w:right w:val="double" w:sz="7" w:space="0" w:color="auto"/>
            </w:tcBorders>
          </w:tcPr>
          <w:p w:rsidR="00353435" w:rsidRPr="00A12F15" w:rsidRDefault="00353435" w:rsidP="00353435">
            <w:pPr>
              <w:tabs>
                <w:tab w:val="left" w:pos="-720"/>
                <w:tab w:val="left" w:pos="0"/>
                <w:tab w:val="left" w:pos="259"/>
                <w:tab w:val="left" w:pos="604"/>
                <w:tab w:val="left" w:pos="816"/>
                <w:tab w:val="left" w:pos="1440"/>
              </w:tabs>
              <w:suppressAutoHyphens/>
              <w:spacing w:after="56"/>
              <w:rPr>
                <w:rFonts w:ascii="Arial" w:hAnsi="Arial" w:cs="Arial"/>
                <w:sz w:val="20"/>
              </w:rPr>
            </w:pPr>
          </w:p>
        </w:tc>
      </w:tr>
    </w:tbl>
    <w:p w:rsidR="00353435" w:rsidRPr="00A12F15" w:rsidRDefault="00353435" w:rsidP="00353435">
      <w:pPr>
        <w:tabs>
          <w:tab w:val="left" w:pos="-720"/>
          <w:tab w:val="left" w:pos="0"/>
          <w:tab w:val="left" w:pos="259"/>
          <w:tab w:val="left" w:pos="604"/>
          <w:tab w:val="left" w:pos="816"/>
          <w:tab w:val="left" w:pos="1440"/>
        </w:tabs>
        <w:suppressAutoHyphens/>
        <w:jc w:val="both"/>
        <w:rPr>
          <w:rFonts w:ascii="Arial" w:hAnsi="Arial" w:cs="Arial"/>
          <w:sz w:val="20"/>
        </w:rPr>
      </w:pPr>
    </w:p>
    <w:p w:rsidR="00353435" w:rsidRPr="00A12F15" w:rsidRDefault="00353435" w:rsidP="00353435">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 xml:space="preserve">Test 3 at </w:t>
      </w:r>
      <w:r w:rsidR="00F45E1B">
        <w:rPr>
          <w:rFonts w:ascii="Arial" w:hAnsi="Arial" w:cs="Arial"/>
          <w:sz w:val="20"/>
        </w:rPr>
        <w:t>minimum operating</w:t>
      </w:r>
      <w:r w:rsidR="00F45E1B" w:rsidRPr="00A12F15">
        <w:rPr>
          <w:rFonts w:ascii="Arial" w:hAnsi="Arial" w:cs="Arial"/>
          <w:sz w:val="20"/>
        </w:rPr>
        <w:t xml:space="preserve"> </w:t>
      </w:r>
      <w:r w:rsidR="00E469C7" w:rsidRPr="00A12F15">
        <w:rPr>
          <w:rFonts w:ascii="Arial" w:hAnsi="Arial" w:cs="Arial"/>
          <w:sz w:val="20"/>
        </w:rPr>
        <w:t xml:space="preserve">voltage </w:t>
      </w:r>
      <w:del w:id="1185" w:author="morayoa" w:date="2013-06-10T10:35:00Z">
        <w:r w:rsidR="00E469C7" w:rsidRPr="00A12F15" w:rsidDel="00E64112">
          <w:rPr>
            <w:rFonts w:ascii="Arial" w:hAnsi="Arial" w:cs="Arial"/>
            <w:sz w:val="20"/>
          </w:rPr>
          <w:delText>+2</w:delText>
        </w:r>
        <w:r w:rsidRPr="00A12F15" w:rsidDel="00E64112">
          <w:rPr>
            <w:rFonts w:ascii="Arial" w:hAnsi="Arial" w:cs="Arial"/>
            <w:sz w:val="20"/>
          </w:rPr>
          <w:delText>0 %</w:delText>
        </w:r>
        <w:r w:rsidR="00E469C7" w:rsidRPr="00A12F15" w:rsidDel="00E64112">
          <w:rPr>
            <w:rFonts w:ascii="Arial" w:hAnsi="Arial" w:cs="Arial"/>
            <w:sz w:val="20"/>
          </w:rPr>
          <w:delText xml:space="preserve"> </w:delText>
        </w:r>
        <w:r w:rsidR="00E469C7" w:rsidRPr="00FD23C7" w:rsidDel="00E64112">
          <w:rPr>
            <w:rFonts w:ascii="Arial" w:hAnsi="Arial" w:cs="Arial"/>
            <w:sz w:val="20"/>
          </w:rPr>
          <w:delText>U</w:delText>
        </w:r>
        <w:r w:rsidR="00F45E1B" w:rsidRPr="00A12F15" w:rsidDel="00E64112">
          <w:rPr>
            <w:rFonts w:ascii="Arial" w:hAnsi="Arial" w:cs="Arial"/>
            <w:sz w:val="20"/>
            <w:vertAlign w:val="subscript"/>
          </w:rPr>
          <w:delText>min</w:delText>
        </w:r>
      </w:del>
    </w:p>
    <w:tbl>
      <w:tblPr>
        <w:tblW w:w="0" w:type="auto"/>
        <w:tblInd w:w="56" w:type="dxa"/>
        <w:tblLayout w:type="fixed"/>
        <w:tblCellMar>
          <w:left w:w="56" w:type="dxa"/>
          <w:right w:w="56" w:type="dxa"/>
        </w:tblCellMar>
        <w:tblLook w:val="0000"/>
      </w:tblPr>
      <w:tblGrid>
        <w:gridCol w:w="1202"/>
        <w:gridCol w:w="943"/>
        <w:gridCol w:w="855"/>
        <w:gridCol w:w="1380"/>
        <w:gridCol w:w="1464"/>
        <w:gridCol w:w="1291"/>
        <w:gridCol w:w="1029"/>
      </w:tblGrid>
      <w:tr w:rsidR="00353435" w:rsidRPr="00A12F15" w:rsidTr="00353435">
        <w:tc>
          <w:tcPr>
            <w:tcW w:w="1202" w:type="dxa"/>
            <w:tcBorders>
              <w:top w:val="double" w:sz="7" w:space="0" w:color="auto"/>
              <w:left w:val="double" w:sz="7" w:space="0" w:color="auto"/>
            </w:tcBorders>
          </w:tcPr>
          <w:p w:rsidR="00353435" w:rsidRPr="00A12F15" w:rsidRDefault="00FC47BA" w:rsidP="00353435">
            <w:pPr>
              <w:tabs>
                <w:tab w:val="center" w:pos="574"/>
              </w:tabs>
              <w:suppressAutoHyphens/>
              <w:rPr>
                <w:rFonts w:ascii="Arial" w:hAnsi="Arial" w:cs="Arial"/>
                <w:sz w:val="20"/>
              </w:rPr>
            </w:pPr>
            <w:r w:rsidRPr="00A12F15">
              <w:rPr>
                <w:rFonts w:ascii="Arial" w:hAnsi="Arial" w:cs="Arial"/>
                <w:sz w:val="20"/>
              </w:rPr>
              <w:fldChar w:fldCharType="begin"/>
            </w:r>
            <w:r w:rsidR="00353435" w:rsidRPr="00A12F15">
              <w:rPr>
                <w:rFonts w:ascii="Arial" w:hAnsi="Arial" w:cs="Arial"/>
                <w:sz w:val="20"/>
              </w:rPr>
              <w:instrText xml:space="preserve">PRIVATE </w:instrText>
            </w:r>
            <w:r w:rsidRPr="00A12F15">
              <w:rPr>
                <w:rFonts w:ascii="Arial" w:hAnsi="Arial" w:cs="Arial"/>
                <w:sz w:val="20"/>
              </w:rPr>
              <w:fldChar w:fldCharType="end"/>
            </w:r>
            <w:r w:rsidR="00353435" w:rsidRPr="00A12F15">
              <w:rPr>
                <w:rFonts w:ascii="Arial" w:hAnsi="Arial" w:cs="Arial"/>
                <w:sz w:val="20"/>
              </w:rPr>
              <w:tab/>
              <w:t>Q</w:t>
            </w:r>
          </w:p>
          <w:p w:rsidR="00353435" w:rsidRPr="00A12F15" w:rsidRDefault="00353435" w:rsidP="00353435">
            <w:pPr>
              <w:tabs>
                <w:tab w:val="left" w:pos="-720"/>
                <w:tab w:val="left" w:pos="0"/>
                <w:tab w:val="left" w:pos="259"/>
                <w:tab w:val="left" w:pos="604"/>
                <w:tab w:val="left" w:pos="816"/>
                <w:tab w:val="left" w:pos="1440"/>
              </w:tabs>
              <w:suppressAutoHyphens/>
              <w:rPr>
                <w:rFonts w:ascii="Arial" w:hAnsi="Arial" w:cs="Arial"/>
                <w:sz w:val="20"/>
              </w:rPr>
            </w:pPr>
          </w:p>
          <w:p w:rsidR="00353435" w:rsidRPr="00A12F15" w:rsidRDefault="00353435" w:rsidP="00353435">
            <w:pPr>
              <w:tabs>
                <w:tab w:val="left" w:pos="-720"/>
                <w:tab w:val="left" w:pos="0"/>
                <w:tab w:val="left" w:pos="259"/>
                <w:tab w:val="left" w:pos="604"/>
                <w:tab w:val="left" w:pos="816"/>
                <w:tab w:val="left" w:pos="1440"/>
              </w:tabs>
              <w:suppressAutoHyphens/>
              <w:rPr>
                <w:rFonts w:ascii="Arial" w:hAnsi="Arial" w:cs="Arial"/>
                <w:sz w:val="20"/>
              </w:rPr>
            </w:pPr>
          </w:p>
          <w:p w:rsidR="00353435" w:rsidRPr="00A12F15" w:rsidRDefault="00353435" w:rsidP="00353435">
            <w:pPr>
              <w:tabs>
                <w:tab w:val="center" w:pos="574"/>
              </w:tabs>
              <w:suppressAutoHyphens/>
              <w:spacing w:after="56"/>
              <w:rPr>
                <w:rFonts w:ascii="Arial" w:hAnsi="Arial" w:cs="Arial"/>
                <w:sz w:val="20"/>
              </w:rPr>
            </w:pPr>
            <w:r w:rsidRPr="00A12F15">
              <w:rPr>
                <w:rFonts w:ascii="Arial" w:hAnsi="Arial" w:cs="Arial"/>
                <w:sz w:val="20"/>
              </w:rPr>
              <w:tab/>
              <w:t>(  /h)</w:t>
            </w:r>
          </w:p>
        </w:tc>
        <w:tc>
          <w:tcPr>
            <w:tcW w:w="943" w:type="dxa"/>
            <w:tcBorders>
              <w:top w:val="double" w:sz="7" w:space="0" w:color="auto"/>
              <w:left w:val="single" w:sz="7" w:space="0" w:color="auto"/>
            </w:tcBorders>
          </w:tcPr>
          <w:p w:rsidR="00353435" w:rsidRPr="00A12F15" w:rsidRDefault="00353435" w:rsidP="00353435">
            <w:pPr>
              <w:tabs>
                <w:tab w:val="center" w:pos="425"/>
              </w:tabs>
              <w:suppressAutoHyphens/>
              <w:rPr>
                <w:rFonts w:ascii="Arial" w:hAnsi="Arial" w:cs="Arial"/>
                <w:sz w:val="20"/>
              </w:rPr>
            </w:pPr>
            <w:r w:rsidRPr="00A12F15">
              <w:rPr>
                <w:rFonts w:ascii="Arial" w:hAnsi="Arial" w:cs="Arial"/>
                <w:sz w:val="20"/>
              </w:rPr>
              <w:tab/>
            </w:r>
            <w:r w:rsidR="00AB7BBD" w:rsidRPr="00A12F15">
              <w:rPr>
                <w:rFonts w:ascii="Arial" w:hAnsi="Arial" w:cs="Arial"/>
                <w:sz w:val="20"/>
              </w:rPr>
              <w:t>Load L</w:t>
            </w:r>
          </w:p>
          <w:p w:rsidR="00353435" w:rsidRPr="00A12F15" w:rsidRDefault="00353435" w:rsidP="00353435">
            <w:pPr>
              <w:tabs>
                <w:tab w:val="left" w:pos="-720"/>
                <w:tab w:val="left" w:pos="0"/>
                <w:tab w:val="left" w:pos="259"/>
                <w:tab w:val="left" w:pos="604"/>
                <w:tab w:val="left" w:pos="816"/>
                <w:tab w:val="left" w:pos="1440"/>
              </w:tabs>
              <w:suppressAutoHyphens/>
              <w:rPr>
                <w:rFonts w:ascii="Arial" w:hAnsi="Arial" w:cs="Arial"/>
                <w:sz w:val="20"/>
              </w:rPr>
            </w:pPr>
          </w:p>
          <w:p w:rsidR="00353435" w:rsidRPr="00A12F15" w:rsidRDefault="00353435" w:rsidP="00353435">
            <w:pPr>
              <w:tabs>
                <w:tab w:val="left" w:pos="-720"/>
                <w:tab w:val="left" w:pos="0"/>
                <w:tab w:val="left" w:pos="259"/>
                <w:tab w:val="left" w:pos="604"/>
                <w:tab w:val="left" w:pos="816"/>
                <w:tab w:val="left" w:pos="1440"/>
              </w:tabs>
              <w:suppressAutoHyphens/>
              <w:rPr>
                <w:rFonts w:ascii="Arial" w:hAnsi="Arial" w:cs="Arial"/>
                <w:sz w:val="20"/>
              </w:rPr>
            </w:pPr>
          </w:p>
          <w:p w:rsidR="00353435" w:rsidRPr="00A12F15" w:rsidRDefault="00353435" w:rsidP="00353435">
            <w:pPr>
              <w:tabs>
                <w:tab w:val="center" w:pos="425"/>
              </w:tabs>
              <w:suppressAutoHyphens/>
              <w:spacing w:after="56"/>
              <w:rPr>
                <w:rFonts w:ascii="Arial" w:hAnsi="Arial" w:cs="Arial"/>
                <w:sz w:val="20"/>
              </w:rPr>
            </w:pPr>
            <w:r w:rsidRPr="00A12F15">
              <w:rPr>
                <w:rFonts w:ascii="Arial" w:hAnsi="Arial" w:cs="Arial"/>
                <w:sz w:val="20"/>
              </w:rPr>
              <w:tab/>
              <w:t>(   )</w:t>
            </w:r>
          </w:p>
        </w:tc>
        <w:tc>
          <w:tcPr>
            <w:tcW w:w="855" w:type="dxa"/>
            <w:tcBorders>
              <w:top w:val="double" w:sz="7" w:space="0" w:color="auto"/>
              <w:left w:val="single" w:sz="7" w:space="0" w:color="auto"/>
            </w:tcBorders>
          </w:tcPr>
          <w:p w:rsidR="00353435" w:rsidRPr="00A12F15" w:rsidRDefault="00353435" w:rsidP="00353435">
            <w:pPr>
              <w:tabs>
                <w:tab w:val="center" w:pos="381"/>
              </w:tabs>
              <w:suppressAutoHyphens/>
              <w:spacing w:after="56"/>
              <w:rPr>
                <w:rFonts w:ascii="Arial" w:hAnsi="Arial" w:cs="Arial"/>
                <w:sz w:val="20"/>
              </w:rPr>
            </w:pPr>
            <w:r w:rsidRPr="00A12F15">
              <w:rPr>
                <w:rFonts w:ascii="Arial" w:hAnsi="Arial" w:cs="Arial"/>
                <w:sz w:val="20"/>
              </w:rPr>
              <w:tab/>
              <w:t>Pulses</w:t>
            </w:r>
          </w:p>
          <w:p w:rsidR="008E4109" w:rsidRPr="00A12F15" w:rsidRDefault="008E4109" w:rsidP="008E4109">
            <w:pPr>
              <w:tabs>
                <w:tab w:val="center" w:pos="381"/>
              </w:tabs>
              <w:suppressAutoHyphens/>
              <w:spacing w:after="56"/>
              <w:jc w:val="center"/>
              <w:rPr>
                <w:rFonts w:ascii="Arial" w:hAnsi="Arial" w:cs="Arial"/>
                <w:sz w:val="20"/>
              </w:rPr>
            </w:pPr>
            <w:r w:rsidRPr="00A12F15">
              <w:rPr>
                <w:rFonts w:ascii="Arial" w:hAnsi="Arial" w:cs="Arial"/>
                <w:sz w:val="20"/>
              </w:rPr>
              <w:t>(*)</w:t>
            </w:r>
          </w:p>
        </w:tc>
        <w:tc>
          <w:tcPr>
            <w:tcW w:w="1380" w:type="dxa"/>
            <w:tcBorders>
              <w:top w:val="double" w:sz="7" w:space="0" w:color="auto"/>
              <w:left w:val="single" w:sz="7" w:space="0" w:color="auto"/>
            </w:tcBorders>
          </w:tcPr>
          <w:p w:rsidR="00353435" w:rsidRPr="00A12F15" w:rsidRDefault="00353435" w:rsidP="00353435">
            <w:pPr>
              <w:tabs>
                <w:tab w:val="center" w:pos="644"/>
              </w:tabs>
              <w:suppressAutoHyphens/>
              <w:rPr>
                <w:rFonts w:ascii="Arial" w:hAnsi="Arial" w:cs="Arial"/>
                <w:sz w:val="20"/>
              </w:rPr>
            </w:pPr>
            <w:r w:rsidRPr="00A12F15">
              <w:rPr>
                <w:rFonts w:ascii="Arial" w:hAnsi="Arial" w:cs="Arial"/>
                <w:sz w:val="20"/>
              </w:rPr>
              <w:tab/>
              <w:t>Calculated</w:t>
            </w:r>
          </w:p>
          <w:p w:rsidR="00353435" w:rsidRPr="00A12F15" w:rsidRDefault="00353435" w:rsidP="00353435">
            <w:pPr>
              <w:tabs>
                <w:tab w:val="center" w:pos="644"/>
              </w:tabs>
              <w:suppressAutoHyphens/>
              <w:rPr>
                <w:rFonts w:ascii="Arial" w:hAnsi="Arial" w:cs="Arial"/>
                <w:sz w:val="20"/>
              </w:rPr>
            </w:pPr>
            <w:r w:rsidRPr="00A12F15">
              <w:rPr>
                <w:rFonts w:ascii="Arial" w:hAnsi="Arial" w:cs="Arial"/>
                <w:sz w:val="20"/>
              </w:rPr>
              <w:tab/>
            </w:r>
            <w:proofErr w:type="spellStart"/>
            <w:r w:rsidRPr="00A12F15">
              <w:rPr>
                <w:rFonts w:ascii="Arial" w:hAnsi="Arial" w:cs="Arial"/>
                <w:sz w:val="20"/>
              </w:rPr>
              <w:t>totalization</w:t>
            </w:r>
            <w:proofErr w:type="spellEnd"/>
          </w:p>
          <w:p w:rsidR="00353435" w:rsidRPr="00A12F15" w:rsidRDefault="00353435" w:rsidP="00353435">
            <w:pPr>
              <w:tabs>
                <w:tab w:val="center" w:pos="644"/>
              </w:tabs>
              <w:suppressAutoHyphens/>
              <w:rPr>
                <w:rFonts w:ascii="Arial" w:hAnsi="Arial" w:cs="Arial"/>
                <w:sz w:val="20"/>
              </w:rPr>
            </w:pPr>
            <w:r w:rsidRPr="00A12F15">
              <w:rPr>
                <w:rFonts w:ascii="Arial" w:hAnsi="Arial" w:cs="Arial"/>
                <w:sz w:val="20"/>
              </w:rPr>
              <w:tab/>
              <w:t>T</w:t>
            </w:r>
            <w:r w:rsidR="008E4109" w:rsidRPr="00A12F15">
              <w:rPr>
                <w:rFonts w:ascii="Arial" w:hAnsi="Arial" w:cs="Arial"/>
                <w:sz w:val="20"/>
              </w:rPr>
              <w:t>(**)</w:t>
            </w:r>
          </w:p>
          <w:p w:rsidR="00353435" w:rsidRPr="00A12F15" w:rsidRDefault="00353435" w:rsidP="00353435">
            <w:pPr>
              <w:tabs>
                <w:tab w:val="center" w:pos="644"/>
              </w:tabs>
              <w:suppressAutoHyphens/>
              <w:spacing w:after="56"/>
              <w:rPr>
                <w:rFonts w:ascii="Arial" w:hAnsi="Arial" w:cs="Arial"/>
                <w:sz w:val="20"/>
              </w:rPr>
            </w:pPr>
            <w:r w:rsidRPr="00A12F15">
              <w:rPr>
                <w:rFonts w:ascii="Arial" w:hAnsi="Arial" w:cs="Arial"/>
                <w:sz w:val="20"/>
              </w:rPr>
              <w:tab/>
              <w:t>(   )</w:t>
            </w:r>
          </w:p>
        </w:tc>
        <w:tc>
          <w:tcPr>
            <w:tcW w:w="1464" w:type="dxa"/>
            <w:tcBorders>
              <w:top w:val="double" w:sz="7" w:space="0" w:color="auto"/>
              <w:left w:val="single" w:sz="7" w:space="0" w:color="auto"/>
            </w:tcBorders>
          </w:tcPr>
          <w:p w:rsidR="00353435" w:rsidRPr="00A12F15" w:rsidRDefault="00353435" w:rsidP="00353435">
            <w:pPr>
              <w:tabs>
                <w:tab w:val="center" w:pos="686"/>
              </w:tabs>
              <w:suppressAutoHyphens/>
              <w:rPr>
                <w:rFonts w:ascii="Arial" w:hAnsi="Arial" w:cs="Arial"/>
                <w:sz w:val="20"/>
              </w:rPr>
            </w:pPr>
            <w:r w:rsidRPr="00A12F15">
              <w:rPr>
                <w:rFonts w:ascii="Arial" w:hAnsi="Arial" w:cs="Arial"/>
                <w:sz w:val="20"/>
              </w:rPr>
              <w:tab/>
              <w:t>Indicated</w:t>
            </w:r>
          </w:p>
          <w:p w:rsidR="00353435" w:rsidRPr="00A12F15" w:rsidRDefault="00353435" w:rsidP="00353435">
            <w:pPr>
              <w:tabs>
                <w:tab w:val="center" w:pos="686"/>
              </w:tabs>
              <w:suppressAutoHyphens/>
              <w:rPr>
                <w:rFonts w:ascii="Arial" w:hAnsi="Arial" w:cs="Arial"/>
                <w:sz w:val="20"/>
              </w:rPr>
            </w:pPr>
            <w:r w:rsidRPr="00A12F15">
              <w:rPr>
                <w:rFonts w:ascii="Arial" w:hAnsi="Arial" w:cs="Arial"/>
                <w:sz w:val="20"/>
              </w:rPr>
              <w:tab/>
            </w:r>
            <w:proofErr w:type="spellStart"/>
            <w:r w:rsidRPr="00A12F15">
              <w:rPr>
                <w:rFonts w:ascii="Arial" w:hAnsi="Arial" w:cs="Arial"/>
                <w:sz w:val="20"/>
              </w:rPr>
              <w:t>totalization</w:t>
            </w:r>
            <w:proofErr w:type="spellEnd"/>
          </w:p>
          <w:p w:rsidR="00353435" w:rsidRPr="00A12F15" w:rsidRDefault="00353435" w:rsidP="00353435">
            <w:pPr>
              <w:tabs>
                <w:tab w:val="center" w:pos="686"/>
              </w:tabs>
              <w:suppressAutoHyphens/>
              <w:rPr>
                <w:rFonts w:ascii="Arial" w:hAnsi="Arial" w:cs="Arial"/>
                <w:sz w:val="20"/>
              </w:rPr>
            </w:pPr>
            <w:r w:rsidRPr="00A12F15">
              <w:rPr>
                <w:rFonts w:ascii="Arial" w:hAnsi="Arial" w:cs="Arial"/>
                <w:sz w:val="20"/>
              </w:rPr>
              <w:tab/>
              <w:t>I</w:t>
            </w:r>
          </w:p>
          <w:p w:rsidR="00353435" w:rsidRPr="00A12F15" w:rsidRDefault="00353435" w:rsidP="00353435">
            <w:pPr>
              <w:tabs>
                <w:tab w:val="center" w:pos="686"/>
              </w:tabs>
              <w:suppressAutoHyphens/>
              <w:spacing w:after="56"/>
              <w:rPr>
                <w:rFonts w:ascii="Arial" w:hAnsi="Arial" w:cs="Arial"/>
                <w:sz w:val="20"/>
              </w:rPr>
            </w:pPr>
            <w:r w:rsidRPr="00A12F15">
              <w:rPr>
                <w:rFonts w:ascii="Arial" w:hAnsi="Arial" w:cs="Arial"/>
                <w:sz w:val="20"/>
              </w:rPr>
              <w:tab/>
              <w:t>(    )</w:t>
            </w:r>
          </w:p>
        </w:tc>
        <w:tc>
          <w:tcPr>
            <w:tcW w:w="1291" w:type="dxa"/>
            <w:tcBorders>
              <w:top w:val="double" w:sz="7" w:space="0" w:color="auto"/>
              <w:left w:val="single" w:sz="7" w:space="0" w:color="auto"/>
            </w:tcBorders>
          </w:tcPr>
          <w:p w:rsidR="00353435" w:rsidRPr="00A12F15" w:rsidRDefault="00353435" w:rsidP="00353435">
            <w:pPr>
              <w:tabs>
                <w:tab w:val="center" w:pos="600"/>
              </w:tabs>
              <w:suppressAutoHyphens/>
              <w:rPr>
                <w:rFonts w:ascii="Arial" w:hAnsi="Arial" w:cs="Arial"/>
                <w:sz w:val="20"/>
              </w:rPr>
            </w:pPr>
            <w:r w:rsidRPr="00A12F15">
              <w:rPr>
                <w:rFonts w:ascii="Arial" w:hAnsi="Arial" w:cs="Arial"/>
                <w:sz w:val="20"/>
              </w:rPr>
              <w:tab/>
              <w:t>Difference</w:t>
            </w:r>
          </w:p>
          <w:p w:rsidR="00353435" w:rsidRPr="00A12F15" w:rsidRDefault="00353435" w:rsidP="00353435">
            <w:pPr>
              <w:tabs>
                <w:tab w:val="center" w:pos="600"/>
              </w:tabs>
              <w:suppressAutoHyphens/>
              <w:rPr>
                <w:rFonts w:ascii="Arial" w:hAnsi="Arial" w:cs="Arial"/>
                <w:sz w:val="20"/>
              </w:rPr>
            </w:pPr>
            <w:r w:rsidRPr="00A12F15">
              <w:rPr>
                <w:rFonts w:ascii="Arial" w:hAnsi="Arial" w:cs="Arial"/>
                <w:sz w:val="20"/>
              </w:rPr>
              <w:tab/>
              <w:t>I - T</w:t>
            </w:r>
          </w:p>
          <w:p w:rsidR="00353435" w:rsidRPr="00A12F15" w:rsidRDefault="00353435" w:rsidP="00353435">
            <w:pPr>
              <w:tabs>
                <w:tab w:val="left" w:pos="-720"/>
                <w:tab w:val="left" w:pos="0"/>
                <w:tab w:val="left" w:pos="259"/>
                <w:tab w:val="left" w:pos="604"/>
                <w:tab w:val="left" w:pos="816"/>
                <w:tab w:val="left" w:pos="1440"/>
              </w:tabs>
              <w:suppressAutoHyphens/>
              <w:rPr>
                <w:rFonts w:ascii="Arial" w:hAnsi="Arial" w:cs="Arial"/>
                <w:sz w:val="20"/>
              </w:rPr>
            </w:pPr>
          </w:p>
          <w:p w:rsidR="00353435" w:rsidRPr="00A12F15" w:rsidRDefault="00353435" w:rsidP="00353435">
            <w:pPr>
              <w:tabs>
                <w:tab w:val="center" w:pos="600"/>
              </w:tabs>
              <w:suppressAutoHyphens/>
              <w:spacing w:after="56"/>
              <w:rPr>
                <w:rFonts w:ascii="Arial" w:hAnsi="Arial" w:cs="Arial"/>
                <w:sz w:val="20"/>
              </w:rPr>
            </w:pPr>
            <w:r w:rsidRPr="00A12F15">
              <w:rPr>
                <w:rFonts w:ascii="Arial" w:hAnsi="Arial" w:cs="Arial"/>
                <w:sz w:val="20"/>
              </w:rPr>
              <w:tab/>
              <w:t>(    )</w:t>
            </w:r>
          </w:p>
        </w:tc>
        <w:tc>
          <w:tcPr>
            <w:tcW w:w="1029" w:type="dxa"/>
            <w:tcBorders>
              <w:top w:val="double" w:sz="7" w:space="0" w:color="auto"/>
              <w:left w:val="single" w:sz="7" w:space="0" w:color="auto"/>
              <w:right w:val="double" w:sz="7" w:space="0" w:color="auto"/>
            </w:tcBorders>
          </w:tcPr>
          <w:p w:rsidR="00353435" w:rsidRPr="00A12F15" w:rsidRDefault="00353435" w:rsidP="008E4109">
            <w:pPr>
              <w:tabs>
                <w:tab w:val="center" w:pos="441"/>
              </w:tabs>
              <w:suppressAutoHyphens/>
              <w:rPr>
                <w:rFonts w:ascii="Arial" w:hAnsi="Arial" w:cs="Arial"/>
                <w:sz w:val="20"/>
              </w:rPr>
            </w:pPr>
            <w:r w:rsidRPr="00A12F15">
              <w:rPr>
                <w:rFonts w:ascii="Arial" w:hAnsi="Arial" w:cs="Arial"/>
                <w:sz w:val="20"/>
              </w:rPr>
              <w:tab/>
              <w:t>E</w:t>
            </w:r>
            <w:r w:rsidR="008E4109" w:rsidRPr="00A12F15">
              <w:rPr>
                <w:rFonts w:ascii="Arial" w:hAnsi="Arial" w:cs="Arial"/>
                <w:sz w:val="20"/>
              </w:rPr>
              <w:t xml:space="preserve"> </w:t>
            </w:r>
            <w:r w:rsidRPr="00A12F15">
              <w:rPr>
                <w:rFonts w:ascii="Arial" w:hAnsi="Arial" w:cs="Arial"/>
                <w:sz w:val="20"/>
              </w:rPr>
              <w:t>%</w:t>
            </w:r>
            <w:r w:rsidR="008E4109" w:rsidRPr="00A12F15">
              <w:rPr>
                <w:rFonts w:ascii="Arial" w:hAnsi="Arial" w:cs="Arial"/>
                <w:sz w:val="20"/>
              </w:rPr>
              <w:t>(***)</w:t>
            </w:r>
          </w:p>
        </w:tc>
      </w:tr>
      <w:tr w:rsidR="00353435" w:rsidRPr="00A12F15" w:rsidTr="00353435">
        <w:tc>
          <w:tcPr>
            <w:tcW w:w="1202" w:type="dxa"/>
            <w:tcBorders>
              <w:top w:val="single" w:sz="7" w:space="0" w:color="auto"/>
              <w:left w:val="double" w:sz="7" w:space="0" w:color="auto"/>
              <w:bottom w:val="double" w:sz="7" w:space="0" w:color="auto"/>
            </w:tcBorders>
          </w:tcPr>
          <w:p w:rsidR="00353435" w:rsidRPr="00A12F15" w:rsidRDefault="00353435" w:rsidP="00353435">
            <w:pPr>
              <w:tabs>
                <w:tab w:val="center" w:pos="574"/>
              </w:tabs>
              <w:suppressAutoHyphens/>
              <w:spacing w:after="56"/>
              <w:rPr>
                <w:rFonts w:ascii="Arial" w:hAnsi="Arial" w:cs="Arial"/>
                <w:sz w:val="20"/>
              </w:rPr>
            </w:pPr>
            <w:r w:rsidRPr="00A12F15">
              <w:rPr>
                <w:rFonts w:ascii="Arial" w:hAnsi="Arial" w:cs="Arial"/>
                <w:sz w:val="20"/>
              </w:rPr>
              <w:tab/>
            </w:r>
            <w:proofErr w:type="spellStart"/>
            <w:r w:rsidRPr="00A12F15">
              <w:rPr>
                <w:rFonts w:ascii="Arial" w:hAnsi="Arial" w:cs="Arial"/>
                <w:sz w:val="20"/>
              </w:rPr>
              <w:t>Q</w:t>
            </w:r>
            <w:r w:rsidRPr="00A12F15">
              <w:rPr>
                <w:rFonts w:ascii="Arial" w:hAnsi="Arial" w:cs="Arial"/>
                <w:sz w:val="20"/>
                <w:vertAlign w:val="subscript"/>
              </w:rPr>
              <w:t>max</w:t>
            </w:r>
            <w:proofErr w:type="spellEnd"/>
            <w:r w:rsidRPr="00A12F15">
              <w:rPr>
                <w:rFonts w:ascii="Arial" w:hAnsi="Arial" w:cs="Arial"/>
                <w:sz w:val="20"/>
              </w:rPr>
              <w:t xml:space="preserve"> </w:t>
            </w:r>
          </w:p>
        </w:tc>
        <w:tc>
          <w:tcPr>
            <w:tcW w:w="943" w:type="dxa"/>
            <w:tcBorders>
              <w:top w:val="single" w:sz="7" w:space="0" w:color="auto"/>
              <w:left w:val="single" w:sz="7" w:space="0" w:color="auto"/>
              <w:bottom w:val="double" w:sz="7" w:space="0" w:color="auto"/>
            </w:tcBorders>
          </w:tcPr>
          <w:p w:rsidR="00353435" w:rsidRPr="00A12F15" w:rsidRDefault="00353435" w:rsidP="0035343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855" w:type="dxa"/>
            <w:tcBorders>
              <w:top w:val="single" w:sz="7" w:space="0" w:color="auto"/>
              <w:left w:val="single" w:sz="7" w:space="0" w:color="auto"/>
              <w:bottom w:val="double" w:sz="7" w:space="0" w:color="auto"/>
            </w:tcBorders>
          </w:tcPr>
          <w:p w:rsidR="00353435" w:rsidRPr="00A12F15" w:rsidRDefault="00353435" w:rsidP="0035343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380" w:type="dxa"/>
            <w:tcBorders>
              <w:top w:val="single" w:sz="7" w:space="0" w:color="auto"/>
              <w:left w:val="single" w:sz="7" w:space="0" w:color="auto"/>
              <w:bottom w:val="double" w:sz="7" w:space="0" w:color="auto"/>
            </w:tcBorders>
          </w:tcPr>
          <w:p w:rsidR="00353435" w:rsidRPr="00A12F15" w:rsidRDefault="00353435" w:rsidP="0035343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64" w:type="dxa"/>
            <w:tcBorders>
              <w:top w:val="single" w:sz="7" w:space="0" w:color="auto"/>
              <w:left w:val="single" w:sz="7" w:space="0" w:color="auto"/>
              <w:bottom w:val="double" w:sz="7" w:space="0" w:color="auto"/>
            </w:tcBorders>
          </w:tcPr>
          <w:p w:rsidR="00353435" w:rsidRPr="00A12F15" w:rsidRDefault="00353435" w:rsidP="0035343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91" w:type="dxa"/>
            <w:tcBorders>
              <w:top w:val="single" w:sz="7" w:space="0" w:color="auto"/>
              <w:left w:val="single" w:sz="7" w:space="0" w:color="auto"/>
              <w:bottom w:val="double" w:sz="7" w:space="0" w:color="auto"/>
            </w:tcBorders>
          </w:tcPr>
          <w:p w:rsidR="00353435" w:rsidRPr="00A12F15" w:rsidRDefault="00353435" w:rsidP="0035343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29" w:type="dxa"/>
            <w:tcBorders>
              <w:top w:val="single" w:sz="7" w:space="0" w:color="auto"/>
              <w:left w:val="single" w:sz="7" w:space="0" w:color="auto"/>
              <w:bottom w:val="double" w:sz="7" w:space="0" w:color="auto"/>
              <w:right w:val="double" w:sz="7" w:space="0" w:color="auto"/>
            </w:tcBorders>
          </w:tcPr>
          <w:p w:rsidR="00353435" w:rsidRPr="00A12F15" w:rsidRDefault="00353435" w:rsidP="00353435">
            <w:pPr>
              <w:tabs>
                <w:tab w:val="left" w:pos="-720"/>
                <w:tab w:val="left" w:pos="0"/>
                <w:tab w:val="left" w:pos="259"/>
                <w:tab w:val="left" w:pos="604"/>
                <w:tab w:val="left" w:pos="816"/>
                <w:tab w:val="left" w:pos="1440"/>
              </w:tabs>
              <w:suppressAutoHyphens/>
              <w:spacing w:after="56"/>
              <w:rPr>
                <w:rFonts w:ascii="Arial" w:hAnsi="Arial" w:cs="Arial"/>
                <w:sz w:val="20"/>
              </w:rPr>
            </w:pPr>
          </w:p>
        </w:tc>
      </w:tr>
    </w:tbl>
    <w:p w:rsidR="00FA47B7" w:rsidRDefault="00AB5228" w:rsidP="00353435">
      <w:pPr>
        <w:tabs>
          <w:tab w:val="left" w:pos="-720"/>
          <w:tab w:val="left" w:pos="0"/>
          <w:tab w:val="left" w:pos="259"/>
          <w:tab w:val="left" w:pos="604"/>
          <w:tab w:val="left" w:pos="816"/>
          <w:tab w:val="left" w:pos="1440"/>
        </w:tabs>
        <w:suppressAutoHyphens/>
        <w:jc w:val="both"/>
        <w:rPr>
          <w:rFonts w:ascii="Arial" w:hAnsi="Arial" w:cs="Arial"/>
          <w:sz w:val="20"/>
        </w:rPr>
      </w:pPr>
      <w:r w:rsidRPr="00E72EF8">
        <w:rPr>
          <w:rFonts w:ascii="Arial" w:hAnsi="Arial" w:cs="Arial"/>
          <w:sz w:val="20"/>
        </w:rPr>
        <w:br w:type="page"/>
      </w:r>
    </w:p>
    <w:p w:rsidR="00353435" w:rsidRPr="00A12F15" w:rsidRDefault="00353435" w:rsidP="00353435">
      <w:pPr>
        <w:tabs>
          <w:tab w:val="left" w:pos="-720"/>
          <w:tab w:val="left" w:pos="0"/>
          <w:tab w:val="left" w:pos="259"/>
          <w:tab w:val="left" w:pos="604"/>
          <w:tab w:val="left" w:pos="816"/>
          <w:tab w:val="left" w:pos="1440"/>
        </w:tabs>
        <w:suppressAutoHyphens/>
        <w:jc w:val="both"/>
        <w:rPr>
          <w:rFonts w:ascii="Arial" w:hAnsi="Arial" w:cs="Arial"/>
          <w:sz w:val="20"/>
          <w:lang w:val="fr-BE"/>
        </w:rPr>
      </w:pPr>
      <w:r w:rsidRPr="00A12F15">
        <w:rPr>
          <w:rFonts w:ascii="Arial" w:hAnsi="Arial" w:cs="Arial"/>
          <w:sz w:val="20"/>
          <w:lang w:val="fr-BE"/>
        </w:rPr>
        <w:t>1.5.4</w:t>
      </w:r>
      <w:r w:rsidR="00043768" w:rsidRPr="00A12F15">
        <w:rPr>
          <w:rFonts w:ascii="Arial" w:hAnsi="Arial" w:cs="Arial"/>
          <w:sz w:val="20"/>
          <w:lang w:val="fr-BE"/>
        </w:rPr>
        <w:t>.2</w:t>
      </w:r>
      <w:r w:rsidRPr="00A12F15">
        <w:rPr>
          <w:rFonts w:ascii="Arial" w:hAnsi="Arial" w:cs="Arial"/>
          <w:sz w:val="20"/>
          <w:lang w:val="fr-BE"/>
        </w:rPr>
        <w:tab/>
      </w:r>
      <w:r w:rsidR="00AF118D">
        <w:rPr>
          <w:rFonts w:ascii="Arial" w:hAnsi="Arial" w:cs="Arial"/>
          <w:sz w:val="20"/>
          <w:lang w:val="fr-BE"/>
        </w:rPr>
        <w:t>DC m</w:t>
      </w:r>
      <w:r w:rsidR="00AF118D" w:rsidRPr="00A12F15">
        <w:rPr>
          <w:rFonts w:ascii="Arial" w:hAnsi="Arial" w:cs="Arial"/>
          <w:sz w:val="20"/>
          <w:lang w:val="fr-BE"/>
        </w:rPr>
        <w:t xml:space="preserve">ains </w:t>
      </w:r>
      <w:r w:rsidR="00C1442F" w:rsidRPr="00A12F15">
        <w:rPr>
          <w:rFonts w:ascii="Arial" w:hAnsi="Arial" w:cs="Arial"/>
          <w:sz w:val="20"/>
          <w:lang w:val="fr-BE"/>
        </w:rPr>
        <w:t>voltage variation</w:t>
      </w:r>
      <w:r w:rsidRPr="00A12F15">
        <w:rPr>
          <w:rFonts w:ascii="Arial" w:hAnsi="Arial" w:cs="Arial"/>
          <w:sz w:val="20"/>
          <w:lang w:val="fr-BE"/>
        </w:rPr>
        <w:t xml:space="preserve"> (</w:t>
      </w:r>
      <w:proofErr w:type="spellStart"/>
      <w:r w:rsidRPr="00A12F15">
        <w:rPr>
          <w:rFonts w:ascii="Arial" w:hAnsi="Arial" w:cs="Arial"/>
          <w:sz w:val="20"/>
          <w:lang w:val="fr-BE"/>
        </w:rPr>
        <w:t>continued</w:t>
      </w:r>
      <w:proofErr w:type="spellEnd"/>
      <w:r w:rsidRPr="00A12F15">
        <w:rPr>
          <w:rFonts w:ascii="Arial" w:hAnsi="Arial" w:cs="Arial"/>
          <w:sz w:val="20"/>
          <w:lang w:val="fr-BE"/>
        </w:rPr>
        <w:t>)</w:t>
      </w:r>
    </w:p>
    <w:p w:rsidR="00353435" w:rsidRPr="00A12F15" w:rsidRDefault="00353435" w:rsidP="00353435">
      <w:pPr>
        <w:tabs>
          <w:tab w:val="left" w:pos="-720"/>
          <w:tab w:val="left" w:pos="0"/>
          <w:tab w:val="left" w:pos="259"/>
          <w:tab w:val="left" w:pos="604"/>
          <w:tab w:val="left" w:pos="816"/>
          <w:tab w:val="left" w:pos="1440"/>
        </w:tabs>
        <w:suppressAutoHyphens/>
        <w:jc w:val="both"/>
        <w:rPr>
          <w:rFonts w:ascii="Arial" w:hAnsi="Arial" w:cs="Arial"/>
          <w:sz w:val="20"/>
          <w:lang w:val="fr-BE"/>
        </w:rPr>
      </w:pPr>
    </w:p>
    <w:p w:rsidR="00353435" w:rsidRPr="00A12F15" w:rsidRDefault="00353435" w:rsidP="00353435">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 xml:space="preserve">Test 4 at reference voltage </w:t>
      </w:r>
      <w:r w:rsidRPr="00A12F15">
        <w:rPr>
          <w:rStyle w:val="FootnoteReference"/>
          <w:rFonts w:ascii="Arial" w:hAnsi="Arial" w:cs="Arial"/>
          <w:sz w:val="20"/>
          <w:vertAlign w:val="baseline"/>
        </w:rPr>
        <w:t>(</w:t>
      </w:r>
      <w:r w:rsidRPr="00A12F15">
        <w:rPr>
          <w:rStyle w:val="FootnoteReference"/>
          <w:rFonts w:ascii="Arial" w:hAnsi="Arial" w:cs="Arial"/>
          <w:sz w:val="20"/>
          <w:vertAlign w:val="baseline"/>
        </w:rPr>
        <w:footnoteReference w:customMarkFollows="1" w:id="9"/>
        <w:t>*)</w:t>
      </w:r>
    </w:p>
    <w:p w:rsidR="00353435" w:rsidRPr="00A12F15" w:rsidRDefault="00353435" w:rsidP="00353435">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56" w:type="dxa"/>
        <w:tblLayout w:type="fixed"/>
        <w:tblCellMar>
          <w:left w:w="56" w:type="dxa"/>
          <w:right w:w="56" w:type="dxa"/>
        </w:tblCellMar>
        <w:tblLook w:val="0000"/>
      </w:tblPr>
      <w:tblGrid>
        <w:gridCol w:w="1202"/>
        <w:gridCol w:w="943"/>
        <w:gridCol w:w="855"/>
        <w:gridCol w:w="1380"/>
        <w:gridCol w:w="1464"/>
        <w:gridCol w:w="1291"/>
        <w:gridCol w:w="1029"/>
      </w:tblGrid>
      <w:tr w:rsidR="00353435" w:rsidRPr="00A12F15" w:rsidTr="00353435">
        <w:tc>
          <w:tcPr>
            <w:tcW w:w="1202" w:type="dxa"/>
            <w:tcBorders>
              <w:top w:val="double" w:sz="7" w:space="0" w:color="auto"/>
              <w:left w:val="double" w:sz="7" w:space="0" w:color="auto"/>
            </w:tcBorders>
          </w:tcPr>
          <w:p w:rsidR="00353435" w:rsidRPr="00A12F15" w:rsidRDefault="00FC47BA" w:rsidP="00353435">
            <w:pPr>
              <w:tabs>
                <w:tab w:val="center" w:pos="574"/>
              </w:tabs>
              <w:suppressAutoHyphens/>
              <w:rPr>
                <w:rFonts w:ascii="Arial" w:hAnsi="Arial" w:cs="Arial"/>
                <w:sz w:val="20"/>
              </w:rPr>
            </w:pPr>
            <w:r w:rsidRPr="00A12F15">
              <w:rPr>
                <w:rFonts w:ascii="Arial" w:hAnsi="Arial" w:cs="Arial"/>
                <w:sz w:val="20"/>
              </w:rPr>
              <w:fldChar w:fldCharType="begin"/>
            </w:r>
            <w:r w:rsidR="00353435" w:rsidRPr="00A12F15">
              <w:rPr>
                <w:rFonts w:ascii="Arial" w:hAnsi="Arial" w:cs="Arial"/>
                <w:sz w:val="20"/>
              </w:rPr>
              <w:instrText xml:space="preserve">PRIVATE </w:instrText>
            </w:r>
            <w:r w:rsidRPr="00A12F15">
              <w:rPr>
                <w:rFonts w:ascii="Arial" w:hAnsi="Arial" w:cs="Arial"/>
                <w:sz w:val="20"/>
              </w:rPr>
              <w:fldChar w:fldCharType="end"/>
            </w:r>
            <w:r w:rsidR="00353435" w:rsidRPr="00A12F15">
              <w:rPr>
                <w:rFonts w:ascii="Arial" w:hAnsi="Arial" w:cs="Arial"/>
                <w:sz w:val="20"/>
              </w:rPr>
              <w:tab/>
              <w:t>Q</w:t>
            </w:r>
          </w:p>
          <w:p w:rsidR="00353435" w:rsidRPr="00A12F15" w:rsidRDefault="00353435" w:rsidP="00353435">
            <w:pPr>
              <w:tabs>
                <w:tab w:val="left" w:pos="-720"/>
                <w:tab w:val="left" w:pos="0"/>
                <w:tab w:val="left" w:pos="259"/>
                <w:tab w:val="left" w:pos="604"/>
                <w:tab w:val="left" w:pos="816"/>
                <w:tab w:val="left" w:pos="1440"/>
              </w:tabs>
              <w:suppressAutoHyphens/>
              <w:rPr>
                <w:rFonts w:ascii="Arial" w:hAnsi="Arial" w:cs="Arial"/>
                <w:sz w:val="20"/>
              </w:rPr>
            </w:pPr>
          </w:p>
          <w:p w:rsidR="00353435" w:rsidRPr="00A12F15" w:rsidRDefault="00353435" w:rsidP="00353435">
            <w:pPr>
              <w:tabs>
                <w:tab w:val="left" w:pos="-720"/>
                <w:tab w:val="left" w:pos="0"/>
                <w:tab w:val="left" w:pos="259"/>
                <w:tab w:val="left" w:pos="604"/>
                <w:tab w:val="left" w:pos="816"/>
                <w:tab w:val="left" w:pos="1440"/>
              </w:tabs>
              <w:suppressAutoHyphens/>
              <w:rPr>
                <w:rFonts w:ascii="Arial" w:hAnsi="Arial" w:cs="Arial"/>
                <w:sz w:val="20"/>
              </w:rPr>
            </w:pPr>
          </w:p>
          <w:p w:rsidR="00353435" w:rsidRPr="00A12F15" w:rsidRDefault="00353435" w:rsidP="00353435">
            <w:pPr>
              <w:tabs>
                <w:tab w:val="center" w:pos="574"/>
              </w:tabs>
              <w:suppressAutoHyphens/>
              <w:spacing w:after="56"/>
              <w:rPr>
                <w:rFonts w:ascii="Arial" w:hAnsi="Arial" w:cs="Arial"/>
                <w:sz w:val="20"/>
              </w:rPr>
            </w:pPr>
            <w:r w:rsidRPr="00A12F15">
              <w:rPr>
                <w:rFonts w:ascii="Arial" w:hAnsi="Arial" w:cs="Arial"/>
                <w:sz w:val="20"/>
              </w:rPr>
              <w:tab/>
              <w:t>(  /h)</w:t>
            </w:r>
          </w:p>
        </w:tc>
        <w:tc>
          <w:tcPr>
            <w:tcW w:w="943" w:type="dxa"/>
            <w:tcBorders>
              <w:top w:val="double" w:sz="7" w:space="0" w:color="auto"/>
              <w:left w:val="single" w:sz="7" w:space="0" w:color="auto"/>
            </w:tcBorders>
          </w:tcPr>
          <w:p w:rsidR="00353435" w:rsidRPr="00A12F15" w:rsidRDefault="00353435" w:rsidP="00353435">
            <w:pPr>
              <w:tabs>
                <w:tab w:val="center" w:pos="425"/>
              </w:tabs>
              <w:suppressAutoHyphens/>
              <w:rPr>
                <w:rFonts w:ascii="Arial" w:hAnsi="Arial" w:cs="Arial"/>
                <w:sz w:val="20"/>
              </w:rPr>
            </w:pPr>
            <w:r w:rsidRPr="00A12F15">
              <w:rPr>
                <w:rFonts w:ascii="Arial" w:hAnsi="Arial" w:cs="Arial"/>
                <w:sz w:val="20"/>
              </w:rPr>
              <w:tab/>
            </w:r>
            <w:r w:rsidR="00AB7BBD" w:rsidRPr="00A12F15">
              <w:rPr>
                <w:rFonts w:ascii="Arial" w:hAnsi="Arial" w:cs="Arial"/>
                <w:sz w:val="20"/>
              </w:rPr>
              <w:t>Load L</w:t>
            </w:r>
          </w:p>
          <w:p w:rsidR="00353435" w:rsidRPr="00A12F15" w:rsidRDefault="00353435" w:rsidP="00353435">
            <w:pPr>
              <w:tabs>
                <w:tab w:val="left" w:pos="-720"/>
                <w:tab w:val="left" w:pos="0"/>
                <w:tab w:val="left" w:pos="259"/>
                <w:tab w:val="left" w:pos="604"/>
                <w:tab w:val="left" w:pos="816"/>
                <w:tab w:val="left" w:pos="1440"/>
              </w:tabs>
              <w:suppressAutoHyphens/>
              <w:rPr>
                <w:rFonts w:ascii="Arial" w:hAnsi="Arial" w:cs="Arial"/>
                <w:sz w:val="20"/>
              </w:rPr>
            </w:pPr>
          </w:p>
          <w:p w:rsidR="00353435" w:rsidRPr="00A12F15" w:rsidRDefault="00353435" w:rsidP="00353435">
            <w:pPr>
              <w:tabs>
                <w:tab w:val="left" w:pos="-720"/>
                <w:tab w:val="left" w:pos="0"/>
                <w:tab w:val="left" w:pos="259"/>
                <w:tab w:val="left" w:pos="604"/>
                <w:tab w:val="left" w:pos="816"/>
                <w:tab w:val="left" w:pos="1440"/>
              </w:tabs>
              <w:suppressAutoHyphens/>
              <w:rPr>
                <w:rFonts w:ascii="Arial" w:hAnsi="Arial" w:cs="Arial"/>
                <w:sz w:val="20"/>
              </w:rPr>
            </w:pPr>
          </w:p>
          <w:p w:rsidR="00353435" w:rsidRPr="00A12F15" w:rsidRDefault="00353435" w:rsidP="00353435">
            <w:pPr>
              <w:tabs>
                <w:tab w:val="center" w:pos="425"/>
              </w:tabs>
              <w:suppressAutoHyphens/>
              <w:spacing w:after="56"/>
              <w:rPr>
                <w:rFonts w:ascii="Arial" w:hAnsi="Arial" w:cs="Arial"/>
                <w:sz w:val="20"/>
              </w:rPr>
            </w:pPr>
            <w:r w:rsidRPr="00A12F15">
              <w:rPr>
                <w:rFonts w:ascii="Arial" w:hAnsi="Arial" w:cs="Arial"/>
                <w:sz w:val="20"/>
              </w:rPr>
              <w:tab/>
              <w:t>(   )</w:t>
            </w:r>
          </w:p>
        </w:tc>
        <w:tc>
          <w:tcPr>
            <w:tcW w:w="855" w:type="dxa"/>
            <w:tcBorders>
              <w:top w:val="double" w:sz="7" w:space="0" w:color="auto"/>
              <w:left w:val="single" w:sz="7" w:space="0" w:color="auto"/>
            </w:tcBorders>
          </w:tcPr>
          <w:p w:rsidR="00353435" w:rsidRPr="00A12F15" w:rsidRDefault="00353435" w:rsidP="00353435">
            <w:pPr>
              <w:tabs>
                <w:tab w:val="center" w:pos="381"/>
              </w:tabs>
              <w:suppressAutoHyphens/>
              <w:spacing w:after="56"/>
              <w:rPr>
                <w:rFonts w:ascii="Arial" w:hAnsi="Arial" w:cs="Arial"/>
                <w:sz w:val="20"/>
              </w:rPr>
            </w:pPr>
            <w:r w:rsidRPr="00A12F15">
              <w:rPr>
                <w:rFonts w:ascii="Arial" w:hAnsi="Arial" w:cs="Arial"/>
                <w:sz w:val="20"/>
              </w:rPr>
              <w:tab/>
              <w:t>Pulses</w:t>
            </w:r>
          </w:p>
          <w:p w:rsidR="008E4109" w:rsidRPr="00A12F15" w:rsidRDefault="008E4109" w:rsidP="008E4109">
            <w:pPr>
              <w:tabs>
                <w:tab w:val="center" w:pos="381"/>
              </w:tabs>
              <w:suppressAutoHyphens/>
              <w:spacing w:after="56"/>
              <w:jc w:val="center"/>
              <w:rPr>
                <w:rFonts w:ascii="Arial" w:hAnsi="Arial" w:cs="Arial"/>
                <w:sz w:val="20"/>
              </w:rPr>
            </w:pPr>
            <w:r w:rsidRPr="00A12F15">
              <w:rPr>
                <w:rFonts w:ascii="Arial" w:hAnsi="Arial" w:cs="Arial"/>
                <w:sz w:val="20"/>
              </w:rPr>
              <w:t>(*)</w:t>
            </w:r>
          </w:p>
        </w:tc>
        <w:tc>
          <w:tcPr>
            <w:tcW w:w="1380" w:type="dxa"/>
            <w:tcBorders>
              <w:top w:val="double" w:sz="7" w:space="0" w:color="auto"/>
              <w:left w:val="single" w:sz="7" w:space="0" w:color="auto"/>
            </w:tcBorders>
          </w:tcPr>
          <w:p w:rsidR="00353435" w:rsidRPr="00A12F15" w:rsidRDefault="00353435" w:rsidP="00353435">
            <w:pPr>
              <w:tabs>
                <w:tab w:val="center" w:pos="644"/>
              </w:tabs>
              <w:suppressAutoHyphens/>
              <w:rPr>
                <w:rFonts w:ascii="Arial" w:hAnsi="Arial" w:cs="Arial"/>
                <w:sz w:val="20"/>
              </w:rPr>
            </w:pPr>
            <w:r w:rsidRPr="00A12F15">
              <w:rPr>
                <w:rFonts w:ascii="Arial" w:hAnsi="Arial" w:cs="Arial"/>
                <w:sz w:val="20"/>
              </w:rPr>
              <w:tab/>
              <w:t>Calculated</w:t>
            </w:r>
          </w:p>
          <w:p w:rsidR="00353435" w:rsidRPr="00A12F15" w:rsidRDefault="00353435" w:rsidP="00353435">
            <w:pPr>
              <w:tabs>
                <w:tab w:val="center" w:pos="644"/>
              </w:tabs>
              <w:suppressAutoHyphens/>
              <w:rPr>
                <w:rFonts w:ascii="Arial" w:hAnsi="Arial" w:cs="Arial"/>
                <w:sz w:val="20"/>
              </w:rPr>
            </w:pPr>
            <w:r w:rsidRPr="00A12F15">
              <w:rPr>
                <w:rFonts w:ascii="Arial" w:hAnsi="Arial" w:cs="Arial"/>
                <w:sz w:val="20"/>
              </w:rPr>
              <w:tab/>
            </w:r>
            <w:proofErr w:type="spellStart"/>
            <w:r w:rsidRPr="00A12F15">
              <w:rPr>
                <w:rFonts w:ascii="Arial" w:hAnsi="Arial" w:cs="Arial"/>
                <w:sz w:val="20"/>
              </w:rPr>
              <w:t>totalization</w:t>
            </w:r>
            <w:proofErr w:type="spellEnd"/>
          </w:p>
          <w:p w:rsidR="00353435" w:rsidRPr="00A12F15" w:rsidRDefault="00353435" w:rsidP="00353435">
            <w:pPr>
              <w:tabs>
                <w:tab w:val="center" w:pos="644"/>
              </w:tabs>
              <w:suppressAutoHyphens/>
              <w:rPr>
                <w:rFonts w:ascii="Arial" w:hAnsi="Arial" w:cs="Arial"/>
                <w:sz w:val="20"/>
              </w:rPr>
            </w:pPr>
            <w:r w:rsidRPr="00A12F15">
              <w:rPr>
                <w:rFonts w:ascii="Arial" w:hAnsi="Arial" w:cs="Arial"/>
                <w:sz w:val="20"/>
              </w:rPr>
              <w:tab/>
              <w:t>T</w:t>
            </w:r>
            <w:r w:rsidR="008E4109" w:rsidRPr="00A12F15">
              <w:rPr>
                <w:rFonts w:ascii="Arial" w:hAnsi="Arial" w:cs="Arial"/>
                <w:sz w:val="20"/>
              </w:rPr>
              <w:t>(**)</w:t>
            </w:r>
          </w:p>
          <w:p w:rsidR="00353435" w:rsidRPr="00A12F15" w:rsidRDefault="00353435" w:rsidP="00353435">
            <w:pPr>
              <w:tabs>
                <w:tab w:val="center" w:pos="644"/>
              </w:tabs>
              <w:suppressAutoHyphens/>
              <w:spacing w:after="56"/>
              <w:rPr>
                <w:rFonts w:ascii="Arial" w:hAnsi="Arial" w:cs="Arial"/>
                <w:sz w:val="20"/>
              </w:rPr>
            </w:pPr>
            <w:r w:rsidRPr="00A12F15">
              <w:rPr>
                <w:rFonts w:ascii="Arial" w:hAnsi="Arial" w:cs="Arial"/>
                <w:sz w:val="20"/>
              </w:rPr>
              <w:tab/>
              <w:t>(   )</w:t>
            </w:r>
          </w:p>
        </w:tc>
        <w:tc>
          <w:tcPr>
            <w:tcW w:w="1464" w:type="dxa"/>
            <w:tcBorders>
              <w:top w:val="double" w:sz="7" w:space="0" w:color="auto"/>
              <w:left w:val="single" w:sz="7" w:space="0" w:color="auto"/>
            </w:tcBorders>
          </w:tcPr>
          <w:p w:rsidR="00353435" w:rsidRPr="00A12F15" w:rsidRDefault="00353435" w:rsidP="00353435">
            <w:pPr>
              <w:tabs>
                <w:tab w:val="center" w:pos="686"/>
              </w:tabs>
              <w:suppressAutoHyphens/>
              <w:rPr>
                <w:rFonts w:ascii="Arial" w:hAnsi="Arial" w:cs="Arial"/>
                <w:sz w:val="20"/>
              </w:rPr>
            </w:pPr>
            <w:r w:rsidRPr="00A12F15">
              <w:rPr>
                <w:rFonts w:ascii="Arial" w:hAnsi="Arial" w:cs="Arial"/>
                <w:sz w:val="20"/>
              </w:rPr>
              <w:tab/>
              <w:t>Indicated</w:t>
            </w:r>
          </w:p>
          <w:p w:rsidR="00353435" w:rsidRPr="00A12F15" w:rsidRDefault="00353435" w:rsidP="00353435">
            <w:pPr>
              <w:tabs>
                <w:tab w:val="center" w:pos="686"/>
              </w:tabs>
              <w:suppressAutoHyphens/>
              <w:rPr>
                <w:rFonts w:ascii="Arial" w:hAnsi="Arial" w:cs="Arial"/>
                <w:sz w:val="20"/>
              </w:rPr>
            </w:pPr>
            <w:r w:rsidRPr="00A12F15">
              <w:rPr>
                <w:rFonts w:ascii="Arial" w:hAnsi="Arial" w:cs="Arial"/>
                <w:sz w:val="20"/>
              </w:rPr>
              <w:tab/>
            </w:r>
            <w:proofErr w:type="spellStart"/>
            <w:r w:rsidRPr="00A12F15">
              <w:rPr>
                <w:rFonts w:ascii="Arial" w:hAnsi="Arial" w:cs="Arial"/>
                <w:sz w:val="20"/>
              </w:rPr>
              <w:t>totalization</w:t>
            </w:r>
            <w:proofErr w:type="spellEnd"/>
          </w:p>
          <w:p w:rsidR="00353435" w:rsidRPr="00A12F15" w:rsidRDefault="00353435" w:rsidP="00353435">
            <w:pPr>
              <w:tabs>
                <w:tab w:val="center" w:pos="686"/>
              </w:tabs>
              <w:suppressAutoHyphens/>
              <w:rPr>
                <w:rFonts w:ascii="Arial" w:hAnsi="Arial" w:cs="Arial"/>
                <w:sz w:val="20"/>
              </w:rPr>
            </w:pPr>
            <w:r w:rsidRPr="00A12F15">
              <w:rPr>
                <w:rFonts w:ascii="Arial" w:hAnsi="Arial" w:cs="Arial"/>
                <w:sz w:val="20"/>
              </w:rPr>
              <w:tab/>
              <w:t>I</w:t>
            </w:r>
          </w:p>
          <w:p w:rsidR="00353435" w:rsidRPr="00A12F15" w:rsidRDefault="00353435" w:rsidP="00353435">
            <w:pPr>
              <w:tabs>
                <w:tab w:val="center" w:pos="686"/>
              </w:tabs>
              <w:suppressAutoHyphens/>
              <w:spacing w:after="56"/>
              <w:rPr>
                <w:rFonts w:ascii="Arial" w:hAnsi="Arial" w:cs="Arial"/>
                <w:sz w:val="20"/>
              </w:rPr>
            </w:pPr>
            <w:r w:rsidRPr="00A12F15">
              <w:rPr>
                <w:rFonts w:ascii="Arial" w:hAnsi="Arial" w:cs="Arial"/>
                <w:sz w:val="20"/>
              </w:rPr>
              <w:tab/>
              <w:t>(    )</w:t>
            </w:r>
          </w:p>
        </w:tc>
        <w:tc>
          <w:tcPr>
            <w:tcW w:w="1291" w:type="dxa"/>
            <w:tcBorders>
              <w:top w:val="double" w:sz="7" w:space="0" w:color="auto"/>
              <w:left w:val="single" w:sz="7" w:space="0" w:color="auto"/>
            </w:tcBorders>
          </w:tcPr>
          <w:p w:rsidR="00353435" w:rsidRPr="00A12F15" w:rsidRDefault="00353435" w:rsidP="00353435">
            <w:pPr>
              <w:tabs>
                <w:tab w:val="center" w:pos="600"/>
              </w:tabs>
              <w:suppressAutoHyphens/>
              <w:rPr>
                <w:rFonts w:ascii="Arial" w:hAnsi="Arial" w:cs="Arial"/>
                <w:sz w:val="20"/>
              </w:rPr>
            </w:pPr>
            <w:r w:rsidRPr="00A12F15">
              <w:rPr>
                <w:rFonts w:ascii="Arial" w:hAnsi="Arial" w:cs="Arial"/>
                <w:sz w:val="20"/>
              </w:rPr>
              <w:tab/>
              <w:t>Difference</w:t>
            </w:r>
          </w:p>
          <w:p w:rsidR="00353435" w:rsidRPr="00A12F15" w:rsidRDefault="00353435" w:rsidP="00353435">
            <w:pPr>
              <w:tabs>
                <w:tab w:val="center" w:pos="600"/>
              </w:tabs>
              <w:suppressAutoHyphens/>
              <w:rPr>
                <w:rFonts w:ascii="Arial" w:hAnsi="Arial" w:cs="Arial"/>
                <w:sz w:val="20"/>
              </w:rPr>
            </w:pPr>
            <w:r w:rsidRPr="00A12F15">
              <w:rPr>
                <w:rFonts w:ascii="Arial" w:hAnsi="Arial" w:cs="Arial"/>
                <w:sz w:val="20"/>
              </w:rPr>
              <w:tab/>
              <w:t>I - T</w:t>
            </w:r>
          </w:p>
          <w:p w:rsidR="00353435" w:rsidRPr="00A12F15" w:rsidRDefault="00353435" w:rsidP="00353435">
            <w:pPr>
              <w:tabs>
                <w:tab w:val="left" w:pos="-720"/>
                <w:tab w:val="left" w:pos="0"/>
                <w:tab w:val="left" w:pos="259"/>
                <w:tab w:val="left" w:pos="604"/>
                <w:tab w:val="left" w:pos="816"/>
                <w:tab w:val="left" w:pos="1440"/>
              </w:tabs>
              <w:suppressAutoHyphens/>
              <w:rPr>
                <w:rFonts w:ascii="Arial" w:hAnsi="Arial" w:cs="Arial"/>
                <w:sz w:val="20"/>
              </w:rPr>
            </w:pPr>
          </w:p>
          <w:p w:rsidR="00353435" w:rsidRPr="00A12F15" w:rsidRDefault="00353435" w:rsidP="00353435">
            <w:pPr>
              <w:tabs>
                <w:tab w:val="center" w:pos="600"/>
              </w:tabs>
              <w:suppressAutoHyphens/>
              <w:spacing w:after="56"/>
              <w:rPr>
                <w:rFonts w:ascii="Arial" w:hAnsi="Arial" w:cs="Arial"/>
                <w:sz w:val="20"/>
              </w:rPr>
            </w:pPr>
            <w:r w:rsidRPr="00A12F15">
              <w:rPr>
                <w:rFonts w:ascii="Arial" w:hAnsi="Arial" w:cs="Arial"/>
                <w:sz w:val="20"/>
              </w:rPr>
              <w:tab/>
              <w:t>(    )</w:t>
            </w:r>
          </w:p>
        </w:tc>
        <w:tc>
          <w:tcPr>
            <w:tcW w:w="1029" w:type="dxa"/>
            <w:tcBorders>
              <w:top w:val="double" w:sz="7" w:space="0" w:color="auto"/>
              <w:left w:val="single" w:sz="7" w:space="0" w:color="auto"/>
              <w:right w:val="double" w:sz="7" w:space="0" w:color="auto"/>
            </w:tcBorders>
          </w:tcPr>
          <w:p w:rsidR="00353435" w:rsidRPr="00A12F15" w:rsidRDefault="00353435" w:rsidP="008E4109">
            <w:pPr>
              <w:tabs>
                <w:tab w:val="center" w:pos="441"/>
              </w:tabs>
              <w:suppressAutoHyphens/>
              <w:rPr>
                <w:rFonts w:ascii="Arial" w:hAnsi="Arial" w:cs="Arial"/>
                <w:sz w:val="20"/>
              </w:rPr>
            </w:pPr>
            <w:r w:rsidRPr="00A12F15">
              <w:rPr>
                <w:rFonts w:ascii="Arial" w:hAnsi="Arial" w:cs="Arial"/>
                <w:sz w:val="20"/>
              </w:rPr>
              <w:tab/>
              <w:t>E</w:t>
            </w:r>
            <w:r w:rsidR="008E4109" w:rsidRPr="00A12F15">
              <w:rPr>
                <w:rFonts w:ascii="Arial" w:hAnsi="Arial" w:cs="Arial"/>
                <w:sz w:val="20"/>
              </w:rPr>
              <w:t xml:space="preserve"> </w:t>
            </w:r>
            <w:r w:rsidRPr="00A12F15">
              <w:rPr>
                <w:rFonts w:ascii="Arial" w:hAnsi="Arial" w:cs="Arial"/>
                <w:sz w:val="20"/>
              </w:rPr>
              <w:t>%</w:t>
            </w:r>
            <w:r w:rsidR="008E4109" w:rsidRPr="00A12F15">
              <w:rPr>
                <w:rFonts w:ascii="Arial" w:hAnsi="Arial" w:cs="Arial"/>
                <w:sz w:val="20"/>
              </w:rPr>
              <w:t>(***)</w:t>
            </w:r>
          </w:p>
        </w:tc>
      </w:tr>
      <w:tr w:rsidR="00353435" w:rsidRPr="00A12F15" w:rsidTr="00BA17D7">
        <w:tc>
          <w:tcPr>
            <w:tcW w:w="1202" w:type="dxa"/>
            <w:tcBorders>
              <w:top w:val="single" w:sz="7" w:space="0" w:color="auto"/>
              <w:left w:val="double" w:sz="7" w:space="0" w:color="auto"/>
              <w:bottom w:val="single" w:sz="7" w:space="0" w:color="auto"/>
            </w:tcBorders>
          </w:tcPr>
          <w:p w:rsidR="00353435" w:rsidRPr="00A12F15" w:rsidRDefault="00353435" w:rsidP="00353435">
            <w:pPr>
              <w:tabs>
                <w:tab w:val="center" w:pos="574"/>
              </w:tabs>
              <w:suppressAutoHyphens/>
              <w:spacing w:after="56"/>
              <w:rPr>
                <w:rFonts w:ascii="Arial" w:hAnsi="Arial" w:cs="Arial"/>
                <w:sz w:val="20"/>
              </w:rPr>
            </w:pPr>
            <w:r w:rsidRPr="00A12F15">
              <w:rPr>
                <w:rFonts w:ascii="Arial" w:hAnsi="Arial" w:cs="Arial"/>
                <w:sz w:val="20"/>
              </w:rPr>
              <w:tab/>
            </w:r>
            <w:proofErr w:type="spellStart"/>
            <w:r w:rsidRPr="00A12F15">
              <w:rPr>
                <w:rFonts w:ascii="Arial" w:hAnsi="Arial" w:cs="Arial"/>
                <w:sz w:val="20"/>
              </w:rPr>
              <w:t>Q</w:t>
            </w:r>
            <w:r w:rsidRPr="00A12F15">
              <w:rPr>
                <w:rFonts w:ascii="Arial" w:hAnsi="Arial" w:cs="Arial"/>
                <w:sz w:val="20"/>
                <w:vertAlign w:val="subscript"/>
              </w:rPr>
              <w:t>max</w:t>
            </w:r>
            <w:proofErr w:type="spellEnd"/>
            <w:r w:rsidRPr="00A12F15">
              <w:rPr>
                <w:rFonts w:ascii="Arial" w:hAnsi="Arial" w:cs="Arial"/>
                <w:sz w:val="20"/>
              </w:rPr>
              <w:t xml:space="preserve"> </w:t>
            </w:r>
          </w:p>
        </w:tc>
        <w:tc>
          <w:tcPr>
            <w:tcW w:w="943" w:type="dxa"/>
            <w:tcBorders>
              <w:top w:val="single" w:sz="7" w:space="0" w:color="auto"/>
              <w:left w:val="single" w:sz="7" w:space="0" w:color="auto"/>
              <w:bottom w:val="single" w:sz="7" w:space="0" w:color="auto"/>
            </w:tcBorders>
          </w:tcPr>
          <w:p w:rsidR="00353435" w:rsidRPr="00A12F15" w:rsidRDefault="00353435" w:rsidP="0035343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855" w:type="dxa"/>
            <w:tcBorders>
              <w:top w:val="single" w:sz="7" w:space="0" w:color="auto"/>
              <w:left w:val="single" w:sz="7" w:space="0" w:color="auto"/>
              <w:bottom w:val="single" w:sz="7" w:space="0" w:color="auto"/>
            </w:tcBorders>
          </w:tcPr>
          <w:p w:rsidR="00353435" w:rsidRPr="00A12F15" w:rsidRDefault="00353435" w:rsidP="0035343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380" w:type="dxa"/>
            <w:tcBorders>
              <w:top w:val="single" w:sz="7" w:space="0" w:color="auto"/>
              <w:left w:val="single" w:sz="7" w:space="0" w:color="auto"/>
              <w:bottom w:val="single" w:sz="7" w:space="0" w:color="auto"/>
            </w:tcBorders>
          </w:tcPr>
          <w:p w:rsidR="00353435" w:rsidRPr="00A12F15" w:rsidRDefault="00353435" w:rsidP="0035343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64" w:type="dxa"/>
            <w:tcBorders>
              <w:top w:val="single" w:sz="7" w:space="0" w:color="auto"/>
              <w:left w:val="single" w:sz="7" w:space="0" w:color="auto"/>
              <w:bottom w:val="single" w:sz="7" w:space="0" w:color="auto"/>
            </w:tcBorders>
          </w:tcPr>
          <w:p w:rsidR="00353435" w:rsidRPr="00A12F15" w:rsidRDefault="00353435" w:rsidP="0035343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91" w:type="dxa"/>
            <w:tcBorders>
              <w:top w:val="single" w:sz="7" w:space="0" w:color="auto"/>
              <w:left w:val="single" w:sz="7" w:space="0" w:color="auto"/>
              <w:bottom w:val="single" w:sz="7" w:space="0" w:color="auto"/>
            </w:tcBorders>
          </w:tcPr>
          <w:p w:rsidR="00353435" w:rsidRPr="00A12F15" w:rsidRDefault="00353435" w:rsidP="0035343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29" w:type="dxa"/>
            <w:tcBorders>
              <w:top w:val="single" w:sz="7" w:space="0" w:color="auto"/>
              <w:left w:val="single" w:sz="7" w:space="0" w:color="auto"/>
              <w:bottom w:val="single" w:sz="7" w:space="0" w:color="auto"/>
              <w:right w:val="double" w:sz="7" w:space="0" w:color="auto"/>
            </w:tcBorders>
          </w:tcPr>
          <w:p w:rsidR="00353435" w:rsidRPr="00A12F15" w:rsidRDefault="00353435" w:rsidP="00353435">
            <w:pPr>
              <w:tabs>
                <w:tab w:val="left" w:pos="-720"/>
                <w:tab w:val="left" w:pos="0"/>
                <w:tab w:val="left" w:pos="259"/>
                <w:tab w:val="left" w:pos="604"/>
                <w:tab w:val="left" w:pos="816"/>
                <w:tab w:val="left" w:pos="1440"/>
              </w:tabs>
              <w:suppressAutoHyphens/>
              <w:spacing w:after="56"/>
              <w:rPr>
                <w:rFonts w:ascii="Arial" w:hAnsi="Arial" w:cs="Arial"/>
                <w:sz w:val="20"/>
              </w:rPr>
            </w:pPr>
          </w:p>
        </w:tc>
      </w:tr>
    </w:tbl>
    <w:p w:rsidR="008C443C" w:rsidRDefault="008C443C" w:rsidP="00503D98">
      <w:pPr>
        <w:tabs>
          <w:tab w:val="left" w:pos="-720"/>
          <w:tab w:val="left" w:pos="511"/>
          <w:tab w:val="left" w:pos="604"/>
          <w:tab w:val="left" w:pos="816"/>
          <w:tab w:val="left" w:pos="1440"/>
        </w:tabs>
        <w:suppressAutoHyphens/>
        <w:ind w:left="511" w:hanging="511"/>
        <w:rPr>
          <w:ins w:id="1186" w:author="morayoa" w:date="2013-06-11T10:44:00Z"/>
          <w:rFonts w:ascii="Arial" w:hAnsi="Arial" w:cs="Arial"/>
          <w:sz w:val="20"/>
        </w:rPr>
      </w:pPr>
    </w:p>
    <w:p w:rsidR="00503D98" w:rsidRPr="00A12F15" w:rsidRDefault="00503D98" w:rsidP="00503D98">
      <w:pPr>
        <w:tabs>
          <w:tab w:val="left" w:pos="-720"/>
          <w:tab w:val="left" w:pos="511"/>
          <w:tab w:val="left" w:pos="604"/>
          <w:tab w:val="left" w:pos="816"/>
          <w:tab w:val="left" w:pos="1440"/>
        </w:tabs>
        <w:suppressAutoHyphens/>
        <w:ind w:left="511" w:hanging="511"/>
        <w:rPr>
          <w:ins w:id="1187" w:author="morayoa" w:date="2013-06-11T10:43:00Z"/>
          <w:rFonts w:ascii="Arial" w:hAnsi="Arial" w:cs="Arial"/>
          <w:sz w:val="20"/>
        </w:rPr>
      </w:pPr>
      <w:ins w:id="1188" w:author="morayoa" w:date="2013-06-11T10:43:00Z">
        <w:r>
          <w:rPr>
            <w:rFonts w:ascii="Arial" w:hAnsi="Arial" w:cs="Arial"/>
            <w:sz w:val="20"/>
          </w:rPr>
          <w:t xml:space="preserve">(*)      </w:t>
        </w:r>
        <w:r w:rsidRPr="00A12F15">
          <w:rPr>
            <w:rFonts w:ascii="Arial" w:hAnsi="Arial" w:cs="Arial"/>
            <w:sz w:val="20"/>
          </w:rPr>
          <w:t>The pulses sent by the displacement transducer (or simulator) to simulate belt movement</w:t>
        </w:r>
      </w:ins>
    </w:p>
    <w:p w:rsidR="00503D98" w:rsidRPr="00A12F15" w:rsidRDefault="00503D98" w:rsidP="00503D98">
      <w:pPr>
        <w:tabs>
          <w:tab w:val="left" w:pos="-720"/>
          <w:tab w:val="left" w:pos="0"/>
          <w:tab w:val="left" w:pos="259"/>
          <w:tab w:val="left" w:pos="511"/>
          <w:tab w:val="left" w:pos="604"/>
          <w:tab w:val="left" w:pos="1440"/>
        </w:tabs>
        <w:suppressAutoHyphens/>
        <w:ind w:left="511" w:hanging="511"/>
        <w:rPr>
          <w:ins w:id="1189" w:author="morayoa" w:date="2013-06-11T10:43:00Z"/>
          <w:rFonts w:ascii="Arial" w:hAnsi="Arial" w:cs="Arial"/>
          <w:sz w:val="20"/>
        </w:rPr>
      </w:pPr>
      <w:ins w:id="1190" w:author="morayoa" w:date="2013-06-11T10:43:00Z">
        <w:r w:rsidRPr="00A12F15">
          <w:rPr>
            <w:rFonts w:ascii="Arial" w:hAnsi="Arial" w:cs="Arial"/>
            <w:sz w:val="20"/>
          </w:rPr>
          <w:t>(*</w:t>
        </w:r>
        <w:r>
          <w:rPr>
            <w:rFonts w:ascii="Arial" w:hAnsi="Arial" w:cs="Arial"/>
            <w:sz w:val="20"/>
          </w:rPr>
          <w:t>*)</w:t>
        </w:r>
        <w:r>
          <w:rPr>
            <w:rFonts w:ascii="Arial" w:hAnsi="Arial" w:cs="Arial"/>
            <w:sz w:val="20"/>
          </w:rPr>
          <w:tab/>
        </w:r>
        <w:r w:rsidRPr="00A12F15">
          <w:rPr>
            <w:rFonts w:ascii="Arial" w:hAnsi="Arial" w:cs="Arial"/>
            <w:sz w:val="20"/>
          </w:rPr>
          <w:t xml:space="preserve">See the Simulation page in section 1 for the simulated </w:t>
        </w:r>
        <w:proofErr w:type="spellStart"/>
        <w:r w:rsidRPr="00A12F15">
          <w:rPr>
            <w:rFonts w:ascii="Arial" w:hAnsi="Arial" w:cs="Arial"/>
            <w:sz w:val="20"/>
          </w:rPr>
          <w:t>totalization</w:t>
        </w:r>
        <w:proofErr w:type="spellEnd"/>
        <w:r w:rsidRPr="00A12F15">
          <w:rPr>
            <w:rFonts w:ascii="Arial" w:hAnsi="Arial" w:cs="Arial"/>
            <w:sz w:val="20"/>
          </w:rPr>
          <w:t xml:space="preserve"> calculation formula </w:t>
        </w:r>
      </w:ins>
    </w:p>
    <w:p w:rsidR="00353435" w:rsidRDefault="00EF145E" w:rsidP="00503D98">
      <w:pPr>
        <w:tabs>
          <w:tab w:val="left" w:pos="-720"/>
          <w:tab w:val="left" w:pos="0"/>
          <w:tab w:val="left" w:pos="259"/>
          <w:tab w:val="left" w:pos="604"/>
          <w:tab w:val="left" w:pos="816"/>
          <w:tab w:val="left" w:pos="1440"/>
        </w:tabs>
        <w:suppressAutoHyphens/>
        <w:jc w:val="both"/>
        <w:rPr>
          <w:ins w:id="1191" w:author="morayoa" w:date="2013-06-11T10:43:00Z"/>
          <w:rFonts w:ascii="Arial" w:hAnsi="Arial" w:cs="Arial"/>
          <w:sz w:val="20"/>
        </w:rPr>
      </w:pPr>
      <w:ins w:id="1192" w:author="morayoa" w:date="2013-06-11T10:43:00Z">
        <w:r>
          <w:rPr>
            <w:rFonts w:ascii="Arial" w:hAnsi="Arial" w:cs="Arial"/>
            <w:sz w:val="20"/>
          </w:rPr>
          <w:t>(***)</w:t>
        </w:r>
      </w:ins>
      <w:ins w:id="1193" w:author="morayoa" w:date="2013-06-11T10:53:00Z">
        <w:r>
          <w:rPr>
            <w:rFonts w:ascii="Arial" w:hAnsi="Arial" w:cs="Arial"/>
            <w:sz w:val="20"/>
          </w:rPr>
          <w:t xml:space="preserve">  </w:t>
        </w:r>
      </w:ins>
      <w:ins w:id="1194" w:author="morayoa" w:date="2013-06-11T10:43:00Z">
        <w:r w:rsidR="00503D98" w:rsidRPr="00A12F15">
          <w:rPr>
            <w:rFonts w:ascii="Arial" w:hAnsi="Arial" w:cs="Arial"/>
            <w:sz w:val="20"/>
          </w:rPr>
          <w:t>See the “Explanatory notes” section for the E % calculation formula</w:t>
        </w:r>
      </w:ins>
    </w:p>
    <w:p w:rsidR="00503D98" w:rsidRDefault="00503D98" w:rsidP="00503D98">
      <w:pPr>
        <w:tabs>
          <w:tab w:val="left" w:pos="-720"/>
          <w:tab w:val="left" w:pos="0"/>
          <w:tab w:val="left" w:pos="259"/>
          <w:tab w:val="left" w:pos="604"/>
          <w:tab w:val="left" w:pos="816"/>
          <w:tab w:val="left" w:pos="1440"/>
        </w:tabs>
        <w:suppressAutoHyphens/>
        <w:jc w:val="both"/>
        <w:rPr>
          <w:ins w:id="1195" w:author="morayoa" w:date="2013-06-11T10:43:00Z"/>
          <w:rFonts w:ascii="Arial" w:hAnsi="Arial" w:cs="Arial"/>
          <w:sz w:val="20"/>
        </w:rPr>
      </w:pPr>
    </w:p>
    <w:p w:rsidR="00503D98" w:rsidRPr="00A12F15" w:rsidRDefault="00503D98" w:rsidP="00503D98">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
        <w:gridCol w:w="1260"/>
        <w:gridCol w:w="360"/>
        <w:gridCol w:w="1530"/>
      </w:tblGrid>
      <w:tr w:rsidR="00B30B0A" w:rsidRPr="00A12F15" w:rsidTr="003E7066">
        <w:trPr>
          <w:trHeight w:hRule="exact" w:val="280"/>
        </w:trPr>
        <w:tc>
          <w:tcPr>
            <w:tcW w:w="360" w:type="dxa"/>
            <w:tcBorders>
              <w:top w:val="single" w:sz="4" w:space="0" w:color="auto"/>
              <w:left w:val="single" w:sz="4" w:space="0" w:color="auto"/>
              <w:bottom w:val="single" w:sz="4" w:space="0" w:color="auto"/>
              <w:right w:val="single" w:sz="4" w:space="0" w:color="auto"/>
            </w:tcBorders>
            <w:vAlign w:val="center"/>
          </w:tcPr>
          <w:p w:rsidR="00B30B0A" w:rsidRPr="00A12F15" w:rsidRDefault="00B30B0A" w:rsidP="003E7066">
            <w:pPr>
              <w:tabs>
                <w:tab w:val="left" w:pos="-1440"/>
                <w:tab w:val="left" w:pos="-720"/>
                <w:tab w:val="left" w:pos="0"/>
                <w:tab w:val="left" w:pos="576"/>
                <w:tab w:val="left" w:pos="720"/>
              </w:tabs>
              <w:suppressAutoHyphens/>
              <w:ind w:right="-18"/>
              <w:jc w:val="right"/>
              <w:rPr>
                <w:rFonts w:ascii="Arial" w:hAnsi="Arial"/>
                <w:sz w:val="18"/>
              </w:rPr>
            </w:pPr>
          </w:p>
        </w:tc>
        <w:tc>
          <w:tcPr>
            <w:tcW w:w="1260" w:type="dxa"/>
            <w:tcBorders>
              <w:top w:val="nil"/>
              <w:left w:val="nil"/>
              <w:bottom w:val="nil"/>
              <w:right w:val="nil"/>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r w:rsidRPr="00A12F15">
              <w:rPr>
                <w:rFonts w:ascii="Arial" w:hAnsi="Arial"/>
                <w:sz w:val="18"/>
              </w:rPr>
              <w:t>Passed</w:t>
            </w:r>
          </w:p>
        </w:tc>
        <w:tc>
          <w:tcPr>
            <w:tcW w:w="360" w:type="dxa"/>
            <w:tcBorders>
              <w:top w:val="single" w:sz="4" w:space="0" w:color="auto"/>
              <w:left w:val="single" w:sz="4" w:space="0" w:color="auto"/>
              <w:bottom w:val="single" w:sz="4" w:space="0" w:color="auto"/>
              <w:right w:val="single" w:sz="4" w:space="0" w:color="auto"/>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p>
        </w:tc>
        <w:tc>
          <w:tcPr>
            <w:tcW w:w="1530" w:type="dxa"/>
            <w:tcBorders>
              <w:top w:val="nil"/>
              <w:left w:val="nil"/>
              <w:bottom w:val="nil"/>
              <w:right w:val="nil"/>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r w:rsidRPr="00A12F15">
              <w:rPr>
                <w:rFonts w:ascii="Arial" w:hAnsi="Arial"/>
                <w:sz w:val="18"/>
              </w:rPr>
              <w:t>Failed</w:t>
            </w:r>
          </w:p>
        </w:tc>
      </w:tr>
    </w:tbl>
    <w:p w:rsidR="00B30B0A" w:rsidRPr="00A12F15" w:rsidRDefault="00B30B0A" w:rsidP="00353435">
      <w:pPr>
        <w:tabs>
          <w:tab w:val="left" w:pos="-720"/>
          <w:tab w:val="left" w:pos="0"/>
          <w:tab w:val="left" w:pos="259"/>
          <w:tab w:val="left" w:pos="604"/>
          <w:tab w:val="left" w:pos="816"/>
          <w:tab w:val="left" w:pos="1440"/>
        </w:tabs>
        <w:suppressAutoHyphens/>
        <w:jc w:val="both"/>
        <w:rPr>
          <w:rFonts w:ascii="Arial" w:hAnsi="Arial" w:cs="Arial"/>
          <w:sz w:val="20"/>
        </w:rPr>
      </w:pPr>
    </w:p>
    <w:p w:rsidR="00353435" w:rsidRPr="00A12F15" w:rsidRDefault="00353435" w:rsidP="00353435">
      <w:pPr>
        <w:tabs>
          <w:tab w:val="left" w:pos="-720"/>
          <w:tab w:val="left" w:pos="0"/>
          <w:tab w:val="left" w:pos="259"/>
          <w:tab w:val="left" w:pos="604"/>
          <w:tab w:val="left" w:pos="816"/>
          <w:tab w:val="left" w:pos="1440"/>
        </w:tabs>
        <w:suppressAutoHyphens/>
        <w:jc w:val="both"/>
        <w:rPr>
          <w:rFonts w:ascii="Arial" w:hAnsi="Arial" w:cs="Arial"/>
          <w:sz w:val="20"/>
        </w:rPr>
      </w:pPr>
      <w:del w:id="1196" w:author="morayoa" w:date="2013-06-06T09:05:00Z">
        <w:r w:rsidRPr="00A12F15" w:rsidDel="00DC255E">
          <w:rPr>
            <w:rFonts w:ascii="Arial" w:hAnsi="Arial" w:cs="Arial"/>
            <w:sz w:val="20"/>
          </w:rPr>
          <w:delText>Remarks</w:delText>
        </w:r>
      </w:del>
      <w:ins w:id="1197" w:author="morayoa" w:date="2013-06-06T09:05:00Z">
        <w:r w:rsidR="00DC255E">
          <w:rPr>
            <w:rFonts w:ascii="Arial" w:hAnsi="Arial" w:cs="Arial"/>
            <w:sz w:val="20"/>
          </w:rPr>
          <w:t>Observations</w:t>
        </w:r>
      </w:ins>
      <w:r w:rsidRPr="00A12F15">
        <w:rPr>
          <w:rFonts w:ascii="Arial" w:hAnsi="Arial" w:cs="Arial"/>
          <w:sz w:val="20"/>
        </w:rPr>
        <w:t>:</w:t>
      </w:r>
    </w:p>
    <w:p w:rsidR="00353435" w:rsidRPr="00A12F15" w:rsidRDefault="0075580A" w:rsidP="00353435">
      <w:pPr>
        <w:tabs>
          <w:tab w:val="left" w:pos="-720"/>
          <w:tab w:val="left" w:pos="0"/>
          <w:tab w:val="left" w:pos="259"/>
          <w:tab w:val="left" w:pos="604"/>
          <w:tab w:val="left" w:pos="816"/>
          <w:tab w:val="left" w:pos="1440"/>
        </w:tabs>
        <w:suppressAutoHyphens/>
        <w:jc w:val="both"/>
      </w:pPr>
      <w:ins w:id="1198" w:author="morayoa" w:date="2013-06-05T14:40:00Z">
        <w:r>
          <w:rPr>
            <w:rFonts w:ascii="Arial" w:hAnsi="Arial" w:cs="Arial"/>
            <w:sz w:val="16"/>
            <w:szCs w:val="16"/>
          </w:rPr>
          <w:t xml:space="preserve">Include information that affect the test condition, </w:t>
        </w:r>
      </w:ins>
      <w:ins w:id="1199" w:author="morayoa" w:date="2013-06-06T09:50:00Z">
        <w:r w:rsidR="00B05592">
          <w:rPr>
            <w:rFonts w:ascii="Arial" w:hAnsi="Arial" w:cs="Arial"/>
            <w:sz w:val="16"/>
            <w:szCs w:val="16"/>
          </w:rPr>
          <w:t xml:space="preserve">as indicated in the last paragraph </w:t>
        </w:r>
      </w:ins>
      <w:ins w:id="1200" w:author="morayoa" w:date="2013-06-05T14:40:00Z">
        <w:r>
          <w:rPr>
            <w:rFonts w:ascii="Arial" w:hAnsi="Arial" w:cs="Arial"/>
            <w:sz w:val="16"/>
            <w:szCs w:val="16"/>
          </w:rPr>
          <w:t>of R 50-1 &amp; -2, A.7.1</w:t>
        </w:r>
      </w:ins>
    </w:p>
    <w:p w:rsidR="00353435" w:rsidRPr="00A12F15" w:rsidRDefault="00353435" w:rsidP="00CF01BA">
      <w:pPr>
        <w:tabs>
          <w:tab w:val="left" w:pos="-720"/>
          <w:tab w:val="left" w:pos="0"/>
          <w:tab w:val="left" w:pos="259"/>
          <w:tab w:val="left" w:pos="604"/>
          <w:tab w:val="left" w:pos="816"/>
          <w:tab w:val="left" w:pos="1440"/>
        </w:tabs>
        <w:suppressAutoHyphens/>
        <w:jc w:val="both"/>
        <w:rPr>
          <w:rFonts w:ascii="Arial" w:hAnsi="Arial" w:cs="Arial"/>
          <w:sz w:val="20"/>
        </w:rPr>
      </w:pPr>
    </w:p>
    <w:p w:rsidR="00353435" w:rsidRPr="00A12F15" w:rsidRDefault="00353435" w:rsidP="00CF01BA">
      <w:pPr>
        <w:tabs>
          <w:tab w:val="left" w:pos="-720"/>
          <w:tab w:val="left" w:pos="0"/>
          <w:tab w:val="left" w:pos="259"/>
          <w:tab w:val="left" w:pos="604"/>
          <w:tab w:val="left" w:pos="816"/>
          <w:tab w:val="left" w:pos="1440"/>
        </w:tabs>
        <w:suppressAutoHyphens/>
        <w:jc w:val="both"/>
        <w:rPr>
          <w:rFonts w:ascii="Arial" w:hAnsi="Arial" w:cs="Arial"/>
          <w:sz w:val="20"/>
        </w:rPr>
      </w:pPr>
    </w:p>
    <w:p w:rsidR="00353435" w:rsidRPr="00A12F15" w:rsidRDefault="00353435" w:rsidP="00CF01BA">
      <w:pPr>
        <w:tabs>
          <w:tab w:val="left" w:pos="-720"/>
          <w:tab w:val="left" w:pos="0"/>
          <w:tab w:val="left" w:pos="259"/>
          <w:tab w:val="left" w:pos="604"/>
          <w:tab w:val="left" w:pos="816"/>
          <w:tab w:val="left" w:pos="1440"/>
        </w:tabs>
        <w:suppressAutoHyphens/>
        <w:jc w:val="both"/>
        <w:rPr>
          <w:rFonts w:ascii="Arial" w:hAnsi="Arial" w:cs="Arial"/>
          <w:sz w:val="20"/>
        </w:rPr>
      </w:pPr>
    </w:p>
    <w:p w:rsidR="001C1773" w:rsidRPr="00A12F15" w:rsidRDefault="001C1773" w:rsidP="00CF01BA">
      <w:pPr>
        <w:tabs>
          <w:tab w:val="left" w:pos="-720"/>
          <w:tab w:val="left" w:pos="0"/>
          <w:tab w:val="left" w:pos="259"/>
          <w:tab w:val="left" w:pos="604"/>
          <w:tab w:val="left" w:pos="816"/>
          <w:tab w:val="left" w:pos="1440"/>
        </w:tabs>
        <w:suppressAutoHyphens/>
        <w:jc w:val="both"/>
        <w:rPr>
          <w:rFonts w:ascii="Arial" w:hAnsi="Arial" w:cs="Arial"/>
          <w:sz w:val="20"/>
        </w:rPr>
      </w:pPr>
    </w:p>
    <w:p w:rsidR="001C1773" w:rsidRPr="00A12F15" w:rsidRDefault="001C1773" w:rsidP="00CF01BA">
      <w:pPr>
        <w:tabs>
          <w:tab w:val="left" w:pos="-720"/>
          <w:tab w:val="left" w:pos="0"/>
          <w:tab w:val="left" w:pos="259"/>
          <w:tab w:val="left" w:pos="604"/>
          <w:tab w:val="left" w:pos="816"/>
          <w:tab w:val="left" w:pos="1440"/>
        </w:tabs>
        <w:suppressAutoHyphens/>
        <w:jc w:val="both"/>
        <w:rPr>
          <w:rFonts w:ascii="Arial" w:hAnsi="Arial" w:cs="Arial"/>
          <w:sz w:val="20"/>
        </w:rPr>
      </w:pPr>
    </w:p>
    <w:p w:rsidR="001C1773" w:rsidRPr="00A12F15" w:rsidRDefault="001C1773" w:rsidP="00CF01BA">
      <w:pPr>
        <w:tabs>
          <w:tab w:val="left" w:pos="-720"/>
          <w:tab w:val="left" w:pos="0"/>
          <w:tab w:val="left" w:pos="259"/>
          <w:tab w:val="left" w:pos="604"/>
          <w:tab w:val="left" w:pos="816"/>
          <w:tab w:val="left" w:pos="1440"/>
        </w:tabs>
        <w:suppressAutoHyphens/>
        <w:jc w:val="both"/>
        <w:rPr>
          <w:rFonts w:ascii="Arial" w:hAnsi="Arial" w:cs="Arial"/>
          <w:sz w:val="20"/>
        </w:rPr>
      </w:pPr>
    </w:p>
    <w:p w:rsidR="001C1773" w:rsidRPr="00A12F15" w:rsidRDefault="001C1773" w:rsidP="00CF01BA">
      <w:pPr>
        <w:tabs>
          <w:tab w:val="left" w:pos="-720"/>
          <w:tab w:val="left" w:pos="0"/>
          <w:tab w:val="left" w:pos="259"/>
          <w:tab w:val="left" w:pos="604"/>
          <w:tab w:val="left" w:pos="816"/>
          <w:tab w:val="left" w:pos="1440"/>
        </w:tabs>
        <w:suppressAutoHyphens/>
        <w:jc w:val="both"/>
        <w:rPr>
          <w:rFonts w:ascii="Arial" w:hAnsi="Arial" w:cs="Arial"/>
          <w:sz w:val="20"/>
        </w:rPr>
      </w:pPr>
    </w:p>
    <w:p w:rsidR="001C1773" w:rsidRPr="00A12F15" w:rsidRDefault="001C1773" w:rsidP="00CF01BA">
      <w:pPr>
        <w:tabs>
          <w:tab w:val="left" w:pos="-720"/>
          <w:tab w:val="left" w:pos="0"/>
          <w:tab w:val="left" w:pos="259"/>
          <w:tab w:val="left" w:pos="604"/>
          <w:tab w:val="left" w:pos="816"/>
          <w:tab w:val="left" w:pos="1440"/>
        </w:tabs>
        <w:suppressAutoHyphens/>
        <w:jc w:val="both"/>
        <w:rPr>
          <w:rFonts w:ascii="Arial" w:hAnsi="Arial" w:cs="Arial"/>
          <w:sz w:val="20"/>
        </w:rPr>
      </w:pPr>
    </w:p>
    <w:p w:rsidR="001C1773" w:rsidRPr="00A12F15" w:rsidRDefault="001C1773" w:rsidP="00CF01BA">
      <w:pPr>
        <w:tabs>
          <w:tab w:val="left" w:pos="-720"/>
          <w:tab w:val="left" w:pos="0"/>
          <w:tab w:val="left" w:pos="259"/>
          <w:tab w:val="left" w:pos="604"/>
          <w:tab w:val="left" w:pos="816"/>
          <w:tab w:val="left" w:pos="1440"/>
        </w:tabs>
        <w:suppressAutoHyphens/>
        <w:jc w:val="both"/>
        <w:rPr>
          <w:rFonts w:ascii="Arial" w:hAnsi="Arial" w:cs="Arial"/>
          <w:sz w:val="20"/>
        </w:rPr>
      </w:pPr>
    </w:p>
    <w:p w:rsidR="001C1773" w:rsidRPr="00A12F15" w:rsidRDefault="001C1773" w:rsidP="00CF01BA">
      <w:pPr>
        <w:tabs>
          <w:tab w:val="left" w:pos="-720"/>
          <w:tab w:val="left" w:pos="0"/>
          <w:tab w:val="left" w:pos="259"/>
          <w:tab w:val="left" w:pos="604"/>
          <w:tab w:val="left" w:pos="816"/>
          <w:tab w:val="left" w:pos="1440"/>
        </w:tabs>
        <w:suppressAutoHyphens/>
        <w:jc w:val="both"/>
        <w:rPr>
          <w:rFonts w:ascii="Arial" w:hAnsi="Arial" w:cs="Arial"/>
          <w:sz w:val="20"/>
        </w:rPr>
      </w:pPr>
    </w:p>
    <w:p w:rsidR="001C1773" w:rsidRPr="00A12F15" w:rsidRDefault="001C1773" w:rsidP="00CF01BA">
      <w:pPr>
        <w:tabs>
          <w:tab w:val="left" w:pos="-720"/>
          <w:tab w:val="left" w:pos="0"/>
          <w:tab w:val="left" w:pos="259"/>
          <w:tab w:val="left" w:pos="604"/>
          <w:tab w:val="left" w:pos="816"/>
          <w:tab w:val="left" w:pos="1440"/>
        </w:tabs>
        <w:suppressAutoHyphens/>
        <w:jc w:val="both"/>
        <w:rPr>
          <w:rFonts w:ascii="Arial" w:hAnsi="Arial" w:cs="Arial"/>
          <w:sz w:val="20"/>
        </w:rPr>
      </w:pPr>
    </w:p>
    <w:p w:rsidR="001C1773" w:rsidRPr="00A12F15" w:rsidRDefault="001C1773" w:rsidP="00CF01BA">
      <w:pPr>
        <w:tabs>
          <w:tab w:val="left" w:pos="-720"/>
          <w:tab w:val="left" w:pos="0"/>
          <w:tab w:val="left" w:pos="259"/>
          <w:tab w:val="left" w:pos="604"/>
          <w:tab w:val="left" w:pos="816"/>
          <w:tab w:val="left" w:pos="1440"/>
        </w:tabs>
        <w:suppressAutoHyphens/>
        <w:jc w:val="both"/>
        <w:rPr>
          <w:rFonts w:ascii="Arial" w:hAnsi="Arial" w:cs="Arial"/>
          <w:sz w:val="20"/>
        </w:rPr>
      </w:pPr>
    </w:p>
    <w:p w:rsidR="001C1773" w:rsidRPr="00A12F15" w:rsidRDefault="001C1773" w:rsidP="00CF01BA">
      <w:pPr>
        <w:tabs>
          <w:tab w:val="left" w:pos="-720"/>
          <w:tab w:val="left" w:pos="0"/>
          <w:tab w:val="left" w:pos="259"/>
          <w:tab w:val="left" w:pos="604"/>
          <w:tab w:val="left" w:pos="816"/>
          <w:tab w:val="left" w:pos="1440"/>
        </w:tabs>
        <w:suppressAutoHyphens/>
        <w:jc w:val="both"/>
        <w:rPr>
          <w:rFonts w:ascii="Arial" w:hAnsi="Arial" w:cs="Arial"/>
          <w:sz w:val="20"/>
        </w:rPr>
      </w:pPr>
    </w:p>
    <w:p w:rsidR="001C1773" w:rsidRPr="00A12F15" w:rsidRDefault="001C1773" w:rsidP="00CF01BA">
      <w:pPr>
        <w:tabs>
          <w:tab w:val="left" w:pos="-720"/>
          <w:tab w:val="left" w:pos="0"/>
          <w:tab w:val="left" w:pos="259"/>
          <w:tab w:val="left" w:pos="604"/>
          <w:tab w:val="left" w:pos="816"/>
          <w:tab w:val="left" w:pos="1440"/>
        </w:tabs>
        <w:suppressAutoHyphens/>
        <w:jc w:val="both"/>
        <w:rPr>
          <w:rFonts w:ascii="Arial" w:hAnsi="Arial" w:cs="Arial"/>
          <w:sz w:val="20"/>
        </w:rPr>
      </w:pPr>
    </w:p>
    <w:p w:rsidR="001C1773" w:rsidRPr="00A12F15" w:rsidRDefault="001C1773" w:rsidP="00CF01BA">
      <w:pPr>
        <w:tabs>
          <w:tab w:val="left" w:pos="-720"/>
          <w:tab w:val="left" w:pos="0"/>
          <w:tab w:val="left" w:pos="259"/>
          <w:tab w:val="left" w:pos="604"/>
          <w:tab w:val="left" w:pos="816"/>
          <w:tab w:val="left" w:pos="1440"/>
        </w:tabs>
        <w:suppressAutoHyphens/>
        <w:jc w:val="both"/>
        <w:rPr>
          <w:rFonts w:ascii="Arial" w:hAnsi="Arial" w:cs="Arial"/>
          <w:sz w:val="20"/>
        </w:rPr>
      </w:pPr>
    </w:p>
    <w:p w:rsidR="001C1773" w:rsidRPr="00A12F15" w:rsidRDefault="001C1773" w:rsidP="00CF01BA">
      <w:pPr>
        <w:tabs>
          <w:tab w:val="left" w:pos="-720"/>
          <w:tab w:val="left" w:pos="0"/>
          <w:tab w:val="left" w:pos="259"/>
          <w:tab w:val="left" w:pos="604"/>
          <w:tab w:val="left" w:pos="816"/>
          <w:tab w:val="left" w:pos="1440"/>
        </w:tabs>
        <w:suppressAutoHyphens/>
        <w:jc w:val="both"/>
        <w:rPr>
          <w:rFonts w:ascii="Arial" w:hAnsi="Arial" w:cs="Arial"/>
          <w:sz w:val="20"/>
        </w:rPr>
      </w:pPr>
    </w:p>
    <w:p w:rsidR="001C1773" w:rsidRPr="00A12F15" w:rsidRDefault="001C1773" w:rsidP="00CF01BA">
      <w:pPr>
        <w:tabs>
          <w:tab w:val="left" w:pos="-720"/>
          <w:tab w:val="left" w:pos="0"/>
          <w:tab w:val="left" w:pos="259"/>
          <w:tab w:val="left" w:pos="604"/>
          <w:tab w:val="left" w:pos="816"/>
          <w:tab w:val="left" w:pos="1440"/>
        </w:tabs>
        <w:suppressAutoHyphens/>
        <w:jc w:val="both"/>
        <w:rPr>
          <w:rFonts w:ascii="Arial" w:hAnsi="Arial" w:cs="Arial"/>
          <w:sz w:val="20"/>
        </w:rPr>
      </w:pPr>
    </w:p>
    <w:p w:rsidR="001C1773" w:rsidRPr="00A12F15" w:rsidRDefault="001C1773" w:rsidP="00CF01BA">
      <w:pPr>
        <w:tabs>
          <w:tab w:val="left" w:pos="-720"/>
          <w:tab w:val="left" w:pos="0"/>
          <w:tab w:val="left" w:pos="259"/>
          <w:tab w:val="left" w:pos="604"/>
          <w:tab w:val="left" w:pos="816"/>
          <w:tab w:val="left" w:pos="1440"/>
        </w:tabs>
        <w:suppressAutoHyphens/>
        <w:jc w:val="both"/>
        <w:rPr>
          <w:rFonts w:ascii="Arial" w:hAnsi="Arial" w:cs="Arial"/>
          <w:sz w:val="20"/>
        </w:rPr>
      </w:pPr>
    </w:p>
    <w:p w:rsidR="001C1773" w:rsidRPr="00A12F15" w:rsidRDefault="001C1773" w:rsidP="00CF01BA">
      <w:pPr>
        <w:tabs>
          <w:tab w:val="left" w:pos="-720"/>
          <w:tab w:val="left" w:pos="0"/>
          <w:tab w:val="left" w:pos="259"/>
          <w:tab w:val="left" w:pos="604"/>
          <w:tab w:val="left" w:pos="816"/>
          <w:tab w:val="left" w:pos="1440"/>
        </w:tabs>
        <w:suppressAutoHyphens/>
        <w:jc w:val="both"/>
        <w:rPr>
          <w:rFonts w:ascii="Arial" w:hAnsi="Arial" w:cs="Arial"/>
          <w:sz w:val="20"/>
        </w:rPr>
      </w:pPr>
    </w:p>
    <w:p w:rsidR="001C1773" w:rsidRPr="00A12F15" w:rsidRDefault="001C1773" w:rsidP="00CF01BA">
      <w:pPr>
        <w:tabs>
          <w:tab w:val="left" w:pos="-720"/>
          <w:tab w:val="left" w:pos="0"/>
          <w:tab w:val="left" w:pos="259"/>
          <w:tab w:val="left" w:pos="604"/>
          <w:tab w:val="left" w:pos="816"/>
          <w:tab w:val="left" w:pos="1440"/>
        </w:tabs>
        <w:suppressAutoHyphens/>
        <w:jc w:val="both"/>
        <w:rPr>
          <w:rFonts w:ascii="Arial" w:hAnsi="Arial" w:cs="Arial"/>
          <w:sz w:val="20"/>
        </w:rPr>
      </w:pPr>
    </w:p>
    <w:p w:rsidR="00E469C7" w:rsidRPr="00A12F15" w:rsidRDefault="00E469C7" w:rsidP="00CF01BA">
      <w:pPr>
        <w:tabs>
          <w:tab w:val="left" w:pos="-720"/>
          <w:tab w:val="left" w:pos="0"/>
          <w:tab w:val="left" w:pos="259"/>
          <w:tab w:val="left" w:pos="604"/>
          <w:tab w:val="left" w:pos="816"/>
          <w:tab w:val="left" w:pos="1440"/>
        </w:tabs>
        <w:suppressAutoHyphens/>
        <w:jc w:val="both"/>
        <w:rPr>
          <w:rFonts w:ascii="Arial" w:hAnsi="Arial" w:cs="Arial"/>
          <w:sz w:val="20"/>
        </w:rPr>
      </w:pPr>
    </w:p>
    <w:p w:rsidR="00353435" w:rsidRPr="00A12F15" w:rsidRDefault="00353435" w:rsidP="00CF01BA">
      <w:pPr>
        <w:tabs>
          <w:tab w:val="left" w:pos="-720"/>
          <w:tab w:val="left" w:pos="0"/>
          <w:tab w:val="left" w:pos="259"/>
          <w:tab w:val="left" w:pos="604"/>
          <w:tab w:val="left" w:pos="816"/>
          <w:tab w:val="left" w:pos="1440"/>
        </w:tabs>
        <w:suppressAutoHyphens/>
        <w:jc w:val="both"/>
        <w:rPr>
          <w:rFonts w:ascii="Arial" w:hAnsi="Arial" w:cs="Arial"/>
          <w:sz w:val="20"/>
        </w:rPr>
      </w:pPr>
    </w:p>
    <w:p w:rsidR="001C1773" w:rsidRPr="00A12F15" w:rsidRDefault="001C1773" w:rsidP="00CF01BA">
      <w:pPr>
        <w:tabs>
          <w:tab w:val="left" w:pos="-720"/>
          <w:tab w:val="left" w:pos="0"/>
          <w:tab w:val="left" w:pos="259"/>
          <w:tab w:val="left" w:pos="604"/>
          <w:tab w:val="left" w:pos="816"/>
          <w:tab w:val="left" w:pos="1440"/>
        </w:tabs>
        <w:suppressAutoHyphens/>
        <w:jc w:val="both"/>
        <w:rPr>
          <w:rFonts w:ascii="Arial" w:hAnsi="Arial" w:cs="Arial"/>
          <w:sz w:val="20"/>
        </w:rPr>
      </w:pPr>
    </w:p>
    <w:p w:rsidR="001C1773" w:rsidRPr="00A12F15" w:rsidRDefault="001C1773" w:rsidP="00CF01BA">
      <w:pPr>
        <w:tabs>
          <w:tab w:val="left" w:pos="-720"/>
          <w:tab w:val="left" w:pos="0"/>
          <w:tab w:val="left" w:pos="259"/>
          <w:tab w:val="left" w:pos="604"/>
          <w:tab w:val="left" w:pos="816"/>
          <w:tab w:val="left" w:pos="1440"/>
        </w:tabs>
        <w:suppressAutoHyphens/>
        <w:jc w:val="both"/>
        <w:rPr>
          <w:rFonts w:ascii="Arial" w:hAnsi="Arial" w:cs="Arial"/>
          <w:sz w:val="20"/>
        </w:rPr>
      </w:pPr>
    </w:p>
    <w:p w:rsidR="001C1773" w:rsidRPr="00A12F15" w:rsidRDefault="001C1773" w:rsidP="00CF01BA">
      <w:pPr>
        <w:tabs>
          <w:tab w:val="left" w:pos="-720"/>
          <w:tab w:val="left" w:pos="0"/>
          <w:tab w:val="left" w:pos="259"/>
          <w:tab w:val="left" w:pos="604"/>
          <w:tab w:val="left" w:pos="816"/>
          <w:tab w:val="left" w:pos="1440"/>
        </w:tabs>
        <w:suppressAutoHyphens/>
        <w:jc w:val="both"/>
        <w:rPr>
          <w:rFonts w:ascii="Arial" w:hAnsi="Arial" w:cs="Arial"/>
          <w:sz w:val="20"/>
        </w:rPr>
      </w:pPr>
    </w:p>
    <w:p w:rsidR="004A6CE4" w:rsidRPr="00A12F15" w:rsidRDefault="004A6CE4" w:rsidP="00CF01BA">
      <w:pPr>
        <w:tabs>
          <w:tab w:val="left" w:pos="-720"/>
          <w:tab w:val="left" w:pos="0"/>
          <w:tab w:val="left" w:pos="259"/>
          <w:tab w:val="left" w:pos="604"/>
          <w:tab w:val="left" w:pos="816"/>
          <w:tab w:val="left" w:pos="1440"/>
        </w:tabs>
        <w:suppressAutoHyphens/>
        <w:jc w:val="both"/>
        <w:rPr>
          <w:rFonts w:ascii="Arial" w:hAnsi="Arial" w:cs="Arial"/>
          <w:sz w:val="20"/>
        </w:rPr>
      </w:pPr>
    </w:p>
    <w:p w:rsidR="004A6CE4" w:rsidRPr="00A12F15" w:rsidRDefault="004A6CE4" w:rsidP="00CF01BA">
      <w:pPr>
        <w:tabs>
          <w:tab w:val="left" w:pos="-720"/>
          <w:tab w:val="left" w:pos="0"/>
          <w:tab w:val="left" w:pos="259"/>
          <w:tab w:val="left" w:pos="604"/>
          <w:tab w:val="left" w:pos="816"/>
          <w:tab w:val="left" w:pos="1440"/>
        </w:tabs>
        <w:suppressAutoHyphens/>
        <w:jc w:val="both"/>
        <w:rPr>
          <w:rFonts w:ascii="Arial" w:hAnsi="Arial" w:cs="Arial"/>
          <w:sz w:val="20"/>
        </w:rPr>
      </w:pPr>
    </w:p>
    <w:p w:rsidR="004A6CE4" w:rsidRPr="00A12F15" w:rsidRDefault="004A6CE4" w:rsidP="00CF01BA">
      <w:pPr>
        <w:tabs>
          <w:tab w:val="left" w:pos="-720"/>
          <w:tab w:val="left" w:pos="0"/>
          <w:tab w:val="left" w:pos="259"/>
          <w:tab w:val="left" w:pos="604"/>
          <w:tab w:val="left" w:pos="816"/>
          <w:tab w:val="left" w:pos="1440"/>
        </w:tabs>
        <w:suppressAutoHyphens/>
        <w:jc w:val="both"/>
        <w:rPr>
          <w:rFonts w:ascii="Arial" w:hAnsi="Arial" w:cs="Arial"/>
          <w:sz w:val="20"/>
        </w:rPr>
      </w:pPr>
    </w:p>
    <w:p w:rsidR="004A6CE4" w:rsidRPr="00A12F15" w:rsidRDefault="004A6CE4" w:rsidP="00CF01BA">
      <w:pPr>
        <w:tabs>
          <w:tab w:val="left" w:pos="-720"/>
          <w:tab w:val="left" w:pos="0"/>
          <w:tab w:val="left" w:pos="259"/>
          <w:tab w:val="left" w:pos="604"/>
          <w:tab w:val="left" w:pos="816"/>
          <w:tab w:val="left" w:pos="1440"/>
        </w:tabs>
        <w:suppressAutoHyphens/>
        <w:jc w:val="both"/>
        <w:rPr>
          <w:rFonts w:ascii="Arial" w:hAnsi="Arial" w:cs="Arial"/>
          <w:sz w:val="20"/>
        </w:rPr>
      </w:pPr>
    </w:p>
    <w:p w:rsidR="004A6CE4" w:rsidRDefault="004A6CE4" w:rsidP="00CF01BA">
      <w:pPr>
        <w:tabs>
          <w:tab w:val="left" w:pos="-720"/>
          <w:tab w:val="left" w:pos="0"/>
          <w:tab w:val="left" w:pos="259"/>
          <w:tab w:val="left" w:pos="604"/>
          <w:tab w:val="left" w:pos="816"/>
          <w:tab w:val="left" w:pos="1440"/>
        </w:tabs>
        <w:suppressAutoHyphens/>
        <w:jc w:val="both"/>
        <w:rPr>
          <w:rFonts w:ascii="Arial" w:hAnsi="Arial" w:cs="Arial"/>
          <w:sz w:val="20"/>
        </w:rPr>
      </w:pPr>
    </w:p>
    <w:p w:rsidR="00631696" w:rsidRDefault="00631696" w:rsidP="00CF01BA">
      <w:pPr>
        <w:tabs>
          <w:tab w:val="left" w:pos="-720"/>
          <w:tab w:val="left" w:pos="0"/>
          <w:tab w:val="left" w:pos="259"/>
          <w:tab w:val="left" w:pos="604"/>
          <w:tab w:val="left" w:pos="816"/>
          <w:tab w:val="left" w:pos="1440"/>
        </w:tabs>
        <w:suppressAutoHyphens/>
        <w:jc w:val="both"/>
        <w:rPr>
          <w:rFonts w:ascii="Arial" w:hAnsi="Arial" w:cs="Arial"/>
          <w:sz w:val="20"/>
        </w:rPr>
      </w:pPr>
    </w:p>
    <w:p w:rsidR="00631696" w:rsidRPr="00A12F15" w:rsidRDefault="00631696" w:rsidP="00CF01BA">
      <w:pPr>
        <w:tabs>
          <w:tab w:val="left" w:pos="-720"/>
          <w:tab w:val="left" w:pos="0"/>
          <w:tab w:val="left" w:pos="259"/>
          <w:tab w:val="left" w:pos="604"/>
          <w:tab w:val="left" w:pos="816"/>
          <w:tab w:val="left" w:pos="1440"/>
        </w:tabs>
        <w:suppressAutoHyphens/>
        <w:jc w:val="both"/>
        <w:rPr>
          <w:rFonts w:ascii="Arial" w:hAnsi="Arial" w:cs="Arial"/>
          <w:sz w:val="20"/>
        </w:rPr>
      </w:pPr>
    </w:p>
    <w:p w:rsidR="004A6CE4" w:rsidRPr="00A12F15" w:rsidRDefault="004A6CE4" w:rsidP="00CF01BA">
      <w:pPr>
        <w:tabs>
          <w:tab w:val="left" w:pos="-720"/>
          <w:tab w:val="left" w:pos="0"/>
          <w:tab w:val="left" w:pos="259"/>
          <w:tab w:val="left" w:pos="604"/>
          <w:tab w:val="left" w:pos="816"/>
          <w:tab w:val="left" w:pos="1440"/>
        </w:tabs>
        <w:suppressAutoHyphens/>
        <w:jc w:val="both"/>
        <w:rPr>
          <w:rFonts w:ascii="Arial" w:hAnsi="Arial" w:cs="Arial"/>
          <w:sz w:val="20"/>
        </w:rPr>
      </w:pPr>
    </w:p>
    <w:p w:rsidR="004A6CE4" w:rsidRPr="00A12F15" w:rsidRDefault="004A6CE4" w:rsidP="00CF01BA">
      <w:pPr>
        <w:tabs>
          <w:tab w:val="left" w:pos="-720"/>
          <w:tab w:val="left" w:pos="0"/>
          <w:tab w:val="left" w:pos="259"/>
          <w:tab w:val="left" w:pos="604"/>
          <w:tab w:val="left" w:pos="816"/>
          <w:tab w:val="left" w:pos="1440"/>
        </w:tabs>
        <w:suppressAutoHyphens/>
        <w:jc w:val="both"/>
        <w:rPr>
          <w:rFonts w:ascii="Arial" w:hAnsi="Arial" w:cs="Arial"/>
          <w:sz w:val="20"/>
        </w:rPr>
      </w:pPr>
    </w:p>
    <w:p w:rsidR="001C1773" w:rsidRPr="00A12F15" w:rsidRDefault="001C1773" w:rsidP="00CF01BA">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rsidP="00FA7B3C">
      <w:pPr>
        <w:tabs>
          <w:tab w:val="left" w:pos="-720"/>
          <w:tab w:val="left" w:pos="0"/>
          <w:tab w:val="left" w:pos="259"/>
          <w:tab w:val="left" w:pos="604"/>
          <w:tab w:val="left" w:pos="816"/>
          <w:tab w:val="left" w:pos="1440"/>
        </w:tabs>
        <w:suppressAutoHyphens/>
        <w:rPr>
          <w:rFonts w:ascii="Arial" w:hAnsi="Arial" w:cs="Arial"/>
          <w:sz w:val="20"/>
        </w:rPr>
      </w:pPr>
      <w:r w:rsidRPr="00A12F15">
        <w:rPr>
          <w:rFonts w:ascii="Arial" w:hAnsi="Arial" w:cs="Arial"/>
          <w:sz w:val="20"/>
        </w:rPr>
        <w:t>1.5.5</w:t>
      </w:r>
      <w:r w:rsidRPr="00A12F15">
        <w:rPr>
          <w:rFonts w:ascii="Arial" w:hAnsi="Arial" w:cs="Arial"/>
          <w:sz w:val="20"/>
        </w:rPr>
        <w:tab/>
        <w:t xml:space="preserve">Battery </w:t>
      </w:r>
      <w:r w:rsidR="00C1442F" w:rsidRPr="00A12F15">
        <w:rPr>
          <w:rFonts w:ascii="Arial" w:hAnsi="Arial" w:cs="Arial"/>
          <w:sz w:val="20"/>
        </w:rPr>
        <w:t>voltage variation</w:t>
      </w:r>
      <w:r w:rsidR="001C1773" w:rsidRPr="00A12F15">
        <w:rPr>
          <w:rFonts w:ascii="Arial" w:hAnsi="Arial" w:cs="Arial"/>
          <w:sz w:val="20"/>
        </w:rPr>
        <w:t>, not mains connected</w:t>
      </w:r>
      <w:r w:rsidRPr="00A12F15">
        <w:rPr>
          <w:rFonts w:ascii="Arial" w:hAnsi="Arial" w:cs="Arial"/>
          <w:sz w:val="20"/>
        </w:rPr>
        <w:t xml:space="preserve"> (DC) (R 50-1, </w:t>
      </w:r>
      <w:r w:rsidR="00794A1C">
        <w:rPr>
          <w:rFonts w:ascii="Arial" w:hAnsi="Arial" w:cs="Arial"/>
          <w:sz w:val="20"/>
        </w:rPr>
        <w:t>2.7.4</w:t>
      </w:r>
      <w:r w:rsidR="00C96D52" w:rsidRPr="00A12F15">
        <w:rPr>
          <w:rFonts w:ascii="Arial" w:hAnsi="Arial" w:cs="Arial"/>
          <w:sz w:val="20"/>
        </w:rPr>
        <w:t>.</w:t>
      </w:r>
      <w:r w:rsidR="004469C1">
        <w:rPr>
          <w:rFonts w:ascii="Arial" w:hAnsi="Arial" w:cs="Arial"/>
          <w:sz w:val="20"/>
        </w:rPr>
        <w:t>3</w:t>
      </w:r>
      <w:r w:rsidRPr="00A12F15">
        <w:rPr>
          <w:rFonts w:ascii="Arial" w:hAnsi="Arial" w:cs="Arial"/>
          <w:sz w:val="20"/>
        </w:rPr>
        <w:t xml:space="preserve">, </w:t>
      </w:r>
      <w:r w:rsidR="00C96D52" w:rsidRPr="00A12F15">
        <w:rPr>
          <w:rFonts w:ascii="Arial" w:hAnsi="Arial" w:cs="Arial"/>
          <w:sz w:val="20"/>
        </w:rPr>
        <w:t>4.5.5</w:t>
      </w:r>
      <w:r w:rsidRPr="00A12F15">
        <w:rPr>
          <w:rFonts w:ascii="Arial" w:hAnsi="Arial" w:cs="Arial"/>
          <w:sz w:val="20"/>
        </w:rPr>
        <w:t xml:space="preserve"> &amp; A.7.</w:t>
      </w:r>
      <w:r w:rsidR="00C96D52" w:rsidRPr="00A12F15">
        <w:rPr>
          <w:rFonts w:ascii="Arial" w:hAnsi="Arial" w:cs="Arial"/>
          <w:sz w:val="20"/>
        </w:rPr>
        <w:t>2.</w:t>
      </w:r>
      <w:r w:rsidR="001C1773" w:rsidRPr="00A12F15">
        <w:rPr>
          <w:rFonts w:ascii="Arial" w:hAnsi="Arial" w:cs="Arial"/>
          <w:sz w:val="20"/>
        </w:rPr>
        <w:t>6</w:t>
      </w:r>
      <w:r w:rsidRPr="00A12F15">
        <w:rPr>
          <w:rFonts w:ascii="Arial" w:hAnsi="Arial" w:cs="Arial"/>
          <w:sz w:val="20"/>
        </w:rPr>
        <w:t>)</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8505"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2" w:type="dxa"/>
          <w:right w:w="112" w:type="dxa"/>
        </w:tblCellMar>
        <w:tblLook w:val="0000"/>
      </w:tblPr>
      <w:tblGrid>
        <w:gridCol w:w="3544"/>
        <w:gridCol w:w="1134"/>
        <w:gridCol w:w="1134"/>
        <w:gridCol w:w="1134"/>
        <w:gridCol w:w="1559"/>
      </w:tblGrid>
      <w:tr w:rsidR="00E14CA6" w:rsidRPr="00A12F15" w:rsidTr="001B2909">
        <w:trPr>
          <w:trHeight w:hRule="exact" w:val="283"/>
        </w:trPr>
        <w:tc>
          <w:tcPr>
            <w:tcW w:w="3544" w:type="dxa"/>
            <w:tcBorders>
              <w:right w:val="nil"/>
            </w:tcBorders>
          </w:tcPr>
          <w:p w:rsidR="00E14CA6" w:rsidRPr="00A12F15" w:rsidRDefault="00FC47BA" w:rsidP="00E14CA6">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fldChar w:fldCharType="begin"/>
            </w:r>
            <w:r w:rsidR="00E14CA6" w:rsidRPr="00A12F15">
              <w:rPr>
                <w:rFonts w:ascii="Arial" w:hAnsi="Arial" w:cs="Arial"/>
                <w:sz w:val="20"/>
              </w:rPr>
              <w:instrText xml:space="preserve">PRIVATE </w:instrText>
            </w:r>
            <w:r w:rsidRPr="00A12F15">
              <w:rPr>
                <w:rFonts w:ascii="Arial" w:hAnsi="Arial" w:cs="Arial"/>
                <w:sz w:val="20"/>
              </w:rPr>
              <w:fldChar w:fldCharType="end"/>
            </w:r>
            <w:r w:rsidR="00E14CA6" w:rsidRPr="00A12F15">
              <w:rPr>
                <w:rFonts w:ascii="Arial" w:hAnsi="Arial" w:cs="Arial"/>
                <w:sz w:val="20"/>
              </w:rPr>
              <w:t>Application No.</w:t>
            </w:r>
            <w:proofErr w:type="gramStart"/>
            <w:r w:rsidR="00E14CA6" w:rsidRPr="00A12F15">
              <w:rPr>
                <w:rFonts w:ascii="Arial" w:hAnsi="Arial" w:cs="Arial"/>
                <w:sz w:val="20"/>
              </w:rPr>
              <w:t>:      ...........................</w:t>
            </w:r>
            <w:proofErr w:type="gramEnd"/>
          </w:p>
        </w:tc>
        <w:tc>
          <w:tcPr>
            <w:tcW w:w="1134" w:type="dxa"/>
            <w:tcBorders>
              <w:left w:val="nil"/>
            </w:tcBorders>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Pr>
          <w:p w:rsidR="00E14CA6" w:rsidRPr="00A12F15" w:rsidRDefault="00E14CA6" w:rsidP="00E14CA6">
            <w:pPr>
              <w:tabs>
                <w:tab w:val="center" w:pos="665"/>
              </w:tabs>
              <w:suppressAutoHyphens/>
              <w:spacing w:after="56"/>
              <w:rPr>
                <w:rFonts w:ascii="Arial" w:hAnsi="Arial" w:cs="Arial"/>
                <w:sz w:val="20"/>
              </w:rPr>
            </w:pPr>
            <w:r w:rsidRPr="00A12F15">
              <w:rPr>
                <w:rFonts w:ascii="Arial" w:hAnsi="Arial" w:cs="Arial"/>
                <w:sz w:val="20"/>
              </w:rPr>
              <w:tab/>
              <w:t>At start</w:t>
            </w:r>
          </w:p>
        </w:tc>
        <w:tc>
          <w:tcPr>
            <w:tcW w:w="1134" w:type="dxa"/>
            <w:tcBorders>
              <w:bottom w:val="single" w:sz="4" w:space="0" w:color="auto"/>
            </w:tcBorders>
          </w:tcPr>
          <w:p w:rsidR="00E14CA6" w:rsidRPr="00A12F15" w:rsidRDefault="00E14CA6" w:rsidP="00E14CA6">
            <w:pPr>
              <w:tabs>
                <w:tab w:val="center" w:pos="574"/>
              </w:tabs>
              <w:suppressAutoHyphens/>
              <w:spacing w:after="56"/>
              <w:rPr>
                <w:rFonts w:ascii="Arial" w:hAnsi="Arial" w:cs="Arial"/>
                <w:sz w:val="20"/>
              </w:rPr>
            </w:pPr>
            <w:r w:rsidRPr="00A12F15">
              <w:rPr>
                <w:rFonts w:ascii="Arial" w:hAnsi="Arial" w:cs="Arial"/>
                <w:sz w:val="20"/>
              </w:rPr>
              <w:tab/>
              <w:t>At end</w:t>
            </w:r>
          </w:p>
        </w:tc>
        <w:tc>
          <w:tcPr>
            <w:tcW w:w="1559" w:type="dxa"/>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p>
        </w:tc>
      </w:tr>
      <w:tr w:rsidR="00E14CA6" w:rsidRPr="00A12F15" w:rsidTr="001B2909">
        <w:trPr>
          <w:trHeight w:hRule="exact" w:val="283"/>
        </w:trPr>
        <w:tc>
          <w:tcPr>
            <w:tcW w:w="3544" w:type="dxa"/>
            <w:tcBorders>
              <w:bottom w:val="single" w:sz="4" w:space="0" w:color="auto"/>
            </w:tcBorders>
          </w:tcPr>
          <w:p w:rsidR="00E14CA6" w:rsidRPr="00A12F15" w:rsidRDefault="00451C6B" w:rsidP="00E14CA6">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Type</w:t>
            </w:r>
            <w:r w:rsidR="00E14CA6" w:rsidRPr="00A12F15">
              <w:rPr>
                <w:rFonts w:ascii="Arial" w:hAnsi="Arial" w:cs="Arial"/>
                <w:sz w:val="20"/>
              </w:rPr>
              <w:t xml:space="preserve"> designation</w:t>
            </w:r>
            <w:proofErr w:type="gramStart"/>
            <w:r w:rsidR="00E14CA6" w:rsidRPr="00A12F15">
              <w:rPr>
                <w:rFonts w:ascii="Arial" w:hAnsi="Arial" w:cs="Arial"/>
                <w:sz w:val="20"/>
              </w:rPr>
              <w:t>:  ........................</w:t>
            </w:r>
            <w:proofErr w:type="gramEnd"/>
          </w:p>
        </w:tc>
        <w:tc>
          <w:tcPr>
            <w:tcW w:w="1134" w:type="dxa"/>
          </w:tcPr>
          <w:p w:rsidR="00E14CA6" w:rsidRPr="00A12F15" w:rsidRDefault="00E14CA6" w:rsidP="00957B35">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Temp:</w:t>
            </w:r>
          </w:p>
        </w:tc>
        <w:tc>
          <w:tcPr>
            <w:tcW w:w="1134" w:type="dxa"/>
            <w:tcBorders>
              <w:bottom w:val="single" w:sz="4" w:space="0" w:color="auto"/>
            </w:tcBorders>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bottom w:val="single" w:sz="4" w:space="0" w:color="auto"/>
            </w:tcBorders>
            <w:shd w:val="pct60" w:color="auto" w:fill="auto"/>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r w:rsidRPr="00A12F15">
              <w:rPr>
                <w:rFonts w:ascii="Arial" w:hAnsi="Arial" w:cs="Arial"/>
                <w:sz w:val="20"/>
              </w:rPr>
              <w:sym w:font="Symbol" w:char="F0B0"/>
            </w:r>
            <w:r w:rsidRPr="00A12F15">
              <w:rPr>
                <w:rFonts w:ascii="Arial" w:hAnsi="Arial" w:cs="Arial"/>
                <w:sz w:val="20"/>
              </w:rPr>
              <w:t>C</w:t>
            </w:r>
          </w:p>
        </w:tc>
      </w:tr>
      <w:tr w:rsidR="00E14CA6" w:rsidRPr="00A12F15" w:rsidTr="001B2909">
        <w:trPr>
          <w:trHeight w:hRule="exact" w:val="283"/>
        </w:trPr>
        <w:tc>
          <w:tcPr>
            <w:tcW w:w="3544" w:type="dxa"/>
            <w:tcBorders>
              <w:bottom w:val="nil"/>
            </w:tcBorders>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Observer</w:t>
            </w:r>
            <w:proofErr w:type="gramStart"/>
            <w:r w:rsidRPr="00A12F15">
              <w:rPr>
                <w:rFonts w:ascii="Arial" w:hAnsi="Arial" w:cs="Arial"/>
                <w:sz w:val="20"/>
              </w:rPr>
              <w:t>:             .............................</w:t>
            </w:r>
            <w:proofErr w:type="gramEnd"/>
          </w:p>
        </w:tc>
        <w:tc>
          <w:tcPr>
            <w:tcW w:w="1134" w:type="dxa"/>
          </w:tcPr>
          <w:p w:rsidR="00E14CA6" w:rsidRPr="00A12F15" w:rsidRDefault="00E14CA6" w:rsidP="00957B35">
            <w:pPr>
              <w:tabs>
                <w:tab w:val="right" w:pos="4642"/>
              </w:tabs>
              <w:suppressAutoHyphens/>
              <w:spacing w:after="56"/>
              <w:rPr>
                <w:rFonts w:ascii="Arial" w:hAnsi="Arial" w:cs="Arial"/>
                <w:sz w:val="20"/>
              </w:rPr>
            </w:pPr>
            <w:r w:rsidRPr="00A12F15">
              <w:rPr>
                <w:rFonts w:ascii="Arial" w:hAnsi="Arial" w:cs="Arial"/>
                <w:sz w:val="20"/>
              </w:rPr>
              <w:t>Rel. h:</w:t>
            </w:r>
          </w:p>
        </w:tc>
        <w:tc>
          <w:tcPr>
            <w:tcW w:w="1134" w:type="dxa"/>
            <w:shd w:val="pct60" w:color="auto" w:fill="auto"/>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bottom w:val="single" w:sz="4" w:space="0" w:color="auto"/>
            </w:tcBorders>
            <w:shd w:val="pct60" w:color="auto" w:fill="auto"/>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
        </w:tc>
      </w:tr>
      <w:tr w:rsidR="00E14CA6" w:rsidRPr="00A12F15" w:rsidTr="001B2909">
        <w:trPr>
          <w:trHeight w:hRule="exact" w:val="283"/>
        </w:trPr>
        <w:tc>
          <w:tcPr>
            <w:tcW w:w="3544" w:type="dxa"/>
            <w:tcBorders>
              <w:top w:val="nil"/>
              <w:bottom w:val="nil"/>
            </w:tcBorders>
          </w:tcPr>
          <w:p w:rsidR="00E14CA6" w:rsidRPr="00A12F15" w:rsidRDefault="00E14CA6" w:rsidP="00E14CA6">
            <w:pPr>
              <w:tabs>
                <w:tab w:val="right" w:pos="4642"/>
              </w:tabs>
              <w:suppressAutoHyphens/>
              <w:spacing w:after="56"/>
              <w:rPr>
                <w:rFonts w:ascii="Arial" w:hAnsi="Arial" w:cs="Arial"/>
                <w:sz w:val="20"/>
              </w:rPr>
            </w:pPr>
          </w:p>
        </w:tc>
        <w:tc>
          <w:tcPr>
            <w:tcW w:w="1134" w:type="dxa"/>
          </w:tcPr>
          <w:p w:rsidR="00E14CA6" w:rsidRPr="00A12F15" w:rsidRDefault="00E14CA6" w:rsidP="00E14CA6">
            <w:pPr>
              <w:tabs>
                <w:tab w:val="right" w:pos="4642"/>
              </w:tabs>
              <w:suppressAutoHyphens/>
              <w:spacing w:after="56"/>
              <w:jc w:val="center"/>
              <w:rPr>
                <w:rFonts w:ascii="Arial" w:hAnsi="Arial" w:cs="Arial"/>
                <w:sz w:val="20"/>
              </w:rPr>
            </w:pPr>
            <w:r w:rsidRPr="00A12F15">
              <w:rPr>
                <w:rFonts w:ascii="Arial" w:hAnsi="Arial" w:cs="Arial"/>
                <w:sz w:val="20"/>
              </w:rPr>
              <w:t xml:space="preserve">  Date:</w:t>
            </w:r>
            <w:r w:rsidRPr="00A12F15">
              <w:rPr>
                <w:rFonts w:ascii="Arial" w:hAnsi="Arial" w:cs="Arial"/>
                <w:sz w:val="20"/>
              </w:rPr>
              <w:tab/>
              <w:t>Date:</w:t>
            </w:r>
          </w:p>
        </w:tc>
        <w:tc>
          <w:tcPr>
            <w:tcW w:w="1134" w:type="dxa"/>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shd w:val="pct60" w:color="auto" w:fill="auto"/>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roofErr w:type="spellStart"/>
            <w:r w:rsidR="002829F3" w:rsidRPr="00A12F15">
              <w:rPr>
                <w:rFonts w:ascii="Arial" w:hAnsi="Arial" w:cs="Arial"/>
                <w:sz w:val="20"/>
              </w:rPr>
              <w:t>yyyy</w:t>
            </w:r>
            <w:proofErr w:type="spellEnd"/>
            <w:r w:rsidR="002829F3" w:rsidRPr="00A12F15">
              <w:rPr>
                <w:rFonts w:ascii="Arial" w:hAnsi="Arial" w:cs="Arial"/>
                <w:sz w:val="20"/>
              </w:rPr>
              <w:t>-mm-</w:t>
            </w:r>
            <w:proofErr w:type="spellStart"/>
            <w:r w:rsidR="002829F3" w:rsidRPr="00A12F15">
              <w:rPr>
                <w:rFonts w:ascii="Arial" w:hAnsi="Arial" w:cs="Arial"/>
                <w:sz w:val="20"/>
              </w:rPr>
              <w:t>dd</w:t>
            </w:r>
            <w:proofErr w:type="spellEnd"/>
          </w:p>
        </w:tc>
      </w:tr>
      <w:tr w:rsidR="00E14CA6" w:rsidRPr="00A12F15" w:rsidTr="001B2909">
        <w:trPr>
          <w:trHeight w:hRule="exact" w:val="274"/>
        </w:trPr>
        <w:tc>
          <w:tcPr>
            <w:tcW w:w="3544" w:type="dxa"/>
            <w:tcBorders>
              <w:top w:val="nil"/>
              <w:bottom w:val="nil"/>
            </w:tcBorders>
          </w:tcPr>
          <w:p w:rsidR="00E14CA6" w:rsidRPr="00A12F15" w:rsidRDefault="00E14CA6" w:rsidP="00E14CA6">
            <w:pPr>
              <w:tabs>
                <w:tab w:val="right" w:pos="4642"/>
              </w:tabs>
              <w:suppressAutoHyphens/>
              <w:spacing w:after="56"/>
              <w:rPr>
                <w:rFonts w:ascii="Arial" w:hAnsi="Arial" w:cs="Arial"/>
                <w:sz w:val="20"/>
              </w:rPr>
            </w:pPr>
          </w:p>
        </w:tc>
        <w:tc>
          <w:tcPr>
            <w:tcW w:w="1134" w:type="dxa"/>
          </w:tcPr>
          <w:p w:rsidR="00E14CA6" w:rsidRPr="00A12F15" w:rsidRDefault="00E14CA6" w:rsidP="00E14CA6">
            <w:pPr>
              <w:tabs>
                <w:tab w:val="right" w:pos="4642"/>
              </w:tabs>
              <w:suppressAutoHyphens/>
              <w:spacing w:after="56"/>
              <w:jc w:val="center"/>
              <w:rPr>
                <w:rFonts w:ascii="Arial" w:hAnsi="Arial" w:cs="Arial"/>
                <w:sz w:val="20"/>
              </w:rPr>
            </w:pPr>
            <w:r w:rsidRPr="00A12F15">
              <w:rPr>
                <w:rFonts w:ascii="Arial" w:hAnsi="Arial" w:cs="Arial"/>
                <w:sz w:val="20"/>
              </w:rPr>
              <w:t xml:space="preserve">  Time:</w:t>
            </w:r>
            <w:r w:rsidRPr="00A12F15">
              <w:rPr>
                <w:rFonts w:ascii="Arial" w:hAnsi="Arial" w:cs="Arial"/>
                <w:sz w:val="20"/>
              </w:rPr>
              <w:tab/>
              <w:t>Time:</w:t>
            </w:r>
          </w:p>
        </w:tc>
        <w:tc>
          <w:tcPr>
            <w:tcW w:w="1134" w:type="dxa"/>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shd w:val="pct60" w:color="auto" w:fill="auto"/>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roofErr w:type="spellStart"/>
            <w:r w:rsidRPr="00A12F15">
              <w:rPr>
                <w:rFonts w:ascii="Arial" w:hAnsi="Arial" w:cs="Arial"/>
                <w:sz w:val="20"/>
              </w:rPr>
              <w:t>hh:mm:ss</w:t>
            </w:r>
            <w:proofErr w:type="spellEnd"/>
          </w:p>
        </w:tc>
      </w:tr>
      <w:tr w:rsidR="00957B35" w:rsidRPr="00A12F15" w:rsidTr="001B2909">
        <w:trPr>
          <w:trHeight w:hRule="exact" w:val="274"/>
        </w:trPr>
        <w:tc>
          <w:tcPr>
            <w:tcW w:w="3544" w:type="dxa"/>
            <w:tcBorders>
              <w:top w:val="nil"/>
            </w:tcBorders>
          </w:tcPr>
          <w:p w:rsidR="00957B35" w:rsidRPr="00A12F15" w:rsidRDefault="00957B35" w:rsidP="00E14CA6">
            <w:pPr>
              <w:tabs>
                <w:tab w:val="right" w:pos="4642"/>
              </w:tabs>
              <w:suppressAutoHyphens/>
              <w:spacing w:after="56"/>
              <w:rPr>
                <w:rFonts w:ascii="Arial" w:hAnsi="Arial" w:cs="Arial"/>
                <w:sz w:val="20"/>
              </w:rPr>
            </w:pPr>
          </w:p>
        </w:tc>
        <w:tc>
          <w:tcPr>
            <w:tcW w:w="1134" w:type="dxa"/>
          </w:tcPr>
          <w:p w:rsidR="00957B35" w:rsidRPr="00A12F15" w:rsidRDefault="00957B35" w:rsidP="00E14CA6">
            <w:pPr>
              <w:tabs>
                <w:tab w:val="right" w:pos="4642"/>
              </w:tabs>
              <w:suppressAutoHyphens/>
              <w:spacing w:after="56"/>
              <w:jc w:val="center"/>
              <w:rPr>
                <w:rFonts w:ascii="Arial" w:hAnsi="Arial" w:cs="Arial"/>
                <w:sz w:val="20"/>
              </w:rPr>
            </w:pPr>
            <w:r w:rsidRPr="00A12F15">
              <w:rPr>
                <w:rFonts w:ascii="Arial" w:hAnsi="Arial"/>
                <w:sz w:val="18"/>
              </w:rPr>
              <w:t>Bar. Pres:</w:t>
            </w:r>
          </w:p>
        </w:tc>
        <w:tc>
          <w:tcPr>
            <w:tcW w:w="1134" w:type="dxa"/>
          </w:tcPr>
          <w:p w:rsidR="00957B35" w:rsidRPr="00A12F15" w:rsidRDefault="00957B35" w:rsidP="00E14CA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shd w:val="pct60" w:color="auto" w:fill="auto"/>
          </w:tcPr>
          <w:p w:rsidR="00957B35" w:rsidRPr="00A12F15" w:rsidRDefault="00957B35" w:rsidP="00E14CA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Pr>
          <w:p w:rsidR="00957B35" w:rsidRPr="00A12F15" w:rsidRDefault="00957B35" w:rsidP="00E14CA6">
            <w:pPr>
              <w:tabs>
                <w:tab w:val="left" w:pos="-720"/>
                <w:tab w:val="left" w:pos="0"/>
                <w:tab w:val="left" w:pos="259"/>
                <w:tab w:val="left" w:pos="604"/>
                <w:tab w:val="left" w:pos="816"/>
                <w:tab w:val="left" w:pos="1440"/>
              </w:tabs>
              <w:suppressAutoHyphens/>
              <w:spacing w:after="56"/>
              <w:rPr>
                <w:rFonts w:ascii="Arial" w:hAnsi="Arial" w:cs="Arial"/>
                <w:sz w:val="20"/>
              </w:rPr>
            </w:pPr>
            <w:proofErr w:type="spellStart"/>
            <w:r w:rsidRPr="00A12F15">
              <w:rPr>
                <w:rFonts w:ascii="Arial" w:hAnsi="Arial"/>
                <w:sz w:val="18"/>
              </w:rPr>
              <w:t>hPa</w:t>
            </w:r>
            <w:proofErr w:type="spellEnd"/>
          </w:p>
        </w:tc>
      </w:tr>
      <w:tr w:rsidR="00957B35" w:rsidRPr="00A12F15" w:rsidTr="004A6CE4">
        <w:tc>
          <w:tcPr>
            <w:tcW w:w="8505" w:type="dxa"/>
            <w:gridSpan w:val="5"/>
          </w:tcPr>
          <w:p w:rsidR="00957B35" w:rsidRPr="00A12F15" w:rsidRDefault="00957B35" w:rsidP="00E14CA6">
            <w:pPr>
              <w:tabs>
                <w:tab w:val="left" w:pos="-720"/>
                <w:tab w:val="left" w:pos="0"/>
                <w:tab w:val="left" w:pos="259"/>
                <w:tab w:val="left" w:pos="604"/>
                <w:tab w:val="left" w:pos="816"/>
                <w:tab w:val="left" w:pos="1440"/>
              </w:tabs>
              <w:suppressAutoHyphens/>
              <w:rPr>
                <w:rFonts w:ascii="Arial" w:hAnsi="Arial" w:cs="Arial"/>
                <w:sz w:val="20"/>
              </w:rPr>
            </w:pPr>
            <w:r w:rsidRPr="00A12F15">
              <w:rPr>
                <w:rFonts w:ascii="Arial" w:hAnsi="Arial" w:cs="Arial"/>
                <w:sz w:val="20"/>
              </w:rPr>
              <w:t>Resolution during test:</w:t>
            </w:r>
          </w:p>
          <w:p w:rsidR="00957B35" w:rsidRPr="00A12F15" w:rsidRDefault="00957B35" w:rsidP="00E14CA6">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w:t>
            </w:r>
            <w:proofErr w:type="gramStart"/>
            <w:r w:rsidRPr="00A12F15">
              <w:rPr>
                <w:rFonts w:ascii="Arial" w:hAnsi="Arial" w:cs="Arial"/>
                <w:sz w:val="20"/>
              </w:rPr>
              <w:t>smaller</w:t>
            </w:r>
            <w:proofErr w:type="gramEnd"/>
            <w:r w:rsidRPr="00A12F15">
              <w:rPr>
                <w:rFonts w:ascii="Arial" w:hAnsi="Arial" w:cs="Arial"/>
                <w:sz w:val="20"/>
              </w:rPr>
              <w:t xml:space="preserve"> than d)       ................................</w:t>
            </w: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Automatic zero-setting device is:</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69" w:type="dxa"/>
        <w:tblLayout w:type="fixed"/>
        <w:tblCellMar>
          <w:left w:w="69" w:type="dxa"/>
          <w:right w:w="69" w:type="dxa"/>
        </w:tblCellMar>
        <w:tblLook w:val="0000"/>
      </w:tblPr>
      <w:tblGrid>
        <w:gridCol w:w="280"/>
        <w:gridCol w:w="1600"/>
        <w:gridCol w:w="280"/>
        <w:gridCol w:w="1960"/>
        <w:gridCol w:w="280"/>
        <w:gridCol w:w="2277"/>
        <w:gridCol w:w="280"/>
        <w:gridCol w:w="1461"/>
      </w:tblGrid>
      <w:tr w:rsidR="001E2D97" w:rsidRPr="00A12F15">
        <w:tc>
          <w:tcPr>
            <w:tcW w:w="280" w:type="dxa"/>
            <w:tcBorders>
              <w:top w:val="single" w:sz="7" w:space="0" w:color="auto"/>
              <w:left w:val="single" w:sz="7" w:space="0" w:color="auto"/>
              <w:bottom w:val="single" w:sz="7" w:space="0" w:color="auto"/>
              <w:right w:val="single" w:sz="7" w:space="0" w:color="auto"/>
            </w:tcBorders>
          </w:tcPr>
          <w:p w:rsidR="001E2D97" w:rsidRPr="00A12F15" w:rsidRDefault="00FC47BA">
            <w:pPr>
              <w:tabs>
                <w:tab w:val="left" w:pos="-720"/>
                <w:tab w:val="left" w:pos="0"/>
                <w:tab w:val="left" w:pos="259"/>
                <w:tab w:val="left" w:pos="604"/>
                <w:tab w:val="left" w:pos="816"/>
                <w:tab w:val="left" w:pos="1440"/>
              </w:tabs>
              <w:suppressAutoHyphens/>
              <w:spacing w:before="2" w:after="110"/>
              <w:rPr>
                <w:rFonts w:ascii="Arial" w:hAnsi="Arial" w:cs="Arial"/>
                <w:sz w:val="20"/>
              </w:rPr>
            </w:pPr>
            <w:r w:rsidRPr="00A12F15">
              <w:rPr>
                <w:rFonts w:ascii="Arial" w:hAnsi="Arial" w:cs="Arial"/>
                <w:sz w:val="20"/>
              </w:rPr>
              <w:fldChar w:fldCharType="begin"/>
            </w:r>
            <w:r w:rsidR="001E2D97" w:rsidRPr="00A12F15">
              <w:rPr>
                <w:rFonts w:ascii="Arial" w:hAnsi="Arial" w:cs="Arial"/>
                <w:sz w:val="20"/>
              </w:rPr>
              <w:instrText xml:space="preserve">PRIVATE </w:instrText>
            </w:r>
            <w:r w:rsidRPr="00A12F15">
              <w:rPr>
                <w:rFonts w:ascii="Arial" w:hAnsi="Arial" w:cs="Arial"/>
                <w:sz w:val="20"/>
              </w:rPr>
              <w:fldChar w:fldCharType="end"/>
            </w:r>
          </w:p>
        </w:tc>
        <w:tc>
          <w:tcPr>
            <w:tcW w:w="1600" w:type="dxa"/>
          </w:tcPr>
          <w:p w:rsidR="001E2D97" w:rsidRPr="00A12F15" w:rsidRDefault="001E2D97">
            <w:pPr>
              <w:tabs>
                <w:tab w:val="left" w:pos="-720"/>
                <w:tab w:val="left" w:pos="0"/>
                <w:tab w:val="left" w:pos="259"/>
                <w:tab w:val="left" w:pos="604"/>
                <w:tab w:val="left" w:pos="816"/>
                <w:tab w:val="left" w:pos="1440"/>
              </w:tabs>
              <w:suppressAutoHyphens/>
              <w:spacing w:before="2" w:after="110"/>
              <w:rPr>
                <w:rFonts w:ascii="Arial" w:hAnsi="Arial" w:cs="Arial"/>
                <w:sz w:val="20"/>
              </w:rPr>
            </w:pPr>
            <w:r w:rsidRPr="00A12F15">
              <w:rPr>
                <w:rFonts w:ascii="Arial" w:hAnsi="Arial" w:cs="Arial"/>
                <w:sz w:val="20"/>
              </w:rPr>
              <w:t>Non existent</w:t>
            </w:r>
          </w:p>
        </w:tc>
        <w:tc>
          <w:tcPr>
            <w:tcW w:w="280" w:type="dxa"/>
            <w:tcBorders>
              <w:top w:val="single" w:sz="7" w:space="0" w:color="auto"/>
              <w:left w:val="single" w:sz="7" w:space="0" w:color="auto"/>
              <w:bottom w:val="single" w:sz="7" w:space="0" w:color="auto"/>
              <w:righ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before="2" w:after="110"/>
              <w:rPr>
                <w:rFonts w:ascii="Arial" w:hAnsi="Arial" w:cs="Arial"/>
                <w:sz w:val="20"/>
              </w:rPr>
            </w:pPr>
          </w:p>
        </w:tc>
        <w:tc>
          <w:tcPr>
            <w:tcW w:w="1960" w:type="dxa"/>
          </w:tcPr>
          <w:p w:rsidR="001E2D97" w:rsidRPr="00A12F15" w:rsidRDefault="001E2D97">
            <w:pPr>
              <w:tabs>
                <w:tab w:val="left" w:pos="-720"/>
                <w:tab w:val="left" w:pos="0"/>
                <w:tab w:val="left" w:pos="259"/>
                <w:tab w:val="left" w:pos="604"/>
                <w:tab w:val="left" w:pos="816"/>
                <w:tab w:val="left" w:pos="1440"/>
              </w:tabs>
              <w:suppressAutoHyphens/>
              <w:spacing w:before="2" w:after="110"/>
              <w:rPr>
                <w:rFonts w:ascii="Arial" w:hAnsi="Arial" w:cs="Arial"/>
                <w:sz w:val="20"/>
              </w:rPr>
            </w:pPr>
            <w:r w:rsidRPr="00A12F15">
              <w:rPr>
                <w:rFonts w:ascii="Arial" w:hAnsi="Arial" w:cs="Arial"/>
                <w:sz w:val="20"/>
              </w:rPr>
              <w:t>Not in operation</w:t>
            </w:r>
          </w:p>
        </w:tc>
        <w:tc>
          <w:tcPr>
            <w:tcW w:w="280" w:type="dxa"/>
            <w:tcBorders>
              <w:top w:val="single" w:sz="7" w:space="0" w:color="auto"/>
              <w:left w:val="single" w:sz="7" w:space="0" w:color="auto"/>
              <w:bottom w:val="single" w:sz="7" w:space="0" w:color="auto"/>
              <w:righ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before="2" w:after="110"/>
              <w:rPr>
                <w:rFonts w:ascii="Arial" w:hAnsi="Arial" w:cs="Arial"/>
                <w:sz w:val="20"/>
              </w:rPr>
            </w:pPr>
          </w:p>
        </w:tc>
        <w:tc>
          <w:tcPr>
            <w:tcW w:w="2277" w:type="dxa"/>
          </w:tcPr>
          <w:p w:rsidR="001E2D97" w:rsidRPr="00A12F15" w:rsidRDefault="001E2D97">
            <w:pPr>
              <w:tabs>
                <w:tab w:val="left" w:pos="-720"/>
                <w:tab w:val="left" w:pos="0"/>
                <w:tab w:val="left" w:pos="259"/>
                <w:tab w:val="left" w:pos="604"/>
                <w:tab w:val="left" w:pos="816"/>
                <w:tab w:val="left" w:pos="1440"/>
              </w:tabs>
              <w:suppressAutoHyphens/>
              <w:spacing w:before="2" w:after="110"/>
              <w:rPr>
                <w:rFonts w:ascii="Arial" w:hAnsi="Arial" w:cs="Arial"/>
                <w:sz w:val="20"/>
              </w:rPr>
            </w:pPr>
            <w:r w:rsidRPr="00A12F15">
              <w:rPr>
                <w:rFonts w:ascii="Arial" w:hAnsi="Arial" w:cs="Arial"/>
                <w:sz w:val="20"/>
              </w:rPr>
              <w:t>Out of working range</w:t>
            </w:r>
          </w:p>
        </w:tc>
        <w:tc>
          <w:tcPr>
            <w:tcW w:w="280" w:type="dxa"/>
            <w:tcBorders>
              <w:top w:val="single" w:sz="7" w:space="0" w:color="auto"/>
              <w:left w:val="single" w:sz="7" w:space="0" w:color="auto"/>
              <w:bottom w:val="single" w:sz="7" w:space="0" w:color="auto"/>
              <w:righ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before="2" w:after="110"/>
              <w:rPr>
                <w:rFonts w:ascii="Arial" w:hAnsi="Arial" w:cs="Arial"/>
                <w:sz w:val="20"/>
              </w:rPr>
            </w:pPr>
          </w:p>
        </w:tc>
        <w:tc>
          <w:tcPr>
            <w:tcW w:w="1461" w:type="dxa"/>
          </w:tcPr>
          <w:p w:rsidR="001E2D97" w:rsidRPr="00A12F15" w:rsidRDefault="001E2D97">
            <w:pPr>
              <w:tabs>
                <w:tab w:val="left" w:pos="-720"/>
                <w:tab w:val="left" w:pos="0"/>
                <w:tab w:val="left" w:pos="259"/>
                <w:tab w:val="left" w:pos="604"/>
                <w:tab w:val="left" w:pos="816"/>
                <w:tab w:val="left" w:pos="1440"/>
              </w:tabs>
              <w:suppressAutoHyphens/>
              <w:spacing w:before="2" w:after="110"/>
              <w:rPr>
                <w:rFonts w:ascii="Arial" w:hAnsi="Arial" w:cs="Arial"/>
                <w:sz w:val="20"/>
              </w:rPr>
            </w:pPr>
            <w:r w:rsidRPr="00A12F15">
              <w:rPr>
                <w:rFonts w:ascii="Arial" w:hAnsi="Arial" w:cs="Arial"/>
                <w:sz w:val="20"/>
              </w:rPr>
              <w:t>In operation</w:t>
            </w: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56" w:type="dxa"/>
        <w:tblLayout w:type="fixed"/>
        <w:tblCellMar>
          <w:left w:w="56" w:type="dxa"/>
          <w:right w:w="56" w:type="dxa"/>
        </w:tblCellMar>
        <w:tblLook w:val="0000"/>
      </w:tblPr>
      <w:tblGrid>
        <w:gridCol w:w="2780"/>
        <w:gridCol w:w="2521"/>
        <w:gridCol w:w="1138"/>
      </w:tblGrid>
      <w:tr w:rsidR="001E2D97" w:rsidRPr="00A12F15">
        <w:tc>
          <w:tcPr>
            <w:tcW w:w="2780" w:type="dxa"/>
          </w:tcPr>
          <w:p w:rsidR="001E2D97" w:rsidRPr="00A12F15" w:rsidRDefault="00FC47BA" w:rsidP="007B1848">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fldChar w:fldCharType="begin"/>
            </w:r>
            <w:r w:rsidR="001E2D97" w:rsidRPr="00A12F15">
              <w:rPr>
                <w:rFonts w:ascii="Arial" w:hAnsi="Arial" w:cs="Arial"/>
                <w:sz w:val="20"/>
              </w:rPr>
              <w:instrText xml:space="preserve">PRIVATE </w:instrText>
            </w:r>
            <w:r w:rsidRPr="00A12F15">
              <w:rPr>
                <w:rFonts w:ascii="Arial" w:hAnsi="Arial" w:cs="Arial"/>
                <w:sz w:val="20"/>
              </w:rPr>
              <w:fldChar w:fldCharType="end"/>
            </w:r>
            <w:r w:rsidR="001E2D97" w:rsidRPr="00A12F15">
              <w:rPr>
                <w:rFonts w:ascii="Arial" w:hAnsi="Arial" w:cs="Arial"/>
                <w:sz w:val="20"/>
              </w:rPr>
              <w:t>Marked voltage</w:t>
            </w:r>
            <w:r w:rsidR="006D40A0">
              <w:rPr>
                <w:rFonts w:ascii="Arial" w:hAnsi="Arial" w:cs="Arial"/>
                <w:sz w:val="20"/>
              </w:rPr>
              <w:t>:</w:t>
            </w:r>
            <w:r w:rsidR="007B1848">
              <w:rPr>
                <w:rFonts w:ascii="Arial" w:hAnsi="Arial" w:cs="Arial"/>
                <w:sz w:val="20"/>
              </w:rPr>
              <w:t xml:space="preserve"> </w:t>
            </w:r>
            <w:r w:rsidR="00E72EF8" w:rsidRPr="00E72EF8">
              <w:rPr>
                <w:rStyle w:val="FootnoteReference"/>
                <w:rFonts w:ascii="Arial" w:hAnsi="Arial" w:cs="Arial"/>
                <w:sz w:val="20"/>
              </w:rPr>
              <w:footnoteReference w:customMarkFollows="1" w:id="10"/>
              <w:sym w:font="Symbol" w:char="F028"/>
            </w:r>
            <w:r w:rsidR="00E72EF8" w:rsidRPr="00E72EF8">
              <w:rPr>
                <w:rStyle w:val="FootnoteReference"/>
                <w:rFonts w:ascii="Arial" w:hAnsi="Arial" w:cs="Arial"/>
                <w:sz w:val="20"/>
              </w:rPr>
              <w:sym w:font="Symbol" w:char="F0B1"/>
            </w:r>
            <w:r w:rsidR="00E72EF8" w:rsidRPr="00E72EF8">
              <w:rPr>
                <w:rStyle w:val="FootnoteReference"/>
                <w:rFonts w:ascii="Arial" w:hAnsi="Arial" w:cs="Arial"/>
                <w:sz w:val="20"/>
              </w:rPr>
              <w:sym w:font="Symbol" w:char="F029"/>
            </w:r>
          </w:p>
        </w:tc>
        <w:tc>
          <w:tcPr>
            <w:tcW w:w="2521" w:type="dxa"/>
            <w:tcBorders>
              <w:top w:val="single" w:sz="7" w:space="0" w:color="auto"/>
              <w:left w:val="single" w:sz="7" w:space="0" w:color="auto"/>
              <w:bottom w:val="single" w:sz="7" w:space="0" w:color="auto"/>
              <w:righ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8" w:type="dxa"/>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V</w:t>
            </w:r>
          </w:p>
        </w:tc>
      </w:tr>
    </w:tbl>
    <w:p w:rsidR="005C4659" w:rsidRPr="00A12F15" w:rsidRDefault="005C4659">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Pre-test information</w:t>
      </w:r>
    </w:p>
    <w:tbl>
      <w:tblPr>
        <w:tblW w:w="0" w:type="auto"/>
        <w:tblInd w:w="56" w:type="dxa"/>
        <w:tblLayout w:type="fixed"/>
        <w:tblCellMar>
          <w:left w:w="56" w:type="dxa"/>
          <w:right w:w="56" w:type="dxa"/>
        </w:tblCellMar>
        <w:tblLook w:val="0000"/>
      </w:tblPr>
      <w:tblGrid>
        <w:gridCol w:w="1575"/>
        <w:gridCol w:w="1165"/>
        <w:gridCol w:w="1489"/>
        <w:gridCol w:w="1575"/>
      </w:tblGrid>
      <w:tr w:rsidR="001E2D97" w:rsidRPr="00A12F15">
        <w:tc>
          <w:tcPr>
            <w:tcW w:w="1575" w:type="dxa"/>
            <w:tcBorders>
              <w:top w:val="double" w:sz="7" w:space="0" w:color="auto"/>
              <w:left w:val="double" w:sz="7" w:space="0" w:color="auto"/>
            </w:tcBorders>
          </w:tcPr>
          <w:p w:rsidR="001E2D97" w:rsidRPr="00A12F15" w:rsidRDefault="00FC47BA">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fldChar w:fldCharType="begin"/>
            </w:r>
            <w:r w:rsidR="001E2D97" w:rsidRPr="00A12F15">
              <w:rPr>
                <w:rFonts w:ascii="Arial" w:hAnsi="Arial" w:cs="Arial"/>
                <w:sz w:val="20"/>
              </w:rPr>
              <w:instrText xml:space="preserve">PRIVATE </w:instrText>
            </w:r>
            <w:r w:rsidRPr="00A12F15">
              <w:rPr>
                <w:rFonts w:ascii="Arial" w:hAnsi="Arial" w:cs="Arial"/>
                <w:sz w:val="20"/>
              </w:rPr>
              <w:fldChar w:fldCharType="end"/>
            </w: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65" w:type="dxa"/>
            <w:tcBorders>
              <w:top w:val="doub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proofErr w:type="spellStart"/>
            <w:r w:rsidRPr="00A12F15">
              <w:rPr>
                <w:rFonts w:ascii="Arial" w:hAnsi="Arial" w:cs="Arial"/>
                <w:sz w:val="20"/>
              </w:rPr>
              <w:t>Flowrate</w:t>
            </w:r>
            <w:proofErr w:type="spellEnd"/>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/h)</w:t>
            </w:r>
          </w:p>
        </w:tc>
        <w:tc>
          <w:tcPr>
            <w:tcW w:w="1489" w:type="dxa"/>
            <w:tcBorders>
              <w:top w:val="doub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Equivalent</w:t>
            </w: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xml:space="preserve">pulses for </w:t>
            </w:r>
            <w:proofErr w:type="spellStart"/>
            <w:r w:rsidRPr="00A12F15">
              <w:rPr>
                <w:rFonts w:ascii="Arial" w:hAnsi="Arial" w:cs="Arial"/>
                <w:sz w:val="20"/>
              </w:rPr>
              <w:t>Σ</w:t>
            </w:r>
            <w:r w:rsidRPr="00A12F15">
              <w:rPr>
                <w:rFonts w:ascii="Arial" w:hAnsi="Arial" w:cs="Arial"/>
                <w:sz w:val="20"/>
                <w:vertAlign w:val="subscript"/>
              </w:rPr>
              <w:t>min</w:t>
            </w:r>
            <w:proofErr w:type="spellEnd"/>
          </w:p>
        </w:tc>
        <w:tc>
          <w:tcPr>
            <w:tcW w:w="1575" w:type="dxa"/>
            <w:tcBorders>
              <w:top w:val="doub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vertAlign w:val="subscript"/>
              </w:rPr>
            </w:pPr>
            <w:r w:rsidRPr="00A12F15">
              <w:rPr>
                <w:rFonts w:ascii="Arial" w:hAnsi="Arial" w:cs="Arial"/>
                <w:sz w:val="20"/>
              </w:rPr>
              <w:t xml:space="preserve">Static </w:t>
            </w:r>
            <w:r w:rsidR="00323B66" w:rsidRPr="00A12F15">
              <w:rPr>
                <w:rFonts w:ascii="Arial" w:hAnsi="Arial" w:cs="Arial"/>
                <w:sz w:val="20"/>
              </w:rPr>
              <w:t xml:space="preserve">load (L) </w:t>
            </w:r>
            <w:r w:rsidRPr="00A12F15">
              <w:rPr>
                <w:rFonts w:ascii="Arial" w:hAnsi="Arial" w:cs="Arial"/>
                <w:sz w:val="20"/>
              </w:rPr>
              <w:t xml:space="preserve">for </w:t>
            </w:r>
            <w:proofErr w:type="spellStart"/>
            <w:r w:rsidRPr="00A12F15">
              <w:rPr>
                <w:rFonts w:ascii="Arial" w:hAnsi="Arial" w:cs="Arial"/>
                <w:sz w:val="20"/>
              </w:rPr>
              <w:t>Σ</w:t>
            </w:r>
            <w:r w:rsidRPr="00A12F15">
              <w:rPr>
                <w:rFonts w:ascii="Arial" w:hAnsi="Arial" w:cs="Arial"/>
                <w:sz w:val="20"/>
                <w:vertAlign w:val="subscript"/>
              </w:rPr>
              <w:t>min</w:t>
            </w:r>
            <w:proofErr w:type="spellEnd"/>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w:t>
            </w:r>
          </w:p>
        </w:tc>
      </w:tr>
      <w:tr w:rsidR="001E2D97" w:rsidRPr="00A12F15">
        <w:tc>
          <w:tcPr>
            <w:tcW w:w="1575" w:type="dxa"/>
            <w:tcBorders>
              <w:top w:val="single" w:sz="7" w:space="0" w:color="auto"/>
              <w:left w:val="doub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roofErr w:type="spellStart"/>
            <w:r w:rsidRPr="00A12F15">
              <w:rPr>
                <w:rFonts w:ascii="Arial" w:hAnsi="Arial" w:cs="Arial"/>
                <w:sz w:val="20"/>
              </w:rPr>
              <w:t>Q</w:t>
            </w:r>
            <w:r w:rsidRPr="00A12F15">
              <w:rPr>
                <w:rFonts w:ascii="Arial" w:hAnsi="Arial" w:cs="Arial"/>
                <w:sz w:val="20"/>
                <w:vertAlign w:val="subscript"/>
              </w:rPr>
              <w:t>max</w:t>
            </w:r>
            <w:proofErr w:type="spellEnd"/>
          </w:p>
        </w:tc>
        <w:tc>
          <w:tcPr>
            <w:tcW w:w="1165"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89"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575" w:type="dxa"/>
            <w:tcBorders>
              <w:top w:val="single" w:sz="7" w:space="0" w:color="auto"/>
              <w:left w:val="single" w:sz="7" w:space="0" w:color="auto"/>
              <w:bottom w:val="doub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Test 1 at reference voltage</w:t>
      </w:r>
      <w:r w:rsidR="00807832" w:rsidRPr="00807832">
        <w:rPr>
          <w:rFonts w:ascii="Arial" w:hAnsi="Arial" w:cs="Arial"/>
          <w:i/>
          <w:sz w:val="20"/>
        </w:rPr>
        <w:t xml:space="preserve"> </w:t>
      </w:r>
      <w:proofErr w:type="spellStart"/>
      <w:r w:rsidR="00AB5228" w:rsidRPr="00C46B35">
        <w:rPr>
          <w:rFonts w:ascii="Arial" w:hAnsi="Arial" w:cs="Arial"/>
          <w:sz w:val="20"/>
        </w:rPr>
        <w:t>U</w:t>
      </w:r>
      <w:r w:rsidR="00807832" w:rsidRPr="00A12F15">
        <w:rPr>
          <w:rFonts w:ascii="Arial" w:hAnsi="Arial" w:cs="Arial"/>
          <w:sz w:val="20"/>
          <w:vertAlign w:val="subscript"/>
        </w:rPr>
        <w:t>nom</w:t>
      </w:r>
      <w:proofErr w:type="spellEnd"/>
      <w:r w:rsidR="00C46B35">
        <w:rPr>
          <w:rFonts w:ascii="Arial" w:hAnsi="Arial" w:cs="Arial"/>
          <w:sz w:val="20"/>
          <w:vertAlign w:val="subscript"/>
        </w:rPr>
        <w:t xml:space="preserve"> </w:t>
      </w:r>
      <w:r w:rsidR="00C46B35" w:rsidRPr="00A12F15">
        <w:rPr>
          <w:rStyle w:val="FootnoteReference"/>
          <w:rFonts w:ascii="Arial" w:hAnsi="Arial" w:cs="Arial"/>
          <w:sz w:val="20"/>
          <w:vertAlign w:val="baseline"/>
        </w:rPr>
        <w:t>(</w:t>
      </w:r>
      <w:r w:rsidR="00C46B35" w:rsidRPr="00A12F15">
        <w:rPr>
          <w:rStyle w:val="FootnoteReference"/>
          <w:rFonts w:ascii="Arial" w:hAnsi="Arial" w:cs="Arial"/>
          <w:sz w:val="20"/>
          <w:vertAlign w:val="baseline"/>
        </w:rPr>
        <w:footnoteReference w:customMarkFollows="1" w:id="11"/>
        <w:t>*)</w:t>
      </w:r>
    </w:p>
    <w:tbl>
      <w:tblPr>
        <w:tblW w:w="0" w:type="auto"/>
        <w:tblInd w:w="56" w:type="dxa"/>
        <w:tblBorders>
          <w:top w:val="double" w:sz="6" w:space="0" w:color="auto"/>
          <w:left w:val="double" w:sz="6" w:space="0" w:color="auto"/>
          <w:bottom w:val="double" w:sz="6" w:space="0" w:color="auto"/>
          <w:right w:val="double" w:sz="6" w:space="0" w:color="auto"/>
          <w:insideH w:val="single" w:sz="8" w:space="0" w:color="auto"/>
          <w:insideV w:val="single" w:sz="8" w:space="0" w:color="auto"/>
        </w:tblBorders>
        <w:tblLayout w:type="fixed"/>
        <w:tblCellMar>
          <w:left w:w="56" w:type="dxa"/>
          <w:right w:w="56" w:type="dxa"/>
        </w:tblCellMar>
        <w:tblLook w:val="0000"/>
      </w:tblPr>
      <w:tblGrid>
        <w:gridCol w:w="1202"/>
        <w:gridCol w:w="925"/>
        <w:gridCol w:w="992"/>
        <w:gridCol w:w="1417"/>
        <w:gridCol w:w="1308"/>
        <w:gridCol w:w="1291"/>
        <w:gridCol w:w="1029"/>
      </w:tblGrid>
      <w:tr w:rsidR="009308FC" w:rsidRPr="00A12F15" w:rsidTr="00CA5ED4">
        <w:tc>
          <w:tcPr>
            <w:tcW w:w="1202" w:type="dxa"/>
          </w:tcPr>
          <w:p w:rsidR="009308FC" w:rsidRPr="00A12F15" w:rsidRDefault="00FC47BA" w:rsidP="009308FC">
            <w:pPr>
              <w:tabs>
                <w:tab w:val="center" w:pos="574"/>
              </w:tabs>
              <w:suppressAutoHyphens/>
              <w:jc w:val="center"/>
              <w:rPr>
                <w:rFonts w:ascii="Arial" w:hAnsi="Arial" w:cs="Arial"/>
                <w:sz w:val="20"/>
              </w:rPr>
            </w:pPr>
            <w:r w:rsidRPr="00A12F15">
              <w:rPr>
                <w:rFonts w:ascii="Arial" w:hAnsi="Arial" w:cs="Arial"/>
                <w:sz w:val="20"/>
              </w:rPr>
              <w:fldChar w:fldCharType="begin"/>
            </w:r>
            <w:r w:rsidR="009308FC" w:rsidRPr="00A12F15">
              <w:rPr>
                <w:rFonts w:ascii="Arial" w:hAnsi="Arial" w:cs="Arial"/>
                <w:sz w:val="20"/>
              </w:rPr>
              <w:instrText xml:space="preserve">PRIVATE </w:instrText>
            </w:r>
            <w:r w:rsidRPr="00A12F15">
              <w:rPr>
                <w:rFonts w:ascii="Arial" w:hAnsi="Arial" w:cs="Arial"/>
                <w:sz w:val="20"/>
              </w:rPr>
              <w:fldChar w:fldCharType="end"/>
            </w:r>
            <w:r w:rsidR="009308FC" w:rsidRPr="00A12F15">
              <w:rPr>
                <w:rFonts w:ascii="Arial" w:hAnsi="Arial" w:cs="Arial"/>
                <w:sz w:val="20"/>
              </w:rPr>
              <w:t>Q</w:t>
            </w:r>
          </w:p>
          <w:p w:rsidR="009308FC" w:rsidRPr="00A12F15" w:rsidRDefault="009308FC" w:rsidP="009308FC">
            <w:pPr>
              <w:tabs>
                <w:tab w:val="left" w:pos="-720"/>
                <w:tab w:val="left" w:pos="0"/>
                <w:tab w:val="left" w:pos="259"/>
                <w:tab w:val="left" w:pos="604"/>
                <w:tab w:val="left" w:pos="816"/>
                <w:tab w:val="left" w:pos="1440"/>
              </w:tabs>
              <w:suppressAutoHyphens/>
              <w:jc w:val="center"/>
              <w:rPr>
                <w:rFonts w:ascii="Arial" w:hAnsi="Arial" w:cs="Arial"/>
                <w:sz w:val="20"/>
              </w:rPr>
            </w:pPr>
          </w:p>
          <w:p w:rsidR="009308FC" w:rsidRPr="00A12F15" w:rsidRDefault="009308FC" w:rsidP="009308FC">
            <w:pPr>
              <w:tabs>
                <w:tab w:val="left" w:pos="-720"/>
                <w:tab w:val="left" w:pos="0"/>
                <w:tab w:val="left" w:pos="259"/>
                <w:tab w:val="left" w:pos="604"/>
                <w:tab w:val="left" w:pos="816"/>
                <w:tab w:val="left" w:pos="1440"/>
              </w:tabs>
              <w:suppressAutoHyphens/>
              <w:jc w:val="center"/>
              <w:rPr>
                <w:rFonts w:ascii="Arial" w:hAnsi="Arial" w:cs="Arial"/>
                <w:sz w:val="20"/>
              </w:rPr>
            </w:pPr>
          </w:p>
          <w:p w:rsidR="009308FC" w:rsidRPr="00A12F15" w:rsidRDefault="009308FC" w:rsidP="009308FC">
            <w:pPr>
              <w:tabs>
                <w:tab w:val="center" w:pos="574"/>
              </w:tabs>
              <w:suppressAutoHyphens/>
              <w:spacing w:after="56"/>
              <w:jc w:val="center"/>
              <w:rPr>
                <w:rFonts w:ascii="Arial" w:hAnsi="Arial" w:cs="Arial"/>
                <w:sz w:val="20"/>
              </w:rPr>
            </w:pPr>
            <w:r w:rsidRPr="00A12F15">
              <w:rPr>
                <w:rFonts w:ascii="Arial" w:hAnsi="Arial" w:cs="Arial"/>
                <w:sz w:val="20"/>
              </w:rPr>
              <w:t>(  /h)</w:t>
            </w:r>
          </w:p>
        </w:tc>
        <w:tc>
          <w:tcPr>
            <w:tcW w:w="925" w:type="dxa"/>
          </w:tcPr>
          <w:p w:rsidR="009308FC" w:rsidRPr="00A12F15" w:rsidRDefault="009308FC" w:rsidP="009308FC">
            <w:pPr>
              <w:tabs>
                <w:tab w:val="center" w:pos="635"/>
              </w:tabs>
              <w:suppressAutoHyphens/>
              <w:jc w:val="center"/>
              <w:rPr>
                <w:rFonts w:ascii="Arial" w:hAnsi="Arial" w:cs="Arial"/>
                <w:sz w:val="20"/>
              </w:rPr>
            </w:pPr>
            <w:r w:rsidRPr="00A12F15">
              <w:rPr>
                <w:rFonts w:ascii="Arial" w:hAnsi="Arial" w:cs="Arial"/>
                <w:sz w:val="20"/>
              </w:rPr>
              <w:t>Load L</w:t>
            </w:r>
          </w:p>
          <w:p w:rsidR="009308FC" w:rsidRPr="00A12F15" w:rsidRDefault="009308FC" w:rsidP="009308FC">
            <w:pPr>
              <w:tabs>
                <w:tab w:val="left" w:pos="-720"/>
                <w:tab w:val="left" w:pos="0"/>
                <w:tab w:val="left" w:pos="259"/>
                <w:tab w:val="left" w:pos="604"/>
                <w:tab w:val="left" w:pos="816"/>
                <w:tab w:val="left" w:pos="1440"/>
              </w:tabs>
              <w:suppressAutoHyphens/>
              <w:jc w:val="center"/>
              <w:rPr>
                <w:rFonts w:ascii="Arial" w:hAnsi="Arial" w:cs="Arial"/>
                <w:sz w:val="20"/>
              </w:rPr>
            </w:pPr>
          </w:p>
          <w:p w:rsidR="009308FC" w:rsidRPr="00A12F15" w:rsidRDefault="009308FC" w:rsidP="009308FC">
            <w:pPr>
              <w:tabs>
                <w:tab w:val="left" w:pos="-720"/>
                <w:tab w:val="left" w:pos="0"/>
                <w:tab w:val="left" w:pos="259"/>
                <w:tab w:val="left" w:pos="604"/>
                <w:tab w:val="left" w:pos="816"/>
                <w:tab w:val="left" w:pos="1440"/>
              </w:tabs>
              <w:suppressAutoHyphens/>
              <w:jc w:val="center"/>
              <w:rPr>
                <w:rFonts w:ascii="Arial" w:hAnsi="Arial" w:cs="Arial"/>
                <w:sz w:val="20"/>
              </w:rPr>
            </w:pPr>
          </w:p>
          <w:p w:rsidR="009308FC" w:rsidRPr="00A12F15" w:rsidRDefault="009308FC" w:rsidP="009308FC">
            <w:pPr>
              <w:tabs>
                <w:tab w:val="center" w:pos="425"/>
              </w:tabs>
              <w:suppressAutoHyphens/>
              <w:spacing w:after="56"/>
              <w:jc w:val="center"/>
              <w:rPr>
                <w:rFonts w:ascii="Arial" w:hAnsi="Arial" w:cs="Arial"/>
                <w:sz w:val="20"/>
              </w:rPr>
            </w:pPr>
            <w:r w:rsidRPr="00A12F15">
              <w:rPr>
                <w:rFonts w:ascii="Arial" w:hAnsi="Arial" w:cs="Arial"/>
                <w:sz w:val="20"/>
              </w:rPr>
              <w:t>(   )</w:t>
            </w:r>
          </w:p>
        </w:tc>
        <w:tc>
          <w:tcPr>
            <w:tcW w:w="992" w:type="dxa"/>
          </w:tcPr>
          <w:p w:rsidR="009308FC" w:rsidRPr="00A12F15" w:rsidRDefault="009308FC" w:rsidP="009308FC">
            <w:pPr>
              <w:tabs>
                <w:tab w:val="center" w:pos="381"/>
              </w:tabs>
              <w:suppressAutoHyphens/>
              <w:spacing w:after="56"/>
              <w:jc w:val="center"/>
              <w:rPr>
                <w:rFonts w:ascii="Arial" w:hAnsi="Arial" w:cs="Arial"/>
                <w:sz w:val="20"/>
              </w:rPr>
            </w:pPr>
            <w:r w:rsidRPr="00A12F15">
              <w:rPr>
                <w:rFonts w:ascii="Arial" w:hAnsi="Arial" w:cs="Arial"/>
                <w:sz w:val="20"/>
              </w:rPr>
              <w:t>Pulses(*)</w:t>
            </w:r>
          </w:p>
        </w:tc>
        <w:tc>
          <w:tcPr>
            <w:tcW w:w="1417" w:type="dxa"/>
          </w:tcPr>
          <w:p w:rsidR="009308FC" w:rsidRPr="00A12F15" w:rsidRDefault="009308FC" w:rsidP="009308FC">
            <w:pPr>
              <w:tabs>
                <w:tab w:val="center" w:pos="752"/>
              </w:tabs>
              <w:suppressAutoHyphens/>
              <w:jc w:val="center"/>
              <w:rPr>
                <w:rFonts w:ascii="Arial" w:hAnsi="Arial" w:cs="Arial"/>
                <w:sz w:val="20"/>
              </w:rPr>
            </w:pPr>
            <w:r w:rsidRPr="00A12F15">
              <w:rPr>
                <w:rFonts w:ascii="Arial" w:hAnsi="Arial" w:cs="Arial"/>
                <w:sz w:val="20"/>
              </w:rPr>
              <w:t>Calculated</w:t>
            </w:r>
          </w:p>
          <w:p w:rsidR="009308FC" w:rsidRPr="00A12F15" w:rsidRDefault="009308FC" w:rsidP="009308FC">
            <w:pPr>
              <w:tabs>
                <w:tab w:val="center" w:pos="752"/>
              </w:tabs>
              <w:suppressAutoHyphens/>
              <w:jc w:val="center"/>
              <w:rPr>
                <w:rFonts w:ascii="Arial" w:hAnsi="Arial" w:cs="Arial"/>
                <w:sz w:val="20"/>
              </w:rPr>
            </w:pPr>
            <w:proofErr w:type="spellStart"/>
            <w:r w:rsidRPr="00A12F15">
              <w:rPr>
                <w:rFonts w:ascii="Arial" w:hAnsi="Arial" w:cs="Arial"/>
                <w:sz w:val="20"/>
              </w:rPr>
              <w:t>totalization</w:t>
            </w:r>
            <w:proofErr w:type="spellEnd"/>
          </w:p>
          <w:p w:rsidR="009308FC" w:rsidRPr="00A12F15" w:rsidRDefault="009308FC" w:rsidP="009308FC">
            <w:pPr>
              <w:tabs>
                <w:tab w:val="center" w:pos="752"/>
              </w:tabs>
              <w:suppressAutoHyphens/>
              <w:jc w:val="center"/>
              <w:rPr>
                <w:rFonts w:ascii="Arial" w:hAnsi="Arial" w:cs="Arial"/>
                <w:sz w:val="20"/>
              </w:rPr>
            </w:pPr>
            <w:r w:rsidRPr="00A12F15">
              <w:rPr>
                <w:rFonts w:ascii="Arial" w:hAnsi="Arial" w:cs="Arial"/>
                <w:sz w:val="20"/>
              </w:rPr>
              <w:t>T(**)</w:t>
            </w:r>
          </w:p>
          <w:p w:rsidR="009308FC" w:rsidRPr="00A12F15" w:rsidRDefault="009308FC" w:rsidP="009308FC">
            <w:pPr>
              <w:tabs>
                <w:tab w:val="center" w:pos="644"/>
              </w:tabs>
              <w:suppressAutoHyphens/>
              <w:spacing w:after="56"/>
              <w:jc w:val="center"/>
              <w:rPr>
                <w:rFonts w:ascii="Arial" w:hAnsi="Arial" w:cs="Arial"/>
                <w:sz w:val="20"/>
              </w:rPr>
            </w:pPr>
            <w:r w:rsidRPr="00A12F15">
              <w:rPr>
                <w:rFonts w:ascii="Arial" w:hAnsi="Arial" w:cs="Arial"/>
                <w:sz w:val="20"/>
              </w:rPr>
              <w:t>(   )</w:t>
            </w:r>
          </w:p>
        </w:tc>
        <w:tc>
          <w:tcPr>
            <w:tcW w:w="1308" w:type="dxa"/>
          </w:tcPr>
          <w:p w:rsidR="009308FC" w:rsidRPr="00A12F15" w:rsidRDefault="009308FC" w:rsidP="009308FC">
            <w:pPr>
              <w:tabs>
                <w:tab w:val="center" w:pos="752"/>
              </w:tabs>
              <w:suppressAutoHyphens/>
              <w:jc w:val="center"/>
              <w:rPr>
                <w:rFonts w:ascii="Arial" w:hAnsi="Arial" w:cs="Arial"/>
                <w:sz w:val="20"/>
              </w:rPr>
            </w:pPr>
            <w:r w:rsidRPr="00A12F15">
              <w:rPr>
                <w:rFonts w:ascii="Arial" w:hAnsi="Arial" w:cs="Arial"/>
                <w:sz w:val="20"/>
              </w:rPr>
              <w:t>Indicated</w:t>
            </w:r>
          </w:p>
          <w:p w:rsidR="009308FC" w:rsidRPr="00A12F15" w:rsidRDefault="009308FC" w:rsidP="009308FC">
            <w:pPr>
              <w:tabs>
                <w:tab w:val="center" w:pos="752"/>
              </w:tabs>
              <w:suppressAutoHyphens/>
              <w:jc w:val="center"/>
              <w:rPr>
                <w:rFonts w:ascii="Arial" w:hAnsi="Arial" w:cs="Arial"/>
                <w:sz w:val="20"/>
              </w:rPr>
            </w:pPr>
            <w:proofErr w:type="spellStart"/>
            <w:r w:rsidRPr="00A12F15">
              <w:rPr>
                <w:rFonts w:ascii="Arial" w:hAnsi="Arial" w:cs="Arial"/>
                <w:sz w:val="20"/>
              </w:rPr>
              <w:t>totalization</w:t>
            </w:r>
            <w:proofErr w:type="spellEnd"/>
          </w:p>
          <w:p w:rsidR="009308FC" w:rsidRPr="00A12F15" w:rsidRDefault="009308FC" w:rsidP="009308FC">
            <w:pPr>
              <w:tabs>
                <w:tab w:val="center" w:pos="752"/>
              </w:tabs>
              <w:suppressAutoHyphens/>
              <w:jc w:val="center"/>
              <w:rPr>
                <w:rFonts w:ascii="Arial" w:hAnsi="Arial" w:cs="Arial"/>
                <w:sz w:val="20"/>
              </w:rPr>
            </w:pPr>
            <w:r w:rsidRPr="00A12F15">
              <w:rPr>
                <w:rFonts w:ascii="Arial" w:hAnsi="Arial" w:cs="Arial"/>
                <w:sz w:val="20"/>
              </w:rPr>
              <w:t>I</w:t>
            </w:r>
          </w:p>
          <w:p w:rsidR="009308FC" w:rsidRPr="00A12F15" w:rsidRDefault="009308FC" w:rsidP="009308FC">
            <w:pPr>
              <w:tabs>
                <w:tab w:val="center" w:pos="686"/>
              </w:tabs>
              <w:suppressAutoHyphens/>
              <w:spacing w:after="56"/>
              <w:jc w:val="center"/>
              <w:rPr>
                <w:rFonts w:ascii="Arial" w:hAnsi="Arial" w:cs="Arial"/>
                <w:sz w:val="20"/>
              </w:rPr>
            </w:pPr>
            <w:r w:rsidRPr="00A12F15">
              <w:rPr>
                <w:rFonts w:ascii="Arial" w:hAnsi="Arial" w:cs="Arial"/>
                <w:sz w:val="20"/>
              </w:rPr>
              <w:t>(   )</w:t>
            </w:r>
          </w:p>
        </w:tc>
        <w:tc>
          <w:tcPr>
            <w:tcW w:w="1291" w:type="dxa"/>
          </w:tcPr>
          <w:p w:rsidR="009308FC" w:rsidRPr="00A12F15" w:rsidRDefault="009308FC" w:rsidP="009308FC">
            <w:pPr>
              <w:tabs>
                <w:tab w:val="center" w:pos="649"/>
              </w:tabs>
              <w:suppressAutoHyphens/>
              <w:jc w:val="center"/>
              <w:rPr>
                <w:rFonts w:ascii="Arial" w:hAnsi="Arial" w:cs="Arial"/>
                <w:sz w:val="20"/>
              </w:rPr>
            </w:pPr>
            <w:r w:rsidRPr="00A12F15">
              <w:rPr>
                <w:rFonts w:ascii="Arial" w:hAnsi="Arial" w:cs="Arial"/>
                <w:sz w:val="20"/>
              </w:rPr>
              <w:t>Difference</w:t>
            </w:r>
          </w:p>
          <w:p w:rsidR="009308FC" w:rsidRPr="00A12F15" w:rsidRDefault="009308FC" w:rsidP="009308FC">
            <w:pPr>
              <w:tabs>
                <w:tab w:val="center" w:pos="649"/>
              </w:tabs>
              <w:suppressAutoHyphens/>
              <w:jc w:val="center"/>
              <w:rPr>
                <w:rFonts w:ascii="Arial" w:hAnsi="Arial" w:cs="Arial"/>
                <w:sz w:val="20"/>
              </w:rPr>
            </w:pPr>
            <w:r w:rsidRPr="00A12F15">
              <w:rPr>
                <w:rFonts w:ascii="Arial" w:hAnsi="Arial" w:cs="Arial"/>
                <w:sz w:val="20"/>
              </w:rPr>
              <w:t>I - T</w:t>
            </w:r>
          </w:p>
          <w:p w:rsidR="009308FC" w:rsidRPr="00A12F15" w:rsidRDefault="009308FC" w:rsidP="009308FC">
            <w:pPr>
              <w:tabs>
                <w:tab w:val="left" w:pos="-720"/>
                <w:tab w:val="left" w:pos="0"/>
                <w:tab w:val="left" w:pos="259"/>
                <w:tab w:val="left" w:pos="604"/>
                <w:tab w:val="left" w:pos="816"/>
                <w:tab w:val="left" w:pos="1440"/>
              </w:tabs>
              <w:suppressAutoHyphens/>
              <w:jc w:val="center"/>
              <w:rPr>
                <w:rFonts w:ascii="Arial" w:hAnsi="Arial" w:cs="Arial"/>
                <w:sz w:val="20"/>
              </w:rPr>
            </w:pPr>
          </w:p>
          <w:p w:rsidR="009308FC" w:rsidRPr="00A12F15" w:rsidRDefault="009308FC" w:rsidP="009308FC">
            <w:pPr>
              <w:tabs>
                <w:tab w:val="center" w:pos="600"/>
              </w:tabs>
              <w:suppressAutoHyphens/>
              <w:spacing w:after="56"/>
              <w:jc w:val="center"/>
              <w:rPr>
                <w:rFonts w:ascii="Arial" w:hAnsi="Arial" w:cs="Arial"/>
                <w:sz w:val="20"/>
              </w:rPr>
            </w:pPr>
            <w:r w:rsidRPr="00A12F15">
              <w:rPr>
                <w:rFonts w:ascii="Arial" w:hAnsi="Arial" w:cs="Arial"/>
                <w:sz w:val="20"/>
              </w:rPr>
              <w:t>(     )</w:t>
            </w:r>
          </w:p>
        </w:tc>
        <w:tc>
          <w:tcPr>
            <w:tcW w:w="1029" w:type="dxa"/>
          </w:tcPr>
          <w:p w:rsidR="009308FC" w:rsidRPr="00A12F15" w:rsidRDefault="009308FC" w:rsidP="009308FC">
            <w:pPr>
              <w:tabs>
                <w:tab w:val="center" w:pos="441"/>
              </w:tabs>
              <w:suppressAutoHyphens/>
              <w:spacing w:after="56"/>
              <w:jc w:val="center"/>
              <w:rPr>
                <w:rFonts w:ascii="Arial" w:hAnsi="Arial" w:cs="Arial"/>
                <w:sz w:val="20"/>
              </w:rPr>
            </w:pPr>
            <w:r w:rsidRPr="00A12F15">
              <w:rPr>
                <w:rFonts w:ascii="Arial" w:hAnsi="Arial" w:cs="Arial"/>
                <w:sz w:val="20"/>
              </w:rPr>
              <w:t>E %(***)</w:t>
            </w:r>
          </w:p>
        </w:tc>
      </w:tr>
      <w:tr w:rsidR="001E2D97" w:rsidRPr="00A12F15" w:rsidTr="00CA5ED4">
        <w:tc>
          <w:tcPr>
            <w:tcW w:w="1202" w:type="dxa"/>
          </w:tcPr>
          <w:p w:rsidR="001E2D97" w:rsidRPr="00A12F15" w:rsidRDefault="001E2D97">
            <w:pPr>
              <w:tabs>
                <w:tab w:val="center" w:pos="574"/>
              </w:tabs>
              <w:suppressAutoHyphens/>
              <w:spacing w:after="56"/>
              <w:rPr>
                <w:rFonts w:ascii="Arial" w:hAnsi="Arial" w:cs="Arial"/>
                <w:sz w:val="20"/>
              </w:rPr>
            </w:pPr>
            <w:r w:rsidRPr="00A12F15">
              <w:rPr>
                <w:rFonts w:ascii="Arial" w:hAnsi="Arial" w:cs="Arial"/>
                <w:sz w:val="20"/>
              </w:rPr>
              <w:tab/>
            </w:r>
            <w:proofErr w:type="spellStart"/>
            <w:r w:rsidRPr="00A12F15">
              <w:rPr>
                <w:rFonts w:ascii="Arial" w:hAnsi="Arial" w:cs="Arial"/>
                <w:sz w:val="20"/>
              </w:rPr>
              <w:t>Q</w:t>
            </w:r>
            <w:r w:rsidRPr="00A12F15">
              <w:rPr>
                <w:rFonts w:ascii="Arial" w:hAnsi="Arial" w:cs="Arial"/>
                <w:sz w:val="20"/>
                <w:vertAlign w:val="subscript"/>
              </w:rPr>
              <w:t>max</w:t>
            </w:r>
            <w:proofErr w:type="spellEnd"/>
            <w:r w:rsidRPr="00A12F15">
              <w:rPr>
                <w:rFonts w:ascii="Arial" w:hAnsi="Arial" w:cs="Arial"/>
                <w:sz w:val="20"/>
              </w:rPr>
              <w:t xml:space="preserve"> </w:t>
            </w:r>
          </w:p>
        </w:tc>
        <w:tc>
          <w:tcPr>
            <w:tcW w:w="925" w:type="dxa"/>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92" w:type="dxa"/>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308" w:type="dxa"/>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91" w:type="dxa"/>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29" w:type="dxa"/>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5C4659" w:rsidRPr="00A12F15" w:rsidRDefault="005C4659">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 xml:space="preserve">Test 2 at </w:t>
      </w:r>
      <w:r w:rsidR="00807832">
        <w:rPr>
          <w:rFonts w:ascii="Arial" w:hAnsi="Arial" w:cs="Arial"/>
          <w:sz w:val="20"/>
        </w:rPr>
        <w:t>minimum operating</w:t>
      </w:r>
      <w:r w:rsidRPr="00A12F15">
        <w:rPr>
          <w:rFonts w:ascii="Arial" w:hAnsi="Arial" w:cs="Arial"/>
          <w:sz w:val="20"/>
        </w:rPr>
        <w:t xml:space="preserve"> voltage</w:t>
      </w:r>
      <w:r w:rsidR="007D1306">
        <w:rPr>
          <w:rStyle w:val="FootnoteReference"/>
          <w:rFonts w:ascii="Arial" w:hAnsi="Arial" w:cs="Arial"/>
          <w:sz w:val="20"/>
        </w:rPr>
        <w:footnoteReference w:customMarkFollows="1" w:id="12"/>
        <w:t>(**)</w:t>
      </w:r>
    </w:p>
    <w:tbl>
      <w:tblPr>
        <w:tblW w:w="0" w:type="auto"/>
        <w:tblInd w:w="56" w:type="dxa"/>
        <w:tblBorders>
          <w:top w:val="double" w:sz="6" w:space="0" w:color="auto"/>
          <w:left w:val="double" w:sz="6" w:space="0" w:color="auto"/>
          <w:bottom w:val="double" w:sz="6" w:space="0" w:color="auto"/>
          <w:right w:val="double" w:sz="6" w:space="0" w:color="auto"/>
          <w:insideH w:val="single" w:sz="8" w:space="0" w:color="auto"/>
          <w:insideV w:val="single" w:sz="8" w:space="0" w:color="auto"/>
        </w:tblBorders>
        <w:tblLayout w:type="fixed"/>
        <w:tblCellMar>
          <w:left w:w="56" w:type="dxa"/>
          <w:right w:w="56" w:type="dxa"/>
        </w:tblCellMar>
        <w:tblLook w:val="0000"/>
      </w:tblPr>
      <w:tblGrid>
        <w:gridCol w:w="1202"/>
        <w:gridCol w:w="943"/>
        <w:gridCol w:w="1116"/>
        <w:gridCol w:w="1275"/>
        <w:gridCol w:w="1308"/>
        <w:gridCol w:w="1291"/>
        <w:gridCol w:w="1029"/>
      </w:tblGrid>
      <w:tr w:rsidR="009308FC" w:rsidRPr="00A12F15" w:rsidTr="00CA5ED4">
        <w:tc>
          <w:tcPr>
            <w:tcW w:w="1202" w:type="dxa"/>
          </w:tcPr>
          <w:p w:rsidR="009308FC" w:rsidRPr="00A12F15" w:rsidRDefault="00FC47BA" w:rsidP="009308FC">
            <w:pPr>
              <w:tabs>
                <w:tab w:val="center" w:pos="574"/>
              </w:tabs>
              <w:suppressAutoHyphens/>
              <w:jc w:val="center"/>
              <w:rPr>
                <w:rFonts w:ascii="Arial" w:hAnsi="Arial" w:cs="Arial"/>
                <w:sz w:val="20"/>
              </w:rPr>
            </w:pPr>
            <w:r w:rsidRPr="00A12F15">
              <w:rPr>
                <w:rFonts w:ascii="Arial" w:hAnsi="Arial" w:cs="Arial"/>
                <w:sz w:val="20"/>
              </w:rPr>
              <w:fldChar w:fldCharType="begin"/>
            </w:r>
            <w:r w:rsidR="009308FC" w:rsidRPr="00A12F15">
              <w:rPr>
                <w:rFonts w:ascii="Arial" w:hAnsi="Arial" w:cs="Arial"/>
                <w:sz w:val="20"/>
              </w:rPr>
              <w:instrText xml:space="preserve">PRIVATE </w:instrText>
            </w:r>
            <w:r w:rsidRPr="00A12F15">
              <w:rPr>
                <w:rFonts w:ascii="Arial" w:hAnsi="Arial" w:cs="Arial"/>
                <w:sz w:val="20"/>
              </w:rPr>
              <w:fldChar w:fldCharType="end"/>
            </w:r>
            <w:r w:rsidR="009308FC" w:rsidRPr="00A12F15">
              <w:rPr>
                <w:rFonts w:ascii="Arial" w:hAnsi="Arial" w:cs="Arial"/>
                <w:sz w:val="20"/>
              </w:rPr>
              <w:t>Q</w:t>
            </w:r>
          </w:p>
          <w:p w:rsidR="009308FC" w:rsidRPr="00A12F15" w:rsidRDefault="009308FC" w:rsidP="009308FC">
            <w:pPr>
              <w:tabs>
                <w:tab w:val="left" w:pos="-720"/>
                <w:tab w:val="left" w:pos="0"/>
                <w:tab w:val="left" w:pos="259"/>
                <w:tab w:val="left" w:pos="604"/>
                <w:tab w:val="left" w:pos="816"/>
                <w:tab w:val="left" w:pos="1440"/>
              </w:tabs>
              <w:suppressAutoHyphens/>
              <w:jc w:val="center"/>
              <w:rPr>
                <w:rFonts w:ascii="Arial" w:hAnsi="Arial" w:cs="Arial"/>
                <w:sz w:val="20"/>
              </w:rPr>
            </w:pPr>
          </w:p>
          <w:p w:rsidR="009308FC" w:rsidRPr="00A12F15" w:rsidRDefault="009308FC" w:rsidP="009308FC">
            <w:pPr>
              <w:tabs>
                <w:tab w:val="left" w:pos="-720"/>
                <w:tab w:val="left" w:pos="0"/>
                <w:tab w:val="left" w:pos="259"/>
                <w:tab w:val="left" w:pos="604"/>
                <w:tab w:val="left" w:pos="816"/>
                <w:tab w:val="left" w:pos="1440"/>
              </w:tabs>
              <w:suppressAutoHyphens/>
              <w:jc w:val="center"/>
              <w:rPr>
                <w:rFonts w:ascii="Arial" w:hAnsi="Arial" w:cs="Arial"/>
                <w:sz w:val="20"/>
              </w:rPr>
            </w:pPr>
          </w:p>
          <w:p w:rsidR="009308FC" w:rsidRPr="00A12F15" w:rsidRDefault="009308FC" w:rsidP="009308FC">
            <w:pPr>
              <w:tabs>
                <w:tab w:val="center" w:pos="574"/>
              </w:tabs>
              <w:suppressAutoHyphens/>
              <w:spacing w:after="56"/>
              <w:jc w:val="center"/>
              <w:rPr>
                <w:rFonts w:ascii="Arial" w:hAnsi="Arial" w:cs="Arial"/>
                <w:sz w:val="20"/>
              </w:rPr>
            </w:pPr>
            <w:r w:rsidRPr="00A12F15">
              <w:rPr>
                <w:rFonts w:ascii="Arial" w:hAnsi="Arial" w:cs="Arial"/>
                <w:sz w:val="20"/>
              </w:rPr>
              <w:t>(  /h)</w:t>
            </w:r>
          </w:p>
        </w:tc>
        <w:tc>
          <w:tcPr>
            <w:tcW w:w="943" w:type="dxa"/>
          </w:tcPr>
          <w:p w:rsidR="009308FC" w:rsidRPr="00A12F15" w:rsidRDefault="009308FC" w:rsidP="009308FC">
            <w:pPr>
              <w:tabs>
                <w:tab w:val="center" w:pos="635"/>
              </w:tabs>
              <w:suppressAutoHyphens/>
              <w:jc w:val="center"/>
              <w:rPr>
                <w:rFonts w:ascii="Arial" w:hAnsi="Arial" w:cs="Arial"/>
                <w:sz w:val="20"/>
              </w:rPr>
            </w:pPr>
            <w:r w:rsidRPr="00A12F15">
              <w:rPr>
                <w:rFonts w:ascii="Arial" w:hAnsi="Arial" w:cs="Arial"/>
                <w:sz w:val="20"/>
              </w:rPr>
              <w:t>Load L</w:t>
            </w:r>
          </w:p>
          <w:p w:rsidR="009308FC" w:rsidRPr="00A12F15" w:rsidRDefault="009308FC" w:rsidP="009308FC">
            <w:pPr>
              <w:tabs>
                <w:tab w:val="left" w:pos="-720"/>
                <w:tab w:val="left" w:pos="0"/>
                <w:tab w:val="left" w:pos="259"/>
                <w:tab w:val="left" w:pos="604"/>
                <w:tab w:val="left" w:pos="816"/>
                <w:tab w:val="left" w:pos="1440"/>
              </w:tabs>
              <w:suppressAutoHyphens/>
              <w:jc w:val="center"/>
              <w:rPr>
                <w:rFonts w:ascii="Arial" w:hAnsi="Arial" w:cs="Arial"/>
                <w:sz w:val="20"/>
              </w:rPr>
            </w:pPr>
          </w:p>
          <w:p w:rsidR="009308FC" w:rsidRPr="00A12F15" w:rsidRDefault="009308FC" w:rsidP="009308FC">
            <w:pPr>
              <w:tabs>
                <w:tab w:val="left" w:pos="-720"/>
                <w:tab w:val="left" w:pos="0"/>
                <w:tab w:val="left" w:pos="259"/>
                <w:tab w:val="left" w:pos="604"/>
                <w:tab w:val="left" w:pos="816"/>
                <w:tab w:val="left" w:pos="1440"/>
              </w:tabs>
              <w:suppressAutoHyphens/>
              <w:jc w:val="center"/>
              <w:rPr>
                <w:rFonts w:ascii="Arial" w:hAnsi="Arial" w:cs="Arial"/>
                <w:sz w:val="20"/>
              </w:rPr>
            </w:pPr>
          </w:p>
          <w:p w:rsidR="009308FC" w:rsidRPr="00A12F15" w:rsidRDefault="009308FC" w:rsidP="009308FC">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w:t>
            </w:r>
          </w:p>
        </w:tc>
        <w:tc>
          <w:tcPr>
            <w:tcW w:w="1116" w:type="dxa"/>
          </w:tcPr>
          <w:p w:rsidR="009308FC" w:rsidRPr="00A12F15" w:rsidRDefault="009308FC" w:rsidP="009308FC">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Pulses(*)</w:t>
            </w:r>
          </w:p>
        </w:tc>
        <w:tc>
          <w:tcPr>
            <w:tcW w:w="1275" w:type="dxa"/>
          </w:tcPr>
          <w:p w:rsidR="009308FC" w:rsidRPr="00A12F15" w:rsidRDefault="009308FC" w:rsidP="009308FC">
            <w:pPr>
              <w:tabs>
                <w:tab w:val="center" w:pos="752"/>
              </w:tabs>
              <w:suppressAutoHyphens/>
              <w:jc w:val="center"/>
              <w:rPr>
                <w:rFonts w:ascii="Arial" w:hAnsi="Arial" w:cs="Arial"/>
                <w:sz w:val="20"/>
              </w:rPr>
            </w:pPr>
            <w:r w:rsidRPr="00A12F15">
              <w:rPr>
                <w:rFonts w:ascii="Arial" w:hAnsi="Arial" w:cs="Arial"/>
                <w:sz w:val="20"/>
              </w:rPr>
              <w:t>Calculated</w:t>
            </w:r>
          </w:p>
          <w:p w:rsidR="009308FC" w:rsidRPr="00A12F15" w:rsidRDefault="009308FC" w:rsidP="009308FC">
            <w:pPr>
              <w:tabs>
                <w:tab w:val="center" w:pos="752"/>
              </w:tabs>
              <w:suppressAutoHyphens/>
              <w:jc w:val="center"/>
              <w:rPr>
                <w:rFonts w:ascii="Arial" w:hAnsi="Arial" w:cs="Arial"/>
                <w:sz w:val="20"/>
              </w:rPr>
            </w:pPr>
            <w:proofErr w:type="spellStart"/>
            <w:r w:rsidRPr="00A12F15">
              <w:rPr>
                <w:rFonts w:ascii="Arial" w:hAnsi="Arial" w:cs="Arial"/>
                <w:sz w:val="20"/>
              </w:rPr>
              <w:t>totalization</w:t>
            </w:r>
            <w:proofErr w:type="spellEnd"/>
          </w:p>
          <w:p w:rsidR="009308FC" w:rsidRPr="00A12F15" w:rsidRDefault="009308FC" w:rsidP="009308FC">
            <w:pPr>
              <w:tabs>
                <w:tab w:val="center" w:pos="752"/>
              </w:tabs>
              <w:suppressAutoHyphens/>
              <w:jc w:val="center"/>
              <w:rPr>
                <w:rFonts w:ascii="Arial" w:hAnsi="Arial" w:cs="Arial"/>
                <w:sz w:val="20"/>
              </w:rPr>
            </w:pPr>
            <w:r w:rsidRPr="00A12F15">
              <w:rPr>
                <w:rFonts w:ascii="Arial" w:hAnsi="Arial" w:cs="Arial"/>
                <w:sz w:val="20"/>
              </w:rPr>
              <w:t>T(**)</w:t>
            </w:r>
          </w:p>
          <w:p w:rsidR="009308FC" w:rsidRPr="00A12F15" w:rsidRDefault="009308FC" w:rsidP="009308FC">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w:t>
            </w:r>
          </w:p>
        </w:tc>
        <w:tc>
          <w:tcPr>
            <w:tcW w:w="1308" w:type="dxa"/>
          </w:tcPr>
          <w:p w:rsidR="009308FC" w:rsidRPr="00A12F15" w:rsidRDefault="009308FC" w:rsidP="009308FC">
            <w:pPr>
              <w:tabs>
                <w:tab w:val="center" w:pos="752"/>
              </w:tabs>
              <w:suppressAutoHyphens/>
              <w:jc w:val="center"/>
              <w:rPr>
                <w:rFonts w:ascii="Arial" w:hAnsi="Arial" w:cs="Arial"/>
                <w:sz w:val="20"/>
              </w:rPr>
            </w:pPr>
            <w:r w:rsidRPr="00A12F15">
              <w:rPr>
                <w:rFonts w:ascii="Arial" w:hAnsi="Arial" w:cs="Arial"/>
                <w:sz w:val="20"/>
              </w:rPr>
              <w:t>Indicated</w:t>
            </w:r>
          </w:p>
          <w:p w:rsidR="009308FC" w:rsidRPr="00A12F15" w:rsidRDefault="009308FC" w:rsidP="009308FC">
            <w:pPr>
              <w:tabs>
                <w:tab w:val="center" w:pos="752"/>
              </w:tabs>
              <w:suppressAutoHyphens/>
              <w:jc w:val="center"/>
              <w:rPr>
                <w:rFonts w:ascii="Arial" w:hAnsi="Arial" w:cs="Arial"/>
                <w:sz w:val="20"/>
              </w:rPr>
            </w:pPr>
            <w:proofErr w:type="spellStart"/>
            <w:r w:rsidRPr="00A12F15">
              <w:rPr>
                <w:rFonts w:ascii="Arial" w:hAnsi="Arial" w:cs="Arial"/>
                <w:sz w:val="20"/>
              </w:rPr>
              <w:t>totalization</w:t>
            </w:r>
            <w:proofErr w:type="spellEnd"/>
          </w:p>
          <w:p w:rsidR="009308FC" w:rsidRPr="00A12F15" w:rsidRDefault="009308FC" w:rsidP="009308FC">
            <w:pPr>
              <w:tabs>
                <w:tab w:val="center" w:pos="752"/>
              </w:tabs>
              <w:suppressAutoHyphens/>
              <w:jc w:val="center"/>
              <w:rPr>
                <w:rFonts w:ascii="Arial" w:hAnsi="Arial" w:cs="Arial"/>
                <w:sz w:val="20"/>
              </w:rPr>
            </w:pPr>
            <w:r w:rsidRPr="00A12F15">
              <w:rPr>
                <w:rFonts w:ascii="Arial" w:hAnsi="Arial" w:cs="Arial"/>
                <w:sz w:val="20"/>
              </w:rPr>
              <w:t>I</w:t>
            </w:r>
          </w:p>
          <w:p w:rsidR="009308FC" w:rsidRPr="00A12F15" w:rsidRDefault="009308FC" w:rsidP="009308FC">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w:t>
            </w:r>
          </w:p>
        </w:tc>
        <w:tc>
          <w:tcPr>
            <w:tcW w:w="1291" w:type="dxa"/>
          </w:tcPr>
          <w:p w:rsidR="009308FC" w:rsidRPr="00A12F15" w:rsidRDefault="009308FC" w:rsidP="009308FC">
            <w:pPr>
              <w:tabs>
                <w:tab w:val="center" w:pos="649"/>
              </w:tabs>
              <w:suppressAutoHyphens/>
              <w:jc w:val="center"/>
              <w:rPr>
                <w:rFonts w:ascii="Arial" w:hAnsi="Arial" w:cs="Arial"/>
                <w:sz w:val="20"/>
              </w:rPr>
            </w:pPr>
            <w:r w:rsidRPr="00A12F15">
              <w:rPr>
                <w:rFonts w:ascii="Arial" w:hAnsi="Arial" w:cs="Arial"/>
                <w:sz w:val="20"/>
              </w:rPr>
              <w:t>Difference</w:t>
            </w:r>
          </w:p>
          <w:p w:rsidR="009308FC" w:rsidRPr="00A12F15" w:rsidRDefault="009308FC" w:rsidP="009308FC">
            <w:pPr>
              <w:tabs>
                <w:tab w:val="center" w:pos="649"/>
              </w:tabs>
              <w:suppressAutoHyphens/>
              <w:jc w:val="center"/>
              <w:rPr>
                <w:rFonts w:ascii="Arial" w:hAnsi="Arial" w:cs="Arial"/>
                <w:sz w:val="20"/>
              </w:rPr>
            </w:pPr>
            <w:r w:rsidRPr="00A12F15">
              <w:rPr>
                <w:rFonts w:ascii="Arial" w:hAnsi="Arial" w:cs="Arial"/>
                <w:sz w:val="20"/>
              </w:rPr>
              <w:t>I - T</w:t>
            </w:r>
          </w:p>
          <w:p w:rsidR="009308FC" w:rsidRPr="00A12F15" w:rsidRDefault="009308FC" w:rsidP="009308FC">
            <w:pPr>
              <w:tabs>
                <w:tab w:val="left" w:pos="-720"/>
                <w:tab w:val="left" w:pos="0"/>
                <w:tab w:val="left" w:pos="259"/>
                <w:tab w:val="left" w:pos="604"/>
                <w:tab w:val="left" w:pos="816"/>
                <w:tab w:val="left" w:pos="1440"/>
              </w:tabs>
              <w:suppressAutoHyphens/>
              <w:jc w:val="center"/>
              <w:rPr>
                <w:rFonts w:ascii="Arial" w:hAnsi="Arial" w:cs="Arial"/>
                <w:sz w:val="20"/>
              </w:rPr>
            </w:pPr>
          </w:p>
          <w:p w:rsidR="009308FC" w:rsidRPr="00A12F15" w:rsidRDefault="009308FC" w:rsidP="009308FC">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w:t>
            </w:r>
          </w:p>
        </w:tc>
        <w:tc>
          <w:tcPr>
            <w:tcW w:w="1029" w:type="dxa"/>
          </w:tcPr>
          <w:p w:rsidR="009308FC" w:rsidRPr="00A12F15" w:rsidRDefault="009308FC" w:rsidP="009308FC">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E %(***)</w:t>
            </w:r>
          </w:p>
        </w:tc>
      </w:tr>
      <w:tr w:rsidR="009308FC" w:rsidRPr="00A12F15" w:rsidTr="00CA5ED4">
        <w:tc>
          <w:tcPr>
            <w:tcW w:w="1202" w:type="dxa"/>
          </w:tcPr>
          <w:p w:rsidR="009308FC" w:rsidRPr="00A12F15" w:rsidRDefault="009308FC">
            <w:pPr>
              <w:tabs>
                <w:tab w:val="center" w:pos="574"/>
              </w:tabs>
              <w:suppressAutoHyphens/>
              <w:spacing w:after="56"/>
              <w:rPr>
                <w:rFonts w:ascii="Arial" w:hAnsi="Arial" w:cs="Arial"/>
                <w:sz w:val="20"/>
              </w:rPr>
            </w:pPr>
            <w:r w:rsidRPr="00A12F15">
              <w:rPr>
                <w:rFonts w:ascii="Arial" w:hAnsi="Arial" w:cs="Arial"/>
                <w:sz w:val="20"/>
              </w:rPr>
              <w:tab/>
            </w:r>
            <w:proofErr w:type="spellStart"/>
            <w:r w:rsidRPr="00A12F15">
              <w:rPr>
                <w:rFonts w:ascii="Arial" w:hAnsi="Arial" w:cs="Arial"/>
                <w:sz w:val="20"/>
              </w:rPr>
              <w:t>Q</w:t>
            </w:r>
            <w:r w:rsidRPr="00A12F15">
              <w:rPr>
                <w:rFonts w:ascii="Arial" w:hAnsi="Arial" w:cs="Arial"/>
                <w:sz w:val="20"/>
                <w:vertAlign w:val="subscript"/>
              </w:rPr>
              <w:t>max</w:t>
            </w:r>
            <w:proofErr w:type="spellEnd"/>
            <w:r w:rsidRPr="00A12F15">
              <w:rPr>
                <w:rFonts w:ascii="Arial" w:hAnsi="Arial" w:cs="Arial"/>
                <w:sz w:val="20"/>
              </w:rPr>
              <w:t xml:space="preserve"> </w:t>
            </w:r>
          </w:p>
        </w:tc>
        <w:tc>
          <w:tcPr>
            <w:tcW w:w="943" w:type="dxa"/>
          </w:tcPr>
          <w:p w:rsidR="009308FC" w:rsidRPr="00A12F15" w:rsidRDefault="009308FC">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16" w:type="dxa"/>
          </w:tcPr>
          <w:p w:rsidR="009308FC" w:rsidRPr="00A12F15" w:rsidRDefault="009308FC">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tcPr>
          <w:p w:rsidR="009308FC" w:rsidRPr="00A12F15" w:rsidRDefault="009308FC">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308" w:type="dxa"/>
          </w:tcPr>
          <w:p w:rsidR="009308FC" w:rsidRPr="00A12F15" w:rsidRDefault="009308FC">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91" w:type="dxa"/>
          </w:tcPr>
          <w:p w:rsidR="009308FC" w:rsidRPr="00A12F15" w:rsidRDefault="009308FC">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29" w:type="dxa"/>
          </w:tcPr>
          <w:p w:rsidR="009308FC" w:rsidRPr="00A12F15" w:rsidRDefault="009308FC">
            <w:pPr>
              <w:tabs>
                <w:tab w:val="left" w:pos="-720"/>
                <w:tab w:val="left" w:pos="0"/>
                <w:tab w:val="left" w:pos="259"/>
                <w:tab w:val="left" w:pos="604"/>
                <w:tab w:val="left" w:pos="816"/>
                <w:tab w:val="left" w:pos="1440"/>
              </w:tabs>
              <w:suppressAutoHyphens/>
              <w:spacing w:after="56"/>
              <w:rPr>
                <w:rFonts w:ascii="Arial" w:hAnsi="Arial" w:cs="Arial"/>
                <w:sz w:val="20"/>
              </w:rPr>
            </w:pPr>
          </w:p>
        </w:tc>
      </w:tr>
    </w:tbl>
    <w:p w:rsidR="004A6CE4" w:rsidRPr="00A12F15" w:rsidRDefault="004A6CE4" w:rsidP="004A6CE4">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 xml:space="preserve">(*) </w:t>
      </w:r>
      <w:r w:rsidRPr="00A12F15">
        <w:rPr>
          <w:rFonts w:ascii="Arial" w:hAnsi="Arial" w:cs="Arial"/>
          <w:sz w:val="20"/>
        </w:rPr>
        <w:tab/>
      </w:r>
      <w:r w:rsidRPr="00A12F15">
        <w:rPr>
          <w:rFonts w:ascii="Arial" w:hAnsi="Arial" w:cs="Arial"/>
          <w:sz w:val="20"/>
        </w:rPr>
        <w:tab/>
        <w:t>The pulses sent by the displacement transducer (or simulator) to simulate belt movement</w:t>
      </w:r>
    </w:p>
    <w:p w:rsidR="004A6CE4" w:rsidRPr="00A12F15" w:rsidRDefault="004A6CE4" w:rsidP="004A6CE4">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w:t>
      </w:r>
      <w:r w:rsidRPr="00A12F15">
        <w:rPr>
          <w:rFonts w:ascii="Arial" w:hAnsi="Arial" w:cs="Arial"/>
          <w:sz w:val="20"/>
        </w:rPr>
        <w:tab/>
      </w:r>
      <w:r w:rsidRPr="00A12F15">
        <w:rPr>
          <w:rFonts w:ascii="Arial" w:hAnsi="Arial" w:cs="Arial"/>
          <w:sz w:val="20"/>
        </w:rPr>
        <w:tab/>
        <w:t xml:space="preserve">See the Simulation page in </w:t>
      </w:r>
      <w:r w:rsidR="007D6BAA" w:rsidRPr="00A12F15">
        <w:rPr>
          <w:rFonts w:ascii="Arial" w:hAnsi="Arial" w:cs="Arial"/>
          <w:sz w:val="20"/>
        </w:rPr>
        <w:t>s</w:t>
      </w:r>
      <w:r w:rsidRPr="00A12F15">
        <w:rPr>
          <w:rFonts w:ascii="Arial" w:hAnsi="Arial" w:cs="Arial"/>
          <w:sz w:val="20"/>
        </w:rPr>
        <w:t xml:space="preserve">ection 1 for the simulated </w:t>
      </w:r>
      <w:proofErr w:type="spellStart"/>
      <w:r w:rsidRPr="00A12F15">
        <w:rPr>
          <w:rFonts w:ascii="Arial" w:hAnsi="Arial" w:cs="Arial"/>
          <w:sz w:val="20"/>
        </w:rPr>
        <w:t>totalization</w:t>
      </w:r>
      <w:proofErr w:type="spellEnd"/>
      <w:r w:rsidRPr="00A12F15">
        <w:rPr>
          <w:rFonts w:ascii="Arial" w:hAnsi="Arial" w:cs="Arial"/>
          <w:sz w:val="20"/>
        </w:rPr>
        <w:t xml:space="preserve"> calculation formula </w:t>
      </w:r>
    </w:p>
    <w:p w:rsidR="004A6CE4" w:rsidRPr="00A12F15" w:rsidRDefault="004A6CE4" w:rsidP="004A6CE4">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w:t>
      </w:r>
      <w:r w:rsidRPr="00A12F15">
        <w:rPr>
          <w:rFonts w:ascii="Arial" w:hAnsi="Arial" w:cs="Arial"/>
          <w:sz w:val="20"/>
        </w:rPr>
        <w:tab/>
      </w:r>
      <w:r w:rsidRPr="00A12F15">
        <w:rPr>
          <w:rFonts w:ascii="Arial" w:hAnsi="Arial" w:cs="Arial"/>
          <w:sz w:val="20"/>
        </w:rPr>
        <w:tab/>
        <w:t>See the “Explanatory notes” section for the E % calculation formula</w:t>
      </w:r>
    </w:p>
    <w:p w:rsidR="00CF01BA" w:rsidRPr="00A12F15" w:rsidRDefault="00CF01BA" w:rsidP="00CF01BA">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
        <w:gridCol w:w="1260"/>
        <w:gridCol w:w="360"/>
        <w:gridCol w:w="1530"/>
      </w:tblGrid>
      <w:tr w:rsidR="00B30B0A" w:rsidRPr="00A12F15" w:rsidTr="003E7066">
        <w:trPr>
          <w:trHeight w:hRule="exact" w:val="280"/>
        </w:trPr>
        <w:tc>
          <w:tcPr>
            <w:tcW w:w="360" w:type="dxa"/>
            <w:tcBorders>
              <w:top w:val="single" w:sz="4" w:space="0" w:color="auto"/>
              <w:left w:val="single" w:sz="4" w:space="0" w:color="auto"/>
              <w:bottom w:val="single" w:sz="4" w:space="0" w:color="auto"/>
              <w:right w:val="single" w:sz="4" w:space="0" w:color="auto"/>
            </w:tcBorders>
            <w:vAlign w:val="center"/>
          </w:tcPr>
          <w:p w:rsidR="00B30B0A" w:rsidRPr="00A12F15" w:rsidRDefault="00B30B0A" w:rsidP="003E7066">
            <w:pPr>
              <w:tabs>
                <w:tab w:val="left" w:pos="-1440"/>
                <w:tab w:val="left" w:pos="-720"/>
                <w:tab w:val="left" w:pos="0"/>
                <w:tab w:val="left" w:pos="576"/>
                <w:tab w:val="left" w:pos="720"/>
              </w:tabs>
              <w:suppressAutoHyphens/>
              <w:ind w:right="-18"/>
              <w:jc w:val="right"/>
              <w:rPr>
                <w:rFonts w:ascii="Arial" w:hAnsi="Arial"/>
                <w:sz w:val="18"/>
              </w:rPr>
            </w:pPr>
          </w:p>
        </w:tc>
        <w:tc>
          <w:tcPr>
            <w:tcW w:w="1260" w:type="dxa"/>
            <w:tcBorders>
              <w:top w:val="nil"/>
              <w:left w:val="nil"/>
              <w:bottom w:val="nil"/>
              <w:right w:val="nil"/>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r w:rsidRPr="00A12F15">
              <w:rPr>
                <w:rFonts w:ascii="Arial" w:hAnsi="Arial"/>
                <w:sz w:val="18"/>
              </w:rPr>
              <w:t>Passed</w:t>
            </w:r>
          </w:p>
        </w:tc>
        <w:tc>
          <w:tcPr>
            <w:tcW w:w="360" w:type="dxa"/>
            <w:tcBorders>
              <w:top w:val="single" w:sz="4" w:space="0" w:color="auto"/>
              <w:left w:val="single" w:sz="4" w:space="0" w:color="auto"/>
              <w:bottom w:val="single" w:sz="4" w:space="0" w:color="auto"/>
              <w:right w:val="single" w:sz="4" w:space="0" w:color="auto"/>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p>
        </w:tc>
        <w:tc>
          <w:tcPr>
            <w:tcW w:w="1530" w:type="dxa"/>
            <w:tcBorders>
              <w:top w:val="nil"/>
              <w:left w:val="nil"/>
              <w:bottom w:val="nil"/>
              <w:right w:val="nil"/>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r w:rsidRPr="00A12F15">
              <w:rPr>
                <w:rFonts w:ascii="Arial" w:hAnsi="Arial"/>
                <w:sz w:val="18"/>
              </w:rPr>
              <w:t>Failed</w:t>
            </w:r>
          </w:p>
        </w:tc>
      </w:tr>
    </w:tbl>
    <w:p w:rsidR="00B30B0A" w:rsidRPr="00A12F15" w:rsidRDefault="00B30B0A" w:rsidP="00CF01BA">
      <w:pPr>
        <w:tabs>
          <w:tab w:val="left" w:pos="-720"/>
          <w:tab w:val="left" w:pos="0"/>
          <w:tab w:val="left" w:pos="259"/>
          <w:tab w:val="left" w:pos="604"/>
          <w:tab w:val="left" w:pos="816"/>
          <w:tab w:val="left" w:pos="1440"/>
        </w:tabs>
        <w:suppressAutoHyphens/>
        <w:jc w:val="both"/>
        <w:rPr>
          <w:rFonts w:ascii="Arial" w:hAnsi="Arial" w:cs="Arial"/>
          <w:sz w:val="20"/>
        </w:rPr>
      </w:pPr>
    </w:p>
    <w:p w:rsidR="00CF01BA" w:rsidRPr="00A12F15" w:rsidRDefault="00CF01BA" w:rsidP="00CF01BA">
      <w:pPr>
        <w:tabs>
          <w:tab w:val="left" w:pos="-720"/>
          <w:tab w:val="left" w:pos="0"/>
          <w:tab w:val="left" w:pos="259"/>
          <w:tab w:val="left" w:pos="604"/>
          <w:tab w:val="left" w:pos="816"/>
          <w:tab w:val="left" w:pos="1440"/>
        </w:tabs>
        <w:suppressAutoHyphens/>
        <w:jc w:val="both"/>
        <w:rPr>
          <w:rFonts w:ascii="Arial" w:hAnsi="Arial" w:cs="Arial"/>
          <w:sz w:val="20"/>
        </w:rPr>
      </w:pPr>
      <w:del w:id="1201" w:author="morayoa" w:date="2013-06-06T09:05:00Z">
        <w:r w:rsidRPr="00A12F15" w:rsidDel="00DC255E">
          <w:rPr>
            <w:rFonts w:ascii="Arial" w:hAnsi="Arial" w:cs="Arial"/>
            <w:sz w:val="20"/>
          </w:rPr>
          <w:delText>Remarks</w:delText>
        </w:r>
      </w:del>
      <w:ins w:id="1202" w:author="morayoa" w:date="2013-06-06T09:05:00Z">
        <w:r w:rsidR="00DC255E">
          <w:rPr>
            <w:rFonts w:ascii="Arial" w:hAnsi="Arial" w:cs="Arial"/>
            <w:sz w:val="20"/>
          </w:rPr>
          <w:t>Observations</w:t>
        </w:r>
      </w:ins>
      <w:r w:rsidRPr="00A12F15">
        <w:rPr>
          <w:rFonts w:ascii="Arial" w:hAnsi="Arial" w:cs="Arial"/>
          <w:sz w:val="20"/>
        </w:rPr>
        <w:t>:</w:t>
      </w:r>
    </w:p>
    <w:p w:rsidR="00CF3230" w:rsidRPr="00A12F15" w:rsidRDefault="0075580A" w:rsidP="00CF3230">
      <w:pPr>
        <w:tabs>
          <w:tab w:val="left" w:pos="-720"/>
          <w:tab w:val="left" w:pos="0"/>
          <w:tab w:val="left" w:pos="259"/>
          <w:tab w:val="left" w:pos="604"/>
          <w:tab w:val="left" w:pos="816"/>
          <w:tab w:val="left" w:pos="1440"/>
        </w:tabs>
        <w:suppressAutoHyphens/>
        <w:jc w:val="both"/>
        <w:rPr>
          <w:ins w:id="1203" w:author="morayoa" w:date="2013-06-05T14:37:00Z"/>
        </w:rPr>
      </w:pPr>
      <w:ins w:id="1204" w:author="morayoa" w:date="2013-06-05T14:40:00Z">
        <w:r>
          <w:rPr>
            <w:rFonts w:ascii="Arial" w:hAnsi="Arial" w:cs="Arial"/>
            <w:sz w:val="16"/>
            <w:szCs w:val="16"/>
          </w:rPr>
          <w:t xml:space="preserve">Include information that affect the test condition, </w:t>
        </w:r>
      </w:ins>
      <w:ins w:id="1205" w:author="morayoa" w:date="2013-06-06T09:50:00Z">
        <w:r w:rsidR="00B05592">
          <w:rPr>
            <w:rFonts w:ascii="Arial" w:hAnsi="Arial" w:cs="Arial"/>
            <w:sz w:val="16"/>
            <w:szCs w:val="16"/>
          </w:rPr>
          <w:t xml:space="preserve">as indicated in the last paragraph </w:t>
        </w:r>
      </w:ins>
      <w:ins w:id="1206" w:author="morayoa" w:date="2013-06-05T14:40:00Z">
        <w:r>
          <w:rPr>
            <w:rFonts w:ascii="Arial" w:hAnsi="Arial" w:cs="Arial"/>
            <w:sz w:val="16"/>
            <w:szCs w:val="16"/>
          </w:rPr>
          <w:t>of R 50-1 &amp; -2, A.7.1</w:t>
        </w:r>
      </w:ins>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b/>
          <w:sz w:val="20"/>
        </w:rPr>
      </w:pPr>
      <w:r w:rsidRPr="00A12F15">
        <w:rPr>
          <w:rFonts w:ascii="Arial" w:hAnsi="Arial" w:cs="Arial"/>
          <w:sz w:val="20"/>
        </w:rPr>
        <w:br w:type="page"/>
      </w:r>
      <w:r w:rsidRPr="00A12F15">
        <w:rPr>
          <w:rFonts w:ascii="Arial" w:hAnsi="Arial" w:cs="Arial"/>
          <w:b/>
          <w:sz w:val="20"/>
        </w:rPr>
        <w:lastRenderedPageBreak/>
        <w:t>1.6</w:t>
      </w:r>
      <w:r w:rsidRPr="00A12F15">
        <w:rPr>
          <w:rFonts w:ascii="Arial" w:hAnsi="Arial" w:cs="Arial"/>
          <w:b/>
          <w:sz w:val="20"/>
        </w:rPr>
        <w:tab/>
        <w:t xml:space="preserve">Disturbances (R 50-1, 4.5.2 &amp; </w:t>
      </w:r>
      <w:r w:rsidR="000B0C65" w:rsidRPr="00A12F15">
        <w:rPr>
          <w:rFonts w:ascii="Arial" w:hAnsi="Arial" w:cs="Arial"/>
          <w:b/>
          <w:sz w:val="20"/>
        </w:rPr>
        <w:t>A.7.3</w:t>
      </w:r>
      <w:r w:rsidRPr="00A12F15">
        <w:rPr>
          <w:rFonts w:ascii="Arial" w:hAnsi="Arial" w:cs="Arial"/>
          <w:b/>
          <w:sz w:val="20"/>
        </w:rPr>
        <w:t>)</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rsidP="00AE5E83">
      <w:pPr>
        <w:tabs>
          <w:tab w:val="left" w:pos="-720"/>
          <w:tab w:val="left" w:pos="259"/>
          <w:tab w:val="left" w:pos="604"/>
          <w:tab w:val="left" w:pos="816"/>
          <w:tab w:val="left" w:pos="1440"/>
        </w:tabs>
        <w:suppressAutoHyphens/>
        <w:ind w:left="567" w:hanging="567"/>
        <w:jc w:val="both"/>
        <w:rPr>
          <w:rFonts w:ascii="Arial" w:hAnsi="Arial" w:cs="Arial"/>
          <w:sz w:val="20"/>
        </w:rPr>
      </w:pPr>
      <w:r w:rsidRPr="00A12F15">
        <w:rPr>
          <w:rFonts w:ascii="Arial" w:hAnsi="Arial" w:cs="Arial"/>
          <w:sz w:val="20"/>
        </w:rPr>
        <w:t>1.6.1</w:t>
      </w:r>
      <w:r w:rsidRPr="00A12F15">
        <w:rPr>
          <w:rFonts w:ascii="Arial" w:hAnsi="Arial" w:cs="Arial"/>
          <w:sz w:val="20"/>
        </w:rPr>
        <w:tab/>
      </w:r>
      <w:r w:rsidR="00237744" w:rsidRPr="00A12F15">
        <w:rPr>
          <w:rFonts w:ascii="Arial" w:hAnsi="Arial" w:cs="Arial"/>
          <w:sz w:val="20"/>
        </w:rPr>
        <w:t xml:space="preserve">AC mains </w:t>
      </w:r>
      <w:r w:rsidR="00AF118D" w:rsidRPr="00AF118D">
        <w:rPr>
          <w:rFonts w:ascii="Arial" w:hAnsi="Arial" w:cs="Arial"/>
          <w:sz w:val="20"/>
        </w:rPr>
        <w:t>voltage dips, short interruptions and reductions</w:t>
      </w:r>
      <w:r w:rsidR="00237744" w:rsidRPr="00A12F15">
        <w:rPr>
          <w:rFonts w:ascii="Arial" w:hAnsi="Arial" w:cs="Arial"/>
          <w:sz w:val="20"/>
        </w:rPr>
        <w:t xml:space="preserve"> </w:t>
      </w:r>
      <w:r w:rsidRPr="00A12F15">
        <w:rPr>
          <w:rFonts w:ascii="Arial" w:hAnsi="Arial" w:cs="Arial"/>
          <w:sz w:val="20"/>
        </w:rPr>
        <w:t xml:space="preserve">(R 50-1, 4.5.2 &amp; </w:t>
      </w:r>
      <w:r w:rsidR="000B0C65" w:rsidRPr="00A12F15">
        <w:rPr>
          <w:rFonts w:ascii="Arial" w:hAnsi="Arial" w:cs="Arial"/>
          <w:sz w:val="20"/>
        </w:rPr>
        <w:t>A.7.3</w:t>
      </w:r>
      <w:r w:rsidR="00C643F9" w:rsidRPr="00A12F15">
        <w:rPr>
          <w:rFonts w:ascii="Arial" w:hAnsi="Arial" w:cs="Arial"/>
          <w:sz w:val="20"/>
        </w:rPr>
        <w:t>.1</w:t>
      </w:r>
      <w:r w:rsidRPr="00A12F15">
        <w:rPr>
          <w:rFonts w:ascii="Arial" w:hAnsi="Arial" w:cs="Arial"/>
          <w:sz w:val="20"/>
        </w:rPr>
        <w:t>)</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8364"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2" w:type="dxa"/>
          <w:right w:w="112" w:type="dxa"/>
        </w:tblCellMar>
        <w:tblLook w:val="0000"/>
      </w:tblPr>
      <w:tblGrid>
        <w:gridCol w:w="3686"/>
        <w:gridCol w:w="850"/>
        <w:gridCol w:w="1134"/>
        <w:gridCol w:w="1134"/>
        <w:gridCol w:w="1560"/>
      </w:tblGrid>
      <w:tr w:rsidR="00E14CA6" w:rsidRPr="00A12F15" w:rsidTr="00870A73">
        <w:trPr>
          <w:trHeight w:hRule="exact" w:val="283"/>
        </w:trPr>
        <w:tc>
          <w:tcPr>
            <w:tcW w:w="3686" w:type="dxa"/>
            <w:tcBorders>
              <w:right w:val="nil"/>
            </w:tcBorders>
          </w:tcPr>
          <w:p w:rsidR="00E14CA6" w:rsidRPr="00A12F15" w:rsidRDefault="00FC47BA" w:rsidP="00E14CA6">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fldChar w:fldCharType="begin"/>
            </w:r>
            <w:r w:rsidR="00E14CA6" w:rsidRPr="00A12F15">
              <w:rPr>
                <w:rFonts w:ascii="Arial" w:hAnsi="Arial" w:cs="Arial"/>
                <w:sz w:val="20"/>
              </w:rPr>
              <w:instrText xml:space="preserve">PRIVATE </w:instrText>
            </w:r>
            <w:r w:rsidRPr="00A12F15">
              <w:rPr>
                <w:rFonts w:ascii="Arial" w:hAnsi="Arial" w:cs="Arial"/>
                <w:sz w:val="20"/>
              </w:rPr>
              <w:fldChar w:fldCharType="end"/>
            </w:r>
            <w:r w:rsidR="00E14CA6" w:rsidRPr="00A12F15">
              <w:rPr>
                <w:rFonts w:ascii="Arial" w:hAnsi="Arial" w:cs="Arial"/>
                <w:sz w:val="20"/>
              </w:rPr>
              <w:t>Application No.</w:t>
            </w:r>
            <w:proofErr w:type="gramStart"/>
            <w:r w:rsidR="00E14CA6" w:rsidRPr="00A12F15">
              <w:rPr>
                <w:rFonts w:ascii="Arial" w:hAnsi="Arial" w:cs="Arial"/>
                <w:sz w:val="20"/>
              </w:rPr>
              <w:t>:      ...........................</w:t>
            </w:r>
            <w:proofErr w:type="gramEnd"/>
          </w:p>
        </w:tc>
        <w:tc>
          <w:tcPr>
            <w:tcW w:w="850" w:type="dxa"/>
            <w:tcBorders>
              <w:left w:val="nil"/>
            </w:tcBorders>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Pr>
          <w:p w:rsidR="00E14CA6" w:rsidRPr="00A12F15" w:rsidRDefault="00E14CA6" w:rsidP="00E14CA6">
            <w:pPr>
              <w:tabs>
                <w:tab w:val="center" w:pos="665"/>
              </w:tabs>
              <w:suppressAutoHyphens/>
              <w:spacing w:after="56"/>
              <w:rPr>
                <w:rFonts w:ascii="Arial" w:hAnsi="Arial" w:cs="Arial"/>
                <w:sz w:val="20"/>
              </w:rPr>
            </w:pPr>
            <w:r w:rsidRPr="00A12F15">
              <w:rPr>
                <w:rFonts w:ascii="Arial" w:hAnsi="Arial" w:cs="Arial"/>
                <w:sz w:val="20"/>
              </w:rPr>
              <w:tab/>
              <w:t>At start</w:t>
            </w:r>
          </w:p>
        </w:tc>
        <w:tc>
          <w:tcPr>
            <w:tcW w:w="1134" w:type="dxa"/>
            <w:tcBorders>
              <w:bottom w:val="single" w:sz="4" w:space="0" w:color="auto"/>
            </w:tcBorders>
          </w:tcPr>
          <w:p w:rsidR="00E14CA6" w:rsidRPr="00A12F15" w:rsidRDefault="00E14CA6" w:rsidP="00E14CA6">
            <w:pPr>
              <w:tabs>
                <w:tab w:val="center" w:pos="574"/>
              </w:tabs>
              <w:suppressAutoHyphens/>
              <w:spacing w:after="56"/>
              <w:rPr>
                <w:rFonts w:ascii="Arial" w:hAnsi="Arial" w:cs="Arial"/>
                <w:sz w:val="20"/>
              </w:rPr>
            </w:pPr>
            <w:r w:rsidRPr="00A12F15">
              <w:rPr>
                <w:rFonts w:ascii="Arial" w:hAnsi="Arial" w:cs="Arial"/>
                <w:sz w:val="20"/>
              </w:rPr>
              <w:tab/>
              <w:t>At end</w:t>
            </w:r>
          </w:p>
        </w:tc>
        <w:tc>
          <w:tcPr>
            <w:tcW w:w="1560" w:type="dxa"/>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p>
        </w:tc>
      </w:tr>
      <w:tr w:rsidR="00E14CA6" w:rsidRPr="00A12F15" w:rsidTr="00870A73">
        <w:trPr>
          <w:trHeight w:hRule="exact" w:val="283"/>
        </w:trPr>
        <w:tc>
          <w:tcPr>
            <w:tcW w:w="3686" w:type="dxa"/>
            <w:tcBorders>
              <w:bottom w:val="single" w:sz="4" w:space="0" w:color="auto"/>
            </w:tcBorders>
          </w:tcPr>
          <w:p w:rsidR="00E14CA6" w:rsidRPr="00A12F15" w:rsidRDefault="00451C6B" w:rsidP="00E14CA6">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Type</w:t>
            </w:r>
            <w:r w:rsidR="00E14CA6" w:rsidRPr="00A12F15">
              <w:rPr>
                <w:rFonts w:ascii="Arial" w:hAnsi="Arial" w:cs="Arial"/>
                <w:sz w:val="20"/>
              </w:rPr>
              <w:t xml:space="preserve"> designation</w:t>
            </w:r>
            <w:proofErr w:type="gramStart"/>
            <w:r w:rsidR="00E14CA6" w:rsidRPr="00A12F15">
              <w:rPr>
                <w:rFonts w:ascii="Arial" w:hAnsi="Arial" w:cs="Arial"/>
                <w:sz w:val="20"/>
              </w:rPr>
              <w:t>:  ........................</w:t>
            </w:r>
            <w:proofErr w:type="gramEnd"/>
          </w:p>
        </w:tc>
        <w:tc>
          <w:tcPr>
            <w:tcW w:w="850" w:type="dxa"/>
          </w:tcPr>
          <w:p w:rsidR="00E14CA6" w:rsidRPr="00A12F15" w:rsidRDefault="00E14CA6" w:rsidP="00E14CA6">
            <w:pPr>
              <w:tabs>
                <w:tab w:val="left" w:pos="-720"/>
                <w:tab w:val="left" w:pos="0"/>
                <w:tab w:val="left" w:pos="259"/>
                <w:tab w:val="left" w:pos="604"/>
                <w:tab w:val="left" w:pos="816"/>
                <w:tab w:val="left" w:pos="1440"/>
              </w:tabs>
              <w:suppressAutoHyphens/>
              <w:spacing w:after="56"/>
              <w:jc w:val="right"/>
              <w:rPr>
                <w:rFonts w:ascii="Arial" w:hAnsi="Arial" w:cs="Arial"/>
                <w:sz w:val="20"/>
              </w:rPr>
            </w:pPr>
            <w:r w:rsidRPr="00A12F15">
              <w:rPr>
                <w:rFonts w:ascii="Arial" w:hAnsi="Arial" w:cs="Arial"/>
                <w:sz w:val="20"/>
              </w:rPr>
              <w:t>Temp:</w:t>
            </w:r>
          </w:p>
        </w:tc>
        <w:tc>
          <w:tcPr>
            <w:tcW w:w="1134" w:type="dxa"/>
            <w:tcBorders>
              <w:bottom w:val="single" w:sz="4" w:space="0" w:color="auto"/>
            </w:tcBorders>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bottom w:val="single" w:sz="4" w:space="0" w:color="auto"/>
            </w:tcBorders>
            <w:shd w:val="pct60" w:color="auto" w:fill="auto"/>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60" w:type="dxa"/>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r w:rsidRPr="00A12F15">
              <w:rPr>
                <w:rFonts w:ascii="Arial" w:hAnsi="Arial" w:cs="Arial"/>
                <w:sz w:val="20"/>
              </w:rPr>
              <w:sym w:font="Symbol" w:char="F0B0"/>
            </w:r>
            <w:r w:rsidRPr="00A12F15">
              <w:rPr>
                <w:rFonts w:ascii="Arial" w:hAnsi="Arial" w:cs="Arial"/>
                <w:sz w:val="20"/>
              </w:rPr>
              <w:t>C</w:t>
            </w:r>
          </w:p>
        </w:tc>
      </w:tr>
      <w:tr w:rsidR="00E14CA6" w:rsidRPr="00A12F15" w:rsidTr="00870A73">
        <w:trPr>
          <w:trHeight w:hRule="exact" w:val="283"/>
        </w:trPr>
        <w:tc>
          <w:tcPr>
            <w:tcW w:w="3686" w:type="dxa"/>
            <w:tcBorders>
              <w:bottom w:val="nil"/>
            </w:tcBorders>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Observer</w:t>
            </w:r>
            <w:proofErr w:type="gramStart"/>
            <w:r w:rsidRPr="00A12F15">
              <w:rPr>
                <w:rFonts w:ascii="Arial" w:hAnsi="Arial" w:cs="Arial"/>
                <w:sz w:val="20"/>
              </w:rPr>
              <w:t>:             .............................</w:t>
            </w:r>
            <w:proofErr w:type="gramEnd"/>
          </w:p>
        </w:tc>
        <w:tc>
          <w:tcPr>
            <w:tcW w:w="850" w:type="dxa"/>
          </w:tcPr>
          <w:p w:rsidR="00E14CA6" w:rsidRPr="00A12F15" w:rsidRDefault="00E14CA6" w:rsidP="00E14CA6">
            <w:pPr>
              <w:tabs>
                <w:tab w:val="right" w:pos="4642"/>
              </w:tabs>
              <w:suppressAutoHyphens/>
              <w:spacing w:after="56"/>
              <w:jc w:val="right"/>
              <w:rPr>
                <w:rFonts w:ascii="Arial" w:hAnsi="Arial" w:cs="Arial"/>
                <w:sz w:val="20"/>
              </w:rPr>
            </w:pPr>
            <w:r w:rsidRPr="00A12F15">
              <w:rPr>
                <w:rFonts w:ascii="Arial" w:hAnsi="Arial" w:cs="Arial"/>
                <w:sz w:val="20"/>
              </w:rPr>
              <w:t>Rel. h:</w:t>
            </w:r>
          </w:p>
        </w:tc>
        <w:tc>
          <w:tcPr>
            <w:tcW w:w="1134" w:type="dxa"/>
            <w:shd w:val="pct60" w:color="auto" w:fill="auto"/>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bottom w:val="single" w:sz="4" w:space="0" w:color="auto"/>
            </w:tcBorders>
            <w:shd w:val="pct60" w:color="auto" w:fill="auto"/>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60" w:type="dxa"/>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
        </w:tc>
      </w:tr>
      <w:tr w:rsidR="00E14CA6" w:rsidRPr="00A12F15" w:rsidTr="00870A73">
        <w:trPr>
          <w:trHeight w:hRule="exact" w:val="283"/>
        </w:trPr>
        <w:tc>
          <w:tcPr>
            <w:tcW w:w="3686" w:type="dxa"/>
            <w:tcBorders>
              <w:top w:val="nil"/>
              <w:bottom w:val="nil"/>
            </w:tcBorders>
          </w:tcPr>
          <w:p w:rsidR="00E14CA6" w:rsidRPr="00A12F15" w:rsidRDefault="00E14CA6" w:rsidP="00E14CA6">
            <w:pPr>
              <w:tabs>
                <w:tab w:val="right" w:pos="4642"/>
              </w:tabs>
              <w:suppressAutoHyphens/>
              <w:spacing w:after="56"/>
              <w:rPr>
                <w:rFonts w:ascii="Arial" w:hAnsi="Arial" w:cs="Arial"/>
                <w:sz w:val="20"/>
              </w:rPr>
            </w:pPr>
          </w:p>
        </w:tc>
        <w:tc>
          <w:tcPr>
            <w:tcW w:w="850" w:type="dxa"/>
          </w:tcPr>
          <w:p w:rsidR="00E14CA6" w:rsidRPr="00A12F15" w:rsidRDefault="00E14CA6" w:rsidP="00E14CA6">
            <w:pPr>
              <w:tabs>
                <w:tab w:val="right" w:pos="4642"/>
              </w:tabs>
              <w:suppressAutoHyphens/>
              <w:spacing w:after="56"/>
              <w:jc w:val="center"/>
              <w:rPr>
                <w:rFonts w:ascii="Arial" w:hAnsi="Arial" w:cs="Arial"/>
                <w:sz w:val="20"/>
              </w:rPr>
            </w:pPr>
            <w:r w:rsidRPr="00A12F15">
              <w:rPr>
                <w:rFonts w:ascii="Arial" w:hAnsi="Arial" w:cs="Arial"/>
                <w:sz w:val="20"/>
              </w:rPr>
              <w:t xml:space="preserve">  Date:</w:t>
            </w:r>
            <w:r w:rsidRPr="00A12F15">
              <w:rPr>
                <w:rFonts w:ascii="Arial" w:hAnsi="Arial" w:cs="Arial"/>
                <w:sz w:val="20"/>
              </w:rPr>
              <w:tab/>
              <w:t>Date:</w:t>
            </w:r>
          </w:p>
        </w:tc>
        <w:tc>
          <w:tcPr>
            <w:tcW w:w="1134" w:type="dxa"/>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shd w:val="pct60" w:color="auto" w:fill="auto"/>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60" w:type="dxa"/>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roofErr w:type="spellStart"/>
            <w:r w:rsidR="002829F3" w:rsidRPr="00A12F15">
              <w:rPr>
                <w:rFonts w:ascii="Arial" w:hAnsi="Arial" w:cs="Arial"/>
                <w:sz w:val="20"/>
              </w:rPr>
              <w:t>yyyy</w:t>
            </w:r>
            <w:proofErr w:type="spellEnd"/>
            <w:r w:rsidR="002829F3" w:rsidRPr="00A12F15">
              <w:rPr>
                <w:rFonts w:ascii="Arial" w:hAnsi="Arial" w:cs="Arial"/>
                <w:sz w:val="20"/>
              </w:rPr>
              <w:t>-mm-</w:t>
            </w:r>
            <w:proofErr w:type="spellStart"/>
            <w:r w:rsidR="002829F3" w:rsidRPr="00A12F15">
              <w:rPr>
                <w:rFonts w:ascii="Arial" w:hAnsi="Arial" w:cs="Arial"/>
                <w:sz w:val="20"/>
              </w:rPr>
              <w:t>dd</w:t>
            </w:r>
            <w:proofErr w:type="spellEnd"/>
          </w:p>
        </w:tc>
      </w:tr>
      <w:tr w:rsidR="00E14CA6" w:rsidRPr="00A12F15" w:rsidTr="00870A73">
        <w:trPr>
          <w:trHeight w:hRule="exact" w:val="274"/>
        </w:trPr>
        <w:tc>
          <w:tcPr>
            <w:tcW w:w="3686" w:type="dxa"/>
            <w:tcBorders>
              <w:top w:val="nil"/>
            </w:tcBorders>
          </w:tcPr>
          <w:p w:rsidR="00E14CA6" w:rsidRPr="00A12F15" w:rsidRDefault="00E14CA6" w:rsidP="00E14CA6">
            <w:pPr>
              <w:tabs>
                <w:tab w:val="right" w:pos="4642"/>
              </w:tabs>
              <w:suppressAutoHyphens/>
              <w:spacing w:after="56"/>
              <w:rPr>
                <w:rFonts w:ascii="Arial" w:hAnsi="Arial" w:cs="Arial"/>
                <w:sz w:val="20"/>
              </w:rPr>
            </w:pPr>
          </w:p>
        </w:tc>
        <w:tc>
          <w:tcPr>
            <w:tcW w:w="850" w:type="dxa"/>
          </w:tcPr>
          <w:p w:rsidR="00E14CA6" w:rsidRPr="00A12F15" w:rsidRDefault="00E14CA6" w:rsidP="00E14CA6">
            <w:pPr>
              <w:tabs>
                <w:tab w:val="right" w:pos="4642"/>
              </w:tabs>
              <w:suppressAutoHyphens/>
              <w:spacing w:after="56"/>
              <w:jc w:val="center"/>
              <w:rPr>
                <w:rFonts w:ascii="Arial" w:hAnsi="Arial" w:cs="Arial"/>
                <w:sz w:val="20"/>
              </w:rPr>
            </w:pPr>
            <w:r w:rsidRPr="00A12F15">
              <w:rPr>
                <w:rFonts w:ascii="Arial" w:hAnsi="Arial" w:cs="Arial"/>
                <w:sz w:val="20"/>
              </w:rPr>
              <w:t xml:space="preserve">  Time:</w:t>
            </w:r>
            <w:r w:rsidRPr="00A12F15">
              <w:rPr>
                <w:rFonts w:ascii="Arial" w:hAnsi="Arial" w:cs="Arial"/>
                <w:sz w:val="20"/>
              </w:rPr>
              <w:tab/>
              <w:t>Time:</w:t>
            </w:r>
          </w:p>
        </w:tc>
        <w:tc>
          <w:tcPr>
            <w:tcW w:w="1134" w:type="dxa"/>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shd w:val="pct60" w:color="auto" w:fill="auto"/>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60" w:type="dxa"/>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roofErr w:type="spellStart"/>
            <w:r w:rsidRPr="00A12F15">
              <w:rPr>
                <w:rFonts w:ascii="Arial" w:hAnsi="Arial" w:cs="Arial"/>
                <w:sz w:val="20"/>
              </w:rPr>
              <w:t>hh:mm:ss</w:t>
            </w:r>
            <w:proofErr w:type="spellEnd"/>
          </w:p>
        </w:tc>
      </w:tr>
      <w:tr w:rsidR="00E14CA6" w:rsidRPr="00A12F15" w:rsidTr="00870A73">
        <w:tc>
          <w:tcPr>
            <w:tcW w:w="8364" w:type="dxa"/>
            <w:gridSpan w:val="5"/>
          </w:tcPr>
          <w:p w:rsidR="00E14CA6" w:rsidRPr="00A12F15" w:rsidRDefault="00E14CA6" w:rsidP="00E14CA6">
            <w:pPr>
              <w:tabs>
                <w:tab w:val="left" w:pos="-720"/>
                <w:tab w:val="left" w:pos="0"/>
                <w:tab w:val="left" w:pos="259"/>
                <w:tab w:val="left" w:pos="604"/>
                <w:tab w:val="left" w:pos="816"/>
                <w:tab w:val="left" w:pos="1440"/>
              </w:tabs>
              <w:suppressAutoHyphens/>
              <w:rPr>
                <w:rFonts w:ascii="Arial" w:hAnsi="Arial" w:cs="Arial"/>
                <w:sz w:val="20"/>
              </w:rPr>
            </w:pPr>
            <w:r w:rsidRPr="00A12F15">
              <w:rPr>
                <w:rFonts w:ascii="Arial" w:hAnsi="Arial" w:cs="Arial"/>
                <w:sz w:val="20"/>
              </w:rPr>
              <w:t>Resolution during test:</w:t>
            </w:r>
          </w:p>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w:t>
            </w:r>
            <w:proofErr w:type="gramStart"/>
            <w:r w:rsidRPr="00A12F15">
              <w:rPr>
                <w:rFonts w:ascii="Arial" w:hAnsi="Arial" w:cs="Arial"/>
                <w:sz w:val="20"/>
              </w:rPr>
              <w:t>smaller</w:t>
            </w:r>
            <w:proofErr w:type="gramEnd"/>
            <w:r w:rsidRPr="00A12F15">
              <w:rPr>
                <w:rFonts w:ascii="Arial" w:hAnsi="Arial" w:cs="Arial"/>
                <w:sz w:val="20"/>
              </w:rPr>
              <w:t xml:space="preserve"> than d)       ................................</w:t>
            </w: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Pre-test information</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56" w:type="dxa"/>
        <w:tblLayout w:type="fixed"/>
        <w:tblCellMar>
          <w:left w:w="56" w:type="dxa"/>
          <w:right w:w="56" w:type="dxa"/>
        </w:tblCellMar>
        <w:tblLook w:val="0000"/>
      </w:tblPr>
      <w:tblGrid>
        <w:gridCol w:w="4820"/>
        <w:gridCol w:w="1417"/>
        <w:gridCol w:w="238"/>
      </w:tblGrid>
      <w:tr w:rsidR="001E2D97" w:rsidRPr="00A12F15" w:rsidTr="00C46B35">
        <w:tc>
          <w:tcPr>
            <w:tcW w:w="4820" w:type="dxa"/>
          </w:tcPr>
          <w:p w:rsidR="001E2D97" w:rsidRPr="00A12F15" w:rsidRDefault="00FC47BA">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fldChar w:fldCharType="begin"/>
            </w:r>
            <w:r w:rsidR="001E2D97" w:rsidRPr="00A12F15">
              <w:rPr>
                <w:rFonts w:ascii="Arial" w:hAnsi="Arial" w:cs="Arial"/>
                <w:sz w:val="20"/>
              </w:rPr>
              <w:instrText xml:space="preserve">PRIVATE </w:instrText>
            </w:r>
            <w:r w:rsidRPr="00A12F15">
              <w:rPr>
                <w:rFonts w:ascii="Arial" w:hAnsi="Arial" w:cs="Arial"/>
                <w:sz w:val="20"/>
              </w:rPr>
              <w:fldChar w:fldCharType="end"/>
            </w:r>
            <w:r w:rsidR="001E2D97" w:rsidRPr="00A12F15">
              <w:rPr>
                <w:rFonts w:ascii="Arial" w:hAnsi="Arial" w:cs="Arial"/>
                <w:sz w:val="20"/>
              </w:rPr>
              <w:t xml:space="preserve">Marked nominal voltage </w:t>
            </w:r>
            <w:proofErr w:type="spellStart"/>
            <w:r w:rsidR="00D76698" w:rsidRPr="00D76698">
              <w:rPr>
                <w:rFonts w:ascii="Arial" w:hAnsi="Arial" w:cs="Arial"/>
                <w:sz w:val="20"/>
              </w:rPr>
              <w:t>U</w:t>
            </w:r>
            <w:r w:rsidR="001E2D97" w:rsidRPr="00A12F15">
              <w:rPr>
                <w:rFonts w:ascii="Arial" w:hAnsi="Arial" w:cs="Arial"/>
                <w:sz w:val="20"/>
                <w:vertAlign w:val="subscript"/>
              </w:rPr>
              <w:t>n</w:t>
            </w:r>
            <w:r w:rsidR="007D6BAA" w:rsidRPr="00A12F15">
              <w:rPr>
                <w:rFonts w:ascii="Arial" w:hAnsi="Arial" w:cs="Arial"/>
                <w:sz w:val="20"/>
                <w:vertAlign w:val="subscript"/>
              </w:rPr>
              <w:t>om</w:t>
            </w:r>
            <w:proofErr w:type="spellEnd"/>
            <w:r w:rsidR="001E2D97" w:rsidRPr="00A12F15">
              <w:rPr>
                <w:rFonts w:ascii="Arial" w:hAnsi="Arial" w:cs="Arial"/>
                <w:sz w:val="20"/>
              </w:rPr>
              <w:t xml:space="preserve"> or voltage range</w:t>
            </w:r>
            <w:r w:rsidR="00C46B35">
              <w:rPr>
                <w:rFonts w:ascii="Arial" w:hAnsi="Arial" w:cs="Arial"/>
                <w:sz w:val="20"/>
              </w:rPr>
              <w:t xml:space="preserve"> </w:t>
            </w:r>
            <w:r w:rsidR="00C46B35" w:rsidRPr="00E72EF8">
              <w:rPr>
                <w:rStyle w:val="FootnoteReference"/>
                <w:rFonts w:ascii="Arial" w:hAnsi="Arial" w:cs="Arial"/>
                <w:sz w:val="20"/>
              </w:rPr>
              <w:footnoteReference w:customMarkFollows="1" w:id="13"/>
              <w:sym w:font="Symbol" w:char="F028"/>
            </w:r>
            <w:r w:rsidR="00C46B35" w:rsidRPr="00E72EF8">
              <w:rPr>
                <w:rStyle w:val="FootnoteReference"/>
                <w:rFonts w:ascii="Arial" w:hAnsi="Arial" w:cs="Arial"/>
                <w:sz w:val="20"/>
              </w:rPr>
              <w:sym w:font="Symbol" w:char="F0B1"/>
            </w:r>
            <w:r w:rsidR="00C46B35" w:rsidRPr="00E72EF8">
              <w:rPr>
                <w:rStyle w:val="FootnoteReference"/>
                <w:rFonts w:ascii="Arial" w:hAnsi="Arial" w:cs="Arial"/>
                <w:sz w:val="20"/>
              </w:rPr>
              <w:sym w:font="Symbol" w:char="F029"/>
            </w:r>
            <w:r w:rsidR="001E2D97" w:rsidRPr="00A12F15">
              <w:rPr>
                <w:rFonts w:ascii="Arial" w:hAnsi="Arial" w:cs="Arial"/>
                <w:sz w:val="20"/>
              </w:rPr>
              <w:t>:</w:t>
            </w:r>
          </w:p>
        </w:tc>
        <w:tc>
          <w:tcPr>
            <w:tcW w:w="1417" w:type="dxa"/>
            <w:tcBorders>
              <w:top w:val="single" w:sz="7" w:space="0" w:color="auto"/>
              <w:left w:val="single" w:sz="7" w:space="0" w:color="auto"/>
              <w:bottom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238" w:type="dxa"/>
            <w:tcBorders>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V</w:t>
            </w: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56" w:type="dxa"/>
        <w:tblLayout w:type="fixed"/>
        <w:tblCellMar>
          <w:left w:w="56" w:type="dxa"/>
          <w:right w:w="56" w:type="dxa"/>
        </w:tblCellMar>
        <w:tblLook w:val="0000"/>
      </w:tblPr>
      <w:tblGrid>
        <w:gridCol w:w="1575"/>
        <w:gridCol w:w="1338"/>
        <w:gridCol w:w="1662"/>
        <w:gridCol w:w="1748"/>
      </w:tblGrid>
      <w:tr w:rsidR="001E2D97" w:rsidRPr="00A12F15">
        <w:tc>
          <w:tcPr>
            <w:tcW w:w="1575" w:type="dxa"/>
            <w:tcBorders>
              <w:top w:val="double" w:sz="7" w:space="0" w:color="auto"/>
              <w:left w:val="double" w:sz="7" w:space="0" w:color="auto"/>
            </w:tcBorders>
          </w:tcPr>
          <w:p w:rsidR="001E2D97" w:rsidRPr="00A12F15" w:rsidRDefault="00FC47BA">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fldChar w:fldCharType="begin"/>
            </w:r>
            <w:r w:rsidR="001E2D97" w:rsidRPr="00A12F15">
              <w:rPr>
                <w:rFonts w:ascii="Arial" w:hAnsi="Arial" w:cs="Arial"/>
                <w:sz w:val="20"/>
              </w:rPr>
              <w:instrText xml:space="preserve">PRIVATE </w:instrText>
            </w:r>
            <w:r w:rsidRPr="00A12F15">
              <w:rPr>
                <w:rFonts w:ascii="Arial" w:hAnsi="Arial" w:cs="Arial"/>
                <w:sz w:val="20"/>
              </w:rPr>
              <w:fldChar w:fldCharType="end"/>
            </w: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338" w:type="dxa"/>
            <w:tcBorders>
              <w:top w:val="doub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proofErr w:type="spellStart"/>
            <w:r w:rsidRPr="00A12F15">
              <w:rPr>
                <w:rFonts w:ascii="Arial" w:hAnsi="Arial" w:cs="Arial"/>
                <w:sz w:val="20"/>
              </w:rPr>
              <w:t>Flowrate</w:t>
            </w:r>
            <w:proofErr w:type="spellEnd"/>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/h)</w:t>
            </w:r>
          </w:p>
        </w:tc>
        <w:tc>
          <w:tcPr>
            <w:tcW w:w="1662" w:type="dxa"/>
            <w:tcBorders>
              <w:top w:val="doub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Equivalent</w:t>
            </w: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xml:space="preserve">pulses for </w:t>
            </w:r>
            <w:proofErr w:type="spellStart"/>
            <w:r w:rsidRPr="00A12F15">
              <w:rPr>
                <w:rFonts w:ascii="Arial" w:hAnsi="Arial" w:cs="Arial"/>
                <w:sz w:val="20"/>
              </w:rPr>
              <w:t>Σ</w:t>
            </w:r>
            <w:r w:rsidRPr="00A12F15">
              <w:rPr>
                <w:rFonts w:ascii="Arial" w:hAnsi="Arial" w:cs="Arial"/>
                <w:sz w:val="20"/>
                <w:vertAlign w:val="subscript"/>
              </w:rPr>
              <w:t>min</w:t>
            </w:r>
            <w:proofErr w:type="spellEnd"/>
          </w:p>
        </w:tc>
        <w:tc>
          <w:tcPr>
            <w:tcW w:w="1748" w:type="dxa"/>
            <w:tcBorders>
              <w:top w:val="doub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vertAlign w:val="subscript"/>
              </w:rPr>
            </w:pPr>
            <w:r w:rsidRPr="00A12F15">
              <w:rPr>
                <w:rFonts w:ascii="Arial" w:hAnsi="Arial" w:cs="Arial"/>
                <w:sz w:val="20"/>
              </w:rPr>
              <w:t xml:space="preserve">Static </w:t>
            </w:r>
            <w:r w:rsidR="00323B66" w:rsidRPr="00A12F15">
              <w:rPr>
                <w:rFonts w:ascii="Arial" w:hAnsi="Arial" w:cs="Arial"/>
                <w:sz w:val="20"/>
              </w:rPr>
              <w:t xml:space="preserve">load (L) </w:t>
            </w:r>
            <w:r w:rsidRPr="00A12F15">
              <w:rPr>
                <w:rFonts w:ascii="Arial" w:hAnsi="Arial" w:cs="Arial"/>
                <w:sz w:val="20"/>
              </w:rPr>
              <w:t xml:space="preserve">for </w:t>
            </w:r>
            <w:proofErr w:type="spellStart"/>
            <w:r w:rsidRPr="00A12F15">
              <w:rPr>
                <w:rFonts w:ascii="Arial" w:hAnsi="Arial" w:cs="Arial"/>
                <w:sz w:val="20"/>
              </w:rPr>
              <w:t>Σ</w:t>
            </w:r>
            <w:r w:rsidRPr="00A12F15">
              <w:rPr>
                <w:rFonts w:ascii="Arial" w:hAnsi="Arial" w:cs="Arial"/>
                <w:sz w:val="20"/>
                <w:vertAlign w:val="subscript"/>
              </w:rPr>
              <w:t>min</w:t>
            </w:r>
            <w:proofErr w:type="spellEnd"/>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w:t>
            </w:r>
          </w:p>
        </w:tc>
      </w:tr>
      <w:tr w:rsidR="001E2D97" w:rsidRPr="00A12F15">
        <w:tc>
          <w:tcPr>
            <w:tcW w:w="1575" w:type="dxa"/>
            <w:tcBorders>
              <w:top w:val="single" w:sz="7" w:space="0" w:color="auto"/>
              <w:left w:val="doub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roofErr w:type="spellStart"/>
            <w:r w:rsidRPr="00A12F15">
              <w:rPr>
                <w:rFonts w:ascii="Arial" w:hAnsi="Arial" w:cs="Arial"/>
                <w:sz w:val="20"/>
              </w:rPr>
              <w:t>Q</w:t>
            </w:r>
            <w:r w:rsidRPr="00A12F15">
              <w:rPr>
                <w:rFonts w:ascii="Arial" w:hAnsi="Arial" w:cs="Arial"/>
                <w:sz w:val="20"/>
                <w:vertAlign w:val="subscript"/>
              </w:rPr>
              <w:t>max</w:t>
            </w:r>
            <w:proofErr w:type="spellEnd"/>
          </w:p>
        </w:tc>
        <w:tc>
          <w:tcPr>
            <w:tcW w:w="1338"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662"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748" w:type="dxa"/>
            <w:tcBorders>
              <w:top w:val="single" w:sz="7" w:space="0" w:color="auto"/>
              <w:left w:val="single" w:sz="7" w:space="0" w:color="auto"/>
              <w:bottom w:val="doub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43498A" w:rsidRPr="00A12F15" w:rsidRDefault="0043498A">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84" w:type="dxa"/>
        <w:tblBorders>
          <w:top w:val="double" w:sz="6" w:space="0" w:color="auto"/>
          <w:left w:val="double" w:sz="6" w:space="0" w:color="auto"/>
          <w:bottom w:val="double" w:sz="6" w:space="0" w:color="auto"/>
          <w:right w:val="double" w:sz="6" w:space="0" w:color="auto"/>
          <w:insideH w:val="single" w:sz="8" w:space="0" w:color="auto"/>
          <w:insideV w:val="single" w:sz="8" w:space="0" w:color="auto"/>
        </w:tblBorders>
        <w:tblLayout w:type="fixed"/>
        <w:tblCellMar>
          <w:left w:w="84" w:type="dxa"/>
          <w:right w:w="84" w:type="dxa"/>
        </w:tblCellMar>
        <w:tblLook w:val="0000"/>
      </w:tblPr>
      <w:tblGrid>
        <w:gridCol w:w="1134"/>
        <w:gridCol w:w="1134"/>
        <w:gridCol w:w="1418"/>
        <w:gridCol w:w="1134"/>
        <w:gridCol w:w="992"/>
        <w:gridCol w:w="992"/>
        <w:gridCol w:w="666"/>
        <w:gridCol w:w="1319"/>
      </w:tblGrid>
      <w:tr w:rsidR="0043498A" w:rsidRPr="00A12F15" w:rsidTr="00CA5ED4">
        <w:trPr>
          <w:cantSplit/>
        </w:trPr>
        <w:tc>
          <w:tcPr>
            <w:tcW w:w="5812" w:type="dxa"/>
            <w:gridSpan w:val="5"/>
            <w:vAlign w:val="center"/>
          </w:tcPr>
          <w:p w:rsidR="0043498A" w:rsidRPr="00A12F15" w:rsidRDefault="0043498A" w:rsidP="00257A24">
            <w:pPr>
              <w:tabs>
                <w:tab w:val="left" w:pos="-1440"/>
                <w:tab w:val="left" w:pos="-720"/>
                <w:tab w:val="left" w:pos="0"/>
                <w:tab w:val="left" w:pos="576"/>
                <w:tab w:val="left" w:pos="720"/>
              </w:tabs>
              <w:suppressAutoHyphens/>
              <w:spacing w:before="60" w:after="60"/>
              <w:jc w:val="center"/>
              <w:rPr>
                <w:rFonts w:ascii="Arial" w:hAnsi="Arial"/>
                <w:sz w:val="18"/>
              </w:rPr>
            </w:pPr>
            <w:r w:rsidRPr="00A12F15">
              <w:rPr>
                <w:rFonts w:ascii="Arial" w:hAnsi="Arial"/>
                <w:sz w:val="18"/>
              </w:rPr>
              <w:t>Disturbance</w:t>
            </w:r>
          </w:p>
        </w:tc>
        <w:tc>
          <w:tcPr>
            <w:tcW w:w="2977" w:type="dxa"/>
            <w:gridSpan w:val="3"/>
          </w:tcPr>
          <w:p w:rsidR="0043498A" w:rsidRPr="00A12F15" w:rsidRDefault="0043498A" w:rsidP="00257A24">
            <w:pPr>
              <w:tabs>
                <w:tab w:val="left" w:pos="-1440"/>
                <w:tab w:val="left" w:pos="-720"/>
                <w:tab w:val="left" w:pos="0"/>
                <w:tab w:val="left" w:pos="576"/>
                <w:tab w:val="left" w:pos="720"/>
              </w:tabs>
              <w:suppressAutoHyphens/>
              <w:spacing w:before="60" w:after="60"/>
              <w:jc w:val="center"/>
              <w:rPr>
                <w:rFonts w:ascii="Arial" w:hAnsi="Arial"/>
                <w:sz w:val="18"/>
              </w:rPr>
            </w:pPr>
            <w:r w:rsidRPr="00A12F15">
              <w:rPr>
                <w:rFonts w:ascii="Arial" w:hAnsi="Arial"/>
                <w:sz w:val="18"/>
              </w:rPr>
              <w:t>Result</w:t>
            </w:r>
          </w:p>
        </w:tc>
      </w:tr>
      <w:tr w:rsidR="0043498A" w:rsidRPr="00A12F15" w:rsidTr="00CA5ED4">
        <w:trPr>
          <w:cantSplit/>
          <w:trHeight w:val="334"/>
        </w:trPr>
        <w:tc>
          <w:tcPr>
            <w:tcW w:w="1134" w:type="dxa"/>
            <w:vMerge w:val="restart"/>
          </w:tcPr>
          <w:p w:rsidR="0043498A" w:rsidRPr="00A12F15" w:rsidRDefault="0043498A" w:rsidP="00257A24">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 xml:space="preserve">Amplitude </w:t>
            </w:r>
          </w:p>
          <w:p w:rsidR="0043498A" w:rsidRPr="00A12F15" w:rsidRDefault="002C12BD" w:rsidP="00257A24">
            <w:pPr>
              <w:tabs>
                <w:tab w:val="left" w:pos="-1440"/>
                <w:tab w:val="left" w:pos="-720"/>
                <w:tab w:val="left" w:pos="0"/>
                <w:tab w:val="left" w:pos="576"/>
                <w:tab w:val="left" w:pos="720"/>
              </w:tabs>
              <w:suppressAutoHyphens/>
              <w:jc w:val="center"/>
              <w:rPr>
                <w:rFonts w:ascii="Arial" w:hAnsi="Arial"/>
                <w:sz w:val="18"/>
              </w:rPr>
            </w:pPr>
            <w:r w:rsidRPr="00A12F15">
              <w:rPr>
                <w:rFonts w:ascii="Arial" w:hAnsi="Arial" w:cs="Arial"/>
                <w:sz w:val="20"/>
              </w:rPr>
              <w:t xml:space="preserve">% of </w:t>
            </w:r>
            <w:proofErr w:type="spellStart"/>
            <w:r w:rsidRPr="00595CFE">
              <w:rPr>
                <w:rFonts w:ascii="Arial" w:hAnsi="Arial" w:cs="Arial"/>
                <w:sz w:val="20"/>
              </w:rPr>
              <w:t>U</w:t>
            </w:r>
            <w:r w:rsidRPr="00A12F15">
              <w:rPr>
                <w:rFonts w:ascii="Arial" w:hAnsi="Arial" w:cs="Arial"/>
                <w:sz w:val="20"/>
                <w:vertAlign w:val="subscript"/>
              </w:rPr>
              <w:t>n</w:t>
            </w:r>
            <w:r w:rsidR="00AF118D" w:rsidRPr="00A12F15">
              <w:rPr>
                <w:rFonts w:ascii="Arial" w:hAnsi="Arial" w:cs="Arial"/>
                <w:sz w:val="20"/>
                <w:vertAlign w:val="subscript"/>
              </w:rPr>
              <w:t>om</w:t>
            </w:r>
            <w:proofErr w:type="spellEnd"/>
            <w:r w:rsidR="00595CFE" w:rsidRPr="00A12F15">
              <w:rPr>
                <w:rStyle w:val="FootnoteReference"/>
                <w:rFonts w:ascii="Arial" w:hAnsi="Arial" w:cs="Arial"/>
                <w:sz w:val="20"/>
                <w:vertAlign w:val="baseline"/>
              </w:rPr>
              <w:t>(</w:t>
            </w:r>
            <w:r w:rsidR="00595CFE" w:rsidRPr="00A12F15">
              <w:rPr>
                <w:rStyle w:val="FootnoteReference"/>
                <w:rFonts w:ascii="Arial" w:hAnsi="Arial" w:cs="Arial"/>
                <w:sz w:val="20"/>
                <w:vertAlign w:val="baseline"/>
              </w:rPr>
              <w:footnoteReference w:customMarkFollows="1" w:id="14"/>
              <w:t>*)</w:t>
            </w:r>
          </w:p>
        </w:tc>
        <w:tc>
          <w:tcPr>
            <w:tcW w:w="1134" w:type="dxa"/>
            <w:vMerge w:val="restart"/>
          </w:tcPr>
          <w:p w:rsidR="0043498A" w:rsidRPr="00A12F15" w:rsidRDefault="002C12BD" w:rsidP="00257A24">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Duration</w:t>
            </w:r>
          </w:p>
          <w:p w:rsidR="0043498A" w:rsidRPr="00A12F15" w:rsidRDefault="002C12BD" w:rsidP="00257A24">
            <w:pPr>
              <w:tabs>
                <w:tab w:val="left" w:pos="-1440"/>
                <w:tab w:val="left" w:pos="-720"/>
                <w:tab w:val="left" w:pos="0"/>
                <w:tab w:val="left" w:pos="576"/>
                <w:tab w:val="left" w:pos="720"/>
              </w:tabs>
              <w:suppressAutoHyphens/>
              <w:jc w:val="center"/>
              <w:rPr>
                <w:rFonts w:ascii="Arial" w:hAnsi="Arial"/>
                <w:sz w:val="18"/>
              </w:rPr>
            </w:pPr>
            <w:r w:rsidRPr="00A12F15">
              <w:rPr>
                <w:rFonts w:ascii="Arial" w:hAnsi="Arial" w:cs="Arial"/>
                <w:sz w:val="20"/>
              </w:rPr>
              <w:t xml:space="preserve"> cycles</w:t>
            </w:r>
          </w:p>
        </w:tc>
        <w:tc>
          <w:tcPr>
            <w:tcW w:w="1418" w:type="dxa"/>
            <w:vMerge w:val="restart"/>
          </w:tcPr>
          <w:p w:rsidR="0043498A" w:rsidRPr="00A12F15" w:rsidRDefault="002C12BD" w:rsidP="00257A24">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 xml:space="preserve"> Number of</w:t>
            </w:r>
          </w:p>
          <w:p w:rsidR="0043498A" w:rsidRPr="00A12F15" w:rsidRDefault="002C12BD" w:rsidP="00257A24">
            <w:pPr>
              <w:tabs>
                <w:tab w:val="left" w:pos="-1440"/>
                <w:tab w:val="left" w:pos="-720"/>
                <w:tab w:val="left" w:pos="0"/>
                <w:tab w:val="left" w:pos="576"/>
                <w:tab w:val="left" w:pos="720"/>
              </w:tabs>
              <w:suppressAutoHyphens/>
              <w:jc w:val="center"/>
              <w:rPr>
                <w:rFonts w:ascii="Arial" w:hAnsi="Arial"/>
                <w:sz w:val="18"/>
              </w:rPr>
            </w:pPr>
            <w:r w:rsidRPr="00A12F15">
              <w:rPr>
                <w:rFonts w:ascii="Arial" w:hAnsi="Arial" w:cs="Arial"/>
                <w:sz w:val="20"/>
              </w:rPr>
              <w:t>disturbances</w:t>
            </w:r>
          </w:p>
        </w:tc>
        <w:tc>
          <w:tcPr>
            <w:tcW w:w="1134" w:type="dxa"/>
            <w:vMerge w:val="restart"/>
          </w:tcPr>
          <w:p w:rsidR="0043498A" w:rsidRPr="00A12F15" w:rsidRDefault="002C12BD" w:rsidP="00257A24">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Repetition</w:t>
            </w:r>
          </w:p>
          <w:p w:rsidR="0043498A" w:rsidRPr="00A12F15" w:rsidRDefault="002C12BD" w:rsidP="00257A24">
            <w:pPr>
              <w:tabs>
                <w:tab w:val="left" w:pos="-1440"/>
                <w:tab w:val="left" w:pos="-720"/>
                <w:tab w:val="left" w:pos="0"/>
                <w:tab w:val="left" w:pos="576"/>
                <w:tab w:val="left" w:pos="720"/>
              </w:tabs>
              <w:suppressAutoHyphens/>
              <w:jc w:val="center"/>
              <w:rPr>
                <w:rFonts w:ascii="Arial" w:hAnsi="Arial"/>
                <w:sz w:val="18"/>
              </w:rPr>
            </w:pPr>
            <w:r w:rsidRPr="00A12F15">
              <w:rPr>
                <w:rFonts w:ascii="Arial" w:hAnsi="Arial" w:cs="Arial"/>
                <w:sz w:val="20"/>
              </w:rPr>
              <w:t>interval</w:t>
            </w:r>
          </w:p>
        </w:tc>
        <w:tc>
          <w:tcPr>
            <w:tcW w:w="992" w:type="dxa"/>
            <w:vMerge w:val="restart"/>
            <w:vAlign w:val="center"/>
          </w:tcPr>
          <w:p w:rsidR="0043498A" w:rsidRPr="00A12F15" w:rsidRDefault="002C12BD" w:rsidP="00257A24">
            <w:pPr>
              <w:tabs>
                <w:tab w:val="left" w:pos="-1440"/>
                <w:tab w:val="left" w:pos="-720"/>
                <w:tab w:val="left" w:pos="0"/>
                <w:tab w:val="left" w:pos="576"/>
                <w:tab w:val="left" w:pos="720"/>
              </w:tabs>
              <w:suppressAutoHyphens/>
              <w:jc w:val="center"/>
              <w:rPr>
                <w:rFonts w:ascii="Arial" w:hAnsi="Arial"/>
                <w:sz w:val="18"/>
              </w:rPr>
            </w:pPr>
            <w:r w:rsidRPr="00A12F15">
              <w:rPr>
                <w:rFonts w:ascii="Arial" w:hAnsi="Arial" w:cs="Arial"/>
                <w:sz w:val="20"/>
              </w:rPr>
              <w:t>Pulses</w:t>
            </w:r>
          </w:p>
        </w:tc>
        <w:tc>
          <w:tcPr>
            <w:tcW w:w="992" w:type="dxa"/>
            <w:vMerge w:val="restart"/>
            <w:vAlign w:val="center"/>
          </w:tcPr>
          <w:p w:rsidR="0043498A" w:rsidRPr="00A12F15" w:rsidRDefault="0043498A" w:rsidP="00257A24">
            <w:pPr>
              <w:tabs>
                <w:tab w:val="left" w:pos="-1440"/>
                <w:tab w:val="left" w:pos="-720"/>
                <w:tab w:val="left" w:pos="0"/>
                <w:tab w:val="left" w:pos="576"/>
                <w:tab w:val="left" w:pos="720"/>
              </w:tabs>
              <w:suppressAutoHyphens/>
              <w:jc w:val="center"/>
              <w:rPr>
                <w:rFonts w:ascii="Arial" w:hAnsi="Arial"/>
                <w:sz w:val="18"/>
              </w:rPr>
            </w:pPr>
            <w:r w:rsidRPr="00A12F15">
              <w:rPr>
                <w:rFonts w:ascii="Arial" w:hAnsi="Arial"/>
                <w:sz w:val="18"/>
              </w:rPr>
              <w:t>Indication</w:t>
            </w:r>
          </w:p>
          <w:p w:rsidR="0043498A" w:rsidRPr="00A12F15" w:rsidRDefault="0043498A" w:rsidP="00257A24">
            <w:pPr>
              <w:tabs>
                <w:tab w:val="left" w:pos="-1440"/>
                <w:tab w:val="left" w:pos="-720"/>
                <w:tab w:val="left" w:pos="0"/>
                <w:tab w:val="left" w:pos="576"/>
                <w:tab w:val="left" w:pos="720"/>
              </w:tabs>
              <w:suppressAutoHyphens/>
              <w:jc w:val="center"/>
              <w:rPr>
                <w:rFonts w:ascii="Arial" w:hAnsi="Arial"/>
                <w:sz w:val="18"/>
              </w:rPr>
            </w:pPr>
            <w:r w:rsidRPr="00A12F15">
              <w:rPr>
                <w:rFonts w:ascii="Arial" w:hAnsi="Arial"/>
                <w:sz w:val="18"/>
              </w:rPr>
              <w:t>I</w:t>
            </w:r>
          </w:p>
        </w:tc>
        <w:tc>
          <w:tcPr>
            <w:tcW w:w="1985" w:type="dxa"/>
            <w:gridSpan w:val="2"/>
          </w:tcPr>
          <w:p w:rsidR="0043498A" w:rsidRPr="00A12F15" w:rsidRDefault="0043498A" w:rsidP="00595CFE">
            <w:pPr>
              <w:tabs>
                <w:tab w:val="left" w:pos="-1440"/>
                <w:tab w:val="left" w:pos="-720"/>
                <w:tab w:val="left" w:pos="0"/>
                <w:tab w:val="left" w:pos="576"/>
                <w:tab w:val="left" w:pos="720"/>
              </w:tabs>
              <w:suppressAutoHyphens/>
              <w:jc w:val="center"/>
              <w:rPr>
                <w:rFonts w:ascii="Arial" w:hAnsi="Arial" w:cs="Arial"/>
                <w:sz w:val="18"/>
                <w:szCs w:val="18"/>
              </w:rPr>
            </w:pPr>
            <w:r w:rsidRPr="00A12F15">
              <w:rPr>
                <w:rFonts w:ascii="Arial" w:hAnsi="Arial" w:cs="Arial"/>
                <w:sz w:val="18"/>
                <w:szCs w:val="18"/>
              </w:rPr>
              <w:t xml:space="preserve">Significant fault </w:t>
            </w:r>
            <w:r w:rsidRPr="00A12F15">
              <w:rPr>
                <w:rFonts w:ascii="Arial" w:hAnsi="Arial" w:cs="Arial"/>
                <w:snapToGrid w:val="0"/>
                <w:sz w:val="18"/>
                <w:szCs w:val="18"/>
              </w:rPr>
              <w:t>or detection and reaction</w:t>
            </w:r>
          </w:p>
        </w:tc>
      </w:tr>
      <w:tr w:rsidR="0043498A" w:rsidRPr="00A12F15" w:rsidTr="00CA5ED4">
        <w:trPr>
          <w:cantSplit/>
        </w:trPr>
        <w:tc>
          <w:tcPr>
            <w:tcW w:w="1134" w:type="dxa"/>
            <w:vMerge/>
          </w:tcPr>
          <w:p w:rsidR="0043498A" w:rsidRPr="00A12F15" w:rsidRDefault="0043498A" w:rsidP="00257A24">
            <w:pPr>
              <w:tabs>
                <w:tab w:val="left" w:pos="-1440"/>
                <w:tab w:val="left" w:pos="-720"/>
                <w:tab w:val="left" w:pos="0"/>
                <w:tab w:val="left" w:pos="576"/>
                <w:tab w:val="left" w:pos="720"/>
              </w:tabs>
              <w:suppressAutoHyphens/>
              <w:jc w:val="center"/>
              <w:rPr>
                <w:rFonts w:ascii="Arial" w:hAnsi="Arial"/>
                <w:sz w:val="18"/>
              </w:rPr>
            </w:pPr>
          </w:p>
        </w:tc>
        <w:tc>
          <w:tcPr>
            <w:tcW w:w="1134" w:type="dxa"/>
            <w:vMerge/>
          </w:tcPr>
          <w:p w:rsidR="0043498A" w:rsidRPr="00A12F15" w:rsidRDefault="0043498A" w:rsidP="00257A24">
            <w:pPr>
              <w:tabs>
                <w:tab w:val="left" w:pos="-1440"/>
                <w:tab w:val="left" w:pos="-720"/>
                <w:tab w:val="left" w:pos="0"/>
                <w:tab w:val="left" w:pos="576"/>
                <w:tab w:val="left" w:pos="720"/>
              </w:tabs>
              <w:suppressAutoHyphens/>
              <w:jc w:val="center"/>
              <w:rPr>
                <w:rFonts w:ascii="Arial" w:hAnsi="Arial"/>
                <w:sz w:val="18"/>
              </w:rPr>
            </w:pPr>
          </w:p>
        </w:tc>
        <w:tc>
          <w:tcPr>
            <w:tcW w:w="1418" w:type="dxa"/>
            <w:vMerge/>
          </w:tcPr>
          <w:p w:rsidR="0043498A" w:rsidRPr="00A12F15" w:rsidRDefault="0043498A" w:rsidP="00257A24">
            <w:pPr>
              <w:tabs>
                <w:tab w:val="left" w:pos="-1440"/>
                <w:tab w:val="left" w:pos="-720"/>
                <w:tab w:val="left" w:pos="0"/>
                <w:tab w:val="left" w:pos="576"/>
                <w:tab w:val="left" w:pos="720"/>
              </w:tabs>
              <w:suppressAutoHyphens/>
              <w:jc w:val="center"/>
              <w:rPr>
                <w:rFonts w:ascii="Arial" w:hAnsi="Arial"/>
                <w:sz w:val="18"/>
              </w:rPr>
            </w:pPr>
          </w:p>
        </w:tc>
        <w:tc>
          <w:tcPr>
            <w:tcW w:w="1134" w:type="dxa"/>
            <w:vMerge/>
          </w:tcPr>
          <w:p w:rsidR="0043498A" w:rsidRPr="00A12F15" w:rsidRDefault="0043498A" w:rsidP="00257A24">
            <w:pPr>
              <w:tabs>
                <w:tab w:val="left" w:pos="-1440"/>
                <w:tab w:val="left" w:pos="-720"/>
                <w:tab w:val="left" w:pos="0"/>
                <w:tab w:val="left" w:pos="576"/>
                <w:tab w:val="left" w:pos="720"/>
              </w:tabs>
              <w:suppressAutoHyphens/>
              <w:jc w:val="center"/>
              <w:rPr>
                <w:rFonts w:ascii="Arial" w:hAnsi="Arial"/>
                <w:sz w:val="18"/>
              </w:rPr>
            </w:pPr>
          </w:p>
        </w:tc>
        <w:tc>
          <w:tcPr>
            <w:tcW w:w="992" w:type="dxa"/>
            <w:vMerge/>
          </w:tcPr>
          <w:p w:rsidR="0043498A" w:rsidRPr="00A12F15" w:rsidRDefault="0043498A" w:rsidP="00257A24">
            <w:pPr>
              <w:tabs>
                <w:tab w:val="left" w:pos="-1440"/>
                <w:tab w:val="left" w:pos="-720"/>
                <w:tab w:val="left" w:pos="0"/>
                <w:tab w:val="left" w:pos="576"/>
                <w:tab w:val="left" w:pos="720"/>
              </w:tabs>
              <w:suppressAutoHyphens/>
              <w:jc w:val="center"/>
              <w:rPr>
                <w:rFonts w:ascii="Arial" w:hAnsi="Arial"/>
                <w:sz w:val="18"/>
              </w:rPr>
            </w:pPr>
          </w:p>
        </w:tc>
        <w:tc>
          <w:tcPr>
            <w:tcW w:w="992" w:type="dxa"/>
            <w:vMerge/>
          </w:tcPr>
          <w:p w:rsidR="0043498A" w:rsidRPr="00A12F15" w:rsidRDefault="0043498A" w:rsidP="00257A24">
            <w:pPr>
              <w:tabs>
                <w:tab w:val="left" w:pos="-1440"/>
                <w:tab w:val="left" w:pos="-720"/>
                <w:tab w:val="left" w:pos="0"/>
                <w:tab w:val="left" w:pos="576"/>
                <w:tab w:val="left" w:pos="720"/>
              </w:tabs>
              <w:suppressAutoHyphens/>
              <w:jc w:val="center"/>
              <w:rPr>
                <w:rFonts w:ascii="Arial" w:hAnsi="Arial"/>
                <w:sz w:val="18"/>
              </w:rPr>
            </w:pPr>
          </w:p>
        </w:tc>
        <w:tc>
          <w:tcPr>
            <w:tcW w:w="666" w:type="dxa"/>
          </w:tcPr>
          <w:p w:rsidR="0043498A" w:rsidRPr="00A12F15" w:rsidRDefault="0043498A" w:rsidP="00257A24">
            <w:pPr>
              <w:tabs>
                <w:tab w:val="left" w:pos="-1440"/>
                <w:tab w:val="left" w:pos="-720"/>
                <w:tab w:val="left" w:pos="0"/>
                <w:tab w:val="left" w:pos="576"/>
                <w:tab w:val="left" w:pos="720"/>
              </w:tabs>
              <w:suppressAutoHyphens/>
              <w:jc w:val="center"/>
              <w:rPr>
                <w:rFonts w:ascii="Arial" w:hAnsi="Arial"/>
                <w:sz w:val="18"/>
              </w:rPr>
            </w:pPr>
            <w:r w:rsidRPr="00A12F15">
              <w:rPr>
                <w:rFonts w:ascii="Arial" w:hAnsi="Arial"/>
                <w:sz w:val="18"/>
              </w:rPr>
              <w:t>No</w:t>
            </w:r>
          </w:p>
        </w:tc>
        <w:tc>
          <w:tcPr>
            <w:tcW w:w="1319" w:type="dxa"/>
          </w:tcPr>
          <w:p w:rsidR="0043498A" w:rsidRPr="00A12F15" w:rsidRDefault="0043498A" w:rsidP="00257A24">
            <w:pPr>
              <w:tabs>
                <w:tab w:val="left" w:pos="-1440"/>
                <w:tab w:val="left" w:pos="-720"/>
                <w:tab w:val="left" w:pos="0"/>
                <w:tab w:val="left" w:pos="576"/>
                <w:tab w:val="left" w:pos="720"/>
              </w:tabs>
              <w:suppressAutoHyphens/>
              <w:jc w:val="center"/>
              <w:rPr>
                <w:rFonts w:ascii="Arial" w:hAnsi="Arial"/>
                <w:sz w:val="18"/>
              </w:rPr>
            </w:pPr>
            <w:r w:rsidRPr="00A12F15">
              <w:rPr>
                <w:rFonts w:ascii="Arial" w:hAnsi="Arial"/>
                <w:sz w:val="18"/>
              </w:rPr>
              <w:t>Yes (</w:t>
            </w:r>
            <w:del w:id="1207" w:author="morayoa" w:date="2013-06-06T09:05:00Z">
              <w:r w:rsidRPr="00A12F15" w:rsidDel="00DC255E">
                <w:rPr>
                  <w:rFonts w:ascii="Arial" w:hAnsi="Arial"/>
                  <w:sz w:val="18"/>
                </w:rPr>
                <w:delText>remarks</w:delText>
              </w:r>
            </w:del>
            <w:ins w:id="1208" w:author="morayoa" w:date="2013-06-06T09:44:00Z">
              <w:r w:rsidR="00AF4C7F">
                <w:rPr>
                  <w:rFonts w:ascii="Arial" w:hAnsi="Arial"/>
                  <w:sz w:val="18"/>
                </w:rPr>
                <w:t>Observations</w:t>
              </w:r>
            </w:ins>
            <w:r w:rsidRPr="00A12F15">
              <w:rPr>
                <w:rFonts w:ascii="Arial" w:hAnsi="Arial"/>
                <w:sz w:val="18"/>
              </w:rPr>
              <w:t>)</w:t>
            </w:r>
          </w:p>
        </w:tc>
      </w:tr>
      <w:tr w:rsidR="0043498A" w:rsidRPr="00A12F15" w:rsidTr="00CA5ED4">
        <w:tc>
          <w:tcPr>
            <w:tcW w:w="1134" w:type="dxa"/>
          </w:tcPr>
          <w:p w:rsidR="0043498A" w:rsidRPr="00A12F15" w:rsidRDefault="0043498A" w:rsidP="00257A24">
            <w:pPr>
              <w:tabs>
                <w:tab w:val="left" w:pos="-1440"/>
                <w:tab w:val="left" w:pos="-720"/>
                <w:tab w:val="left" w:pos="0"/>
                <w:tab w:val="left" w:pos="576"/>
                <w:tab w:val="left" w:pos="720"/>
              </w:tabs>
              <w:suppressAutoHyphens/>
              <w:jc w:val="center"/>
              <w:rPr>
                <w:rFonts w:ascii="Arial" w:hAnsi="Arial"/>
                <w:sz w:val="18"/>
              </w:rPr>
            </w:pPr>
          </w:p>
        </w:tc>
        <w:tc>
          <w:tcPr>
            <w:tcW w:w="4678" w:type="dxa"/>
            <w:gridSpan w:val="4"/>
          </w:tcPr>
          <w:p w:rsidR="0043498A" w:rsidRPr="00A12F15" w:rsidRDefault="0043498A" w:rsidP="00257A24">
            <w:pPr>
              <w:tabs>
                <w:tab w:val="left" w:pos="-1440"/>
                <w:tab w:val="left" w:pos="-720"/>
                <w:tab w:val="left" w:pos="0"/>
                <w:tab w:val="left" w:pos="576"/>
                <w:tab w:val="left" w:pos="720"/>
              </w:tabs>
              <w:suppressAutoHyphens/>
              <w:spacing w:before="40" w:after="40"/>
              <w:jc w:val="center"/>
              <w:rPr>
                <w:rFonts w:ascii="Arial" w:hAnsi="Arial"/>
                <w:sz w:val="18"/>
                <w:szCs w:val="18"/>
              </w:rPr>
            </w:pPr>
            <w:r w:rsidRPr="00A12F15">
              <w:rPr>
                <w:rFonts w:ascii="Arial" w:hAnsi="Arial"/>
                <w:sz w:val="18"/>
                <w:szCs w:val="18"/>
              </w:rPr>
              <w:t>without disturbance</w:t>
            </w:r>
          </w:p>
        </w:tc>
        <w:tc>
          <w:tcPr>
            <w:tcW w:w="992" w:type="dxa"/>
          </w:tcPr>
          <w:p w:rsidR="0043498A" w:rsidRPr="00A12F15" w:rsidRDefault="0043498A" w:rsidP="00257A24">
            <w:pPr>
              <w:tabs>
                <w:tab w:val="left" w:pos="-1440"/>
                <w:tab w:val="left" w:pos="-720"/>
                <w:tab w:val="left" w:pos="0"/>
                <w:tab w:val="left" w:pos="576"/>
                <w:tab w:val="left" w:pos="720"/>
              </w:tabs>
              <w:suppressAutoHyphens/>
              <w:jc w:val="center"/>
              <w:rPr>
                <w:rFonts w:ascii="Arial" w:hAnsi="Arial"/>
                <w:sz w:val="18"/>
              </w:rPr>
            </w:pPr>
          </w:p>
        </w:tc>
        <w:tc>
          <w:tcPr>
            <w:tcW w:w="666" w:type="dxa"/>
            <w:shd w:val="pct50" w:color="auto" w:fill="auto"/>
          </w:tcPr>
          <w:p w:rsidR="0043498A" w:rsidRPr="00A12F15" w:rsidRDefault="0043498A" w:rsidP="00257A24">
            <w:pPr>
              <w:tabs>
                <w:tab w:val="left" w:pos="-1440"/>
                <w:tab w:val="left" w:pos="-720"/>
                <w:tab w:val="left" w:pos="0"/>
                <w:tab w:val="left" w:pos="576"/>
                <w:tab w:val="left" w:pos="720"/>
              </w:tabs>
              <w:suppressAutoHyphens/>
              <w:jc w:val="center"/>
              <w:rPr>
                <w:rFonts w:ascii="Arial" w:hAnsi="Arial"/>
                <w:sz w:val="18"/>
              </w:rPr>
            </w:pPr>
          </w:p>
        </w:tc>
        <w:tc>
          <w:tcPr>
            <w:tcW w:w="1319" w:type="dxa"/>
            <w:shd w:val="pct50" w:color="auto" w:fill="auto"/>
          </w:tcPr>
          <w:p w:rsidR="0043498A" w:rsidRPr="00A12F15" w:rsidRDefault="0043498A" w:rsidP="00257A24">
            <w:pPr>
              <w:tabs>
                <w:tab w:val="left" w:pos="-1440"/>
                <w:tab w:val="left" w:pos="-720"/>
                <w:tab w:val="left" w:pos="0"/>
                <w:tab w:val="left" w:pos="576"/>
                <w:tab w:val="left" w:pos="720"/>
              </w:tabs>
              <w:suppressAutoHyphens/>
              <w:jc w:val="center"/>
              <w:rPr>
                <w:rFonts w:ascii="Arial" w:hAnsi="Arial"/>
                <w:sz w:val="18"/>
              </w:rPr>
            </w:pPr>
          </w:p>
        </w:tc>
      </w:tr>
      <w:tr w:rsidR="00101EC1" w:rsidRPr="00A12F15" w:rsidTr="00CA5ED4">
        <w:tc>
          <w:tcPr>
            <w:tcW w:w="1134" w:type="dxa"/>
          </w:tcPr>
          <w:p w:rsidR="00101EC1" w:rsidRPr="00A12F15" w:rsidRDefault="00101EC1" w:rsidP="00257A24">
            <w:pPr>
              <w:tabs>
                <w:tab w:val="left" w:pos="-1440"/>
                <w:tab w:val="left" w:pos="-720"/>
                <w:tab w:val="left" w:pos="0"/>
                <w:tab w:val="left" w:pos="576"/>
                <w:tab w:val="left" w:pos="720"/>
              </w:tabs>
              <w:suppressAutoHyphens/>
              <w:jc w:val="center"/>
              <w:rPr>
                <w:rFonts w:ascii="Arial" w:hAnsi="Arial"/>
                <w:sz w:val="18"/>
              </w:rPr>
            </w:pPr>
            <w:ins w:id="1209" w:author="morayoa" w:date="2013-06-06T09:36:00Z">
              <w:r w:rsidRPr="00A12F15">
                <w:rPr>
                  <w:rFonts w:ascii="Arial" w:hAnsi="Arial"/>
                  <w:sz w:val="18"/>
                  <w:szCs w:val="18"/>
                </w:rPr>
                <w:t>0</w:t>
              </w:r>
            </w:ins>
          </w:p>
        </w:tc>
        <w:tc>
          <w:tcPr>
            <w:tcW w:w="1134" w:type="dxa"/>
          </w:tcPr>
          <w:p w:rsidR="00101EC1" w:rsidRPr="00A12F15" w:rsidRDefault="00101EC1" w:rsidP="00257A24">
            <w:pPr>
              <w:tabs>
                <w:tab w:val="left" w:pos="-1440"/>
                <w:tab w:val="left" w:pos="-720"/>
                <w:tab w:val="left" w:pos="0"/>
                <w:tab w:val="left" w:pos="576"/>
                <w:tab w:val="left" w:pos="720"/>
              </w:tabs>
              <w:suppressAutoHyphens/>
              <w:spacing w:before="60" w:after="60"/>
              <w:jc w:val="center"/>
              <w:rPr>
                <w:rFonts w:ascii="Arial" w:hAnsi="Arial"/>
                <w:sz w:val="18"/>
                <w:szCs w:val="18"/>
              </w:rPr>
            </w:pPr>
            <w:ins w:id="1210" w:author="morayoa" w:date="2013-06-06T09:36:00Z">
              <w:r w:rsidRPr="00A12F15">
                <w:rPr>
                  <w:rFonts w:ascii="Arial" w:hAnsi="Arial"/>
                  <w:sz w:val="18"/>
                  <w:szCs w:val="18"/>
                </w:rPr>
                <w:t>0.5</w:t>
              </w:r>
            </w:ins>
            <w:del w:id="1211" w:author="morayoa" w:date="2013-06-06T09:36:00Z">
              <w:r w:rsidRPr="00A12F15" w:rsidDel="00101EC1">
                <w:rPr>
                  <w:rFonts w:ascii="Arial" w:hAnsi="Arial"/>
                  <w:sz w:val="18"/>
                  <w:szCs w:val="18"/>
                </w:rPr>
                <w:delText>0</w:delText>
              </w:r>
            </w:del>
          </w:p>
        </w:tc>
        <w:tc>
          <w:tcPr>
            <w:tcW w:w="1418" w:type="dxa"/>
          </w:tcPr>
          <w:p w:rsidR="00101EC1" w:rsidRPr="00A12F15" w:rsidRDefault="00101EC1" w:rsidP="00257A24">
            <w:pPr>
              <w:tabs>
                <w:tab w:val="left" w:pos="-1440"/>
                <w:tab w:val="left" w:pos="-720"/>
                <w:tab w:val="left" w:pos="0"/>
                <w:tab w:val="left" w:pos="576"/>
                <w:tab w:val="left" w:pos="720"/>
              </w:tabs>
              <w:suppressAutoHyphens/>
              <w:spacing w:before="60" w:after="60"/>
              <w:jc w:val="center"/>
              <w:rPr>
                <w:rFonts w:ascii="Arial" w:hAnsi="Arial"/>
                <w:sz w:val="18"/>
                <w:szCs w:val="18"/>
              </w:rPr>
            </w:pPr>
            <w:ins w:id="1212" w:author="morayoa" w:date="2013-06-06T09:36:00Z">
              <w:r w:rsidRPr="00A12F15">
                <w:rPr>
                  <w:rFonts w:ascii="Arial" w:hAnsi="Arial"/>
                  <w:sz w:val="18"/>
                  <w:szCs w:val="18"/>
                </w:rPr>
                <w:t>10</w:t>
              </w:r>
            </w:ins>
            <w:del w:id="1213" w:author="morayoa" w:date="2013-06-06T09:36:00Z">
              <w:r w:rsidRPr="00A12F15" w:rsidDel="00101EC1">
                <w:rPr>
                  <w:rFonts w:ascii="Arial" w:hAnsi="Arial"/>
                  <w:sz w:val="18"/>
                  <w:szCs w:val="18"/>
                </w:rPr>
                <w:delText>0.5</w:delText>
              </w:r>
            </w:del>
          </w:p>
        </w:tc>
        <w:tc>
          <w:tcPr>
            <w:tcW w:w="1134" w:type="dxa"/>
          </w:tcPr>
          <w:p w:rsidR="00101EC1" w:rsidRPr="00A12F15" w:rsidRDefault="00101EC1" w:rsidP="00257A24">
            <w:pPr>
              <w:tabs>
                <w:tab w:val="left" w:pos="-1440"/>
                <w:tab w:val="left" w:pos="-720"/>
                <w:tab w:val="left" w:pos="0"/>
                <w:tab w:val="left" w:pos="576"/>
                <w:tab w:val="left" w:pos="720"/>
              </w:tabs>
              <w:suppressAutoHyphens/>
              <w:spacing w:before="60" w:after="60"/>
              <w:jc w:val="center"/>
              <w:rPr>
                <w:rFonts w:ascii="Arial" w:hAnsi="Arial"/>
                <w:sz w:val="18"/>
                <w:szCs w:val="18"/>
              </w:rPr>
            </w:pPr>
            <w:del w:id="1214" w:author="morayoa" w:date="2013-06-06T09:36:00Z">
              <w:r w:rsidRPr="00A12F15" w:rsidDel="00101EC1">
                <w:rPr>
                  <w:rFonts w:ascii="Arial" w:hAnsi="Arial"/>
                  <w:sz w:val="18"/>
                  <w:szCs w:val="18"/>
                </w:rPr>
                <w:delText>10</w:delText>
              </w:r>
            </w:del>
          </w:p>
        </w:tc>
        <w:tc>
          <w:tcPr>
            <w:tcW w:w="992" w:type="dxa"/>
          </w:tcPr>
          <w:p w:rsidR="00101EC1" w:rsidRPr="00A12F15" w:rsidRDefault="00101EC1" w:rsidP="00257A24">
            <w:pPr>
              <w:tabs>
                <w:tab w:val="left" w:pos="-1440"/>
                <w:tab w:val="left" w:pos="-720"/>
                <w:tab w:val="left" w:pos="0"/>
                <w:tab w:val="left" w:pos="576"/>
                <w:tab w:val="left" w:pos="720"/>
              </w:tabs>
              <w:suppressAutoHyphens/>
              <w:spacing w:before="60" w:after="60"/>
              <w:jc w:val="center"/>
              <w:rPr>
                <w:rFonts w:ascii="Arial" w:hAnsi="Arial"/>
                <w:sz w:val="18"/>
              </w:rPr>
            </w:pPr>
          </w:p>
        </w:tc>
        <w:tc>
          <w:tcPr>
            <w:tcW w:w="992" w:type="dxa"/>
          </w:tcPr>
          <w:p w:rsidR="00101EC1" w:rsidRPr="00A12F15" w:rsidRDefault="00101EC1" w:rsidP="00257A24">
            <w:pPr>
              <w:tabs>
                <w:tab w:val="left" w:pos="-1440"/>
                <w:tab w:val="left" w:pos="-720"/>
                <w:tab w:val="left" w:pos="0"/>
                <w:tab w:val="left" w:pos="576"/>
                <w:tab w:val="left" w:pos="720"/>
              </w:tabs>
              <w:suppressAutoHyphens/>
              <w:spacing w:before="60" w:after="60"/>
              <w:jc w:val="center"/>
              <w:rPr>
                <w:rFonts w:ascii="Arial" w:hAnsi="Arial"/>
                <w:sz w:val="18"/>
              </w:rPr>
            </w:pPr>
          </w:p>
        </w:tc>
        <w:tc>
          <w:tcPr>
            <w:tcW w:w="666" w:type="dxa"/>
          </w:tcPr>
          <w:p w:rsidR="00101EC1" w:rsidRPr="00A12F15" w:rsidRDefault="00101EC1" w:rsidP="00257A24">
            <w:pPr>
              <w:tabs>
                <w:tab w:val="left" w:pos="-1440"/>
                <w:tab w:val="left" w:pos="-720"/>
                <w:tab w:val="left" w:pos="0"/>
                <w:tab w:val="left" w:pos="576"/>
                <w:tab w:val="left" w:pos="720"/>
              </w:tabs>
              <w:suppressAutoHyphens/>
              <w:spacing w:before="60" w:after="60"/>
              <w:jc w:val="center"/>
              <w:rPr>
                <w:rFonts w:ascii="Arial" w:hAnsi="Arial"/>
                <w:sz w:val="18"/>
              </w:rPr>
            </w:pPr>
          </w:p>
        </w:tc>
        <w:tc>
          <w:tcPr>
            <w:tcW w:w="1319" w:type="dxa"/>
          </w:tcPr>
          <w:p w:rsidR="00101EC1" w:rsidRPr="00A12F15" w:rsidRDefault="00101EC1" w:rsidP="00257A24">
            <w:pPr>
              <w:tabs>
                <w:tab w:val="left" w:pos="-1440"/>
                <w:tab w:val="left" w:pos="-720"/>
                <w:tab w:val="left" w:pos="0"/>
                <w:tab w:val="left" w:pos="576"/>
                <w:tab w:val="left" w:pos="720"/>
              </w:tabs>
              <w:suppressAutoHyphens/>
              <w:spacing w:before="60" w:after="60"/>
              <w:jc w:val="center"/>
              <w:rPr>
                <w:rFonts w:ascii="Arial" w:hAnsi="Arial"/>
                <w:sz w:val="18"/>
              </w:rPr>
            </w:pPr>
          </w:p>
        </w:tc>
      </w:tr>
      <w:tr w:rsidR="00101EC1" w:rsidRPr="00A12F15" w:rsidTr="00CA5ED4">
        <w:tc>
          <w:tcPr>
            <w:tcW w:w="1134" w:type="dxa"/>
          </w:tcPr>
          <w:p w:rsidR="00101EC1" w:rsidRPr="00A12F15" w:rsidRDefault="00101EC1" w:rsidP="00257A24">
            <w:pPr>
              <w:tabs>
                <w:tab w:val="left" w:pos="-1440"/>
                <w:tab w:val="left" w:pos="-720"/>
                <w:tab w:val="left" w:pos="0"/>
                <w:tab w:val="left" w:pos="576"/>
                <w:tab w:val="left" w:pos="720"/>
              </w:tabs>
              <w:suppressAutoHyphens/>
              <w:jc w:val="center"/>
              <w:rPr>
                <w:rFonts w:ascii="Arial" w:hAnsi="Arial"/>
                <w:sz w:val="18"/>
              </w:rPr>
            </w:pPr>
            <w:ins w:id="1215" w:author="morayoa" w:date="2013-06-06T09:36:00Z">
              <w:r w:rsidRPr="00A12F15">
                <w:rPr>
                  <w:rFonts w:ascii="Arial" w:hAnsi="Arial"/>
                  <w:sz w:val="18"/>
                  <w:szCs w:val="18"/>
                </w:rPr>
                <w:t>0</w:t>
              </w:r>
            </w:ins>
          </w:p>
        </w:tc>
        <w:tc>
          <w:tcPr>
            <w:tcW w:w="1134" w:type="dxa"/>
          </w:tcPr>
          <w:p w:rsidR="00101EC1" w:rsidRPr="00A12F15" w:rsidRDefault="00101EC1" w:rsidP="00257A24">
            <w:pPr>
              <w:tabs>
                <w:tab w:val="left" w:pos="-1440"/>
                <w:tab w:val="left" w:pos="-720"/>
                <w:tab w:val="left" w:pos="0"/>
                <w:tab w:val="left" w:pos="576"/>
                <w:tab w:val="left" w:pos="720"/>
              </w:tabs>
              <w:suppressAutoHyphens/>
              <w:spacing w:before="60" w:after="60"/>
              <w:jc w:val="center"/>
              <w:rPr>
                <w:rFonts w:ascii="Arial" w:hAnsi="Arial"/>
                <w:sz w:val="18"/>
                <w:szCs w:val="18"/>
              </w:rPr>
            </w:pPr>
            <w:ins w:id="1216" w:author="morayoa" w:date="2013-06-06T09:36:00Z">
              <w:r w:rsidRPr="00A12F15">
                <w:rPr>
                  <w:rFonts w:ascii="Arial" w:hAnsi="Arial"/>
                  <w:sz w:val="18"/>
                  <w:szCs w:val="18"/>
                </w:rPr>
                <w:t>1</w:t>
              </w:r>
            </w:ins>
            <w:del w:id="1217" w:author="morayoa" w:date="2013-06-06T09:36:00Z">
              <w:r w:rsidRPr="00A12F15" w:rsidDel="00101EC1">
                <w:rPr>
                  <w:rFonts w:ascii="Arial" w:hAnsi="Arial"/>
                  <w:sz w:val="18"/>
                  <w:szCs w:val="18"/>
                </w:rPr>
                <w:delText>0</w:delText>
              </w:r>
            </w:del>
          </w:p>
        </w:tc>
        <w:tc>
          <w:tcPr>
            <w:tcW w:w="1418" w:type="dxa"/>
          </w:tcPr>
          <w:p w:rsidR="00101EC1" w:rsidRPr="00A12F15" w:rsidRDefault="00101EC1" w:rsidP="00257A24">
            <w:pPr>
              <w:tabs>
                <w:tab w:val="left" w:pos="-1440"/>
                <w:tab w:val="left" w:pos="-720"/>
                <w:tab w:val="left" w:pos="0"/>
                <w:tab w:val="left" w:pos="576"/>
                <w:tab w:val="left" w:pos="720"/>
              </w:tabs>
              <w:suppressAutoHyphens/>
              <w:spacing w:before="60" w:after="60"/>
              <w:jc w:val="center"/>
              <w:rPr>
                <w:rFonts w:ascii="Arial" w:hAnsi="Arial"/>
                <w:sz w:val="18"/>
                <w:szCs w:val="18"/>
              </w:rPr>
            </w:pPr>
            <w:ins w:id="1218" w:author="morayoa" w:date="2013-06-06T09:36:00Z">
              <w:r w:rsidRPr="00A12F15">
                <w:rPr>
                  <w:rFonts w:ascii="Arial" w:hAnsi="Arial"/>
                  <w:sz w:val="18"/>
                  <w:szCs w:val="18"/>
                </w:rPr>
                <w:t>10</w:t>
              </w:r>
            </w:ins>
            <w:del w:id="1219" w:author="morayoa" w:date="2013-06-06T09:36:00Z">
              <w:r w:rsidRPr="00A12F15" w:rsidDel="00101EC1">
                <w:rPr>
                  <w:rFonts w:ascii="Arial" w:hAnsi="Arial"/>
                  <w:sz w:val="18"/>
                  <w:szCs w:val="18"/>
                </w:rPr>
                <w:delText>1</w:delText>
              </w:r>
            </w:del>
          </w:p>
        </w:tc>
        <w:tc>
          <w:tcPr>
            <w:tcW w:w="1134" w:type="dxa"/>
          </w:tcPr>
          <w:p w:rsidR="00101EC1" w:rsidRPr="00A12F15" w:rsidRDefault="00101EC1" w:rsidP="00257A24">
            <w:pPr>
              <w:tabs>
                <w:tab w:val="left" w:pos="-1440"/>
                <w:tab w:val="left" w:pos="-720"/>
                <w:tab w:val="left" w:pos="0"/>
                <w:tab w:val="left" w:pos="576"/>
                <w:tab w:val="left" w:pos="720"/>
              </w:tabs>
              <w:suppressAutoHyphens/>
              <w:spacing w:before="60" w:after="60"/>
              <w:jc w:val="center"/>
              <w:rPr>
                <w:rFonts w:ascii="Arial" w:hAnsi="Arial"/>
                <w:sz w:val="18"/>
                <w:szCs w:val="18"/>
              </w:rPr>
            </w:pPr>
            <w:del w:id="1220" w:author="morayoa" w:date="2013-06-06T09:36:00Z">
              <w:r w:rsidRPr="00A12F15" w:rsidDel="00101EC1">
                <w:rPr>
                  <w:rFonts w:ascii="Arial" w:hAnsi="Arial"/>
                  <w:sz w:val="18"/>
                  <w:szCs w:val="18"/>
                </w:rPr>
                <w:delText>10</w:delText>
              </w:r>
            </w:del>
          </w:p>
        </w:tc>
        <w:tc>
          <w:tcPr>
            <w:tcW w:w="992" w:type="dxa"/>
          </w:tcPr>
          <w:p w:rsidR="00101EC1" w:rsidRPr="00A12F15" w:rsidRDefault="00101EC1" w:rsidP="00257A24">
            <w:pPr>
              <w:tabs>
                <w:tab w:val="left" w:pos="-1440"/>
                <w:tab w:val="left" w:pos="-720"/>
                <w:tab w:val="left" w:pos="0"/>
                <w:tab w:val="left" w:pos="576"/>
                <w:tab w:val="left" w:pos="720"/>
              </w:tabs>
              <w:suppressAutoHyphens/>
              <w:spacing w:before="60" w:after="60"/>
              <w:jc w:val="center"/>
              <w:rPr>
                <w:rFonts w:ascii="Arial" w:hAnsi="Arial"/>
                <w:sz w:val="18"/>
              </w:rPr>
            </w:pPr>
          </w:p>
        </w:tc>
        <w:tc>
          <w:tcPr>
            <w:tcW w:w="992" w:type="dxa"/>
          </w:tcPr>
          <w:p w:rsidR="00101EC1" w:rsidRPr="00A12F15" w:rsidRDefault="00101EC1" w:rsidP="00257A24">
            <w:pPr>
              <w:tabs>
                <w:tab w:val="left" w:pos="-1440"/>
                <w:tab w:val="left" w:pos="-720"/>
                <w:tab w:val="left" w:pos="0"/>
                <w:tab w:val="left" w:pos="576"/>
                <w:tab w:val="left" w:pos="720"/>
              </w:tabs>
              <w:suppressAutoHyphens/>
              <w:spacing w:before="60" w:after="60"/>
              <w:jc w:val="center"/>
              <w:rPr>
                <w:rFonts w:ascii="Arial" w:hAnsi="Arial"/>
                <w:sz w:val="18"/>
              </w:rPr>
            </w:pPr>
          </w:p>
        </w:tc>
        <w:tc>
          <w:tcPr>
            <w:tcW w:w="666" w:type="dxa"/>
          </w:tcPr>
          <w:p w:rsidR="00101EC1" w:rsidRPr="00A12F15" w:rsidRDefault="00101EC1" w:rsidP="00257A24">
            <w:pPr>
              <w:tabs>
                <w:tab w:val="left" w:pos="-1440"/>
                <w:tab w:val="left" w:pos="-720"/>
                <w:tab w:val="left" w:pos="0"/>
                <w:tab w:val="left" w:pos="576"/>
                <w:tab w:val="left" w:pos="720"/>
              </w:tabs>
              <w:suppressAutoHyphens/>
              <w:spacing w:before="60" w:after="60"/>
              <w:jc w:val="center"/>
              <w:rPr>
                <w:rFonts w:ascii="Arial" w:hAnsi="Arial"/>
                <w:sz w:val="18"/>
              </w:rPr>
            </w:pPr>
          </w:p>
        </w:tc>
        <w:tc>
          <w:tcPr>
            <w:tcW w:w="1319" w:type="dxa"/>
          </w:tcPr>
          <w:p w:rsidR="00101EC1" w:rsidRPr="00A12F15" w:rsidRDefault="00101EC1" w:rsidP="00257A24">
            <w:pPr>
              <w:tabs>
                <w:tab w:val="left" w:pos="-1440"/>
                <w:tab w:val="left" w:pos="-720"/>
                <w:tab w:val="left" w:pos="0"/>
                <w:tab w:val="left" w:pos="576"/>
                <w:tab w:val="left" w:pos="720"/>
              </w:tabs>
              <w:suppressAutoHyphens/>
              <w:spacing w:before="60" w:after="60"/>
              <w:jc w:val="center"/>
              <w:rPr>
                <w:rFonts w:ascii="Arial" w:hAnsi="Arial"/>
                <w:sz w:val="18"/>
              </w:rPr>
            </w:pPr>
          </w:p>
        </w:tc>
      </w:tr>
      <w:tr w:rsidR="00101EC1" w:rsidRPr="00A12F15" w:rsidTr="00CA5ED4">
        <w:tc>
          <w:tcPr>
            <w:tcW w:w="1134" w:type="dxa"/>
          </w:tcPr>
          <w:p w:rsidR="00101EC1" w:rsidRPr="00A12F15" w:rsidRDefault="00101EC1" w:rsidP="00257A24">
            <w:pPr>
              <w:tabs>
                <w:tab w:val="left" w:pos="-1440"/>
                <w:tab w:val="left" w:pos="-720"/>
                <w:tab w:val="left" w:pos="0"/>
                <w:tab w:val="left" w:pos="576"/>
                <w:tab w:val="left" w:pos="720"/>
              </w:tabs>
              <w:suppressAutoHyphens/>
              <w:jc w:val="center"/>
              <w:rPr>
                <w:rFonts w:ascii="Arial" w:hAnsi="Arial"/>
                <w:sz w:val="18"/>
              </w:rPr>
            </w:pPr>
            <w:ins w:id="1221" w:author="morayoa" w:date="2013-06-06T09:36:00Z">
              <w:r w:rsidRPr="00A12F15">
                <w:rPr>
                  <w:rFonts w:ascii="Arial" w:hAnsi="Arial"/>
                  <w:sz w:val="18"/>
                  <w:szCs w:val="18"/>
                </w:rPr>
                <w:t>40</w:t>
              </w:r>
            </w:ins>
          </w:p>
        </w:tc>
        <w:tc>
          <w:tcPr>
            <w:tcW w:w="1134" w:type="dxa"/>
          </w:tcPr>
          <w:p w:rsidR="00101EC1" w:rsidRPr="00A12F15" w:rsidRDefault="00101EC1" w:rsidP="00257A24">
            <w:pPr>
              <w:tabs>
                <w:tab w:val="left" w:pos="-1440"/>
                <w:tab w:val="left" w:pos="-720"/>
                <w:tab w:val="left" w:pos="0"/>
                <w:tab w:val="left" w:pos="576"/>
                <w:tab w:val="left" w:pos="720"/>
              </w:tabs>
              <w:suppressAutoHyphens/>
              <w:spacing w:before="60" w:after="60"/>
              <w:jc w:val="center"/>
              <w:rPr>
                <w:rFonts w:ascii="Arial" w:hAnsi="Arial"/>
                <w:sz w:val="18"/>
                <w:szCs w:val="18"/>
              </w:rPr>
            </w:pPr>
            <w:ins w:id="1222" w:author="morayoa" w:date="2013-06-06T09:36:00Z">
              <w:r w:rsidRPr="00A12F15">
                <w:rPr>
                  <w:rFonts w:ascii="Arial" w:hAnsi="Arial"/>
                  <w:sz w:val="18"/>
                  <w:szCs w:val="18"/>
                </w:rPr>
                <w:t>10</w:t>
              </w:r>
            </w:ins>
            <w:del w:id="1223" w:author="morayoa" w:date="2013-06-06T09:36:00Z">
              <w:r w:rsidRPr="00A12F15" w:rsidDel="00101EC1">
                <w:rPr>
                  <w:rFonts w:ascii="Arial" w:hAnsi="Arial"/>
                  <w:sz w:val="18"/>
                  <w:szCs w:val="18"/>
                </w:rPr>
                <w:delText>40</w:delText>
              </w:r>
            </w:del>
          </w:p>
        </w:tc>
        <w:tc>
          <w:tcPr>
            <w:tcW w:w="1418" w:type="dxa"/>
          </w:tcPr>
          <w:p w:rsidR="00101EC1" w:rsidRPr="00A12F15" w:rsidRDefault="00101EC1" w:rsidP="00257A24">
            <w:pPr>
              <w:tabs>
                <w:tab w:val="left" w:pos="-1440"/>
                <w:tab w:val="left" w:pos="-720"/>
                <w:tab w:val="left" w:pos="0"/>
                <w:tab w:val="left" w:pos="576"/>
                <w:tab w:val="left" w:pos="720"/>
              </w:tabs>
              <w:suppressAutoHyphens/>
              <w:spacing w:before="60" w:after="60"/>
              <w:jc w:val="center"/>
              <w:rPr>
                <w:rFonts w:ascii="Arial" w:hAnsi="Arial"/>
                <w:sz w:val="18"/>
                <w:szCs w:val="18"/>
              </w:rPr>
            </w:pPr>
            <w:ins w:id="1224" w:author="morayoa" w:date="2013-06-06T09:36:00Z">
              <w:r w:rsidRPr="00A12F15">
                <w:rPr>
                  <w:rFonts w:ascii="Arial" w:hAnsi="Arial"/>
                  <w:sz w:val="18"/>
                  <w:szCs w:val="18"/>
                </w:rPr>
                <w:t>10</w:t>
              </w:r>
            </w:ins>
            <w:del w:id="1225" w:author="morayoa" w:date="2013-06-06T09:36:00Z">
              <w:r w:rsidRPr="00A12F15" w:rsidDel="00101EC1">
                <w:rPr>
                  <w:rFonts w:ascii="Arial" w:hAnsi="Arial"/>
                  <w:sz w:val="18"/>
                  <w:szCs w:val="18"/>
                </w:rPr>
                <w:delText>10</w:delText>
              </w:r>
            </w:del>
          </w:p>
        </w:tc>
        <w:tc>
          <w:tcPr>
            <w:tcW w:w="1134" w:type="dxa"/>
          </w:tcPr>
          <w:p w:rsidR="00101EC1" w:rsidRPr="00A12F15" w:rsidRDefault="00101EC1" w:rsidP="00257A24">
            <w:pPr>
              <w:tabs>
                <w:tab w:val="left" w:pos="-1440"/>
                <w:tab w:val="left" w:pos="-720"/>
                <w:tab w:val="left" w:pos="0"/>
                <w:tab w:val="left" w:pos="576"/>
                <w:tab w:val="left" w:pos="720"/>
              </w:tabs>
              <w:suppressAutoHyphens/>
              <w:spacing w:before="60" w:after="60"/>
              <w:jc w:val="center"/>
              <w:rPr>
                <w:rFonts w:ascii="Arial" w:hAnsi="Arial"/>
                <w:sz w:val="18"/>
                <w:szCs w:val="18"/>
              </w:rPr>
            </w:pPr>
            <w:del w:id="1226" w:author="morayoa" w:date="2013-06-06T09:36:00Z">
              <w:r w:rsidRPr="00A12F15" w:rsidDel="00101EC1">
                <w:rPr>
                  <w:rFonts w:ascii="Arial" w:hAnsi="Arial"/>
                  <w:sz w:val="18"/>
                  <w:szCs w:val="18"/>
                </w:rPr>
                <w:delText>10</w:delText>
              </w:r>
            </w:del>
          </w:p>
        </w:tc>
        <w:tc>
          <w:tcPr>
            <w:tcW w:w="992" w:type="dxa"/>
          </w:tcPr>
          <w:p w:rsidR="00101EC1" w:rsidRPr="00A12F15" w:rsidRDefault="00101EC1" w:rsidP="00257A24">
            <w:pPr>
              <w:tabs>
                <w:tab w:val="left" w:pos="-1440"/>
                <w:tab w:val="left" w:pos="-720"/>
                <w:tab w:val="left" w:pos="0"/>
                <w:tab w:val="left" w:pos="576"/>
                <w:tab w:val="left" w:pos="720"/>
              </w:tabs>
              <w:suppressAutoHyphens/>
              <w:spacing w:before="60" w:after="60"/>
              <w:jc w:val="center"/>
              <w:rPr>
                <w:rFonts w:ascii="Arial" w:hAnsi="Arial"/>
                <w:sz w:val="18"/>
              </w:rPr>
            </w:pPr>
          </w:p>
        </w:tc>
        <w:tc>
          <w:tcPr>
            <w:tcW w:w="992" w:type="dxa"/>
          </w:tcPr>
          <w:p w:rsidR="00101EC1" w:rsidRPr="00A12F15" w:rsidRDefault="00101EC1" w:rsidP="00257A24">
            <w:pPr>
              <w:tabs>
                <w:tab w:val="left" w:pos="-1440"/>
                <w:tab w:val="left" w:pos="-720"/>
                <w:tab w:val="left" w:pos="0"/>
                <w:tab w:val="left" w:pos="576"/>
                <w:tab w:val="left" w:pos="720"/>
              </w:tabs>
              <w:suppressAutoHyphens/>
              <w:spacing w:before="60" w:after="60"/>
              <w:jc w:val="center"/>
              <w:rPr>
                <w:rFonts w:ascii="Arial" w:hAnsi="Arial"/>
                <w:sz w:val="18"/>
              </w:rPr>
            </w:pPr>
          </w:p>
        </w:tc>
        <w:tc>
          <w:tcPr>
            <w:tcW w:w="666" w:type="dxa"/>
          </w:tcPr>
          <w:p w:rsidR="00101EC1" w:rsidRPr="00A12F15" w:rsidRDefault="00101EC1" w:rsidP="00257A24">
            <w:pPr>
              <w:tabs>
                <w:tab w:val="left" w:pos="-1440"/>
                <w:tab w:val="left" w:pos="-720"/>
                <w:tab w:val="left" w:pos="0"/>
                <w:tab w:val="left" w:pos="576"/>
                <w:tab w:val="left" w:pos="720"/>
              </w:tabs>
              <w:suppressAutoHyphens/>
              <w:spacing w:before="60" w:after="60"/>
              <w:jc w:val="center"/>
              <w:rPr>
                <w:rFonts w:ascii="Arial" w:hAnsi="Arial"/>
                <w:sz w:val="18"/>
              </w:rPr>
            </w:pPr>
          </w:p>
        </w:tc>
        <w:tc>
          <w:tcPr>
            <w:tcW w:w="1319" w:type="dxa"/>
          </w:tcPr>
          <w:p w:rsidR="00101EC1" w:rsidRPr="00A12F15" w:rsidRDefault="00101EC1" w:rsidP="00257A24">
            <w:pPr>
              <w:tabs>
                <w:tab w:val="left" w:pos="-1440"/>
                <w:tab w:val="left" w:pos="-720"/>
                <w:tab w:val="left" w:pos="0"/>
                <w:tab w:val="left" w:pos="576"/>
                <w:tab w:val="left" w:pos="720"/>
              </w:tabs>
              <w:suppressAutoHyphens/>
              <w:spacing w:before="60" w:after="60"/>
              <w:jc w:val="center"/>
              <w:rPr>
                <w:rFonts w:ascii="Arial" w:hAnsi="Arial"/>
                <w:sz w:val="18"/>
              </w:rPr>
            </w:pPr>
          </w:p>
        </w:tc>
      </w:tr>
      <w:tr w:rsidR="00101EC1" w:rsidRPr="00A12F15" w:rsidTr="00CA5ED4">
        <w:tc>
          <w:tcPr>
            <w:tcW w:w="1134" w:type="dxa"/>
          </w:tcPr>
          <w:p w:rsidR="00101EC1" w:rsidRPr="00A12F15" w:rsidRDefault="00101EC1" w:rsidP="00257A24">
            <w:pPr>
              <w:tabs>
                <w:tab w:val="left" w:pos="-1440"/>
                <w:tab w:val="left" w:pos="-720"/>
                <w:tab w:val="left" w:pos="0"/>
                <w:tab w:val="left" w:pos="576"/>
                <w:tab w:val="left" w:pos="720"/>
              </w:tabs>
              <w:suppressAutoHyphens/>
              <w:jc w:val="center"/>
              <w:rPr>
                <w:rFonts w:ascii="Arial" w:hAnsi="Arial"/>
                <w:sz w:val="18"/>
              </w:rPr>
            </w:pPr>
            <w:ins w:id="1227" w:author="morayoa" w:date="2013-06-06T09:36:00Z">
              <w:r w:rsidRPr="00A12F15">
                <w:rPr>
                  <w:rFonts w:ascii="Arial" w:hAnsi="Arial" w:cs="Arial"/>
                  <w:snapToGrid w:val="0"/>
                  <w:sz w:val="18"/>
                  <w:szCs w:val="18"/>
                </w:rPr>
                <w:t xml:space="preserve">70 </w:t>
              </w:r>
            </w:ins>
          </w:p>
        </w:tc>
        <w:tc>
          <w:tcPr>
            <w:tcW w:w="1134" w:type="dxa"/>
          </w:tcPr>
          <w:p w:rsidR="00101EC1" w:rsidRPr="00A12F15" w:rsidRDefault="00101EC1" w:rsidP="00257A24">
            <w:pPr>
              <w:tabs>
                <w:tab w:val="left" w:pos="-1440"/>
                <w:tab w:val="left" w:pos="-720"/>
                <w:tab w:val="left" w:pos="0"/>
                <w:tab w:val="left" w:pos="576"/>
                <w:tab w:val="left" w:pos="720"/>
              </w:tabs>
              <w:suppressAutoHyphens/>
              <w:spacing w:before="60" w:after="60"/>
              <w:jc w:val="center"/>
              <w:rPr>
                <w:rFonts w:ascii="Arial" w:hAnsi="Arial"/>
                <w:sz w:val="18"/>
                <w:szCs w:val="18"/>
              </w:rPr>
            </w:pPr>
            <w:ins w:id="1228" w:author="morayoa" w:date="2013-06-06T09:36:00Z">
              <w:r w:rsidRPr="00A12F15">
                <w:rPr>
                  <w:rFonts w:ascii="Arial" w:hAnsi="Arial" w:cs="Arial"/>
                  <w:snapToGrid w:val="0"/>
                  <w:sz w:val="18"/>
                  <w:szCs w:val="18"/>
                </w:rPr>
                <w:t>25/30</w:t>
              </w:r>
              <w:r w:rsidRPr="00A12F15">
                <w:rPr>
                  <w:rStyle w:val="FootnoteReference"/>
                  <w:rFonts w:ascii="Arial" w:hAnsi="Arial" w:cs="Arial"/>
                  <w:snapToGrid w:val="0"/>
                  <w:sz w:val="18"/>
                  <w:szCs w:val="18"/>
                </w:rPr>
                <w:footnoteReference w:id="15"/>
              </w:r>
            </w:ins>
            <w:del w:id="1231" w:author="morayoa" w:date="2013-06-06T09:36:00Z">
              <w:r w:rsidRPr="00A12F15" w:rsidDel="00101EC1">
                <w:rPr>
                  <w:rFonts w:ascii="Arial" w:hAnsi="Arial" w:cs="Arial"/>
                  <w:snapToGrid w:val="0"/>
                  <w:sz w:val="18"/>
                  <w:szCs w:val="18"/>
                </w:rPr>
                <w:delText xml:space="preserve">70 </w:delText>
              </w:r>
            </w:del>
          </w:p>
        </w:tc>
        <w:tc>
          <w:tcPr>
            <w:tcW w:w="1418" w:type="dxa"/>
          </w:tcPr>
          <w:p w:rsidR="00101EC1" w:rsidRPr="00A12F15" w:rsidRDefault="00101EC1" w:rsidP="00257A24">
            <w:pPr>
              <w:tabs>
                <w:tab w:val="left" w:pos="-1440"/>
                <w:tab w:val="left" w:pos="-720"/>
                <w:tab w:val="left" w:pos="0"/>
                <w:tab w:val="left" w:pos="576"/>
                <w:tab w:val="left" w:pos="720"/>
              </w:tabs>
              <w:suppressAutoHyphens/>
              <w:spacing w:before="60" w:after="60"/>
              <w:jc w:val="center"/>
              <w:rPr>
                <w:rFonts w:ascii="Arial" w:hAnsi="Arial"/>
                <w:sz w:val="18"/>
                <w:szCs w:val="18"/>
              </w:rPr>
            </w:pPr>
            <w:ins w:id="1232" w:author="morayoa" w:date="2013-06-06T09:36:00Z">
              <w:r w:rsidRPr="00A12F15">
                <w:rPr>
                  <w:rFonts w:ascii="Arial" w:hAnsi="Arial"/>
                  <w:sz w:val="18"/>
                  <w:szCs w:val="18"/>
                </w:rPr>
                <w:t>10</w:t>
              </w:r>
            </w:ins>
            <w:del w:id="1233" w:author="morayoa" w:date="2013-06-06T09:36:00Z">
              <w:r w:rsidRPr="00A12F15" w:rsidDel="00101EC1">
                <w:rPr>
                  <w:rFonts w:ascii="Arial" w:hAnsi="Arial" w:cs="Arial"/>
                  <w:snapToGrid w:val="0"/>
                  <w:sz w:val="18"/>
                  <w:szCs w:val="18"/>
                </w:rPr>
                <w:delText>25/30</w:delText>
              </w:r>
              <w:bookmarkStart w:id="1234" w:name="_Ref274660198"/>
              <w:r w:rsidRPr="00A12F15" w:rsidDel="00101EC1">
                <w:rPr>
                  <w:rStyle w:val="FootnoteReference"/>
                  <w:rFonts w:ascii="Arial" w:hAnsi="Arial" w:cs="Arial"/>
                  <w:snapToGrid w:val="0"/>
                  <w:sz w:val="18"/>
                  <w:szCs w:val="18"/>
                </w:rPr>
                <w:footnoteReference w:id="16"/>
              </w:r>
            </w:del>
            <w:bookmarkEnd w:id="1234"/>
          </w:p>
        </w:tc>
        <w:tc>
          <w:tcPr>
            <w:tcW w:w="1134" w:type="dxa"/>
          </w:tcPr>
          <w:p w:rsidR="00101EC1" w:rsidRPr="00A12F15" w:rsidRDefault="00101EC1" w:rsidP="00257A24">
            <w:pPr>
              <w:tabs>
                <w:tab w:val="left" w:pos="-1440"/>
                <w:tab w:val="left" w:pos="-720"/>
                <w:tab w:val="left" w:pos="0"/>
                <w:tab w:val="left" w:pos="576"/>
                <w:tab w:val="left" w:pos="720"/>
              </w:tabs>
              <w:suppressAutoHyphens/>
              <w:spacing w:before="60" w:after="60"/>
              <w:jc w:val="center"/>
              <w:rPr>
                <w:rFonts w:ascii="Arial" w:hAnsi="Arial"/>
                <w:sz w:val="18"/>
                <w:szCs w:val="18"/>
              </w:rPr>
            </w:pPr>
            <w:del w:id="1237" w:author="morayoa" w:date="2013-06-06T09:36:00Z">
              <w:r w:rsidRPr="00A12F15" w:rsidDel="00101EC1">
                <w:rPr>
                  <w:rFonts w:ascii="Arial" w:hAnsi="Arial"/>
                  <w:sz w:val="18"/>
                  <w:szCs w:val="18"/>
                </w:rPr>
                <w:delText>10</w:delText>
              </w:r>
            </w:del>
          </w:p>
        </w:tc>
        <w:tc>
          <w:tcPr>
            <w:tcW w:w="992" w:type="dxa"/>
          </w:tcPr>
          <w:p w:rsidR="00101EC1" w:rsidRPr="00A12F15" w:rsidRDefault="00101EC1" w:rsidP="00257A24">
            <w:pPr>
              <w:tabs>
                <w:tab w:val="left" w:pos="-1440"/>
                <w:tab w:val="left" w:pos="-720"/>
                <w:tab w:val="left" w:pos="0"/>
                <w:tab w:val="left" w:pos="576"/>
                <w:tab w:val="left" w:pos="720"/>
              </w:tabs>
              <w:suppressAutoHyphens/>
              <w:spacing w:before="60" w:after="60"/>
              <w:jc w:val="center"/>
              <w:rPr>
                <w:rFonts w:ascii="Arial" w:hAnsi="Arial"/>
                <w:sz w:val="18"/>
              </w:rPr>
            </w:pPr>
          </w:p>
        </w:tc>
        <w:tc>
          <w:tcPr>
            <w:tcW w:w="992" w:type="dxa"/>
          </w:tcPr>
          <w:p w:rsidR="00101EC1" w:rsidRPr="00A12F15" w:rsidRDefault="00101EC1" w:rsidP="00257A24">
            <w:pPr>
              <w:tabs>
                <w:tab w:val="left" w:pos="-1440"/>
                <w:tab w:val="left" w:pos="-720"/>
                <w:tab w:val="left" w:pos="0"/>
                <w:tab w:val="left" w:pos="576"/>
                <w:tab w:val="left" w:pos="720"/>
              </w:tabs>
              <w:suppressAutoHyphens/>
              <w:spacing w:before="60" w:after="60"/>
              <w:jc w:val="center"/>
              <w:rPr>
                <w:rFonts w:ascii="Arial" w:hAnsi="Arial"/>
                <w:sz w:val="18"/>
              </w:rPr>
            </w:pPr>
          </w:p>
        </w:tc>
        <w:tc>
          <w:tcPr>
            <w:tcW w:w="666" w:type="dxa"/>
          </w:tcPr>
          <w:p w:rsidR="00101EC1" w:rsidRPr="00A12F15" w:rsidRDefault="00101EC1" w:rsidP="00257A24">
            <w:pPr>
              <w:tabs>
                <w:tab w:val="left" w:pos="-1440"/>
                <w:tab w:val="left" w:pos="-720"/>
                <w:tab w:val="left" w:pos="0"/>
                <w:tab w:val="left" w:pos="576"/>
                <w:tab w:val="left" w:pos="720"/>
              </w:tabs>
              <w:suppressAutoHyphens/>
              <w:spacing w:before="60" w:after="60"/>
              <w:jc w:val="center"/>
              <w:rPr>
                <w:rFonts w:ascii="Arial" w:hAnsi="Arial"/>
                <w:sz w:val="18"/>
              </w:rPr>
            </w:pPr>
          </w:p>
        </w:tc>
        <w:tc>
          <w:tcPr>
            <w:tcW w:w="1319" w:type="dxa"/>
          </w:tcPr>
          <w:p w:rsidR="00101EC1" w:rsidRPr="00A12F15" w:rsidRDefault="00101EC1" w:rsidP="00257A24">
            <w:pPr>
              <w:tabs>
                <w:tab w:val="left" w:pos="-1440"/>
                <w:tab w:val="left" w:pos="-720"/>
                <w:tab w:val="left" w:pos="0"/>
                <w:tab w:val="left" w:pos="576"/>
                <w:tab w:val="left" w:pos="720"/>
              </w:tabs>
              <w:suppressAutoHyphens/>
              <w:spacing w:before="60" w:after="60"/>
              <w:jc w:val="center"/>
              <w:rPr>
                <w:rFonts w:ascii="Arial" w:hAnsi="Arial"/>
                <w:sz w:val="18"/>
              </w:rPr>
            </w:pPr>
          </w:p>
        </w:tc>
      </w:tr>
      <w:tr w:rsidR="00101EC1" w:rsidRPr="00A12F15" w:rsidTr="00CA5ED4">
        <w:tc>
          <w:tcPr>
            <w:tcW w:w="1134" w:type="dxa"/>
          </w:tcPr>
          <w:p w:rsidR="00101EC1" w:rsidRPr="00A12F15" w:rsidRDefault="00101EC1" w:rsidP="00257A24">
            <w:pPr>
              <w:tabs>
                <w:tab w:val="left" w:pos="-1440"/>
                <w:tab w:val="left" w:pos="-720"/>
                <w:tab w:val="left" w:pos="0"/>
                <w:tab w:val="left" w:pos="576"/>
                <w:tab w:val="left" w:pos="720"/>
              </w:tabs>
              <w:suppressAutoHyphens/>
              <w:jc w:val="center"/>
              <w:rPr>
                <w:rFonts w:ascii="Arial" w:hAnsi="Arial"/>
                <w:sz w:val="18"/>
              </w:rPr>
            </w:pPr>
            <w:ins w:id="1238" w:author="morayoa" w:date="2013-06-06T09:36:00Z">
              <w:r w:rsidRPr="00A12F15">
                <w:rPr>
                  <w:rFonts w:ascii="Arial" w:hAnsi="Arial" w:cs="Arial"/>
                  <w:snapToGrid w:val="0"/>
                  <w:sz w:val="18"/>
                  <w:szCs w:val="18"/>
                </w:rPr>
                <w:t xml:space="preserve">80 </w:t>
              </w:r>
            </w:ins>
          </w:p>
        </w:tc>
        <w:tc>
          <w:tcPr>
            <w:tcW w:w="1134" w:type="dxa"/>
          </w:tcPr>
          <w:p w:rsidR="00101EC1" w:rsidRPr="00A12F15" w:rsidRDefault="00101EC1" w:rsidP="00257A24">
            <w:pPr>
              <w:tabs>
                <w:tab w:val="left" w:pos="-1440"/>
                <w:tab w:val="left" w:pos="-720"/>
                <w:tab w:val="left" w:pos="0"/>
                <w:tab w:val="left" w:pos="576"/>
                <w:tab w:val="left" w:pos="720"/>
              </w:tabs>
              <w:suppressAutoHyphens/>
              <w:spacing w:before="60" w:after="60"/>
              <w:jc w:val="center"/>
              <w:rPr>
                <w:rFonts w:ascii="Arial" w:hAnsi="Arial"/>
                <w:sz w:val="18"/>
                <w:szCs w:val="18"/>
              </w:rPr>
            </w:pPr>
            <w:ins w:id="1239" w:author="morayoa" w:date="2013-06-06T09:36:00Z">
              <w:r w:rsidRPr="00A12F15">
                <w:rPr>
                  <w:rFonts w:ascii="Arial" w:hAnsi="Arial" w:cs="Arial"/>
                  <w:snapToGrid w:val="0"/>
                  <w:sz w:val="18"/>
                  <w:szCs w:val="18"/>
                </w:rPr>
                <w:t>250/300</w:t>
              </w:r>
              <w:r w:rsidR="00FC47BA">
                <w:fldChar w:fldCharType="begin"/>
              </w:r>
              <w:r>
                <w:instrText xml:space="preserve"> NOTEREF _Ref274660198 \h  \* MERGEFORMAT </w:instrText>
              </w:r>
            </w:ins>
            <w:ins w:id="1240" w:author="morayoa" w:date="2013-06-06T09:36:00Z">
              <w:r w:rsidR="00FC47BA">
                <w:fldChar w:fldCharType="separate"/>
              </w:r>
            </w:ins>
            <w:ins w:id="1241" w:author="morayoa" w:date="2013-06-14T14:16:00Z">
              <w:r w:rsidR="00FC47BA" w:rsidRPr="00FC47BA">
                <w:rPr>
                  <w:rFonts w:ascii="Arial" w:hAnsi="Arial" w:cs="Arial"/>
                  <w:snapToGrid w:val="0"/>
                  <w:sz w:val="18"/>
                  <w:szCs w:val="18"/>
                  <w:rPrChange w:id="1242" w:author="morayoa" w:date="2013-06-14T14:16:00Z">
                    <w:rPr/>
                  </w:rPrChange>
                </w:rPr>
                <w:t>†</w:t>
              </w:r>
            </w:ins>
            <w:ins w:id="1243" w:author="morayoa" w:date="2013-06-06T09:36:00Z">
              <w:r w:rsidR="00FC47BA">
                <w:fldChar w:fldCharType="end"/>
              </w:r>
            </w:ins>
            <w:del w:id="1244" w:author="morayoa" w:date="2013-06-06T09:36:00Z">
              <w:r w:rsidRPr="00A12F15" w:rsidDel="00101EC1">
                <w:rPr>
                  <w:rFonts w:ascii="Arial" w:hAnsi="Arial" w:cs="Arial"/>
                  <w:snapToGrid w:val="0"/>
                  <w:sz w:val="18"/>
                  <w:szCs w:val="18"/>
                </w:rPr>
                <w:delText xml:space="preserve">80 </w:delText>
              </w:r>
            </w:del>
          </w:p>
        </w:tc>
        <w:tc>
          <w:tcPr>
            <w:tcW w:w="1418" w:type="dxa"/>
          </w:tcPr>
          <w:p w:rsidR="00101EC1" w:rsidRPr="00A12F15" w:rsidRDefault="00101EC1" w:rsidP="00257A24">
            <w:pPr>
              <w:tabs>
                <w:tab w:val="left" w:pos="-1440"/>
                <w:tab w:val="left" w:pos="-720"/>
                <w:tab w:val="left" w:pos="0"/>
                <w:tab w:val="left" w:pos="576"/>
                <w:tab w:val="left" w:pos="720"/>
              </w:tabs>
              <w:suppressAutoHyphens/>
              <w:spacing w:before="60" w:after="60"/>
              <w:jc w:val="center"/>
              <w:rPr>
                <w:rFonts w:ascii="Arial" w:hAnsi="Arial"/>
                <w:sz w:val="18"/>
                <w:szCs w:val="18"/>
              </w:rPr>
            </w:pPr>
            <w:ins w:id="1245" w:author="morayoa" w:date="2013-06-06T09:36:00Z">
              <w:r w:rsidRPr="00A12F15">
                <w:rPr>
                  <w:rFonts w:ascii="Arial" w:hAnsi="Arial"/>
                  <w:sz w:val="18"/>
                  <w:szCs w:val="18"/>
                </w:rPr>
                <w:t>10</w:t>
              </w:r>
            </w:ins>
            <w:del w:id="1246" w:author="morayoa" w:date="2013-06-06T09:36:00Z">
              <w:r w:rsidRPr="00A12F15" w:rsidDel="00101EC1">
                <w:rPr>
                  <w:rFonts w:ascii="Arial" w:hAnsi="Arial" w:cs="Arial"/>
                  <w:snapToGrid w:val="0"/>
                  <w:sz w:val="18"/>
                  <w:szCs w:val="18"/>
                </w:rPr>
                <w:delText>250/300</w:delText>
              </w:r>
              <w:r w:rsidR="00FC47BA" w:rsidDel="00101EC1">
                <w:fldChar w:fldCharType="begin"/>
              </w:r>
              <w:r w:rsidDel="00101EC1">
                <w:delInstrText xml:space="preserve"> NOTEREF _Ref274660198 \h  \* MERGEFORMAT </w:delInstrText>
              </w:r>
              <w:r w:rsidR="00FC47BA" w:rsidDel="00101EC1">
                <w:fldChar w:fldCharType="separate"/>
              </w:r>
            </w:del>
            <w:del w:id="1247" w:author="morayoa" w:date="2013-06-05T13:45:00Z">
              <w:r w:rsidRPr="00FD5CAF" w:rsidDel="000A507D">
                <w:rPr>
                  <w:rFonts w:ascii="Arial" w:hAnsi="Arial" w:cs="Arial"/>
                  <w:snapToGrid w:val="0"/>
                  <w:sz w:val="18"/>
                  <w:szCs w:val="18"/>
                </w:rPr>
                <w:delText>*</w:delText>
              </w:r>
            </w:del>
            <w:del w:id="1248" w:author="morayoa" w:date="2013-06-06T09:36:00Z">
              <w:r w:rsidR="00FC47BA" w:rsidDel="00101EC1">
                <w:fldChar w:fldCharType="end"/>
              </w:r>
            </w:del>
          </w:p>
        </w:tc>
        <w:tc>
          <w:tcPr>
            <w:tcW w:w="1134" w:type="dxa"/>
          </w:tcPr>
          <w:p w:rsidR="00101EC1" w:rsidRPr="00A12F15" w:rsidRDefault="00101EC1" w:rsidP="00257A24">
            <w:pPr>
              <w:tabs>
                <w:tab w:val="left" w:pos="-1440"/>
                <w:tab w:val="left" w:pos="-720"/>
                <w:tab w:val="left" w:pos="0"/>
                <w:tab w:val="left" w:pos="576"/>
                <w:tab w:val="left" w:pos="720"/>
              </w:tabs>
              <w:suppressAutoHyphens/>
              <w:spacing w:before="60" w:after="60"/>
              <w:jc w:val="center"/>
              <w:rPr>
                <w:rFonts w:ascii="Arial" w:hAnsi="Arial"/>
                <w:sz w:val="18"/>
                <w:szCs w:val="18"/>
              </w:rPr>
            </w:pPr>
            <w:del w:id="1249" w:author="morayoa" w:date="2013-06-06T09:36:00Z">
              <w:r w:rsidRPr="00A12F15" w:rsidDel="00101EC1">
                <w:rPr>
                  <w:rFonts w:ascii="Arial" w:hAnsi="Arial"/>
                  <w:sz w:val="18"/>
                  <w:szCs w:val="18"/>
                </w:rPr>
                <w:delText>10</w:delText>
              </w:r>
            </w:del>
          </w:p>
        </w:tc>
        <w:tc>
          <w:tcPr>
            <w:tcW w:w="992" w:type="dxa"/>
          </w:tcPr>
          <w:p w:rsidR="00101EC1" w:rsidRPr="00A12F15" w:rsidRDefault="00101EC1" w:rsidP="00257A24">
            <w:pPr>
              <w:tabs>
                <w:tab w:val="left" w:pos="-1440"/>
                <w:tab w:val="left" w:pos="-720"/>
                <w:tab w:val="left" w:pos="0"/>
                <w:tab w:val="left" w:pos="576"/>
                <w:tab w:val="left" w:pos="720"/>
              </w:tabs>
              <w:suppressAutoHyphens/>
              <w:spacing w:before="60" w:after="60"/>
              <w:jc w:val="center"/>
              <w:rPr>
                <w:rFonts w:ascii="Arial" w:hAnsi="Arial"/>
                <w:sz w:val="18"/>
              </w:rPr>
            </w:pPr>
          </w:p>
        </w:tc>
        <w:tc>
          <w:tcPr>
            <w:tcW w:w="992" w:type="dxa"/>
          </w:tcPr>
          <w:p w:rsidR="00101EC1" w:rsidRPr="00A12F15" w:rsidRDefault="00101EC1" w:rsidP="00257A24">
            <w:pPr>
              <w:tabs>
                <w:tab w:val="left" w:pos="-1440"/>
                <w:tab w:val="left" w:pos="-720"/>
                <w:tab w:val="left" w:pos="0"/>
                <w:tab w:val="left" w:pos="576"/>
                <w:tab w:val="left" w:pos="720"/>
              </w:tabs>
              <w:suppressAutoHyphens/>
              <w:spacing w:before="60" w:after="60"/>
              <w:jc w:val="center"/>
              <w:rPr>
                <w:rFonts w:ascii="Arial" w:hAnsi="Arial"/>
                <w:sz w:val="18"/>
              </w:rPr>
            </w:pPr>
          </w:p>
        </w:tc>
        <w:tc>
          <w:tcPr>
            <w:tcW w:w="666" w:type="dxa"/>
          </w:tcPr>
          <w:p w:rsidR="00101EC1" w:rsidRPr="00A12F15" w:rsidRDefault="00101EC1" w:rsidP="00257A24">
            <w:pPr>
              <w:tabs>
                <w:tab w:val="left" w:pos="-1440"/>
                <w:tab w:val="left" w:pos="-720"/>
                <w:tab w:val="left" w:pos="0"/>
                <w:tab w:val="left" w:pos="576"/>
                <w:tab w:val="left" w:pos="720"/>
              </w:tabs>
              <w:suppressAutoHyphens/>
              <w:spacing w:before="60" w:after="60"/>
              <w:jc w:val="center"/>
              <w:rPr>
                <w:rFonts w:ascii="Arial" w:hAnsi="Arial"/>
                <w:sz w:val="18"/>
              </w:rPr>
            </w:pPr>
          </w:p>
        </w:tc>
        <w:tc>
          <w:tcPr>
            <w:tcW w:w="1319" w:type="dxa"/>
          </w:tcPr>
          <w:p w:rsidR="00101EC1" w:rsidRPr="00A12F15" w:rsidRDefault="00101EC1" w:rsidP="00257A24">
            <w:pPr>
              <w:tabs>
                <w:tab w:val="left" w:pos="-1440"/>
                <w:tab w:val="left" w:pos="-720"/>
                <w:tab w:val="left" w:pos="0"/>
                <w:tab w:val="left" w:pos="576"/>
                <w:tab w:val="left" w:pos="720"/>
              </w:tabs>
              <w:suppressAutoHyphens/>
              <w:spacing w:before="60" w:after="60"/>
              <w:jc w:val="center"/>
              <w:rPr>
                <w:rFonts w:ascii="Arial" w:hAnsi="Arial"/>
                <w:sz w:val="18"/>
              </w:rPr>
            </w:pPr>
          </w:p>
        </w:tc>
      </w:tr>
      <w:tr w:rsidR="00101EC1" w:rsidRPr="00A12F15" w:rsidTr="00CA5ED4">
        <w:tc>
          <w:tcPr>
            <w:tcW w:w="1134" w:type="dxa"/>
          </w:tcPr>
          <w:p w:rsidR="00101EC1" w:rsidRPr="00A12F15" w:rsidRDefault="00101EC1" w:rsidP="00257A24">
            <w:pPr>
              <w:tabs>
                <w:tab w:val="left" w:pos="-1440"/>
                <w:tab w:val="left" w:pos="-720"/>
                <w:tab w:val="left" w:pos="0"/>
                <w:tab w:val="left" w:pos="576"/>
                <w:tab w:val="left" w:pos="720"/>
              </w:tabs>
              <w:suppressAutoHyphens/>
              <w:jc w:val="center"/>
              <w:rPr>
                <w:rFonts w:ascii="Arial" w:hAnsi="Arial"/>
                <w:sz w:val="18"/>
              </w:rPr>
            </w:pPr>
            <w:ins w:id="1250" w:author="morayoa" w:date="2013-06-06T09:36:00Z">
              <w:r w:rsidRPr="00A12F15">
                <w:rPr>
                  <w:rFonts w:ascii="Arial" w:hAnsi="Arial" w:cs="Arial"/>
                  <w:snapToGrid w:val="0"/>
                  <w:sz w:val="18"/>
                  <w:szCs w:val="18"/>
                </w:rPr>
                <w:t xml:space="preserve">0 </w:t>
              </w:r>
            </w:ins>
          </w:p>
        </w:tc>
        <w:tc>
          <w:tcPr>
            <w:tcW w:w="1134" w:type="dxa"/>
          </w:tcPr>
          <w:p w:rsidR="00101EC1" w:rsidRPr="00A12F15" w:rsidRDefault="00101EC1" w:rsidP="00257A24">
            <w:pPr>
              <w:tabs>
                <w:tab w:val="left" w:pos="-1440"/>
                <w:tab w:val="left" w:pos="-720"/>
                <w:tab w:val="left" w:pos="0"/>
                <w:tab w:val="left" w:pos="576"/>
                <w:tab w:val="left" w:pos="720"/>
              </w:tabs>
              <w:suppressAutoHyphens/>
              <w:spacing w:before="60" w:after="60"/>
              <w:jc w:val="center"/>
              <w:rPr>
                <w:rFonts w:ascii="Arial" w:hAnsi="Arial"/>
                <w:sz w:val="18"/>
                <w:szCs w:val="18"/>
              </w:rPr>
            </w:pPr>
            <w:ins w:id="1251" w:author="morayoa" w:date="2013-06-06T09:36:00Z">
              <w:r w:rsidRPr="00A12F15">
                <w:rPr>
                  <w:rFonts w:ascii="Arial" w:hAnsi="Arial" w:cs="Arial"/>
                  <w:snapToGrid w:val="0"/>
                  <w:sz w:val="18"/>
                  <w:szCs w:val="18"/>
                </w:rPr>
                <w:t>250/300</w:t>
              </w:r>
              <w:r w:rsidR="00FC47BA">
                <w:fldChar w:fldCharType="begin"/>
              </w:r>
              <w:r>
                <w:instrText xml:space="preserve"> NOTEREF _Ref274660198 \h  \* MERGEFORMAT </w:instrText>
              </w:r>
            </w:ins>
            <w:ins w:id="1252" w:author="morayoa" w:date="2013-06-06T09:36:00Z">
              <w:r w:rsidR="00FC47BA">
                <w:fldChar w:fldCharType="separate"/>
              </w:r>
            </w:ins>
            <w:ins w:id="1253" w:author="morayoa" w:date="2013-06-14T14:16:00Z">
              <w:r w:rsidR="00FC47BA" w:rsidRPr="00FC47BA">
                <w:rPr>
                  <w:rFonts w:ascii="Arial" w:hAnsi="Arial" w:cs="Arial"/>
                  <w:snapToGrid w:val="0"/>
                  <w:sz w:val="18"/>
                  <w:szCs w:val="18"/>
                  <w:rPrChange w:id="1254" w:author="morayoa" w:date="2013-06-14T14:16:00Z">
                    <w:rPr/>
                  </w:rPrChange>
                </w:rPr>
                <w:t>†</w:t>
              </w:r>
            </w:ins>
            <w:ins w:id="1255" w:author="morayoa" w:date="2013-06-06T09:36:00Z">
              <w:r w:rsidR="00FC47BA">
                <w:fldChar w:fldCharType="end"/>
              </w:r>
            </w:ins>
            <w:del w:id="1256" w:author="morayoa" w:date="2013-06-06T09:36:00Z">
              <w:r w:rsidRPr="00A12F15" w:rsidDel="00101EC1">
                <w:rPr>
                  <w:rFonts w:ascii="Arial" w:hAnsi="Arial" w:cs="Arial"/>
                  <w:snapToGrid w:val="0"/>
                  <w:sz w:val="18"/>
                  <w:szCs w:val="18"/>
                </w:rPr>
                <w:delText xml:space="preserve">0 </w:delText>
              </w:r>
            </w:del>
          </w:p>
        </w:tc>
        <w:tc>
          <w:tcPr>
            <w:tcW w:w="1418" w:type="dxa"/>
          </w:tcPr>
          <w:p w:rsidR="00101EC1" w:rsidRPr="00A12F15" w:rsidRDefault="00101EC1" w:rsidP="00257A24">
            <w:pPr>
              <w:tabs>
                <w:tab w:val="left" w:pos="-1440"/>
                <w:tab w:val="left" w:pos="-720"/>
                <w:tab w:val="left" w:pos="0"/>
                <w:tab w:val="left" w:pos="576"/>
                <w:tab w:val="left" w:pos="720"/>
              </w:tabs>
              <w:suppressAutoHyphens/>
              <w:spacing w:before="60" w:after="60"/>
              <w:jc w:val="center"/>
              <w:rPr>
                <w:rFonts w:ascii="Arial" w:hAnsi="Arial"/>
                <w:sz w:val="18"/>
                <w:szCs w:val="18"/>
              </w:rPr>
            </w:pPr>
            <w:ins w:id="1257" w:author="morayoa" w:date="2013-06-06T09:36:00Z">
              <w:r w:rsidRPr="00A12F15">
                <w:rPr>
                  <w:rFonts w:ascii="Arial" w:hAnsi="Arial"/>
                  <w:sz w:val="18"/>
                  <w:szCs w:val="18"/>
                </w:rPr>
                <w:t>10</w:t>
              </w:r>
            </w:ins>
            <w:del w:id="1258" w:author="morayoa" w:date="2013-06-06T09:36:00Z">
              <w:r w:rsidRPr="00A12F15" w:rsidDel="00101EC1">
                <w:rPr>
                  <w:rFonts w:ascii="Arial" w:hAnsi="Arial" w:cs="Arial"/>
                  <w:snapToGrid w:val="0"/>
                  <w:sz w:val="18"/>
                  <w:szCs w:val="18"/>
                </w:rPr>
                <w:delText>250/300</w:delText>
              </w:r>
              <w:r w:rsidR="00FC47BA" w:rsidDel="00101EC1">
                <w:fldChar w:fldCharType="begin"/>
              </w:r>
              <w:r w:rsidDel="00101EC1">
                <w:delInstrText xml:space="preserve"> NOTEREF _Ref274660198 \h  \* MERGEFORMAT </w:delInstrText>
              </w:r>
              <w:r w:rsidR="00FC47BA" w:rsidDel="00101EC1">
                <w:fldChar w:fldCharType="separate"/>
              </w:r>
            </w:del>
            <w:del w:id="1259" w:author="morayoa" w:date="2013-06-05T13:45:00Z">
              <w:r w:rsidRPr="00FD5CAF" w:rsidDel="000A507D">
                <w:rPr>
                  <w:rFonts w:ascii="Arial" w:hAnsi="Arial" w:cs="Arial"/>
                  <w:snapToGrid w:val="0"/>
                  <w:sz w:val="18"/>
                  <w:szCs w:val="18"/>
                </w:rPr>
                <w:delText>*</w:delText>
              </w:r>
            </w:del>
            <w:del w:id="1260" w:author="morayoa" w:date="2013-06-06T09:36:00Z">
              <w:r w:rsidR="00FC47BA" w:rsidDel="00101EC1">
                <w:fldChar w:fldCharType="end"/>
              </w:r>
            </w:del>
          </w:p>
        </w:tc>
        <w:tc>
          <w:tcPr>
            <w:tcW w:w="1134" w:type="dxa"/>
          </w:tcPr>
          <w:p w:rsidR="00101EC1" w:rsidRPr="00A12F15" w:rsidRDefault="00101EC1" w:rsidP="00257A24">
            <w:pPr>
              <w:tabs>
                <w:tab w:val="left" w:pos="-1440"/>
                <w:tab w:val="left" w:pos="-720"/>
                <w:tab w:val="left" w:pos="0"/>
                <w:tab w:val="left" w:pos="576"/>
                <w:tab w:val="left" w:pos="720"/>
              </w:tabs>
              <w:suppressAutoHyphens/>
              <w:spacing w:before="60" w:after="60"/>
              <w:jc w:val="center"/>
              <w:rPr>
                <w:rFonts w:ascii="Arial" w:hAnsi="Arial"/>
                <w:sz w:val="18"/>
                <w:szCs w:val="18"/>
              </w:rPr>
            </w:pPr>
            <w:del w:id="1261" w:author="morayoa" w:date="2013-06-06T09:36:00Z">
              <w:r w:rsidRPr="00A12F15" w:rsidDel="00101EC1">
                <w:rPr>
                  <w:rFonts w:ascii="Arial" w:hAnsi="Arial"/>
                  <w:sz w:val="18"/>
                  <w:szCs w:val="18"/>
                </w:rPr>
                <w:delText>10</w:delText>
              </w:r>
            </w:del>
          </w:p>
        </w:tc>
        <w:tc>
          <w:tcPr>
            <w:tcW w:w="992" w:type="dxa"/>
          </w:tcPr>
          <w:p w:rsidR="00101EC1" w:rsidRPr="00A12F15" w:rsidRDefault="00101EC1" w:rsidP="00257A24">
            <w:pPr>
              <w:tabs>
                <w:tab w:val="left" w:pos="-1440"/>
                <w:tab w:val="left" w:pos="-720"/>
                <w:tab w:val="left" w:pos="0"/>
                <w:tab w:val="left" w:pos="576"/>
                <w:tab w:val="left" w:pos="720"/>
              </w:tabs>
              <w:suppressAutoHyphens/>
              <w:spacing w:before="60" w:after="60"/>
              <w:jc w:val="center"/>
              <w:rPr>
                <w:rFonts w:ascii="Arial" w:hAnsi="Arial"/>
                <w:sz w:val="18"/>
              </w:rPr>
            </w:pPr>
          </w:p>
        </w:tc>
        <w:tc>
          <w:tcPr>
            <w:tcW w:w="992" w:type="dxa"/>
          </w:tcPr>
          <w:p w:rsidR="00101EC1" w:rsidRPr="00A12F15" w:rsidRDefault="00101EC1" w:rsidP="00257A24">
            <w:pPr>
              <w:tabs>
                <w:tab w:val="left" w:pos="-1440"/>
                <w:tab w:val="left" w:pos="-720"/>
                <w:tab w:val="left" w:pos="0"/>
                <w:tab w:val="left" w:pos="576"/>
                <w:tab w:val="left" w:pos="720"/>
              </w:tabs>
              <w:suppressAutoHyphens/>
              <w:spacing w:before="60" w:after="60"/>
              <w:jc w:val="center"/>
              <w:rPr>
                <w:rFonts w:ascii="Arial" w:hAnsi="Arial"/>
                <w:sz w:val="18"/>
              </w:rPr>
            </w:pPr>
          </w:p>
        </w:tc>
        <w:tc>
          <w:tcPr>
            <w:tcW w:w="666" w:type="dxa"/>
          </w:tcPr>
          <w:p w:rsidR="00101EC1" w:rsidRPr="00A12F15" w:rsidRDefault="00101EC1" w:rsidP="00257A24">
            <w:pPr>
              <w:tabs>
                <w:tab w:val="left" w:pos="-1440"/>
                <w:tab w:val="left" w:pos="-720"/>
                <w:tab w:val="left" w:pos="0"/>
                <w:tab w:val="left" w:pos="576"/>
                <w:tab w:val="left" w:pos="720"/>
              </w:tabs>
              <w:suppressAutoHyphens/>
              <w:spacing w:before="60" w:after="60"/>
              <w:jc w:val="center"/>
              <w:rPr>
                <w:rFonts w:ascii="Arial" w:hAnsi="Arial"/>
                <w:sz w:val="18"/>
              </w:rPr>
            </w:pPr>
          </w:p>
        </w:tc>
        <w:tc>
          <w:tcPr>
            <w:tcW w:w="1319" w:type="dxa"/>
          </w:tcPr>
          <w:p w:rsidR="00101EC1" w:rsidRPr="00A12F15" w:rsidRDefault="00101EC1" w:rsidP="00257A24">
            <w:pPr>
              <w:tabs>
                <w:tab w:val="left" w:pos="-1440"/>
                <w:tab w:val="left" w:pos="-720"/>
                <w:tab w:val="left" w:pos="0"/>
                <w:tab w:val="left" w:pos="576"/>
                <w:tab w:val="left" w:pos="720"/>
              </w:tabs>
              <w:suppressAutoHyphens/>
              <w:spacing w:before="60" w:after="60"/>
              <w:jc w:val="center"/>
              <w:rPr>
                <w:rFonts w:ascii="Arial" w:hAnsi="Arial"/>
                <w:sz w:val="18"/>
              </w:rPr>
            </w:pPr>
          </w:p>
        </w:tc>
      </w:tr>
    </w:tbl>
    <w:p w:rsidR="0043498A" w:rsidRPr="00A12F15" w:rsidRDefault="0043498A">
      <w:pPr>
        <w:tabs>
          <w:tab w:val="left" w:pos="-720"/>
          <w:tab w:val="left" w:pos="0"/>
          <w:tab w:val="left" w:pos="259"/>
          <w:tab w:val="left" w:pos="604"/>
          <w:tab w:val="left" w:pos="816"/>
          <w:tab w:val="left" w:pos="1440"/>
        </w:tabs>
        <w:suppressAutoHyphens/>
        <w:jc w:val="both"/>
        <w:rPr>
          <w:rFonts w:ascii="Arial" w:hAnsi="Arial" w:cs="Arial"/>
          <w:sz w:val="20"/>
        </w:rPr>
      </w:pPr>
    </w:p>
    <w:p w:rsidR="0043498A" w:rsidRPr="00A12F15" w:rsidRDefault="0043498A">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
        <w:gridCol w:w="1260"/>
        <w:gridCol w:w="360"/>
        <w:gridCol w:w="1530"/>
      </w:tblGrid>
      <w:tr w:rsidR="00B30B0A" w:rsidRPr="00A12F15" w:rsidTr="003E7066">
        <w:trPr>
          <w:trHeight w:hRule="exact" w:val="280"/>
        </w:trPr>
        <w:tc>
          <w:tcPr>
            <w:tcW w:w="360" w:type="dxa"/>
            <w:tcBorders>
              <w:top w:val="single" w:sz="4" w:space="0" w:color="auto"/>
              <w:left w:val="single" w:sz="4" w:space="0" w:color="auto"/>
              <w:bottom w:val="single" w:sz="4" w:space="0" w:color="auto"/>
              <w:right w:val="single" w:sz="4" w:space="0" w:color="auto"/>
            </w:tcBorders>
            <w:vAlign w:val="center"/>
          </w:tcPr>
          <w:p w:rsidR="00B30B0A" w:rsidRPr="00A12F15" w:rsidRDefault="00B30B0A" w:rsidP="003E7066">
            <w:pPr>
              <w:tabs>
                <w:tab w:val="left" w:pos="-1440"/>
                <w:tab w:val="left" w:pos="-720"/>
                <w:tab w:val="left" w:pos="0"/>
                <w:tab w:val="left" w:pos="576"/>
                <w:tab w:val="left" w:pos="720"/>
              </w:tabs>
              <w:suppressAutoHyphens/>
              <w:ind w:right="-18"/>
              <w:jc w:val="right"/>
              <w:rPr>
                <w:rFonts w:ascii="Arial" w:hAnsi="Arial"/>
                <w:sz w:val="18"/>
              </w:rPr>
            </w:pPr>
          </w:p>
        </w:tc>
        <w:tc>
          <w:tcPr>
            <w:tcW w:w="1260" w:type="dxa"/>
            <w:tcBorders>
              <w:top w:val="nil"/>
              <w:left w:val="nil"/>
              <w:bottom w:val="nil"/>
              <w:right w:val="nil"/>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r w:rsidRPr="00A12F15">
              <w:rPr>
                <w:rFonts w:ascii="Arial" w:hAnsi="Arial"/>
                <w:sz w:val="18"/>
              </w:rPr>
              <w:t>Passed</w:t>
            </w:r>
          </w:p>
        </w:tc>
        <w:tc>
          <w:tcPr>
            <w:tcW w:w="360" w:type="dxa"/>
            <w:tcBorders>
              <w:top w:val="single" w:sz="4" w:space="0" w:color="auto"/>
              <w:left w:val="single" w:sz="4" w:space="0" w:color="auto"/>
              <w:bottom w:val="single" w:sz="4" w:space="0" w:color="auto"/>
              <w:right w:val="single" w:sz="4" w:space="0" w:color="auto"/>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p>
        </w:tc>
        <w:tc>
          <w:tcPr>
            <w:tcW w:w="1530" w:type="dxa"/>
            <w:tcBorders>
              <w:top w:val="nil"/>
              <w:left w:val="nil"/>
              <w:bottom w:val="nil"/>
              <w:right w:val="nil"/>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r w:rsidRPr="00A12F15">
              <w:rPr>
                <w:rFonts w:ascii="Arial" w:hAnsi="Arial"/>
                <w:sz w:val="18"/>
              </w:rPr>
              <w:t>Failed</w:t>
            </w:r>
          </w:p>
        </w:tc>
      </w:tr>
    </w:tbl>
    <w:p w:rsidR="00B30B0A" w:rsidRPr="00A12F15" w:rsidRDefault="00B30B0A">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del w:id="1262" w:author="morayoa" w:date="2013-06-06T09:05:00Z">
        <w:r w:rsidRPr="00A12F15" w:rsidDel="00DC255E">
          <w:rPr>
            <w:rFonts w:ascii="Arial" w:hAnsi="Arial" w:cs="Arial"/>
            <w:sz w:val="20"/>
          </w:rPr>
          <w:delText>Remarks</w:delText>
        </w:r>
      </w:del>
      <w:ins w:id="1263" w:author="morayoa" w:date="2013-06-06T09:05:00Z">
        <w:r w:rsidR="00DC255E">
          <w:rPr>
            <w:rFonts w:ascii="Arial" w:hAnsi="Arial" w:cs="Arial"/>
            <w:sz w:val="20"/>
          </w:rPr>
          <w:t>Observations</w:t>
        </w:r>
      </w:ins>
      <w:r w:rsidRPr="00A12F15">
        <w:rPr>
          <w:rFonts w:ascii="Arial" w:hAnsi="Arial" w:cs="Arial"/>
          <w:sz w:val="20"/>
        </w:rPr>
        <w:t>:</w:t>
      </w:r>
    </w:p>
    <w:p w:rsidR="00CF3230" w:rsidRPr="00A12F15" w:rsidRDefault="0075580A" w:rsidP="00CF3230">
      <w:pPr>
        <w:tabs>
          <w:tab w:val="left" w:pos="-720"/>
          <w:tab w:val="left" w:pos="0"/>
          <w:tab w:val="left" w:pos="259"/>
          <w:tab w:val="left" w:pos="604"/>
          <w:tab w:val="left" w:pos="816"/>
          <w:tab w:val="left" w:pos="1440"/>
        </w:tabs>
        <w:suppressAutoHyphens/>
        <w:jc w:val="both"/>
        <w:rPr>
          <w:ins w:id="1264" w:author="morayoa" w:date="2013-06-05T14:37:00Z"/>
        </w:rPr>
      </w:pPr>
      <w:ins w:id="1265" w:author="morayoa" w:date="2013-06-05T14:40:00Z">
        <w:r>
          <w:rPr>
            <w:rFonts w:ascii="Arial" w:hAnsi="Arial" w:cs="Arial"/>
            <w:sz w:val="16"/>
            <w:szCs w:val="16"/>
          </w:rPr>
          <w:t xml:space="preserve">Include information that affect the test condition, </w:t>
        </w:r>
      </w:ins>
      <w:ins w:id="1266" w:author="morayoa" w:date="2013-06-06T09:50:00Z">
        <w:r w:rsidR="00B05592">
          <w:rPr>
            <w:rFonts w:ascii="Arial" w:hAnsi="Arial" w:cs="Arial"/>
            <w:sz w:val="16"/>
            <w:szCs w:val="16"/>
          </w:rPr>
          <w:t xml:space="preserve">as indicated in the last paragraph </w:t>
        </w:r>
      </w:ins>
      <w:ins w:id="1267" w:author="morayoa" w:date="2013-06-05T14:40:00Z">
        <w:r>
          <w:rPr>
            <w:rFonts w:ascii="Arial" w:hAnsi="Arial" w:cs="Arial"/>
            <w:sz w:val="16"/>
            <w:szCs w:val="16"/>
          </w:rPr>
          <w:t>of R 50-1 &amp; -2, A.7.1</w:t>
        </w:r>
      </w:ins>
    </w:p>
    <w:p w:rsidR="00704077" w:rsidRDefault="001E2D97" w:rsidP="00CF3230">
      <w:pPr>
        <w:tabs>
          <w:tab w:val="left" w:pos="-720"/>
          <w:tab w:val="left" w:pos="851"/>
        </w:tabs>
        <w:suppressAutoHyphens/>
        <w:rPr>
          <w:rFonts w:ascii="Arial" w:hAnsi="Arial" w:cs="Arial"/>
          <w:sz w:val="20"/>
        </w:rPr>
      </w:pPr>
      <w:r w:rsidRPr="00A12F15">
        <w:rPr>
          <w:rFonts w:ascii="Arial" w:hAnsi="Arial" w:cs="Arial"/>
          <w:sz w:val="20"/>
        </w:rPr>
        <w:br w:type="page"/>
      </w:r>
      <w:r w:rsidRPr="00A12F15">
        <w:rPr>
          <w:rFonts w:ascii="Arial" w:hAnsi="Arial" w:cs="Arial"/>
          <w:sz w:val="20"/>
        </w:rPr>
        <w:lastRenderedPageBreak/>
        <w:t>1.6.2</w:t>
      </w:r>
      <w:r w:rsidRPr="00A12F15">
        <w:rPr>
          <w:rFonts w:ascii="Arial" w:hAnsi="Arial" w:cs="Arial"/>
          <w:sz w:val="20"/>
        </w:rPr>
        <w:tab/>
      </w:r>
      <w:r w:rsidR="00AF118D" w:rsidRPr="00AF118D">
        <w:rPr>
          <w:rFonts w:ascii="Arial" w:hAnsi="Arial" w:cs="Arial"/>
          <w:sz w:val="20"/>
        </w:rPr>
        <w:t>Bursts (fast transient tests) on mains</w:t>
      </w:r>
      <w:r w:rsidR="00AF118D" w:rsidRPr="00AF118D">
        <w:rPr>
          <w:rFonts w:ascii="Arial" w:hAnsi="Arial" w:cs="Arial"/>
          <w:snapToGrid w:val="0"/>
          <w:sz w:val="20"/>
          <w:lang w:eastAsia="en-US"/>
        </w:rPr>
        <w:t xml:space="preserve"> power</w:t>
      </w:r>
      <w:r w:rsidR="00AF118D" w:rsidRPr="00AF118D">
        <w:rPr>
          <w:rFonts w:ascii="Arial" w:hAnsi="Arial" w:cs="Arial"/>
          <w:sz w:val="20"/>
        </w:rPr>
        <w:t xml:space="preserve"> lines and on </w:t>
      </w:r>
      <w:r w:rsidR="00AF118D" w:rsidRPr="00AF118D">
        <w:rPr>
          <w:rFonts w:ascii="Arial" w:hAnsi="Arial" w:cs="Arial"/>
          <w:bCs/>
          <w:sz w:val="20"/>
        </w:rPr>
        <w:t>signal, data and control</w:t>
      </w:r>
      <w:r w:rsidR="00AF118D" w:rsidRPr="00AF118D">
        <w:rPr>
          <w:rFonts w:ascii="Arial" w:hAnsi="Arial" w:cs="Arial"/>
          <w:sz w:val="20"/>
        </w:rPr>
        <w:t xml:space="preserve"> lines</w:t>
      </w:r>
      <w:r w:rsidRPr="00A12F15">
        <w:rPr>
          <w:rFonts w:ascii="Arial" w:hAnsi="Arial" w:cs="Arial"/>
          <w:sz w:val="20"/>
        </w:rPr>
        <w:t xml:space="preserve"> (R </w:t>
      </w:r>
      <w:r w:rsidR="00704077">
        <w:rPr>
          <w:rFonts w:ascii="Arial" w:hAnsi="Arial" w:cs="Arial"/>
          <w:sz w:val="20"/>
        </w:rPr>
        <w:t xml:space="preserve"> </w:t>
      </w:r>
    </w:p>
    <w:p w:rsidR="001E2D97" w:rsidRPr="00A12F15" w:rsidRDefault="00704077" w:rsidP="00CF3230">
      <w:pPr>
        <w:tabs>
          <w:tab w:val="left" w:pos="-720"/>
          <w:tab w:val="left" w:pos="851"/>
        </w:tabs>
        <w:suppressAutoHyphens/>
        <w:rPr>
          <w:rFonts w:ascii="Arial" w:hAnsi="Arial" w:cs="Arial"/>
          <w:sz w:val="20"/>
        </w:rPr>
      </w:pPr>
      <w:r>
        <w:rPr>
          <w:rFonts w:ascii="Arial" w:hAnsi="Arial" w:cs="Arial"/>
          <w:sz w:val="20"/>
        </w:rPr>
        <w:tab/>
      </w:r>
      <w:r w:rsidR="001E2D97" w:rsidRPr="00A12F15">
        <w:rPr>
          <w:rFonts w:ascii="Arial" w:hAnsi="Arial" w:cs="Arial"/>
          <w:sz w:val="20"/>
        </w:rPr>
        <w:t>50-1, 4.5.2 &amp; A.</w:t>
      </w:r>
      <w:r w:rsidR="000B0C65" w:rsidRPr="00A12F15">
        <w:rPr>
          <w:rFonts w:ascii="Arial" w:hAnsi="Arial" w:cs="Arial"/>
          <w:sz w:val="20"/>
        </w:rPr>
        <w:t>7.3</w:t>
      </w:r>
      <w:r w:rsidR="001E2D97" w:rsidRPr="00A12F15">
        <w:rPr>
          <w:rFonts w:ascii="Arial" w:hAnsi="Arial" w:cs="Arial"/>
          <w:sz w:val="20"/>
        </w:rPr>
        <w:t>.2)</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1.6.2.1</w:t>
      </w:r>
      <w:r w:rsidRPr="00A12F15">
        <w:rPr>
          <w:rFonts w:ascii="Arial" w:hAnsi="Arial" w:cs="Arial"/>
          <w:sz w:val="20"/>
        </w:rPr>
        <w:tab/>
      </w:r>
      <w:r w:rsidR="00AF118D" w:rsidRPr="00AF118D">
        <w:rPr>
          <w:rFonts w:ascii="Arial" w:hAnsi="Arial" w:cs="Arial"/>
          <w:snapToGrid w:val="0"/>
          <w:sz w:val="20"/>
          <w:lang w:eastAsia="en-US"/>
        </w:rPr>
        <w:t>Bursts on AC and DC mains power lines</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8647"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2" w:type="dxa"/>
          <w:right w:w="112" w:type="dxa"/>
        </w:tblCellMar>
        <w:tblLook w:val="0000"/>
      </w:tblPr>
      <w:tblGrid>
        <w:gridCol w:w="3969"/>
        <w:gridCol w:w="898"/>
        <w:gridCol w:w="1229"/>
        <w:gridCol w:w="1134"/>
        <w:gridCol w:w="1417"/>
      </w:tblGrid>
      <w:tr w:rsidR="00E14CA6" w:rsidRPr="00A12F15" w:rsidTr="006C22B0">
        <w:trPr>
          <w:trHeight w:hRule="exact" w:val="283"/>
        </w:trPr>
        <w:tc>
          <w:tcPr>
            <w:tcW w:w="3969" w:type="dxa"/>
            <w:tcBorders>
              <w:right w:val="nil"/>
            </w:tcBorders>
          </w:tcPr>
          <w:p w:rsidR="00E14CA6" w:rsidRPr="00A12F15" w:rsidRDefault="00FC47BA" w:rsidP="00E14CA6">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fldChar w:fldCharType="begin"/>
            </w:r>
            <w:r w:rsidR="00E14CA6" w:rsidRPr="00A12F15">
              <w:rPr>
                <w:rFonts w:ascii="Arial" w:hAnsi="Arial" w:cs="Arial"/>
                <w:sz w:val="20"/>
              </w:rPr>
              <w:instrText xml:space="preserve">PRIVATE </w:instrText>
            </w:r>
            <w:r w:rsidRPr="00A12F15">
              <w:rPr>
                <w:rFonts w:ascii="Arial" w:hAnsi="Arial" w:cs="Arial"/>
                <w:sz w:val="20"/>
              </w:rPr>
              <w:fldChar w:fldCharType="end"/>
            </w:r>
            <w:r w:rsidR="00E14CA6" w:rsidRPr="00A12F15">
              <w:rPr>
                <w:rFonts w:ascii="Arial" w:hAnsi="Arial" w:cs="Arial"/>
                <w:sz w:val="20"/>
              </w:rPr>
              <w:t>Application No.</w:t>
            </w:r>
            <w:proofErr w:type="gramStart"/>
            <w:r w:rsidR="00E14CA6" w:rsidRPr="00A12F15">
              <w:rPr>
                <w:rFonts w:ascii="Arial" w:hAnsi="Arial" w:cs="Arial"/>
                <w:sz w:val="20"/>
              </w:rPr>
              <w:t>:      ...........................</w:t>
            </w:r>
            <w:proofErr w:type="gramEnd"/>
          </w:p>
        </w:tc>
        <w:tc>
          <w:tcPr>
            <w:tcW w:w="898" w:type="dxa"/>
            <w:tcBorders>
              <w:left w:val="nil"/>
            </w:tcBorders>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29" w:type="dxa"/>
          </w:tcPr>
          <w:p w:rsidR="00E14CA6" w:rsidRPr="00A12F15" w:rsidRDefault="00E14CA6" w:rsidP="00E14CA6">
            <w:pPr>
              <w:tabs>
                <w:tab w:val="center" w:pos="665"/>
              </w:tabs>
              <w:suppressAutoHyphens/>
              <w:spacing w:after="56"/>
              <w:rPr>
                <w:rFonts w:ascii="Arial" w:hAnsi="Arial" w:cs="Arial"/>
                <w:sz w:val="20"/>
              </w:rPr>
            </w:pPr>
            <w:r w:rsidRPr="00A12F15">
              <w:rPr>
                <w:rFonts w:ascii="Arial" w:hAnsi="Arial" w:cs="Arial"/>
                <w:sz w:val="20"/>
              </w:rPr>
              <w:tab/>
              <w:t>At start</w:t>
            </w:r>
          </w:p>
        </w:tc>
        <w:tc>
          <w:tcPr>
            <w:tcW w:w="1134" w:type="dxa"/>
            <w:tcBorders>
              <w:bottom w:val="single" w:sz="4" w:space="0" w:color="auto"/>
            </w:tcBorders>
          </w:tcPr>
          <w:p w:rsidR="00E14CA6" w:rsidRPr="00A12F15" w:rsidRDefault="00E14CA6" w:rsidP="00E14CA6">
            <w:pPr>
              <w:tabs>
                <w:tab w:val="center" w:pos="574"/>
              </w:tabs>
              <w:suppressAutoHyphens/>
              <w:spacing w:after="56"/>
              <w:rPr>
                <w:rFonts w:ascii="Arial" w:hAnsi="Arial" w:cs="Arial"/>
                <w:sz w:val="20"/>
              </w:rPr>
            </w:pPr>
            <w:r w:rsidRPr="00A12F15">
              <w:rPr>
                <w:rFonts w:ascii="Arial" w:hAnsi="Arial" w:cs="Arial"/>
                <w:sz w:val="20"/>
              </w:rPr>
              <w:tab/>
              <w:t>At end</w:t>
            </w:r>
          </w:p>
        </w:tc>
        <w:tc>
          <w:tcPr>
            <w:tcW w:w="1417" w:type="dxa"/>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p>
        </w:tc>
      </w:tr>
      <w:tr w:rsidR="00E14CA6" w:rsidRPr="00A12F15" w:rsidTr="006C22B0">
        <w:trPr>
          <w:trHeight w:hRule="exact" w:val="283"/>
        </w:trPr>
        <w:tc>
          <w:tcPr>
            <w:tcW w:w="3969" w:type="dxa"/>
            <w:tcBorders>
              <w:bottom w:val="single" w:sz="4" w:space="0" w:color="auto"/>
            </w:tcBorders>
          </w:tcPr>
          <w:p w:rsidR="00E14CA6" w:rsidRPr="00A12F15" w:rsidRDefault="00451C6B" w:rsidP="00E14CA6">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Type</w:t>
            </w:r>
            <w:r w:rsidR="00E14CA6" w:rsidRPr="00A12F15">
              <w:rPr>
                <w:rFonts w:ascii="Arial" w:hAnsi="Arial" w:cs="Arial"/>
                <w:sz w:val="20"/>
              </w:rPr>
              <w:t xml:space="preserve"> designation</w:t>
            </w:r>
            <w:proofErr w:type="gramStart"/>
            <w:r w:rsidR="00E14CA6" w:rsidRPr="00A12F15">
              <w:rPr>
                <w:rFonts w:ascii="Arial" w:hAnsi="Arial" w:cs="Arial"/>
                <w:sz w:val="20"/>
              </w:rPr>
              <w:t>:  ........................</w:t>
            </w:r>
            <w:proofErr w:type="gramEnd"/>
          </w:p>
        </w:tc>
        <w:tc>
          <w:tcPr>
            <w:tcW w:w="898" w:type="dxa"/>
          </w:tcPr>
          <w:p w:rsidR="00E14CA6" w:rsidRPr="00A12F15" w:rsidRDefault="00E14CA6" w:rsidP="00E14CA6">
            <w:pPr>
              <w:tabs>
                <w:tab w:val="left" w:pos="-720"/>
                <w:tab w:val="left" w:pos="0"/>
                <w:tab w:val="left" w:pos="259"/>
                <w:tab w:val="left" w:pos="604"/>
                <w:tab w:val="left" w:pos="816"/>
                <w:tab w:val="left" w:pos="1440"/>
              </w:tabs>
              <w:suppressAutoHyphens/>
              <w:spacing w:after="56"/>
              <w:jc w:val="right"/>
              <w:rPr>
                <w:rFonts w:ascii="Arial" w:hAnsi="Arial" w:cs="Arial"/>
                <w:sz w:val="20"/>
              </w:rPr>
            </w:pPr>
            <w:r w:rsidRPr="00A12F15">
              <w:rPr>
                <w:rFonts w:ascii="Arial" w:hAnsi="Arial" w:cs="Arial"/>
                <w:sz w:val="20"/>
              </w:rPr>
              <w:t>Temp:</w:t>
            </w:r>
          </w:p>
        </w:tc>
        <w:tc>
          <w:tcPr>
            <w:tcW w:w="1229" w:type="dxa"/>
            <w:tcBorders>
              <w:bottom w:val="single" w:sz="4" w:space="0" w:color="auto"/>
            </w:tcBorders>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bottom w:val="single" w:sz="4" w:space="0" w:color="auto"/>
            </w:tcBorders>
            <w:shd w:val="pct60" w:color="auto" w:fill="auto"/>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r w:rsidRPr="00A12F15">
              <w:rPr>
                <w:rFonts w:ascii="Arial" w:hAnsi="Arial" w:cs="Arial"/>
                <w:sz w:val="20"/>
              </w:rPr>
              <w:sym w:font="Symbol" w:char="F0B0"/>
            </w:r>
            <w:r w:rsidRPr="00A12F15">
              <w:rPr>
                <w:rFonts w:ascii="Arial" w:hAnsi="Arial" w:cs="Arial"/>
                <w:sz w:val="20"/>
              </w:rPr>
              <w:t>C</w:t>
            </w:r>
          </w:p>
        </w:tc>
      </w:tr>
      <w:tr w:rsidR="00E14CA6" w:rsidRPr="00A12F15" w:rsidTr="006C22B0">
        <w:trPr>
          <w:trHeight w:hRule="exact" w:val="283"/>
        </w:trPr>
        <w:tc>
          <w:tcPr>
            <w:tcW w:w="3969" w:type="dxa"/>
            <w:tcBorders>
              <w:bottom w:val="nil"/>
            </w:tcBorders>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Observer</w:t>
            </w:r>
            <w:proofErr w:type="gramStart"/>
            <w:r w:rsidRPr="00A12F15">
              <w:rPr>
                <w:rFonts w:ascii="Arial" w:hAnsi="Arial" w:cs="Arial"/>
                <w:sz w:val="20"/>
              </w:rPr>
              <w:t>:             .............................</w:t>
            </w:r>
            <w:proofErr w:type="gramEnd"/>
          </w:p>
        </w:tc>
        <w:tc>
          <w:tcPr>
            <w:tcW w:w="898" w:type="dxa"/>
          </w:tcPr>
          <w:p w:rsidR="00E14CA6" w:rsidRPr="00A12F15" w:rsidRDefault="00E14CA6" w:rsidP="00E14CA6">
            <w:pPr>
              <w:tabs>
                <w:tab w:val="right" w:pos="4642"/>
              </w:tabs>
              <w:suppressAutoHyphens/>
              <w:spacing w:after="56"/>
              <w:jc w:val="right"/>
              <w:rPr>
                <w:rFonts w:ascii="Arial" w:hAnsi="Arial" w:cs="Arial"/>
                <w:sz w:val="20"/>
              </w:rPr>
            </w:pPr>
            <w:r w:rsidRPr="00A12F15">
              <w:rPr>
                <w:rFonts w:ascii="Arial" w:hAnsi="Arial" w:cs="Arial"/>
                <w:sz w:val="20"/>
              </w:rPr>
              <w:t>Rel. h:</w:t>
            </w:r>
          </w:p>
        </w:tc>
        <w:tc>
          <w:tcPr>
            <w:tcW w:w="1229" w:type="dxa"/>
            <w:shd w:val="pct60" w:color="auto" w:fill="auto"/>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bottom w:val="single" w:sz="4" w:space="0" w:color="auto"/>
            </w:tcBorders>
            <w:shd w:val="pct60" w:color="auto" w:fill="auto"/>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
        </w:tc>
      </w:tr>
      <w:tr w:rsidR="00E14CA6" w:rsidRPr="00A12F15" w:rsidTr="006C22B0">
        <w:trPr>
          <w:trHeight w:hRule="exact" w:val="283"/>
        </w:trPr>
        <w:tc>
          <w:tcPr>
            <w:tcW w:w="3969" w:type="dxa"/>
            <w:tcBorders>
              <w:top w:val="nil"/>
              <w:bottom w:val="nil"/>
            </w:tcBorders>
          </w:tcPr>
          <w:p w:rsidR="00E14CA6" w:rsidRPr="00A12F15" w:rsidRDefault="00E14CA6" w:rsidP="00E14CA6">
            <w:pPr>
              <w:tabs>
                <w:tab w:val="right" w:pos="4642"/>
              </w:tabs>
              <w:suppressAutoHyphens/>
              <w:spacing w:after="56"/>
              <w:rPr>
                <w:rFonts w:ascii="Arial" w:hAnsi="Arial" w:cs="Arial"/>
                <w:sz w:val="20"/>
              </w:rPr>
            </w:pPr>
          </w:p>
        </w:tc>
        <w:tc>
          <w:tcPr>
            <w:tcW w:w="898" w:type="dxa"/>
          </w:tcPr>
          <w:p w:rsidR="00E14CA6" w:rsidRPr="00A12F15" w:rsidRDefault="00E14CA6" w:rsidP="00E14CA6">
            <w:pPr>
              <w:tabs>
                <w:tab w:val="right" w:pos="4642"/>
              </w:tabs>
              <w:suppressAutoHyphens/>
              <w:spacing w:after="56"/>
              <w:jc w:val="center"/>
              <w:rPr>
                <w:rFonts w:ascii="Arial" w:hAnsi="Arial" w:cs="Arial"/>
                <w:sz w:val="20"/>
              </w:rPr>
            </w:pPr>
            <w:r w:rsidRPr="00A12F15">
              <w:rPr>
                <w:rFonts w:ascii="Arial" w:hAnsi="Arial" w:cs="Arial"/>
                <w:sz w:val="20"/>
              </w:rPr>
              <w:t xml:space="preserve">  Date:</w:t>
            </w:r>
            <w:r w:rsidRPr="00A12F15">
              <w:rPr>
                <w:rFonts w:ascii="Arial" w:hAnsi="Arial" w:cs="Arial"/>
                <w:sz w:val="20"/>
              </w:rPr>
              <w:tab/>
              <w:t>Date:</w:t>
            </w:r>
          </w:p>
        </w:tc>
        <w:tc>
          <w:tcPr>
            <w:tcW w:w="1229" w:type="dxa"/>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shd w:val="pct60" w:color="auto" w:fill="auto"/>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roofErr w:type="spellStart"/>
            <w:r w:rsidR="002829F3" w:rsidRPr="00A12F15">
              <w:rPr>
                <w:rFonts w:ascii="Arial" w:hAnsi="Arial" w:cs="Arial"/>
                <w:sz w:val="20"/>
              </w:rPr>
              <w:t>yyyy</w:t>
            </w:r>
            <w:proofErr w:type="spellEnd"/>
            <w:r w:rsidR="002829F3" w:rsidRPr="00A12F15">
              <w:rPr>
                <w:rFonts w:ascii="Arial" w:hAnsi="Arial" w:cs="Arial"/>
                <w:sz w:val="20"/>
              </w:rPr>
              <w:t>-mm-</w:t>
            </w:r>
            <w:proofErr w:type="spellStart"/>
            <w:r w:rsidR="002829F3" w:rsidRPr="00A12F15">
              <w:rPr>
                <w:rFonts w:ascii="Arial" w:hAnsi="Arial" w:cs="Arial"/>
                <w:sz w:val="20"/>
              </w:rPr>
              <w:t>dd</w:t>
            </w:r>
            <w:proofErr w:type="spellEnd"/>
          </w:p>
        </w:tc>
      </w:tr>
      <w:tr w:rsidR="00E14CA6" w:rsidRPr="00A12F15" w:rsidTr="006C22B0">
        <w:trPr>
          <w:trHeight w:hRule="exact" w:val="274"/>
        </w:trPr>
        <w:tc>
          <w:tcPr>
            <w:tcW w:w="3969" w:type="dxa"/>
            <w:tcBorders>
              <w:top w:val="nil"/>
            </w:tcBorders>
          </w:tcPr>
          <w:p w:rsidR="00E14CA6" w:rsidRPr="00A12F15" w:rsidRDefault="00E14CA6" w:rsidP="00E14CA6">
            <w:pPr>
              <w:tabs>
                <w:tab w:val="right" w:pos="4642"/>
              </w:tabs>
              <w:suppressAutoHyphens/>
              <w:spacing w:after="56"/>
              <w:rPr>
                <w:rFonts w:ascii="Arial" w:hAnsi="Arial" w:cs="Arial"/>
                <w:sz w:val="20"/>
              </w:rPr>
            </w:pPr>
          </w:p>
        </w:tc>
        <w:tc>
          <w:tcPr>
            <w:tcW w:w="898" w:type="dxa"/>
          </w:tcPr>
          <w:p w:rsidR="00E14CA6" w:rsidRPr="00A12F15" w:rsidRDefault="00E14CA6" w:rsidP="00E14CA6">
            <w:pPr>
              <w:tabs>
                <w:tab w:val="right" w:pos="4642"/>
              </w:tabs>
              <w:suppressAutoHyphens/>
              <w:spacing w:after="56"/>
              <w:jc w:val="center"/>
              <w:rPr>
                <w:rFonts w:ascii="Arial" w:hAnsi="Arial" w:cs="Arial"/>
                <w:sz w:val="20"/>
              </w:rPr>
            </w:pPr>
            <w:r w:rsidRPr="00A12F15">
              <w:rPr>
                <w:rFonts w:ascii="Arial" w:hAnsi="Arial" w:cs="Arial"/>
                <w:sz w:val="20"/>
              </w:rPr>
              <w:t xml:space="preserve">  Time:</w:t>
            </w:r>
            <w:r w:rsidRPr="00A12F15">
              <w:rPr>
                <w:rFonts w:ascii="Arial" w:hAnsi="Arial" w:cs="Arial"/>
                <w:sz w:val="20"/>
              </w:rPr>
              <w:tab/>
              <w:t>Time:</w:t>
            </w:r>
          </w:p>
        </w:tc>
        <w:tc>
          <w:tcPr>
            <w:tcW w:w="1229" w:type="dxa"/>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shd w:val="pct60" w:color="auto" w:fill="auto"/>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roofErr w:type="spellStart"/>
            <w:r w:rsidRPr="00A12F15">
              <w:rPr>
                <w:rFonts w:ascii="Arial" w:hAnsi="Arial" w:cs="Arial"/>
                <w:sz w:val="20"/>
              </w:rPr>
              <w:t>hh:mm:ss</w:t>
            </w:r>
            <w:proofErr w:type="spellEnd"/>
          </w:p>
        </w:tc>
      </w:tr>
      <w:tr w:rsidR="00E14CA6" w:rsidRPr="00A12F15" w:rsidTr="006C22B0">
        <w:tc>
          <w:tcPr>
            <w:tcW w:w="8647" w:type="dxa"/>
            <w:gridSpan w:val="5"/>
          </w:tcPr>
          <w:p w:rsidR="00E14CA6" w:rsidRPr="00A12F15" w:rsidRDefault="00E14CA6" w:rsidP="00E14CA6">
            <w:pPr>
              <w:tabs>
                <w:tab w:val="left" w:pos="-720"/>
                <w:tab w:val="left" w:pos="0"/>
                <w:tab w:val="left" w:pos="259"/>
                <w:tab w:val="left" w:pos="604"/>
                <w:tab w:val="left" w:pos="816"/>
                <w:tab w:val="left" w:pos="1440"/>
              </w:tabs>
              <w:suppressAutoHyphens/>
              <w:rPr>
                <w:rFonts w:ascii="Arial" w:hAnsi="Arial" w:cs="Arial"/>
                <w:sz w:val="20"/>
              </w:rPr>
            </w:pPr>
            <w:r w:rsidRPr="00A12F15">
              <w:rPr>
                <w:rFonts w:ascii="Arial" w:hAnsi="Arial" w:cs="Arial"/>
                <w:sz w:val="20"/>
              </w:rPr>
              <w:t>Resolution during test:</w:t>
            </w:r>
          </w:p>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w:t>
            </w:r>
            <w:proofErr w:type="gramStart"/>
            <w:r w:rsidRPr="00A12F15">
              <w:rPr>
                <w:rFonts w:ascii="Arial" w:hAnsi="Arial" w:cs="Arial"/>
                <w:sz w:val="20"/>
              </w:rPr>
              <w:t>smaller</w:t>
            </w:r>
            <w:proofErr w:type="gramEnd"/>
            <w:r w:rsidRPr="00A12F15">
              <w:rPr>
                <w:rFonts w:ascii="Arial" w:hAnsi="Arial" w:cs="Arial"/>
                <w:sz w:val="20"/>
              </w:rPr>
              <w:t xml:space="preserve"> than d)       ................................</w:t>
            </w: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BB6A8E" w:rsidRPr="00A12F15" w:rsidRDefault="001E2D97" w:rsidP="00BB6A8E">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Pre-test information</w:t>
      </w:r>
    </w:p>
    <w:p w:rsidR="00BB6A8E" w:rsidRPr="00A12F15" w:rsidRDefault="00BB6A8E" w:rsidP="00BB6A8E">
      <w:pPr>
        <w:tabs>
          <w:tab w:val="left" w:pos="-1440"/>
          <w:tab w:val="left" w:pos="-720"/>
          <w:tab w:val="left" w:pos="0"/>
          <w:tab w:val="left" w:pos="576"/>
          <w:tab w:val="left" w:pos="720"/>
        </w:tabs>
        <w:suppressAutoHyphens/>
        <w:ind w:right="-936"/>
        <w:jc w:val="both"/>
        <w:rPr>
          <w:rFonts w:ascii="Arial" w:hAnsi="Arial" w:cs="Arial"/>
          <w:sz w:val="18"/>
          <w:szCs w:val="18"/>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60"/>
        <w:gridCol w:w="6379"/>
      </w:tblGrid>
      <w:tr w:rsidR="00BB6A8E" w:rsidRPr="00A12F15" w:rsidTr="00BB6A8E">
        <w:trPr>
          <w:trHeight w:val="275"/>
        </w:trPr>
        <w:tc>
          <w:tcPr>
            <w:tcW w:w="2660" w:type="dxa"/>
            <w:tcBorders>
              <w:top w:val="nil"/>
              <w:left w:val="nil"/>
              <w:bottom w:val="nil"/>
            </w:tcBorders>
          </w:tcPr>
          <w:p w:rsidR="00BB6A8E" w:rsidRPr="00A12F15" w:rsidRDefault="00BB6A8E" w:rsidP="006078E7">
            <w:pPr>
              <w:rPr>
                <w:rFonts w:ascii="Arial" w:hAnsi="Arial" w:cs="Arial"/>
                <w:snapToGrid w:val="0"/>
                <w:sz w:val="18"/>
                <w:szCs w:val="18"/>
              </w:rPr>
            </w:pPr>
            <w:r w:rsidRPr="00A12F15">
              <w:rPr>
                <w:rFonts w:ascii="Arial" w:hAnsi="Arial" w:cs="Arial"/>
                <w:snapToGrid w:val="0"/>
                <w:sz w:val="18"/>
                <w:szCs w:val="18"/>
              </w:rPr>
              <w:t xml:space="preserve">Kind or type of </w:t>
            </w:r>
            <w:r w:rsidR="006078E7" w:rsidRPr="00A12F15">
              <w:rPr>
                <w:rFonts w:ascii="Arial" w:hAnsi="Arial" w:cs="Arial"/>
                <w:snapToGrid w:val="0"/>
                <w:sz w:val="18"/>
                <w:szCs w:val="18"/>
              </w:rPr>
              <w:t>voltage</w:t>
            </w:r>
            <w:r w:rsidRPr="00A12F15">
              <w:rPr>
                <w:rFonts w:ascii="Arial" w:hAnsi="Arial" w:cs="Arial"/>
                <w:snapToGrid w:val="0"/>
                <w:sz w:val="18"/>
                <w:szCs w:val="18"/>
              </w:rPr>
              <w:t xml:space="preserve"> supply</w:t>
            </w:r>
          </w:p>
        </w:tc>
        <w:tc>
          <w:tcPr>
            <w:tcW w:w="6379" w:type="dxa"/>
          </w:tcPr>
          <w:p w:rsidR="00BB6A8E" w:rsidRPr="00A12F15" w:rsidRDefault="00BB6A8E" w:rsidP="00A80187">
            <w:pPr>
              <w:rPr>
                <w:rFonts w:ascii="Arial" w:hAnsi="Arial" w:cs="Arial"/>
                <w:snapToGrid w:val="0"/>
                <w:sz w:val="18"/>
                <w:szCs w:val="18"/>
              </w:rPr>
            </w:pPr>
          </w:p>
        </w:tc>
      </w:tr>
    </w:tbl>
    <w:p w:rsidR="00BB6A8E" w:rsidRPr="00A12F15" w:rsidRDefault="00BB6A8E" w:rsidP="00BB6A8E">
      <w:pPr>
        <w:widowControl w:val="0"/>
        <w:tabs>
          <w:tab w:val="left" w:pos="595"/>
        </w:tabs>
        <w:rPr>
          <w:rFonts w:ascii="Arial" w:hAnsi="Arial" w:cs="Arial"/>
          <w:snapToGrid w:val="0"/>
          <w:sz w:val="18"/>
          <w:szCs w:val="18"/>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1134"/>
        <w:gridCol w:w="1417"/>
        <w:gridCol w:w="425"/>
        <w:gridCol w:w="1701"/>
        <w:gridCol w:w="1276"/>
        <w:gridCol w:w="1276"/>
        <w:gridCol w:w="1276"/>
      </w:tblGrid>
      <w:tr w:rsidR="00BB6A8E" w:rsidRPr="00A12F15" w:rsidTr="00BB6A8E">
        <w:trPr>
          <w:trHeight w:val="325"/>
        </w:trPr>
        <w:tc>
          <w:tcPr>
            <w:tcW w:w="534" w:type="dxa"/>
            <w:tcBorders>
              <w:top w:val="nil"/>
              <w:left w:val="nil"/>
              <w:bottom w:val="nil"/>
              <w:right w:val="nil"/>
            </w:tcBorders>
          </w:tcPr>
          <w:p w:rsidR="00BB6A8E" w:rsidRPr="00A12F15" w:rsidRDefault="00BB6A8E" w:rsidP="00A80187">
            <w:pPr>
              <w:rPr>
                <w:rFonts w:ascii="Arial" w:hAnsi="Arial" w:cs="Arial"/>
                <w:snapToGrid w:val="0"/>
                <w:sz w:val="18"/>
                <w:szCs w:val="18"/>
              </w:rPr>
            </w:pPr>
          </w:p>
        </w:tc>
        <w:tc>
          <w:tcPr>
            <w:tcW w:w="1134" w:type="dxa"/>
            <w:tcBorders>
              <w:top w:val="nil"/>
              <w:left w:val="nil"/>
              <w:bottom w:val="nil"/>
              <w:right w:val="nil"/>
            </w:tcBorders>
          </w:tcPr>
          <w:p w:rsidR="00BB6A8E" w:rsidRPr="00A12F15" w:rsidRDefault="00BB6A8E" w:rsidP="00A80187">
            <w:pPr>
              <w:rPr>
                <w:rFonts w:ascii="Arial" w:hAnsi="Arial" w:cs="Arial"/>
                <w:snapToGrid w:val="0"/>
                <w:sz w:val="18"/>
                <w:szCs w:val="18"/>
              </w:rPr>
            </w:pPr>
          </w:p>
        </w:tc>
        <w:tc>
          <w:tcPr>
            <w:tcW w:w="1417" w:type="dxa"/>
            <w:tcBorders>
              <w:top w:val="nil"/>
              <w:left w:val="nil"/>
              <w:bottom w:val="nil"/>
              <w:right w:val="single" w:sz="4" w:space="0" w:color="auto"/>
            </w:tcBorders>
          </w:tcPr>
          <w:p w:rsidR="00BB6A8E" w:rsidRPr="00A12F15" w:rsidRDefault="00BB6A8E" w:rsidP="00A80187">
            <w:pPr>
              <w:jc w:val="right"/>
              <w:rPr>
                <w:rFonts w:ascii="Arial" w:hAnsi="Arial" w:cs="Arial"/>
                <w:snapToGrid w:val="0"/>
                <w:sz w:val="18"/>
                <w:szCs w:val="18"/>
              </w:rPr>
            </w:pPr>
            <w:r w:rsidRPr="00A12F15">
              <w:rPr>
                <w:rFonts w:ascii="Arial" w:hAnsi="Arial" w:cs="Arial"/>
                <w:snapToGrid w:val="0"/>
                <w:sz w:val="18"/>
                <w:szCs w:val="18"/>
              </w:rPr>
              <w:t>DC</w:t>
            </w:r>
          </w:p>
        </w:tc>
        <w:tc>
          <w:tcPr>
            <w:tcW w:w="425" w:type="dxa"/>
            <w:tcBorders>
              <w:top w:val="single" w:sz="4" w:space="0" w:color="auto"/>
              <w:left w:val="single" w:sz="4" w:space="0" w:color="auto"/>
              <w:bottom w:val="single" w:sz="4" w:space="0" w:color="auto"/>
              <w:right w:val="single" w:sz="4" w:space="0" w:color="auto"/>
            </w:tcBorders>
          </w:tcPr>
          <w:p w:rsidR="00BB6A8E" w:rsidRPr="00A12F15" w:rsidRDefault="00BB6A8E" w:rsidP="00A80187">
            <w:pPr>
              <w:rPr>
                <w:rFonts w:ascii="Arial" w:hAnsi="Arial" w:cs="Arial"/>
                <w:snapToGrid w:val="0"/>
                <w:sz w:val="18"/>
                <w:szCs w:val="18"/>
              </w:rPr>
            </w:pPr>
          </w:p>
        </w:tc>
        <w:tc>
          <w:tcPr>
            <w:tcW w:w="1701" w:type="dxa"/>
            <w:tcBorders>
              <w:top w:val="nil"/>
              <w:left w:val="single" w:sz="4" w:space="0" w:color="auto"/>
              <w:bottom w:val="nil"/>
              <w:right w:val="single" w:sz="4" w:space="0" w:color="auto"/>
            </w:tcBorders>
          </w:tcPr>
          <w:p w:rsidR="00BB6A8E" w:rsidRPr="00A12F15" w:rsidRDefault="00BB6A8E" w:rsidP="00A80187">
            <w:pPr>
              <w:jc w:val="right"/>
              <w:rPr>
                <w:rFonts w:ascii="Arial" w:hAnsi="Arial" w:cs="Arial"/>
                <w:snapToGrid w:val="0"/>
                <w:sz w:val="18"/>
                <w:szCs w:val="18"/>
              </w:rPr>
            </w:pPr>
            <w:r w:rsidRPr="00A12F15">
              <w:rPr>
                <w:rFonts w:ascii="Arial" w:hAnsi="Arial" w:cs="Arial"/>
                <w:snapToGrid w:val="0"/>
                <w:sz w:val="18"/>
                <w:szCs w:val="18"/>
              </w:rPr>
              <w:t>Other form</w:t>
            </w:r>
          </w:p>
        </w:tc>
        <w:tc>
          <w:tcPr>
            <w:tcW w:w="1276" w:type="dxa"/>
            <w:tcBorders>
              <w:top w:val="single" w:sz="4" w:space="0" w:color="auto"/>
              <w:left w:val="single" w:sz="4" w:space="0" w:color="auto"/>
              <w:bottom w:val="single" w:sz="4" w:space="0" w:color="auto"/>
              <w:right w:val="single" w:sz="4" w:space="0" w:color="auto"/>
            </w:tcBorders>
          </w:tcPr>
          <w:p w:rsidR="00BB6A8E" w:rsidRPr="00A12F15" w:rsidRDefault="00BB6A8E" w:rsidP="00A80187">
            <w:pPr>
              <w:rPr>
                <w:rFonts w:ascii="Arial" w:hAnsi="Arial" w:cs="Arial"/>
                <w:snapToGrid w:val="0"/>
                <w:sz w:val="18"/>
                <w:szCs w:val="18"/>
              </w:rPr>
            </w:pPr>
          </w:p>
        </w:tc>
        <w:tc>
          <w:tcPr>
            <w:tcW w:w="1276" w:type="dxa"/>
            <w:tcBorders>
              <w:top w:val="nil"/>
              <w:left w:val="single" w:sz="4" w:space="0" w:color="auto"/>
              <w:bottom w:val="nil"/>
              <w:right w:val="single" w:sz="4" w:space="0" w:color="auto"/>
            </w:tcBorders>
          </w:tcPr>
          <w:p w:rsidR="00BB6A8E" w:rsidRPr="00A12F15" w:rsidRDefault="00BB6A8E" w:rsidP="00A80187">
            <w:pPr>
              <w:jc w:val="right"/>
              <w:rPr>
                <w:rFonts w:ascii="Arial" w:hAnsi="Arial" w:cs="Arial"/>
                <w:snapToGrid w:val="0"/>
                <w:sz w:val="18"/>
                <w:szCs w:val="18"/>
              </w:rPr>
            </w:pPr>
            <w:r w:rsidRPr="00A12F15">
              <w:rPr>
                <w:rFonts w:ascii="Arial" w:hAnsi="Arial" w:cs="Arial"/>
                <w:snapToGrid w:val="0"/>
                <w:sz w:val="18"/>
                <w:szCs w:val="18"/>
              </w:rPr>
              <w:t>Voltage</w:t>
            </w:r>
          </w:p>
        </w:tc>
        <w:tc>
          <w:tcPr>
            <w:tcW w:w="1276" w:type="dxa"/>
            <w:tcBorders>
              <w:top w:val="single" w:sz="4" w:space="0" w:color="auto"/>
              <w:left w:val="single" w:sz="4" w:space="0" w:color="auto"/>
              <w:bottom w:val="single" w:sz="4" w:space="0" w:color="auto"/>
              <w:right w:val="single" w:sz="4" w:space="0" w:color="auto"/>
            </w:tcBorders>
          </w:tcPr>
          <w:p w:rsidR="00BB6A8E" w:rsidRPr="00A12F15" w:rsidRDefault="00BB6A8E" w:rsidP="00A80187">
            <w:pPr>
              <w:rPr>
                <w:rFonts w:ascii="Arial" w:hAnsi="Arial" w:cs="Arial"/>
                <w:snapToGrid w:val="0"/>
                <w:sz w:val="18"/>
                <w:szCs w:val="18"/>
              </w:rPr>
            </w:pPr>
          </w:p>
        </w:tc>
      </w:tr>
    </w:tbl>
    <w:p w:rsidR="00BB6A8E" w:rsidRPr="00A12F15" w:rsidRDefault="00BB6A8E">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56" w:type="dxa"/>
        <w:tblLayout w:type="fixed"/>
        <w:tblCellMar>
          <w:left w:w="56" w:type="dxa"/>
          <w:right w:w="56" w:type="dxa"/>
        </w:tblCellMar>
        <w:tblLook w:val="0000"/>
      </w:tblPr>
      <w:tblGrid>
        <w:gridCol w:w="1575"/>
        <w:gridCol w:w="1165"/>
        <w:gridCol w:w="1489"/>
        <w:gridCol w:w="1575"/>
      </w:tblGrid>
      <w:tr w:rsidR="001E2D97" w:rsidRPr="00A12F15">
        <w:tc>
          <w:tcPr>
            <w:tcW w:w="1575" w:type="dxa"/>
            <w:tcBorders>
              <w:top w:val="double" w:sz="7" w:space="0" w:color="auto"/>
              <w:left w:val="double" w:sz="7" w:space="0" w:color="auto"/>
            </w:tcBorders>
          </w:tcPr>
          <w:p w:rsidR="001E2D97" w:rsidRPr="00A12F15" w:rsidRDefault="00FC47BA">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fldChar w:fldCharType="begin"/>
            </w:r>
            <w:r w:rsidR="001E2D97" w:rsidRPr="00A12F15">
              <w:rPr>
                <w:rFonts w:ascii="Arial" w:hAnsi="Arial" w:cs="Arial"/>
                <w:sz w:val="20"/>
              </w:rPr>
              <w:instrText xml:space="preserve">PRIVATE </w:instrText>
            </w:r>
            <w:r w:rsidRPr="00A12F15">
              <w:rPr>
                <w:rFonts w:ascii="Arial" w:hAnsi="Arial" w:cs="Arial"/>
                <w:sz w:val="20"/>
              </w:rPr>
              <w:fldChar w:fldCharType="end"/>
            </w: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65" w:type="dxa"/>
            <w:tcBorders>
              <w:top w:val="doub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proofErr w:type="spellStart"/>
            <w:r w:rsidRPr="00A12F15">
              <w:rPr>
                <w:rFonts w:ascii="Arial" w:hAnsi="Arial" w:cs="Arial"/>
                <w:sz w:val="20"/>
              </w:rPr>
              <w:t>Flowrate</w:t>
            </w:r>
            <w:proofErr w:type="spellEnd"/>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/h)</w:t>
            </w:r>
          </w:p>
        </w:tc>
        <w:tc>
          <w:tcPr>
            <w:tcW w:w="1489" w:type="dxa"/>
            <w:tcBorders>
              <w:top w:val="doub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Equivalent</w:t>
            </w: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xml:space="preserve">pulses for </w:t>
            </w:r>
            <w:proofErr w:type="spellStart"/>
            <w:r w:rsidRPr="00A12F15">
              <w:rPr>
                <w:rFonts w:ascii="Arial" w:hAnsi="Arial" w:cs="Arial"/>
                <w:sz w:val="20"/>
              </w:rPr>
              <w:t>Σ</w:t>
            </w:r>
            <w:r w:rsidRPr="00A12F15">
              <w:rPr>
                <w:rFonts w:ascii="Arial" w:hAnsi="Arial" w:cs="Arial"/>
                <w:sz w:val="20"/>
                <w:vertAlign w:val="subscript"/>
              </w:rPr>
              <w:t>min</w:t>
            </w:r>
            <w:proofErr w:type="spellEnd"/>
          </w:p>
        </w:tc>
        <w:tc>
          <w:tcPr>
            <w:tcW w:w="1575" w:type="dxa"/>
            <w:tcBorders>
              <w:top w:val="doub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vertAlign w:val="subscript"/>
              </w:rPr>
            </w:pPr>
            <w:r w:rsidRPr="00A12F15">
              <w:rPr>
                <w:rFonts w:ascii="Arial" w:hAnsi="Arial" w:cs="Arial"/>
                <w:sz w:val="20"/>
              </w:rPr>
              <w:t xml:space="preserve">Static </w:t>
            </w:r>
            <w:r w:rsidR="00323B66" w:rsidRPr="00A12F15">
              <w:rPr>
                <w:rFonts w:ascii="Arial" w:hAnsi="Arial" w:cs="Arial"/>
                <w:sz w:val="20"/>
              </w:rPr>
              <w:t xml:space="preserve">load (L) </w:t>
            </w:r>
            <w:r w:rsidRPr="00A12F15">
              <w:rPr>
                <w:rFonts w:ascii="Arial" w:hAnsi="Arial" w:cs="Arial"/>
                <w:sz w:val="20"/>
              </w:rPr>
              <w:t xml:space="preserve">for </w:t>
            </w:r>
            <w:proofErr w:type="spellStart"/>
            <w:r w:rsidRPr="00A12F15">
              <w:rPr>
                <w:rFonts w:ascii="Arial" w:hAnsi="Arial" w:cs="Arial"/>
                <w:sz w:val="20"/>
              </w:rPr>
              <w:t>Σ</w:t>
            </w:r>
            <w:r w:rsidRPr="00A12F15">
              <w:rPr>
                <w:rFonts w:ascii="Arial" w:hAnsi="Arial" w:cs="Arial"/>
                <w:sz w:val="20"/>
                <w:vertAlign w:val="subscript"/>
              </w:rPr>
              <w:t>min</w:t>
            </w:r>
            <w:proofErr w:type="spellEnd"/>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w:t>
            </w:r>
          </w:p>
        </w:tc>
      </w:tr>
      <w:tr w:rsidR="001E2D97" w:rsidRPr="00A12F15">
        <w:tc>
          <w:tcPr>
            <w:tcW w:w="1575" w:type="dxa"/>
            <w:tcBorders>
              <w:top w:val="single" w:sz="7" w:space="0" w:color="auto"/>
              <w:left w:val="doub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roofErr w:type="spellStart"/>
            <w:r w:rsidRPr="00A12F15">
              <w:rPr>
                <w:rFonts w:ascii="Arial" w:hAnsi="Arial" w:cs="Arial"/>
                <w:sz w:val="20"/>
              </w:rPr>
              <w:t>Q</w:t>
            </w:r>
            <w:r w:rsidRPr="00A12F15">
              <w:rPr>
                <w:rFonts w:ascii="Arial" w:hAnsi="Arial" w:cs="Arial"/>
                <w:sz w:val="20"/>
                <w:vertAlign w:val="subscript"/>
              </w:rPr>
              <w:t>max</w:t>
            </w:r>
            <w:proofErr w:type="spellEnd"/>
          </w:p>
        </w:tc>
        <w:tc>
          <w:tcPr>
            <w:tcW w:w="1165"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89"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575" w:type="dxa"/>
            <w:tcBorders>
              <w:top w:val="single" w:sz="7" w:space="0" w:color="auto"/>
              <w:left w:val="single" w:sz="7" w:space="0" w:color="auto"/>
              <w:bottom w:val="doub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bl>
    <w:p w:rsidR="00BB6A8E" w:rsidRPr="00A12F15" w:rsidRDefault="00BB6A8E">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 xml:space="preserve">Power supply lines: test voltage </w:t>
      </w:r>
      <w:r w:rsidR="000F73CC" w:rsidRPr="00A12F15">
        <w:rPr>
          <w:rFonts w:ascii="Arial" w:hAnsi="Arial" w:cs="Arial"/>
          <w:sz w:val="20"/>
        </w:rPr>
        <w:t xml:space="preserve">2.0 </w:t>
      </w:r>
      <w:r w:rsidRPr="00A12F15">
        <w:rPr>
          <w:rFonts w:ascii="Arial" w:hAnsi="Arial" w:cs="Arial"/>
          <w:sz w:val="20"/>
        </w:rPr>
        <w:t>kV, duration of the test 1 min at each polarity</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ab/>
      </w:r>
      <w:r w:rsidRPr="00A12F15">
        <w:rPr>
          <w:rFonts w:ascii="Arial" w:hAnsi="Arial" w:cs="Arial"/>
          <w:sz w:val="20"/>
        </w:rPr>
        <w:tab/>
      </w:r>
      <w:r w:rsidRPr="00A12F15">
        <w:rPr>
          <w:rFonts w:ascii="Arial" w:hAnsi="Arial" w:cs="Arial"/>
          <w:sz w:val="20"/>
        </w:rPr>
        <w:tab/>
      </w:r>
      <w:r w:rsidRPr="00A12F15">
        <w:rPr>
          <w:rFonts w:ascii="Arial" w:hAnsi="Arial" w:cs="Arial"/>
          <w:sz w:val="20"/>
        </w:rPr>
        <w:tab/>
      </w:r>
      <w:r w:rsidRPr="00A12F15">
        <w:rPr>
          <w:rFonts w:ascii="Arial" w:hAnsi="Arial" w:cs="Arial"/>
          <w:sz w:val="20"/>
        </w:rPr>
        <w:tab/>
        <w:t xml:space="preserve">L = </w:t>
      </w:r>
      <w:del w:id="1268" w:author="morayoa" w:date="2013-06-06T16:41:00Z">
        <w:r w:rsidRPr="00A12F15" w:rsidDel="00E86404">
          <w:rPr>
            <w:rFonts w:ascii="Arial" w:hAnsi="Arial" w:cs="Arial"/>
            <w:sz w:val="20"/>
          </w:rPr>
          <w:delText>live</w:delText>
        </w:r>
      </w:del>
      <w:ins w:id="1269" w:author="morayoa" w:date="2013-06-06T16:41:00Z">
        <w:r w:rsidR="00E86404">
          <w:rPr>
            <w:rFonts w:ascii="Arial" w:hAnsi="Arial" w:cs="Arial"/>
            <w:sz w:val="20"/>
          </w:rPr>
          <w:t>line</w:t>
        </w:r>
      </w:ins>
      <w:r w:rsidRPr="00A12F15">
        <w:rPr>
          <w:rFonts w:ascii="Arial" w:hAnsi="Arial" w:cs="Arial"/>
          <w:sz w:val="20"/>
        </w:rPr>
        <w:t>, N = neutral, PE = protective earth</w:t>
      </w:r>
    </w:p>
    <w:tbl>
      <w:tblPr>
        <w:tblW w:w="8505" w:type="dxa"/>
        <w:tblInd w:w="56" w:type="dxa"/>
        <w:tblLayout w:type="fixed"/>
        <w:tblCellMar>
          <w:left w:w="56" w:type="dxa"/>
          <w:right w:w="56" w:type="dxa"/>
        </w:tblCellMar>
        <w:tblLook w:val="0000"/>
      </w:tblPr>
      <w:tblGrid>
        <w:gridCol w:w="1128"/>
        <w:gridCol w:w="1128"/>
        <w:gridCol w:w="1128"/>
        <w:gridCol w:w="1128"/>
        <w:gridCol w:w="936"/>
        <w:gridCol w:w="1320"/>
        <w:gridCol w:w="462"/>
        <w:gridCol w:w="1275"/>
      </w:tblGrid>
      <w:tr w:rsidR="00915B7B" w:rsidRPr="00A12F15" w:rsidTr="00915B7B">
        <w:tc>
          <w:tcPr>
            <w:tcW w:w="3384" w:type="dxa"/>
            <w:gridSpan w:val="3"/>
            <w:tcBorders>
              <w:top w:val="double" w:sz="6" w:space="0" w:color="auto"/>
              <w:left w:val="double" w:sz="6" w:space="0" w:color="auto"/>
              <w:right w:val="single" w:sz="8" w:space="0" w:color="auto"/>
            </w:tcBorders>
          </w:tcPr>
          <w:p w:rsidR="00915B7B" w:rsidRPr="00A12F15" w:rsidRDefault="00FC47BA">
            <w:pPr>
              <w:tabs>
                <w:tab w:val="center" w:pos="1664"/>
              </w:tabs>
              <w:suppressAutoHyphens/>
              <w:spacing w:after="56"/>
              <w:rPr>
                <w:rFonts w:ascii="Arial" w:hAnsi="Arial" w:cs="Arial"/>
                <w:sz w:val="20"/>
              </w:rPr>
            </w:pPr>
            <w:r w:rsidRPr="00A12F15">
              <w:rPr>
                <w:rFonts w:ascii="Arial" w:hAnsi="Arial" w:cs="Arial"/>
                <w:sz w:val="20"/>
              </w:rPr>
              <w:fldChar w:fldCharType="begin"/>
            </w:r>
            <w:r w:rsidR="00915B7B" w:rsidRPr="00A12F15">
              <w:rPr>
                <w:rFonts w:ascii="Arial" w:hAnsi="Arial" w:cs="Arial"/>
                <w:sz w:val="20"/>
              </w:rPr>
              <w:instrText xml:space="preserve">PRIVATE </w:instrText>
            </w:r>
            <w:r w:rsidRPr="00A12F15">
              <w:rPr>
                <w:rFonts w:ascii="Arial" w:hAnsi="Arial" w:cs="Arial"/>
                <w:sz w:val="20"/>
              </w:rPr>
              <w:fldChar w:fldCharType="end"/>
            </w:r>
            <w:r w:rsidR="00915B7B" w:rsidRPr="00A12F15">
              <w:rPr>
                <w:rFonts w:ascii="Arial" w:hAnsi="Arial" w:cs="Arial"/>
                <w:sz w:val="20"/>
              </w:rPr>
              <w:tab/>
              <w:t>Connection</w:t>
            </w:r>
          </w:p>
        </w:tc>
        <w:tc>
          <w:tcPr>
            <w:tcW w:w="1128" w:type="dxa"/>
            <w:tcBorders>
              <w:top w:val="double" w:sz="6" w:space="0" w:color="auto"/>
              <w:left w:val="single" w:sz="8" w:space="0" w:color="auto"/>
              <w:right w:val="single" w:sz="8" w:space="0" w:color="auto"/>
            </w:tcBorders>
          </w:tcPr>
          <w:p w:rsidR="00915B7B" w:rsidRPr="00A12F15" w:rsidRDefault="00915B7B">
            <w:pPr>
              <w:tabs>
                <w:tab w:val="center" w:pos="517"/>
              </w:tabs>
              <w:suppressAutoHyphens/>
              <w:spacing w:after="56"/>
              <w:rPr>
                <w:rFonts w:ascii="Arial" w:hAnsi="Arial" w:cs="Arial"/>
                <w:sz w:val="20"/>
              </w:rPr>
            </w:pPr>
            <w:r w:rsidRPr="00A12F15">
              <w:rPr>
                <w:rFonts w:ascii="Arial" w:hAnsi="Arial" w:cs="Arial"/>
                <w:sz w:val="20"/>
              </w:rPr>
              <w:tab/>
              <w:t>Polarity</w:t>
            </w:r>
          </w:p>
        </w:tc>
        <w:tc>
          <w:tcPr>
            <w:tcW w:w="936" w:type="dxa"/>
            <w:tcBorders>
              <w:top w:val="double" w:sz="6" w:space="0" w:color="auto"/>
              <w:left w:val="single" w:sz="8" w:space="0" w:color="auto"/>
              <w:right w:val="single" w:sz="8" w:space="0" w:color="auto"/>
            </w:tcBorders>
          </w:tcPr>
          <w:p w:rsidR="00915B7B" w:rsidRPr="00A12F15" w:rsidRDefault="00915B7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320" w:type="dxa"/>
            <w:tcBorders>
              <w:top w:val="double" w:sz="6" w:space="0" w:color="auto"/>
              <w:left w:val="single" w:sz="8" w:space="0" w:color="auto"/>
              <w:right w:val="single" w:sz="8" w:space="0" w:color="auto"/>
            </w:tcBorders>
          </w:tcPr>
          <w:p w:rsidR="00915B7B" w:rsidRPr="00A12F15" w:rsidRDefault="00915B7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737" w:type="dxa"/>
            <w:gridSpan w:val="2"/>
            <w:tcBorders>
              <w:top w:val="double" w:sz="6" w:space="0" w:color="auto"/>
              <w:left w:val="single" w:sz="8" w:space="0" w:color="auto"/>
              <w:right w:val="double" w:sz="6" w:space="0" w:color="auto"/>
            </w:tcBorders>
          </w:tcPr>
          <w:p w:rsidR="00915B7B" w:rsidRPr="00A12F15" w:rsidRDefault="00915B7B">
            <w:pPr>
              <w:tabs>
                <w:tab w:val="left" w:pos="-720"/>
                <w:tab w:val="left" w:pos="0"/>
                <w:tab w:val="left" w:pos="259"/>
                <w:tab w:val="left" w:pos="604"/>
                <w:tab w:val="left" w:pos="816"/>
                <w:tab w:val="left" w:pos="1440"/>
              </w:tabs>
              <w:suppressAutoHyphens/>
              <w:spacing w:after="56"/>
              <w:rPr>
                <w:rFonts w:ascii="Arial" w:hAnsi="Arial" w:cs="Arial"/>
                <w:sz w:val="20"/>
              </w:rPr>
            </w:pPr>
          </w:p>
        </w:tc>
      </w:tr>
      <w:tr w:rsidR="00915B7B" w:rsidRPr="00A12F15" w:rsidTr="00915B7B">
        <w:tc>
          <w:tcPr>
            <w:tcW w:w="1128" w:type="dxa"/>
            <w:tcBorders>
              <w:top w:val="single" w:sz="7" w:space="0" w:color="auto"/>
              <w:left w:val="double" w:sz="6" w:space="0" w:color="auto"/>
              <w:right w:val="single" w:sz="8" w:space="0" w:color="auto"/>
            </w:tcBorders>
          </w:tcPr>
          <w:p w:rsidR="00915B7B" w:rsidRPr="00A12F15" w:rsidRDefault="00915B7B">
            <w:pPr>
              <w:tabs>
                <w:tab w:val="center" w:pos="536"/>
              </w:tabs>
              <w:suppressAutoHyphens/>
              <w:spacing w:after="56"/>
              <w:rPr>
                <w:rFonts w:ascii="Arial" w:hAnsi="Arial" w:cs="Arial"/>
                <w:sz w:val="20"/>
              </w:rPr>
            </w:pPr>
            <w:r w:rsidRPr="00A12F15">
              <w:rPr>
                <w:rFonts w:ascii="Arial" w:hAnsi="Arial" w:cs="Arial"/>
                <w:sz w:val="20"/>
              </w:rPr>
              <w:tab/>
              <w:t>L</w:t>
            </w:r>
          </w:p>
        </w:tc>
        <w:tc>
          <w:tcPr>
            <w:tcW w:w="1128" w:type="dxa"/>
            <w:tcBorders>
              <w:top w:val="single" w:sz="7" w:space="0" w:color="auto"/>
              <w:left w:val="single" w:sz="8" w:space="0" w:color="auto"/>
              <w:right w:val="single" w:sz="8" w:space="0" w:color="auto"/>
            </w:tcBorders>
          </w:tcPr>
          <w:p w:rsidR="00915B7B" w:rsidRPr="00A12F15" w:rsidRDefault="00915B7B">
            <w:pPr>
              <w:tabs>
                <w:tab w:val="center" w:pos="517"/>
              </w:tabs>
              <w:suppressAutoHyphens/>
              <w:spacing w:after="56"/>
              <w:rPr>
                <w:rFonts w:ascii="Arial" w:hAnsi="Arial" w:cs="Arial"/>
                <w:sz w:val="20"/>
              </w:rPr>
            </w:pPr>
            <w:r w:rsidRPr="00A12F15">
              <w:rPr>
                <w:rFonts w:ascii="Arial" w:hAnsi="Arial" w:cs="Arial"/>
                <w:sz w:val="20"/>
              </w:rPr>
              <w:tab/>
              <w:t>N</w:t>
            </w:r>
          </w:p>
        </w:tc>
        <w:tc>
          <w:tcPr>
            <w:tcW w:w="1128" w:type="dxa"/>
            <w:tcBorders>
              <w:top w:val="single" w:sz="7" w:space="0" w:color="auto"/>
              <w:left w:val="single" w:sz="8" w:space="0" w:color="auto"/>
              <w:right w:val="single" w:sz="8" w:space="0" w:color="auto"/>
            </w:tcBorders>
          </w:tcPr>
          <w:p w:rsidR="00915B7B" w:rsidRPr="00A12F15" w:rsidRDefault="00915B7B">
            <w:pPr>
              <w:tabs>
                <w:tab w:val="center" w:pos="517"/>
              </w:tabs>
              <w:suppressAutoHyphens/>
              <w:spacing w:after="56"/>
              <w:rPr>
                <w:rFonts w:ascii="Arial" w:hAnsi="Arial" w:cs="Arial"/>
                <w:sz w:val="20"/>
              </w:rPr>
            </w:pPr>
            <w:r w:rsidRPr="00A12F15">
              <w:rPr>
                <w:rFonts w:ascii="Arial" w:hAnsi="Arial" w:cs="Arial"/>
                <w:sz w:val="20"/>
              </w:rPr>
              <w:tab/>
              <w:t>PE</w:t>
            </w:r>
          </w:p>
        </w:tc>
        <w:tc>
          <w:tcPr>
            <w:tcW w:w="1128" w:type="dxa"/>
            <w:tcBorders>
              <w:top w:val="single" w:sz="7" w:space="0" w:color="auto"/>
              <w:left w:val="single" w:sz="8" w:space="0" w:color="auto"/>
              <w:right w:val="single" w:sz="8" w:space="0" w:color="auto"/>
            </w:tcBorders>
          </w:tcPr>
          <w:p w:rsidR="00915B7B" w:rsidRPr="00A12F15" w:rsidRDefault="00915B7B">
            <w:pPr>
              <w:tabs>
                <w:tab w:val="left" w:pos="-720"/>
                <w:tab w:val="left" w:pos="0"/>
                <w:tab w:val="left" w:pos="259"/>
                <w:tab w:val="left" w:pos="604"/>
                <w:tab w:val="left" w:pos="816"/>
                <w:tab w:val="left" w:pos="1440"/>
              </w:tabs>
              <w:suppressAutoHyphens/>
              <w:rPr>
                <w:rFonts w:ascii="Arial" w:hAnsi="Arial" w:cs="Arial"/>
                <w:sz w:val="20"/>
              </w:rPr>
            </w:pPr>
          </w:p>
        </w:tc>
        <w:tc>
          <w:tcPr>
            <w:tcW w:w="936" w:type="dxa"/>
            <w:tcBorders>
              <w:top w:val="single" w:sz="7" w:space="0" w:color="auto"/>
              <w:left w:val="single" w:sz="8" w:space="0" w:color="auto"/>
              <w:right w:val="single" w:sz="8" w:space="0" w:color="auto"/>
            </w:tcBorders>
          </w:tcPr>
          <w:p w:rsidR="00915B7B" w:rsidRPr="00A12F15" w:rsidRDefault="00915B7B">
            <w:pPr>
              <w:tabs>
                <w:tab w:val="center" w:pos="412"/>
              </w:tabs>
              <w:suppressAutoHyphens/>
              <w:rPr>
                <w:rFonts w:ascii="Arial" w:hAnsi="Arial" w:cs="Arial"/>
                <w:sz w:val="20"/>
              </w:rPr>
            </w:pPr>
            <w:r w:rsidRPr="00A12F15">
              <w:rPr>
                <w:rFonts w:ascii="Arial" w:hAnsi="Arial" w:cs="Arial"/>
                <w:sz w:val="20"/>
              </w:rPr>
              <w:tab/>
              <w:t>Pulses</w:t>
            </w:r>
          </w:p>
          <w:p w:rsidR="00915B7B" w:rsidRPr="00A12F15" w:rsidRDefault="00915B7B">
            <w:pPr>
              <w:tabs>
                <w:tab w:val="left" w:pos="-720"/>
                <w:tab w:val="left" w:pos="0"/>
                <w:tab w:val="left" w:pos="259"/>
                <w:tab w:val="left" w:pos="604"/>
                <w:tab w:val="left" w:pos="816"/>
                <w:tab w:val="left" w:pos="1440"/>
              </w:tabs>
              <w:suppressAutoHyphens/>
              <w:rPr>
                <w:rFonts w:ascii="Arial" w:hAnsi="Arial" w:cs="Arial"/>
                <w:sz w:val="20"/>
              </w:rPr>
            </w:pPr>
          </w:p>
          <w:p w:rsidR="00915B7B" w:rsidRPr="00A12F15" w:rsidRDefault="00915B7B">
            <w:pPr>
              <w:tabs>
                <w:tab w:val="left" w:pos="-720"/>
                <w:tab w:val="left" w:pos="0"/>
                <w:tab w:val="left" w:pos="259"/>
                <w:tab w:val="left" w:pos="604"/>
                <w:tab w:val="left" w:pos="816"/>
                <w:tab w:val="left" w:pos="1440"/>
              </w:tabs>
              <w:suppressAutoHyphens/>
              <w:rPr>
                <w:rFonts w:ascii="Arial" w:hAnsi="Arial" w:cs="Arial"/>
                <w:sz w:val="20"/>
              </w:rPr>
            </w:pPr>
          </w:p>
        </w:tc>
        <w:tc>
          <w:tcPr>
            <w:tcW w:w="1320" w:type="dxa"/>
            <w:tcBorders>
              <w:top w:val="single" w:sz="7" w:space="0" w:color="auto"/>
              <w:left w:val="single" w:sz="8" w:space="0" w:color="auto"/>
              <w:right w:val="single" w:sz="8" w:space="0" w:color="auto"/>
            </w:tcBorders>
          </w:tcPr>
          <w:p w:rsidR="00915B7B" w:rsidRPr="00A12F15" w:rsidRDefault="00915B7B">
            <w:pPr>
              <w:tabs>
                <w:tab w:val="center" w:pos="604"/>
              </w:tabs>
              <w:suppressAutoHyphens/>
              <w:rPr>
                <w:rFonts w:ascii="Arial" w:hAnsi="Arial" w:cs="Arial"/>
                <w:sz w:val="20"/>
              </w:rPr>
            </w:pPr>
            <w:r w:rsidRPr="00A12F15">
              <w:rPr>
                <w:rFonts w:ascii="Arial" w:hAnsi="Arial" w:cs="Arial"/>
                <w:sz w:val="20"/>
              </w:rPr>
              <w:tab/>
              <w:t>Indicated</w:t>
            </w:r>
          </w:p>
          <w:p w:rsidR="00915B7B" w:rsidRPr="00A12F15" w:rsidRDefault="00915B7B">
            <w:pPr>
              <w:tabs>
                <w:tab w:val="center" w:pos="604"/>
              </w:tabs>
              <w:suppressAutoHyphens/>
              <w:rPr>
                <w:rFonts w:ascii="Arial" w:hAnsi="Arial" w:cs="Arial"/>
                <w:sz w:val="20"/>
              </w:rPr>
            </w:pPr>
            <w:r w:rsidRPr="00A12F15">
              <w:rPr>
                <w:rFonts w:ascii="Arial" w:hAnsi="Arial" w:cs="Arial"/>
                <w:sz w:val="20"/>
              </w:rPr>
              <w:tab/>
            </w:r>
            <w:proofErr w:type="spellStart"/>
            <w:r w:rsidRPr="00A12F15">
              <w:rPr>
                <w:rFonts w:ascii="Arial" w:hAnsi="Arial" w:cs="Arial"/>
                <w:sz w:val="20"/>
              </w:rPr>
              <w:t>totalization</w:t>
            </w:r>
            <w:proofErr w:type="spellEnd"/>
          </w:p>
          <w:p w:rsidR="00915B7B" w:rsidRPr="00A12F15" w:rsidRDefault="00915B7B">
            <w:pPr>
              <w:tabs>
                <w:tab w:val="center" w:pos="604"/>
              </w:tabs>
              <w:suppressAutoHyphens/>
              <w:rPr>
                <w:rFonts w:ascii="Arial" w:hAnsi="Arial" w:cs="Arial"/>
                <w:sz w:val="20"/>
              </w:rPr>
            </w:pPr>
            <w:r w:rsidRPr="00A12F15">
              <w:rPr>
                <w:rFonts w:ascii="Arial" w:hAnsi="Arial" w:cs="Arial"/>
                <w:sz w:val="20"/>
              </w:rPr>
              <w:tab/>
              <w:t>I</w:t>
            </w:r>
          </w:p>
          <w:p w:rsidR="00915B7B" w:rsidRPr="00A12F15" w:rsidRDefault="00915B7B">
            <w:pPr>
              <w:tabs>
                <w:tab w:val="center" w:pos="604"/>
              </w:tabs>
              <w:suppressAutoHyphens/>
              <w:rPr>
                <w:rFonts w:ascii="Arial" w:hAnsi="Arial" w:cs="Arial"/>
                <w:sz w:val="20"/>
              </w:rPr>
            </w:pPr>
            <w:r w:rsidRPr="00A12F15">
              <w:rPr>
                <w:rFonts w:ascii="Arial" w:hAnsi="Arial" w:cs="Arial"/>
                <w:sz w:val="20"/>
              </w:rPr>
              <w:tab/>
              <w:t>(    )</w:t>
            </w:r>
          </w:p>
        </w:tc>
        <w:tc>
          <w:tcPr>
            <w:tcW w:w="1737" w:type="dxa"/>
            <w:gridSpan w:val="2"/>
            <w:tcBorders>
              <w:top w:val="single" w:sz="7" w:space="0" w:color="auto"/>
              <w:left w:val="single" w:sz="8" w:space="0" w:color="auto"/>
              <w:bottom w:val="dashSmallGap" w:sz="4" w:space="0" w:color="auto"/>
              <w:right w:val="double" w:sz="6" w:space="0" w:color="auto"/>
            </w:tcBorders>
          </w:tcPr>
          <w:p w:rsidR="00915B7B" w:rsidRPr="00A12F15" w:rsidRDefault="00915B7B" w:rsidP="00915B7B">
            <w:pPr>
              <w:tabs>
                <w:tab w:val="center" w:pos="647"/>
              </w:tabs>
              <w:suppressAutoHyphens/>
              <w:jc w:val="center"/>
              <w:rPr>
                <w:rFonts w:ascii="Arial" w:hAnsi="Arial" w:cs="Arial"/>
                <w:sz w:val="20"/>
              </w:rPr>
            </w:pPr>
            <w:r w:rsidRPr="00A12F15">
              <w:rPr>
                <w:rFonts w:ascii="Arial" w:hAnsi="Arial" w:cs="Arial"/>
                <w:sz w:val="20"/>
              </w:rPr>
              <w:t>Significant</w:t>
            </w:r>
          </w:p>
          <w:p w:rsidR="00915B7B" w:rsidRPr="00A12F15" w:rsidRDefault="00915B7B" w:rsidP="00915B7B">
            <w:pPr>
              <w:tabs>
                <w:tab w:val="center" w:pos="647"/>
              </w:tabs>
              <w:suppressAutoHyphens/>
              <w:jc w:val="center"/>
              <w:rPr>
                <w:rFonts w:ascii="Arial" w:hAnsi="Arial" w:cs="Arial"/>
                <w:sz w:val="20"/>
              </w:rPr>
            </w:pPr>
            <w:r w:rsidRPr="00A12F15">
              <w:rPr>
                <w:rFonts w:ascii="Arial" w:hAnsi="Arial" w:cs="Arial"/>
                <w:sz w:val="20"/>
              </w:rPr>
              <w:t>Fault</w:t>
            </w:r>
            <w:ins w:id="1270" w:author="morayoa" w:date="2013-06-11T15:11:00Z">
              <w:r>
                <w:rPr>
                  <w:rFonts w:ascii="Arial" w:hAnsi="Arial" w:cs="Arial"/>
                  <w:sz w:val="20"/>
                </w:rPr>
                <w:t xml:space="preserve"> (Observations)</w:t>
              </w:r>
            </w:ins>
          </w:p>
        </w:tc>
      </w:tr>
      <w:tr w:rsidR="00915B7B" w:rsidRPr="00A12F15" w:rsidTr="001B2909">
        <w:tc>
          <w:tcPr>
            <w:tcW w:w="1128" w:type="dxa"/>
            <w:tcBorders>
              <w:left w:val="double" w:sz="6" w:space="0" w:color="auto"/>
              <w:right w:val="single" w:sz="8" w:space="0" w:color="auto"/>
            </w:tcBorders>
          </w:tcPr>
          <w:p w:rsidR="00915B7B" w:rsidRPr="00A12F15" w:rsidRDefault="00915B7B">
            <w:pPr>
              <w:tabs>
                <w:tab w:val="center" w:pos="536"/>
              </w:tabs>
              <w:suppressAutoHyphens/>
              <w:rPr>
                <w:rFonts w:ascii="Arial" w:hAnsi="Arial" w:cs="Arial"/>
                <w:sz w:val="20"/>
              </w:rPr>
            </w:pPr>
            <w:r w:rsidRPr="00A12F15">
              <w:rPr>
                <w:rFonts w:ascii="Arial" w:hAnsi="Arial" w:cs="Arial"/>
                <w:sz w:val="20"/>
              </w:rPr>
              <w:tab/>
            </w:r>
            <w:r w:rsidRPr="00A12F15">
              <w:rPr>
                <w:rFonts w:ascii="Arial" w:hAnsi="Arial" w:cs="Arial"/>
                <w:sz w:val="20"/>
              </w:rPr>
              <w:sym w:font="Symbol" w:char="F0AF"/>
            </w:r>
          </w:p>
          <w:p w:rsidR="00915B7B" w:rsidRPr="00A12F15" w:rsidRDefault="00915B7B">
            <w:pPr>
              <w:tabs>
                <w:tab w:val="center" w:pos="536"/>
              </w:tabs>
              <w:suppressAutoHyphens/>
              <w:spacing w:after="56"/>
              <w:rPr>
                <w:rFonts w:ascii="Arial" w:hAnsi="Arial" w:cs="Arial"/>
                <w:sz w:val="20"/>
              </w:rPr>
            </w:pPr>
            <w:r w:rsidRPr="00A12F15">
              <w:rPr>
                <w:rFonts w:ascii="Arial" w:hAnsi="Arial" w:cs="Arial"/>
                <w:sz w:val="20"/>
              </w:rPr>
              <w:tab/>
              <w:t>ground</w:t>
            </w:r>
          </w:p>
        </w:tc>
        <w:tc>
          <w:tcPr>
            <w:tcW w:w="1128" w:type="dxa"/>
            <w:tcBorders>
              <w:left w:val="single" w:sz="8" w:space="0" w:color="auto"/>
              <w:right w:val="single" w:sz="8" w:space="0" w:color="auto"/>
            </w:tcBorders>
          </w:tcPr>
          <w:p w:rsidR="00915B7B" w:rsidRPr="00A12F15" w:rsidRDefault="00915B7B">
            <w:pPr>
              <w:tabs>
                <w:tab w:val="center" w:pos="517"/>
              </w:tabs>
              <w:suppressAutoHyphens/>
              <w:rPr>
                <w:rFonts w:ascii="Arial" w:hAnsi="Arial" w:cs="Arial"/>
                <w:sz w:val="20"/>
              </w:rPr>
            </w:pPr>
            <w:r w:rsidRPr="00A12F15">
              <w:rPr>
                <w:rFonts w:ascii="Arial" w:hAnsi="Arial" w:cs="Arial"/>
                <w:sz w:val="20"/>
              </w:rPr>
              <w:tab/>
            </w:r>
            <w:r w:rsidRPr="00A12F15">
              <w:rPr>
                <w:rFonts w:ascii="Arial" w:hAnsi="Arial" w:cs="Arial"/>
                <w:sz w:val="20"/>
              </w:rPr>
              <w:sym w:font="Symbol" w:char="F0AF"/>
            </w:r>
          </w:p>
          <w:p w:rsidR="00915B7B" w:rsidRPr="00A12F15" w:rsidRDefault="00915B7B">
            <w:pPr>
              <w:tabs>
                <w:tab w:val="center" w:pos="517"/>
              </w:tabs>
              <w:suppressAutoHyphens/>
              <w:spacing w:after="56"/>
              <w:rPr>
                <w:rFonts w:ascii="Arial" w:hAnsi="Arial" w:cs="Arial"/>
                <w:sz w:val="20"/>
              </w:rPr>
            </w:pPr>
            <w:r w:rsidRPr="00A12F15">
              <w:rPr>
                <w:rFonts w:ascii="Arial" w:hAnsi="Arial" w:cs="Arial"/>
                <w:sz w:val="20"/>
              </w:rPr>
              <w:tab/>
              <w:t>ground</w:t>
            </w:r>
          </w:p>
        </w:tc>
        <w:tc>
          <w:tcPr>
            <w:tcW w:w="1128" w:type="dxa"/>
            <w:tcBorders>
              <w:left w:val="single" w:sz="8" w:space="0" w:color="auto"/>
              <w:right w:val="single" w:sz="8" w:space="0" w:color="auto"/>
            </w:tcBorders>
          </w:tcPr>
          <w:p w:rsidR="00915B7B" w:rsidRPr="00A12F15" w:rsidRDefault="00915B7B">
            <w:pPr>
              <w:tabs>
                <w:tab w:val="center" w:pos="517"/>
              </w:tabs>
              <w:suppressAutoHyphens/>
              <w:rPr>
                <w:rFonts w:ascii="Arial" w:hAnsi="Arial" w:cs="Arial"/>
                <w:sz w:val="20"/>
              </w:rPr>
            </w:pPr>
            <w:r w:rsidRPr="00A12F15">
              <w:rPr>
                <w:rFonts w:ascii="Arial" w:hAnsi="Arial" w:cs="Arial"/>
                <w:sz w:val="20"/>
              </w:rPr>
              <w:tab/>
            </w:r>
            <w:r w:rsidRPr="00A12F15">
              <w:rPr>
                <w:rFonts w:ascii="Arial" w:hAnsi="Arial" w:cs="Arial"/>
                <w:sz w:val="20"/>
              </w:rPr>
              <w:sym w:font="Symbol" w:char="F0AF"/>
            </w:r>
          </w:p>
          <w:p w:rsidR="00915B7B" w:rsidRPr="00A12F15" w:rsidRDefault="00915B7B">
            <w:pPr>
              <w:tabs>
                <w:tab w:val="center" w:pos="517"/>
              </w:tabs>
              <w:suppressAutoHyphens/>
              <w:spacing w:after="56"/>
              <w:rPr>
                <w:rFonts w:ascii="Arial" w:hAnsi="Arial" w:cs="Arial"/>
                <w:sz w:val="20"/>
              </w:rPr>
            </w:pPr>
            <w:r w:rsidRPr="00A12F15">
              <w:rPr>
                <w:rFonts w:ascii="Arial" w:hAnsi="Arial" w:cs="Arial"/>
                <w:sz w:val="20"/>
              </w:rPr>
              <w:tab/>
              <w:t>ground</w:t>
            </w:r>
          </w:p>
        </w:tc>
        <w:tc>
          <w:tcPr>
            <w:tcW w:w="1128" w:type="dxa"/>
            <w:tcBorders>
              <w:left w:val="single" w:sz="8" w:space="0" w:color="auto"/>
              <w:right w:val="single" w:sz="8" w:space="0" w:color="auto"/>
            </w:tcBorders>
          </w:tcPr>
          <w:p w:rsidR="00915B7B" w:rsidRPr="00A12F15" w:rsidRDefault="00915B7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36" w:type="dxa"/>
            <w:tcBorders>
              <w:left w:val="single" w:sz="8" w:space="0" w:color="auto"/>
              <w:right w:val="single" w:sz="8" w:space="0" w:color="auto"/>
            </w:tcBorders>
          </w:tcPr>
          <w:p w:rsidR="00915B7B" w:rsidRPr="00A12F15" w:rsidRDefault="00915B7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320" w:type="dxa"/>
            <w:tcBorders>
              <w:left w:val="single" w:sz="8" w:space="0" w:color="auto"/>
              <w:right w:val="single" w:sz="8" w:space="0" w:color="auto"/>
            </w:tcBorders>
          </w:tcPr>
          <w:p w:rsidR="00915B7B" w:rsidRPr="00A12F15" w:rsidRDefault="00915B7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462" w:type="dxa"/>
            <w:tcBorders>
              <w:top w:val="dashSmallGap" w:sz="4" w:space="0" w:color="auto"/>
              <w:left w:val="single" w:sz="8" w:space="0" w:color="auto"/>
              <w:right w:val="single" w:sz="8" w:space="0" w:color="auto"/>
            </w:tcBorders>
          </w:tcPr>
          <w:p w:rsidR="00915B7B" w:rsidRPr="00A12F15" w:rsidRDefault="00915B7B" w:rsidP="00915B7B">
            <w:pPr>
              <w:tabs>
                <w:tab w:val="center" w:pos="647"/>
              </w:tabs>
              <w:suppressAutoHyphens/>
              <w:spacing w:after="56"/>
              <w:jc w:val="center"/>
              <w:rPr>
                <w:rFonts w:ascii="Arial" w:hAnsi="Arial" w:cs="Arial"/>
                <w:sz w:val="20"/>
              </w:rPr>
            </w:pPr>
            <w:ins w:id="1271" w:author="morayoa" w:date="2013-06-11T15:11:00Z">
              <w:r>
                <w:rPr>
                  <w:rFonts w:ascii="Arial" w:hAnsi="Arial" w:cs="Arial"/>
                  <w:sz w:val="20"/>
                </w:rPr>
                <w:t>No</w:t>
              </w:r>
            </w:ins>
          </w:p>
        </w:tc>
        <w:tc>
          <w:tcPr>
            <w:tcW w:w="1275" w:type="dxa"/>
            <w:tcBorders>
              <w:top w:val="dashSmallGap" w:sz="4" w:space="0" w:color="auto"/>
              <w:left w:val="single" w:sz="8" w:space="0" w:color="auto"/>
              <w:right w:val="double" w:sz="6" w:space="0" w:color="auto"/>
            </w:tcBorders>
          </w:tcPr>
          <w:p w:rsidR="00915B7B" w:rsidRPr="00A12F15" w:rsidRDefault="00915B7B" w:rsidP="00915B7B">
            <w:pPr>
              <w:tabs>
                <w:tab w:val="center" w:pos="647"/>
              </w:tabs>
              <w:suppressAutoHyphens/>
              <w:spacing w:after="56"/>
              <w:jc w:val="center"/>
              <w:rPr>
                <w:rFonts w:ascii="Arial" w:hAnsi="Arial" w:cs="Arial"/>
                <w:sz w:val="20"/>
              </w:rPr>
            </w:pPr>
            <w:ins w:id="1272" w:author="morayoa" w:date="2013-06-11T15:10:00Z">
              <w:r w:rsidRPr="00A12F15">
                <w:rPr>
                  <w:rFonts w:ascii="Arial" w:hAnsi="Arial" w:cs="Arial"/>
                  <w:sz w:val="20"/>
                </w:rPr>
                <w:t>Yes</w:t>
              </w:r>
            </w:ins>
          </w:p>
        </w:tc>
      </w:tr>
      <w:tr w:rsidR="00915B7B" w:rsidRPr="00A12F15" w:rsidTr="001B2909">
        <w:tc>
          <w:tcPr>
            <w:tcW w:w="4512" w:type="dxa"/>
            <w:gridSpan w:val="4"/>
            <w:tcBorders>
              <w:top w:val="single" w:sz="7" w:space="0" w:color="auto"/>
              <w:left w:val="double" w:sz="6" w:space="0" w:color="auto"/>
              <w:right w:val="single" w:sz="8" w:space="0" w:color="auto"/>
            </w:tcBorders>
          </w:tcPr>
          <w:p w:rsidR="00915B7B" w:rsidRPr="00A12F15" w:rsidRDefault="00915B7B">
            <w:pPr>
              <w:tabs>
                <w:tab w:val="center" w:pos="2228"/>
              </w:tabs>
              <w:suppressAutoHyphens/>
              <w:spacing w:after="56"/>
              <w:rPr>
                <w:rFonts w:ascii="Arial" w:hAnsi="Arial" w:cs="Arial"/>
                <w:sz w:val="20"/>
              </w:rPr>
            </w:pPr>
            <w:r w:rsidRPr="00A12F15">
              <w:rPr>
                <w:rFonts w:ascii="Arial" w:hAnsi="Arial" w:cs="Arial"/>
                <w:sz w:val="20"/>
              </w:rPr>
              <w:tab/>
              <w:t>without disturbance</w:t>
            </w:r>
          </w:p>
        </w:tc>
        <w:tc>
          <w:tcPr>
            <w:tcW w:w="936" w:type="dxa"/>
            <w:tcBorders>
              <w:top w:val="single" w:sz="7" w:space="0" w:color="auto"/>
              <w:left w:val="single" w:sz="8" w:space="0" w:color="auto"/>
              <w:right w:val="single" w:sz="8" w:space="0" w:color="auto"/>
            </w:tcBorders>
          </w:tcPr>
          <w:p w:rsidR="00915B7B" w:rsidRPr="00A12F15" w:rsidRDefault="00915B7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320" w:type="dxa"/>
            <w:tcBorders>
              <w:top w:val="single" w:sz="7" w:space="0" w:color="auto"/>
              <w:left w:val="single" w:sz="8" w:space="0" w:color="auto"/>
              <w:right w:val="single" w:sz="8" w:space="0" w:color="auto"/>
            </w:tcBorders>
          </w:tcPr>
          <w:p w:rsidR="00915B7B" w:rsidRPr="00A12F15" w:rsidRDefault="00915B7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462" w:type="dxa"/>
            <w:tcBorders>
              <w:top w:val="single" w:sz="7" w:space="0" w:color="auto"/>
              <w:left w:val="single" w:sz="8" w:space="0" w:color="auto"/>
              <w:right w:val="single" w:sz="8" w:space="0" w:color="auto"/>
            </w:tcBorders>
            <w:shd w:val="pct75" w:color="auto" w:fill="auto"/>
          </w:tcPr>
          <w:p w:rsidR="00915B7B" w:rsidRPr="00A12F15" w:rsidRDefault="00915B7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tcBorders>
              <w:top w:val="single" w:sz="7" w:space="0" w:color="auto"/>
              <w:left w:val="single" w:sz="8" w:space="0" w:color="auto"/>
              <w:right w:val="double" w:sz="6" w:space="0" w:color="auto"/>
            </w:tcBorders>
            <w:shd w:val="pct75" w:color="auto" w:fill="auto"/>
          </w:tcPr>
          <w:p w:rsidR="00915B7B" w:rsidRPr="00A12F15" w:rsidRDefault="00915B7B">
            <w:pPr>
              <w:tabs>
                <w:tab w:val="left" w:pos="-720"/>
                <w:tab w:val="left" w:pos="0"/>
                <w:tab w:val="left" w:pos="259"/>
                <w:tab w:val="left" w:pos="604"/>
                <w:tab w:val="left" w:pos="816"/>
                <w:tab w:val="left" w:pos="1440"/>
              </w:tabs>
              <w:suppressAutoHyphens/>
              <w:spacing w:after="56"/>
              <w:rPr>
                <w:ins w:id="1273" w:author="morayoa" w:date="2013-06-11T15:09:00Z"/>
                <w:rFonts w:ascii="Arial" w:hAnsi="Arial" w:cs="Arial"/>
                <w:sz w:val="20"/>
              </w:rPr>
            </w:pPr>
          </w:p>
        </w:tc>
      </w:tr>
      <w:tr w:rsidR="00915B7B" w:rsidRPr="00A12F15" w:rsidTr="001B2909">
        <w:tc>
          <w:tcPr>
            <w:tcW w:w="1128" w:type="dxa"/>
            <w:tcBorders>
              <w:top w:val="single" w:sz="7" w:space="0" w:color="auto"/>
              <w:left w:val="double" w:sz="6" w:space="0" w:color="auto"/>
              <w:right w:val="single" w:sz="8" w:space="0" w:color="auto"/>
            </w:tcBorders>
          </w:tcPr>
          <w:p w:rsidR="00915B7B" w:rsidRPr="00A12F15" w:rsidRDefault="00915B7B">
            <w:pPr>
              <w:tabs>
                <w:tab w:val="left" w:pos="-720"/>
                <w:tab w:val="left" w:pos="0"/>
                <w:tab w:val="left" w:pos="259"/>
                <w:tab w:val="left" w:pos="604"/>
                <w:tab w:val="left" w:pos="816"/>
                <w:tab w:val="left" w:pos="1440"/>
              </w:tabs>
              <w:suppressAutoHyphens/>
              <w:rPr>
                <w:rFonts w:ascii="Arial" w:hAnsi="Arial" w:cs="Arial"/>
                <w:sz w:val="20"/>
              </w:rPr>
            </w:pPr>
          </w:p>
          <w:p w:rsidR="00915B7B" w:rsidRPr="00A12F15" w:rsidRDefault="00915B7B">
            <w:pPr>
              <w:tabs>
                <w:tab w:val="center" w:pos="508"/>
              </w:tabs>
              <w:suppressAutoHyphens/>
              <w:rPr>
                <w:rFonts w:ascii="Arial" w:hAnsi="Arial" w:cs="Arial"/>
                <w:sz w:val="20"/>
              </w:rPr>
            </w:pPr>
            <w:r w:rsidRPr="00A12F15">
              <w:rPr>
                <w:rFonts w:ascii="Arial" w:hAnsi="Arial" w:cs="Arial"/>
                <w:sz w:val="20"/>
              </w:rPr>
              <w:tab/>
              <w:t>X</w:t>
            </w:r>
          </w:p>
        </w:tc>
        <w:tc>
          <w:tcPr>
            <w:tcW w:w="1128" w:type="dxa"/>
            <w:tcBorders>
              <w:top w:val="single" w:sz="7" w:space="0" w:color="auto"/>
              <w:left w:val="single" w:sz="8" w:space="0" w:color="auto"/>
              <w:right w:val="single" w:sz="8" w:space="0" w:color="auto"/>
            </w:tcBorders>
          </w:tcPr>
          <w:p w:rsidR="00915B7B" w:rsidRPr="00A12F15" w:rsidRDefault="00915B7B">
            <w:pPr>
              <w:tabs>
                <w:tab w:val="left" w:pos="-720"/>
                <w:tab w:val="left" w:pos="0"/>
                <w:tab w:val="left" w:pos="259"/>
                <w:tab w:val="left" w:pos="604"/>
                <w:tab w:val="left" w:pos="816"/>
                <w:tab w:val="left" w:pos="1440"/>
              </w:tabs>
              <w:suppressAutoHyphens/>
              <w:rPr>
                <w:rFonts w:ascii="Arial" w:hAnsi="Arial" w:cs="Arial"/>
                <w:sz w:val="20"/>
              </w:rPr>
            </w:pPr>
          </w:p>
        </w:tc>
        <w:tc>
          <w:tcPr>
            <w:tcW w:w="1128" w:type="dxa"/>
            <w:tcBorders>
              <w:top w:val="single" w:sz="7" w:space="0" w:color="auto"/>
              <w:left w:val="single" w:sz="8" w:space="0" w:color="auto"/>
              <w:right w:val="single" w:sz="8" w:space="0" w:color="auto"/>
            </w:tcBorders>
          </w:tcPr>
          <w:p w:rsidR="00915B7B" w:rsidRPr="00A12F15" w:rsidRDefault="00915B7B">
            <w:pPr>
              <w:tabs>
                <w:tab w:val="left" w:pos="-720"/>
                <w:tab w:val="left" w:pos="0"/>
                <w:tab w:val="left" w:pos="259"/>
                <w:tab w:val="left" w:pos="604"/>
                <w:tab w:val="left" w:pos="816"/>
                <w:tab w:val="left" w:pos="1440"/>
              </w:tabs>
              <w:suppressAutoHyphens/>
              <w:rPr>
                <w:rFonts w:ascii="Arial" w:hAnsi="Arial" w:cs="Arial"/>
                <w:sz w:val="20"/>
              </w:rPr>
            </w:pPr>
          </w:p>
        </w:tc>
        <w:tc>
          <w:tcPr>
            <w:tcW w:w="1128" w:type="dxa"/>
            <w:tcBorders>
              <w:top w:val="single" w:sz="7" w:space="0" w:color="auto"/>
              <w:left w:val="single" w:sz="8" w:space="0" w:color="auto"/>
              <w:right w:val="single" w:sz="8" w:space="0" w:color="auto"/>
            </w:tcBorders>
          </w:tcPr>
          <w:p w:rsidR="00915B7B" w:rsidRPr="00A12F15" w:rsidRDefault="00915B7B">
            <w:pPr>
              <w:tabs>
                <w:tab w:val="center" w:pos="517"/>
              </w:tabs>
              <w:suppressAutoHyphens/>
              <w:spacing w:after="56"/>
              <w:rPr>
                <w:rFonts w:ascii="Arial" w:hAnsi="Arial" w:cs="Arial"/>
                <w:sz w:val="20"/>
              </w:rPr>
            </w:pPr>
            <w:r w:rsidRPr="00A12F15">
              <w:rPr>
                <w:rFonts w:ascii="Arial" w:hAnsi="Arial" w:cs="Arial"/>
                <w:sz w:val="20"/>
              </w:rPr>
              <w:tab/>
              <w:t>pos</w:t>
            </w:r>
          </w:p>
        </w:tc>
        <w:tc>
          <w:tcPr>
            <w:tcW w:w="936" w:type="dxa"/>
            <w:tcBorders>
              <w:top w:val="single" w:sz="7" w:space="0" w:color="auto"/>
              <w:left w:val="single" w:sz="8" w:space="0" w:color="auto"/>
              <w:right w:val="single" w:sz="8" w:space="0" w:color="auto"/>
            </w:tcBorders>
          </w:tcPr>
          <w:p w:rsidR="00915B7B" w:rsidRPr="00A12F15" w:rsidRDefault="00915B7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320" w:type="dxa"/>
            <w:tcBorders>
              <w:top w:val="single" w:sz="7" w:space="0" w:color="auto"/>
              <w:left w:val="single" w:sz="8" w:space="0" w:color="auto"/>
              <w:right w:val="single" w:sz="8" w:space="0" w:color="auto"/>
            </w:tcBorders>
          </w:tcPr>
          <w:p w:rsidR="00915B7B" w:rsidRPr="00A12F15" w:rsidRDefault="00915B7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462" w:type="dxa"/>
            <w:tcBorders>
              <w:top w:val="single" w:sz="7" w:space="0" w:color="auto"/>
              <w:left w:val="single" w:sz="8" w:space="0" w:color="auto"/>
              <w:right w:val="single" w:sz="8" w:space="0" w:color="auto"/>
            </w:tcBorders>
          </w:tcPr>
          <w:p w:rsidR="00915B7B" w:rsidRPr="00A12F15" w:rsidRDefault="00915B7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tcBorders>
              <w:top w:val="single" w:sz="7" w:space="0" w:color="auto"/>
              <w:left w:val="single" w:sz="8" w:space="0" w:color="auto"/>
              <w:right w:val="double" w:sz="6" w:space="0" w:color="auto"/>
            </w:tcBorders>
          </w:tcPr>
          <w:p w:rsidR="00915B7B" w:rsidRPr="00A12F15" w:rsidRDefault="00915B7B">
            <w:pPr>
              <w:tabs>
                <w:tab w:val="left" w:pos="-720"/>
                <w:tab w:val="left" w:pos="0"/>
                <w:tab w:val="left" w:pos="259"/>
                <w:tab w:val="left" w:pos="604"/>
                <w:tab w:val="left" w:pos="816"/>
                <w:tab w:val="left" w:pos="1440"/>
              </w:tabs>
              <w:suppressAutoHyphens/>
              <w:spacing w:after="56"/>
              <w:rPr>
                <w:ins w:id="1274" w:author="morayoa" w:date="2013-06-11T15:09:00Z"/>
                <w:rFonts w:ascii="Arial" w:hAnsi="Arial" w:cs="Arial"/>
                <w:sz w:val="20"/>
              </w:rPr>
            </w:pPr>
          </w:p>
        </w:tc>
      </w:tr>
      <w:tr w:rsidR="00915B7B" w:rsidRPr="00A12F15" w:rsidTr="001B2909">
        <w:tc>
          <w:tcPr>
            <w:tcW w:w="1128" w:type="dxa"/>
            <w:tcBorders>
              <w:left w:val="double" w:sz="6" w:space="0" w:color="auto"/>
              <w:right w:val="single" w:sz="8" w:space="0" w:color="auto"/>
            </w:tcBorders>
          </w:tcPr>
          <w:p w:rsidR="00915B7B" w:rsidRPr="00A12F15" w:rsidRDefault="00915B7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28" w:type="dxa"/>
            <w:tcBorders>
              <w:left w:val="single" w:sz="8" w:space="0" w:color="auto"/>
              <w:right w:val="single" w:sz="8" w:space="0" w:color="auto"/>
            </w:tcBorders>
          </w:tcPr>
          <w:p w:rsidR="00915B7B" w:rsidRPr="00A12F15" w:rsidRDefault="00915B7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28" w:type="dxa"/>
            <w:tcBorders>
              <w:left w:val="single" w:sz="8" w:space="0" w:color="auto"/>
              <w:right w:val="single" w:sz="8" w:space="0" w:color="auto"/>
            </w:tcBorders>
          </w:tcPr>
          <w:p w:rsidR="00915B7B" w:rsidRPr="00A12F15" w:rsidRDefault="00915B7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28" w:type="dxa"/>
            <w:tcBorders>
              <w:top w:val="single" w:sz="7" w:space="0" w:color="auto"/>
              <w:left w:val="single" w:sz="8" w:space="0" w:color="auto"/>
              <w:right w:val="single" w:sz="8" w:space="0" w:color="auto"/>
            </w:tcBorders>
          </w:tcPr>
          <w:p w:rsidR="00915B7B" w:rsidRPr="00A12F15" w:rsidRDefault="00915B7B">
            <w:pPr>
              <w:tabs>
                <w:tab w:val="center" w:pos="517"/>
              </w:tabs>
              <w:suppressAutoHyphens/>
              <w:spacing w:after="56"/>
              <w:rPr>
                <w:rFonts w:ascii="Arial" w:hAnsi="Arial" w:cs="Arial"/>
                <w:sz w:val="20"/>
              </w:rPr>
            </w:pPr>
            <w:r w:rsidRPr="00A12F15">
              <w:rPr>
                <w:rFonts w:ascii="Arial" w:hAnsi="Arial" w:cs="Arial"/>
                <w:sz w:val="20"/>
              </w:rPr>
              <w:tab/>
            </w:r>
            <w:proofErr w:type="spellStart"/>
            <w:r w:rsidRPr="00A12F15">
              <w:rPr>
                <w:rFonts w:ascii="Arial" w:hAnsi="Arial" w:cs="Arial"/>
                <w:sz w:val="20"/>
              </w:rPr>
              <w:t>neg</w:t>
            </w:r>
            <w:proofErr w:type="spellEnd"/>
          </w:p>
        </w:tc>
        <w:tc>
          <w:tcPr>
            <w:tcW w:w="936" w:type="dxa"/>
            <w:tcBorders>
              <w:top w:val="single" w:sz="7" w:space="0" w:color="auto"/>
              <w:left w:val="single" w:sz="8" w:space="0" w:color="auto"/>
              <w:right w:val="single" w:sz="8" w:space="0" w:color="auto"/>
            </w:tcBorders>
          </w:tcPr>
          <w:p w:rsidR="00915B7B" w:rsidRPr="00A12F15" w:rsidRDefault="00915B7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320" w:type="dxa"/>
            <w:tcBorders>
              <w:top w:val="single" w:sz="7" w:space="0" w:color="auto"/>
              <w:left w:val="single" w:sz="8" w:space="0" w:color="auto"/>
              <w:right w:val="single" w:sz="8" w:space="0" w:color="auto"/>
            </w:tcBorders>
          </w:tcPr>
          <w:p w:rsidR="00915B7B" w:rsidRPr="00A12F15" w:rsidRDefault="00915B7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462" w:type="dxa"/>
            <w:tcBorders>
              <w:top w:val="single" w:sz="7" w:space="0" w:color="auto"/>
              <w:left w:val="single" w:sz="8" w:space="0" w:color="auto"/>
              <w:right w:val="single" w:sz="8" w:space="0" w:color="auto"/>
            </w:tcBorders>
          </w:tcPr>
          <w:p w:rsidR="00915B7B" w:rsidRPr="00A12F15" w:rsidRDefault="00915B7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tcBorders>
              <w:top w:val="single" w:sz="7" w:space="0" w:color="auto"/>
              <w:left w:val="single" w:sz="8" w:space="0" w:color="auto"/>
              <w:right w:val="double" w:sz="6" w:space="0" w:color="auto"/>
            </w:tcBorders>
          </w:tcPr>
          <w:p w:rsidR="00915B7B" w:rsidRPr="00A12F15" w:rsidRDefault="00915B7B">
            <w:pPr>
              <w:tabs>
                <w:tab w:val="left" w:pos="-720"/>
                <w:tab w:val="left" w:pos="0"/>
                <w:tab w:val="left" w:pos="259"/>
                <w:tab w:val="left" w:pos="604"/>
                <w:tab w:val="left" w:pos="816"/>
                <w:tab w:val="left" w:pos="1440"/>
              </w:tabs>
              <w:suppressAutoHyphens/>
              <w:spacing w:after="56"/>
              <w:rPr>
                <w:ins w:id="1275" w:author="morayoa" w:date="2013-06-11T15:09:00Z"/>
                <w:rFonts w:ascii="Arial" w:hAnsi="Arial" w:cs="Arial"/>
                <w:sz w:val="20"/>
              </w:rPr>
            </w:pPr>
          </w:p>
        </w:tc>
      </w:tr>
      <w:tr w:rsidR="00915B7B" w:rsidRPr="00A12F15" w:rsidTr="001B2909">
        <w:tc>
          <w:tcPr>
            <w:tcW w:w="4512" w:type="dxa"/>
            <w:gridSpan w:val="4"/>
            <w:tcBorders>
              <w:top w:val="single" w:sz="7" w:space="0" w:color="auto"/>
              <w:left w:val="double" w:sz="6" w:space="0" w:color="auto"/>
              <w:right w:val="single" w:sz="8" w:space="0" w:color="auto"/>
            </w:tcBorders>
          </w:tcPr>
          <w:p w:rsidR="00915B7B" w:rsidRPr="00A12F15" w:rsidRDefault="00915B7B">
            <w:pPr>
              <w:tabs>
                <w:tab w:val="center" w:pos="2228"/>
              </w:tabs>
              <w:suppressAutoHyphens/>
              <w:spacing w:after="56"/>
              <w:rPr>
                <w:rFonts w:ascii="Arial" w:hAnsi="Arial" w:cs="Arial"/>
                <w:sz w:val="20"/>
              </w:rPr>
            </w:pPr>
            <w:r w:rsidRPr="00A12F15">
              <w:rPr>
                <w:rFonts w:ascii="Arial" w:hAnsi="Arial" w:cs="Arial"/>
                <w:sz w:val="20"/>
              </w:rPr>
              <w:tab/>
              <w:t>without disturbance</w:t>
            </w:r>
          </w:p>
        </w:tc>
        <w:tc>
          <w:tcPr>
            <w:tcW w:w="936" w:type="dxa"/>
            <w:tcBorders>
              <w:top w:val="single" w:sz="7" w:space="0" w:color="auto"/>
              <w:left w:val="single" w:sz="8" w:space="0" w:color="auto"/>
              <w:right w:val="single" w:sz="8" w:space="0" w:color="auto"/>
            </w:tcBorders>
          </w:tcPr>
          <w:p w:rsidR="00915B7B" w:rsidRPr="00A12F15" w:rsidRDefault="00915B7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320" w:type="dxa"/>
            <w:tcBorders>
              <w:top w:val="single" w:sz="7" w:space="0" w:color="auto"/>
              <w:left w:val="single" w:sz="8" w:space="0" w:color="auto"/>
              <w:right w:val="single" w:sz="8" w:space="0" w:color="auto"/>
            </w:tcBorders>
          </w:tcPr>
          <w:p w:rsidR="00915B7B" w:rsidRPr="00A12F15" w:rsidRDefault="00915B7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462" w:type="dxa"/>
            <w:tcBorders>
              <w:top w:val="single" w:sz="7" w:space="0" w:color="auto"/>
              <w:left w:val="single" w:sz="8" w:space="0" w:color="auto"/>
              <w:right w:val="single" w:sz="8" w:space="0" w:color="auto"/>
            </w:tcBorders>
            <w:shd w:val="pct75" w:color="auto" w:fill="auto"/>
          </w:tcPr>
          <w:p w:rsidR="00915B7B" w:rsidRPr="00A12F15" w:rsidRDefault="00915B7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tcBorders>
              <w:top w:val="single" w:sz="7" w:space="0" w:color="auto"/>
              <w:left w:val="single" w:sz="8" w:space="0" w:color="auto"/>
              <w:right w:val="double" w:sz="6" w:space="0" w:color="auto"/>
            </w:tcBorders>
            <w:shd w:val="pct75" w:color="auto" w:fill="auto"/>
          </w:tcPr>
          <w:p w:rsidR="00915B7B" w:rsidRPr="00A12F15" w:rsidRDefault="00915B7B">
            <w:pPr>
              <w:tabs>
                <w:tab w:val="left" w:pos="-720"/>
                <w:tab w:val="left" w:pos="0"/>
                <w:tab w:val="left" w:pos="259"/>
                <w:tab w:val="left" w:pos="604"/>
                <w:tab w:val="left" w:pos="816"/>
                <w:tab w:val="left" w:pos="1440"/>
              </w:tabs>
              <w:suppressAutoHyphens/>
              <w:spacing w:after="56"/>
              <w:rPr>
                <w:ins w:id="1276" w:author="morayoa" w:date="2013-06-11T15:09:00Z"/>
                <w:rFonts w:ascii="Arial" w:hAnsi="Arial" w:cs="Arial"/>
                <w:sz w:val="20"/>
              </w:rPr>
            </w:pPr>
          </w:p>
        </w:tc>
      </w:tr>
      <w:tr w:rsidR="00915B7B" w:rsidRPr="00A12F15" w:rsidTr="001B2909">
        <w:tc>
          <w:tcPr>
            <w:tcW w:w="1128" w:type="dxa"/>
            <w:tcBorders>
              <w:top w:val="single" w:sz="7" w:space="0" w:color="auto"/>
              <w:left w:val="double" w:sz="6" w:space="0" w:color="auto"/>
              <w:right w:val="single" w:sz="8" w:space="0" w:color="auto"/>
            </w:tcBorders>
          </w:tcPr>
          <w:p w:rsidR="00915B7B" w:rsidRPr="00A12F15" w:rsidRDefault="00915B7B">
            <w:pPr>
              <w:tabs>
                <w:tab w:val="left" w:pos="-720"/>
                <w:tab w:val="left" w:pos="0"/>
                <w:tab w:val="left" w:pos="259"/>
                <w:tab w:val="left" w:pos="604"/>
                <w:tab w:val="left" w:pos="816"/>
                <w:tab w:val="left" w:pos="1440"/>
              </w:tabs>
              <w:suppressAutoHyphens/>
              <w:rPr>
                <w:rFonts w:ascii="Arial" w:hAnsi="Arial" w:cs="Arial"/>
                <w:sz w:val="20"/>
              </w:rPr>
            </w:pPr>
          </w:p>
        </w:tc>
        <w:tc>
          <w:tcPr>
            <w:tcW w:w="1128" w:type="dxa"/>
            <w:tcBorders>
              <w:top w:val="single" w:sz="7" w:space="0" w:color="auto"/>
              <w:left w:val="single" w:sz="8" w:space="0" w:color="auto"/>
              <w:right w:val="single" w:sz="8" w:space="0" w:color="auto"/>
            </w:tcBorders>
          </w:tcPr>
          <w:p w:rsidR="00915B7B" w:rsidRPr="00A12F15" w:rsidRDefault="00915B7B">
            <w:pPr>
              <w:tabs>
                <w:tab w:val="left" w:pos="-720"/>
                <w:tab w:val="left" w:pos="0"/>
                <w:tab w:val="left" w:pos="259"/>
                <w:tab w:val="left" w:pos="604"/>
                <w:tab w:val="left" w:pos="816"/>
                <w:tab w:val="left" w:pos="1440"/>
              </w:tabs>
              <w:suppressAutoHyphens/>
              <w:rPr>
                <w:rFonts w:ascii="Arial" w:hAnsi="Arial" w:cs="Arial"/>
                <w:sz w:val="20"/>
              </w:rPr>
            </w:pPr>
          </w:p>
          <w:p w:rsidR="00915B7B" w:rsidRPr="00A12F15" w:rsidRDefault="00915B7B">
            <w:pPr>
              <w:tabs>
                <w:tab w:val="center" w:pos="508"/>
              </w:tabs>
              <w:suppressAutoHyphens/>
              <w:rPr>
                <w:rFonts w:ascii="Arial" w:hAnsi="Arial" w:cs="Arial"/>
                <w:sz w:val="20"/>
              </w:rPr>
            </w:pPr>
            <w:r w:rsidRPr="00A12F15">
              <w:rPr>
                <w:rFonts w:ascii="Arial" w:hAnsi="Arial" w:cs="Arial"/>
                <w:sz w:val="20"/>
              </w:rPr>
              <w:tab/>
              <w:t>X</w:t>
            </w:r>
          </w:p>
        </w:tc>
        <w:tc>
          <w:tcPr>
            <w:tcW w:w="1128" w:type="dxa"/>
            <w:tcBorders>
              <w:top w:val="single" w:sz="7" w:space="0" w:color="auto"/>
              <w:left w:val="single" w:sz="8" w:space="0" w:color="auto"/>
              <w:right w:val="single" w:sz="8" w:space="0" w:color="auto"/>
            </w:tcBorders>
          </w:tcPr>
          <w:p w:rsidR="00915B7B" w:rsidRPr="00A12F15" w:rsidRDefault="00915B7B">
            <w:pPr>
              <w:tabs>
                <w:tab w:val="left" w:pos="-720"/>
                <w:tab w:val="left" w:pos="0"/>
                <w:tab w:val="left" w:pos="259"/>
                <w:tab w:val="left" w:pos="604"/>
                <w:tab w:val="left" w:pos="816"/>
                <w:tab w:val="left" w:pos="1440"/>
              </w:tabs>
              <w:suppressAutoHyphens/>
              <w:rPr>
                <w:rFonts w:ascii="Arial" w:hAnsi="Arial" w:cs="Arial"/>
                <w:sz w:val="20"/>
              </w:rPr>
            </w:pPr>
          </w:p>
        </w:tc>
        <w:tc>
          <w:tcPr>
            <w:tcW w:w="1128" w:type="dxa"/>
            <w:tcBorders>
              <w:top w:val="single" w:sz="7" w:space="0" w:color="auto"/>
              <w:left w:val="single" w:sz="8" w:space="0" w:color="auto"/>
              <w:right w:val="single" w:sz="8" w:space="0" w:color="auto"/>
            </w:tcBorders>
          </w:tcPr>
          <w:p w:rsidR="00915B7B" w:rsidRPr="00A12F15" w:rsidRDefault="00915B7B">
            <w:pPr>
              <w:tabs>
                <w:tab w:val="center" w:pos="517"/>
              </w:tabs>
              <w:suppressAutoHyphens/>
              <w:spacing w:after="56"/>
              <w:rPr>
                <w:rFonts w:ascii="Arial" w:hAnsi="Arial" w:cs="Arial"/>
                <w:sz w:val="20"/>
              </w:rPr>
            </w:pPr>
            <w:r w:rsidRPr="00A12F15">
              <w:rPr>
                <w:rFonts w:ascii="Arial" w:hAnsi="Arial" w:cs="Arial"/>
                <w:sz w:val="20"/>
              </w:rPr>
              <w:tab/>
              <w:t>pos</w:t>
            </w:r>
          </w:p>
        </w:tc>
        <w:tc>
          <w:tcPr>
            <w:tcW w:w="936" w:type="dxa"/>
            <w:tcBorders>
              <w:top w:val="single" w:sz="7" w:space="0" w:color="auto"/>
              <w:left w:val="single" w:sz="8" w:space="0" w:color="auto"/>
              <w:right w:val="single" w:sz="8" w:space="0" w:color="auto"/>
            </w:tcBorders>
          </w:tcPr>
          <w:p w:rsidR="00915B7B" w:rsidRPr="00A12F15" w:rsidRDefault="00915B7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320" w:type="dxa"/>
            <w:tcBorders>
              <w:top w:val="single" w:sz="7" w:space="0" w:color="auto"/>
              <w:left w:val="single" w:sz="8" w:space="0" w:color="auto"/>
              <w:right w:val="single" w:sz="8" w:space="0" w:color="auto"/>
            </w:tcBorders>
          </w:tcPr>
          <w:p w:rsidR="00915B7B" w:rsidRPr="00A12F15" w:rsidRDefault="00915B7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462" w:type="dxa"/>
            <w:tcBorders>
              <w:top w:val="single" w:sz="7" w:space="0" w:color="auto"/>
              <w:left w:val="single" w:sz="8" w:space="0" w:color="auto"/>
              <w:right w:val="single" w:sz="8" w:space="0" w:color="auto"/>
            </w:tcBorders>
          </w:tcPr>
          <w:p w:rsidR="00915B7B" w:rsidRPr="00A12F15" w:rsidRDefault="00915B7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tcBorders>
              <w:top w:val="single" w:sz="7" w:space="0" w:color="auto"/>
              <w:left w:val="single" w:sz="8" w:space="0" w:color="auto"/>
              <w:right w:val="double" w:sz="6" w:space="0" w:color="auto"/>
            </w:tcBorders>
          </w:tcPr>
          <w:p w:rsidR="00915B7B" w:rsidRPr="00A12F15" w:rsidRDefault="00915B7B">
            <w:pPr>
              <w:tabs>
                <w:tab w:val="left" w:pos="-720"/>
                <w:tab w:val="left" w:pos="0"/>
                <w:tab w:val="left" w:pos="259"/>
                <w:tab w:val="left" w:pos="604"/>
                <w:tab w:val="left" w:pos="816"/>
                <w:tab w:val="left" w:pos="1440"/>
              </w:tabs>
              <w:suppressAutoHyphens/>
              <w:spacing w:after="56"/>
              <w:rPr>
                <w:ins w:id="1277" w:author="morayoa" w:date="2013-06-11T15:09:00Z"/>
                <w:rFonts w:ascii="Arial" w:hAnsi="Arial" w:cs="Arial"/>
                <w:sz w:val="20"/>
              </w:rPr>
            </w:pPr>
          </w:p>
        </w:tc>
      </w:tr>
      <w:tr w:rsidR="00915B7B" w:rsidRPr="00A12F15" w:rsidTr="001B2909">
        <w:tc>
          <w:tcPr>
            <w:tcW w:w="1128" w:type="dxa"/>
            <w:tcBorders>
              <w:left w:val="double" w:sz="6" w:space="0" w:color="auto"/>
              <w:right w:val="single" w:sz="8" w:space="0" w:color="auto"/>
            </w:tcBorders>
          </w:tcPr>
          <w:p w:rsidR="00915B7B" w:rsidRPr="00A12F15" w:rsidRDefault="00915B7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28" w:type="dxa"/>
            <w:tcBorders>
              <w:left w:val="single" w:sz="8" w:space="0" w:color="auto"/>
              <w:right w:val="single" w:sz="8" w:space="0" w:color="auto"/>
            </w:tcBorders>
          </w:tcPr>
          <w:p w:rsidR="00915B7B" w:rsidRPr="00A12F15" w:rsidRDefault="00915B7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28" w:type="dxa"/>
            <w:tcBorders>
              <w:left w:val="single" w:sz="8" w:space="0" w:color="auto"/>
              <w:right w:val="single" w:sz="8" w:space="0" w:color="auto"/>
            </w:tcBorders>
          </w:tcPr>
          <w:p w:rsidR="00915B7B" w:rsidRPr="00A12F15" w:rsidRDefault="00915B7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28" w:type="dxa"/>
            <w:tcBorders>
              <w:top w:val="single" w:sz="7" w:space="0" w:color="auto"/>
              <w:left w:val="single" w:sz="8" w:space="0" w:color="auto"/>
              <w:right w:val="single" w:sz="8" w:space="0" w:color="auto"/>
            </w:tcBorders>
          </w:tcPr>
          <w:p w:rsidR="00915B7B" w:rsidRPr="00A12F15" w:rsidRDefault="00915B7B">
            <w:pPr>
              <w:tabs>
                <w:tab w:val="center" w:pos="517"/>
              </w:tabs>
              <w:suppressAutoHyphens/>
              <w:spacing w:after="56"/>
              <w:rPr>
                <w:rFonts w:ascii="Arial" w:hAnsi="Arial" w:cs="Arial"/>
                <w:sz w:val="20"/>
              </w:rPr>
            </w:pPr>
            <w:r w:rsidRPr="00A12F15">
              <w:rPr>
                <w:rFonts w:ascii="Arial" w:hAnsi="Arial" w:cs="Arial"/>
                <w:sz w:val="20"/>
              </w:rPr>
              <w:tab/>
            </w:r>
            <w:proofErr w:type="spellStart"/>
            <w:r w:rsidRPr="00A12F15">
              <w:rPr>
                <w:rFonts w:ascii="Arial" w:hAnsi="Arial" w:cs="Arial"/>
                <w:sz w:val="20"/>
              </w:rPr>
              <w:t>neg</w:t>
            </w:r>
            <w:proofErr w:type="spellEnd"/>
          </w:p>
        </w:tc>
        <w:tc>
          <w:tcPr>
            <w:tcW w:w="936" w:type="dxa"/>
            <w:tcBorders>
              <w:top w:val="single" w:sz="7" w:space="0" w:color="auto"/>
              <w:left w:val="single" w:sz="8" w:space="0" w:color="auto"/>
              <w:right w:val="single" w:sz="8" w:space="0" w:color="auto"/>
            </w:tcBorders>
          </w:tcPr>
          <w:p w:rsidR="00915B7B" w:rsidRPr="00A12F15" w:rsidRDefault="00915B7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320" w:type="dxa"/>
            <w:tcBorders>
              <w:top w:val="single" w:sz="7" w:space="0" w:color="auto"/>
              <w:left w:val="single" w:sz="8" w:space="0" w:color="auto"/>
              <w:right w:val="single" w:sz="8" w:space="0" w:color="auto"/>
            </w:tcBorders>
          </w:tcPr>
          <w:p w:rsidR="00915B7B" w:rsidRPr="00A12F15" w:rsidRDefault="00915B7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462" w:type="dxa"/>
            <w:tcBorders>
              <w:top w:val="single" w:sz="7" w:space="0" w:color="auto"/>
              <w:left w:val="single" w:sz="8" w:space="0" w:color="auto"/>
              <w:right w:val="single" w:sz="8" w:space="0" w:color="auto"/>
            </w:tcBorders>
          </w:tcPr>
          <w:p w:rsidR="00915B7B" w:rsidRPr="00A12F15" w:rsidRDefault="00915B7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tcBorders>
              <w:top w:val="single" w:sz="7" w:space="0" w:color="auto"/>
              <w:left w:val="single" w:sz="8" w:space="0" w:color="auto"/>
              <w:right w:val="double" w:sz="6" w:space="0" w:color="auto"/>
            </w:tcBorders>
          </w:tcPr>
          <w:p w:rsidR="00915B7B" w:rsidRPr="00A12F15" w:rsidRDefault="00915B7B">
            <w:pPr>
              <w:tabs>
                <w:tab w:val="left" w:pos="-720"/>
                <w:tab w:val="left" w:pos="0"/>
                <w:tab w:val="left" w:pos="259"/>
                <w:tab w:val="left" w:pos="604"/>
                <w:tab w:val="left" w:pos="816"/>
                <w:tab w:val="left" w:pos="1440"/>
              </w:tabs>
              <w:suppressAutoHyphens/>
              <w:spacing w:after="56"/>
              <w:rPr>
                <w:ins w:id="1278" w:author="morayoa" w:date="2013-06-11T15:09:00Z"/>
                <w:rFonts w:ascii="Arial" w:hAnsi="Arial" w:cs="Arial"/>
                <w:sz w:val="20"/>
              </w:rPr>
            </w:pPr>
          </w:p>
        </w:tc>
      </w:tr>
      <w:tr w:rsidR="00915B7B" w:rsidRPr="00A12F15" w:rsidTr="001B2909">
        <w:tc>
          <w:tcPr>
            <w:tcW w:w="4512" w:type="dxa"/>
            <w:gridSpan w:val="4"/>
            <w:tcBorders>
              <w:top w:val="single" w:sz="7" w:space="0" w:color="auto"/>
              <w:left w:val="double" w:sz="6" w:space="0" w:color="auto"/>
              <w:right w:val="single" w:sz="8" w:space="0" w:color="auto"/>
            </w:tcBorders>
          </w:tcPr>
          <w:p w:rsidR="00915B7B" w:rsidRPr="00A12F15" w:rsidRDefault="00915B7B">
            <w:pPr>
              <w:tabs>
                <w:tab w:val="center" w:pos="2228"/>
              </w:tabs>
              <w:suppressAutoHyphens/>
              <w:spacing w:after="56"/>
              <w:rPr>
                <w:rFonts w:ascii="Arial" w:hAnsi="Arial" w:cs="Arial"/>
                <w:sz w:val="20"/>
              </w:rPr>
            </w:pPr>
            <w:r w:rsidRPr="00A12F15">
              <w:rPr>
                <w:rFonts w:ascii="Arial" w:hAnsi="Arial" w:cs="Arial"/>
                <w:sz w:val="20"/>
              </w:rPr>
              <w:tab/>
              <w:t>without disturbance</w:t>
            </w:r>
          </w:p>
        </w:tc>
        <w:tc>
          <w:tcPr>
            <w:tcW w:w="936" w:type="dxa"/>
            <w:tcBorders>
              <w:top w:val="single" w:sz="7" w:space="0" w:color="auto"/>
              <w:left w:val="single" w:sz="8" w:space="0" w:color="auto"/>
              <w:right w:val="single" w:sz="8" w:space="0" w:color="auto"/>
            </w:tcBorders>
          </w:tcPr>
          <w:p w:rsidR="00915B7B" w:rsidRPr="00A12F15" w:rsidRDefault="00915B7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320" w:type="dxa"/>
            <w:tcBorders>
              <w:top w:val="single" w:sz="7" w:space="0" w:color="auto"/>
              <w:left w:val="single" w:sz="8" w:space="0" w:color="auto"/>
              <w:right w:val="single" w:sz="8" w:space="0" w:color="auto"/>
            </w:tcBorders>
          </w:tcPr>
          <w:p w:rsidR="00915B7B" w:rsidRPr="00A12F15" w:rsidRDefault="00915B7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462" w:type="dxa"/>
            <w:tcBorders>
              <w:top w:val="single" w:sz="7" w:space="0" w:color="auto"/>
              <w:left w:val="single" w:sz="8" w:space="0" w:color="auto"/>
              <w:right w:val="single" w:sz="8" w:space="0" w:color="auto"/>
            </w:tcBorders>
            <w:shd w:val="pct75" w:color="auto" w:fill="auto"/>
          </w:tcPr>
          <w:p w:rsidR="00915B7B" w:rsidRPr="00A12F15" w:rsidRDefault="00915B7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tcBorders>
              <w:top w:val="single" w:sz="7" w:space="0" w:color="auto"/>
              <w:left w:val="single" w:sz="8" w:space="0" w:color="auto"/>
              <w:right w:val="double" w:sz="6" w:space="0" w:color="auto"/>
            </w:tcBorders>
            <w:shd w:val="pct75" w:color="auto" w:fill="auto"/>
          </w:tcPr>
          <w:p w:rsidR="00915B7B" w:rsidRPr="00A12F15" w:rsidRDefault="00915B7B">
            <w:pPr>
              <w:tabs>
                <w:tab w:val="left" w:pos="-720"/>
                <w:tab w:val="left" w:pos="0"/>
                <w:tab w:val="left" w:pos="259"/>
                <w:tab w:val="left" w:pos="604"/>
                <w:tab w:val="left" w:pos="816"/>
                <w:tab w:val="left" w:pos="1440"/>
              </w:tabs>
              <w:suppressAutoHyphens/>
              <w:spacing w:after="56"/>
              <w:rPr>
                <w:ins w:id="1279" w:author="morayoa" w:date="2013-06-11T15:09:00Z"/>
                <w:rFonts w:ascii="Arial" w:hAnsi="Arial" w:cs="Arial"/>
                <w:sz w:val="20"/>
              </w:rPr>
            </w:pPr>
          </w:p>
        </w:tc>
      </w:tr>
      <w:tr w:rsidR="00915B7B" w:rsidRPr="00A12F15" w:rsidTr="001B2909">
        <w:tc>
          <w:tcPr>
            <w:tcW w:w="1128" w:type="dxa"/>
            <w:tcBorders>
              <w:top w:val="single" w:sz="7" w:space="0" w:color="auto"/>
              <w:left w:val="double" w:sz="6" w:space="0" w:color="auto"/>
              <w:right w:val="single" w:sz="8" w:space="0" w:color="auto"/>
            </w:tcBorders>
          </w:tcPr>
          <w:p w:rsidR="00915B7B" w:rsidRPr="00A12F15" w:rsidRDefault="00915B7B">
            <w:pPr>
              <w:tabs>
                <w:tab w:val="left" w:pos="-720"/>
                <w:tab w:val="left" w:pos="0"/>
                <w:tab w:val="left" w:pos="259"/>
                <w:tab w:val="left" w:pos="604"/>
                <w:tab w:val="left" w:pos="816"/>
                <w:tab w:val="left" w:pos="1440"/>
              </w:tabs>
              <w:suppressAutoHyphens/>
              <w:rPr>
                <w:rFonts w:ascii="Arial" w:hAnsi="Arial" w:cs="Arial"/>
                <w:sz w:val="20"/>
              </w:rPr>
            </w:pPr>
          </w:p>
        </w:tc>
        <w:tc>
          <w:tcPr>
            <w:tcW w:w="1128" w:type="dxa"/>
            <w:tcBorders>
              <w:top w:val="single" w:sz="7" w:space="0" w:color="auto"/>
              <w:left w:val="single" w:sz="8" w:space="0" w:color="auto"/>
              <w:right w:val="single" w:sz="8" w:space="0" w:color="auto"/>
            </w:tcBorders>
          </w:tcPr>
          <w:p w:rsidR="00915B7B" w:rsidRPr="00A12F15" w:rsidRDefault="00915B7B">
            <w:pPr>
              <w:tabs>
                <w:tab w:val="left" w:pos="-720"/>
                <w:tab w:val="left" w:pos="0"/>
                <w:tab w:val="left" w:pos="259"/>
                <w:tab w:val="left" w:pos="604"/>
                <w:tab w:val="left" w:pos="816"/>
                <w:tab w:val="left" w:pos="1440"/>
              </w:tabs>
              <w:suppressAutoHyphens/>
              <w:rPr>
                <w:rFonts w:ascii="Arial" w:hAnsi="Arial" w:cs="Arial"/>
                <w:sz w:val="20"/>
              </w:rPr>
            </w:pPr>
          </w:p>
        </w:tc>
        <w:tc>
          <w:tcPr>
            <w:tcW w:w="1128" w:type="dxa"/>
            <w:tcBorders>
              <w:top w:val="single" w:sz="7" w:space="0" w:color="auto"/>
              <w:left w:val="single" w:sz="8" w:space="0" w:color="auto"/>
              <w:right w:val="single" w:sz="8" w:space="0" w:color="auto"/>
            </w:tcBorders>
          </w:tcPr>
          <w:p w:rsidR="00915B7B" w:rsidRPr="00A12F15" w:rsidRDefault="00915B7B">
            <w:pPr>
              <w:tabs>
                <w:tab w:val="left" w:pos="-720"/>
                <w:tab w:val="left" w:pos="0"/>
                <w:tab w:val="left" w:pos="259"/>
                <w:tab w:val="left" w:pos="604"/>
                <w:tab w:val="left" w:pos="816"/>
                <w:tab w:val="left" w:pos="1440"/>
              </w:tabs>
              <w:suppressAutoHyphens/>
              <w:rPr>
                <w:rFonts w:ascii="Arial" w:hAnsi="Arial" w:cs="Arial"/>
                <w:sz w:val="20"/>
              </w:rPr>
            </w:pPr>
          </w:p>
          <w:p w:rsidR="00915B7B" w:rsidRPr="00A12F15" w:rsidRDefault="00915B7B">
            <w:pPr>
              <w:tabs>
                <w:tab w:val="center" w:pos="508"/>
              </w:tabs>
              <w:suppressAutoHyphens/>
              <w:rPr>
                <w:rFonts w:ascii="Arial" w:hAnsi="Arial" w:cs="Arial"/>
                <w:sz w:val="20"/>
              </w:rPr>
            </w:pPr>
            <w:r w:rsidRPr="00A12F15">
              <w:rPr>
                <w:rFonts w:ascii="Arial" w:hAnsi="Arial" w:cs="Arial"/>
                <w:sz w:val="20"/>
              </w:rPr>
              <w:tab/>
              <w:t>X</w:t>
            </w:r>
          </w:p>
        </w:tc>
        <w:tc>
          <w:tcPr>
            <w:tcW w:w="1128" w:type="dxa"/>
            <w:tcBorders>
              <w:top w:val="single" w:sz="7" w:space="0" w:color="auto"/>
              <w:left w:val="single" w:sz="8" w:space="0" w:color="auto"/>
              <w:right w:val="single" w:sz="8" w:space="0" w:color="auto"/>
            </w:tcBorders>
          </w:tcPr>
          <w:p w:rsidR="00915B7B" w:rsidRPr="00A12F15" w:rsidRDefault="00915B7B">
            <w:pPr>
              <w:tabs>
                <w:tab w:val="center" w:pos="517"/>
              </w:tabs>
              <w:suppressAutoHyphens/>
              <w:spacing w:after="56"/>
              <w:rPr>
                <w:rFonts w:ascii="Arial" w:hAnsi="Arial" w:cs="Arial"/>
                <w:sz w:val="20"/>
              </w:rPr>
            </w:pPr>
            <w:r w:rsidRPr="00A12F15">
              <w:rPr>
                <w:rFonts w:ascii="Arial" w:hAnsi="Arial" w:cs="Arial"/>
                <w:sz w:val="20"/>
              </w:rPr>
              <w:tab/>
              <w:t>pos</w:t>
            </w:r>
          </w:p>
        </w:tc>
        <w:tc>
          <w:tcPr>
            <w:tcW w:w="936" w:type="dxa"/>
            <w:tcBorders>
              <w:top w:val="single" w:sz="7" w:space="0" w:color="auto"/>
              <w:left w:val="single" w:sz="8" w:space="0" w:color="auto"/>
              <w:right w:val="single" w:sz="8" w:space="0" w:color="auto"/>
            </w:tcBorders>
          </w:tcPr>
          <w:p w:rsidR="00915B7B" w:rsidRPr="00A12F15" w:rsidRDefault="00915B7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320" w:type="dxa"/>
            <w:tcBorders>
              <w:top w:val="single" w:sz="7" w:space="0" w:color="auto"/>
              <w:left w:val="single" w:sz="8" w:space="0" w:color="auto"/>
              <w:right w:val="single" w:sz="8" w:space="0" w:color="auto"/>
            </w:tcBorders>
          </w:tcPr>
          <w:p w:rsidR="00915B7B" w:rsidRPr="00A12F15" w:rsidRDefault="00915B7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462" w:type="dxa"/>
            <w:tcBorders>
              <w:top w:val="single" w:sz="7" w:space="0" w:color="auto"/>
              <w:left w:val="single" w:sz="8" w:space="0" w:color="auto"/>
              <w:right w:val="single" w:sz="8" w:space="0" w:color="auto"/>
            </w:tcBorders>
          </w:tcPr>
          <w:p w:rsidR="00915B7B" w:rsidRPr="00A12F15" w:rsidRDefault="00915B7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tcBorders>
              <w:top w:val="single" w:sz="7" w:space="0" w:color="auto"/>
              <w:left w:val="single" w:sz="8" w:space="0" w:color="auto"/>
              <w:right w:val="double" w:sz="6" w:space="0" w:color="auto"/>
            </w:tcBorders>
          </w:tcPr>
          <w:p w:rsidR="00915B7B" w:rsidRPr="00A12F15" w:rsidRDefault="00915B7B">
            <w:pPr>
              <w:tabs>
                <w:tab w:val="left" w:pos="-720"/>
                <w:tab w:val="left" w:pos="0"/>
                <w:tab w:val="left" w:pos="259"/>
                <w:tab w:val="left" w:pos="604"/>
                <w:tab w:val="left" w:pos="816"/>
                <w:tab w:val="left" w:pos="1440"/>
              </w:tabs>
              <w:suppressAutoHyphens/>
              <w:spacing w:after="56"/>
              <w:rPr>
                <w:ins w:id="1280" w:author="morayoa" w:date="2013-06-11T15:09:00Z"/>
                <w:rFonts w:ascii="Arial" w:hAnsi="Arial" w:cs="Arial"/>
                <w:sz w:val="20"/>
              </w:rPr>
            </w:pPr>
          </w:p>
        </w:tc>
      </w:tr>
      <w:tr w:rsidR="00915B7B" w:rsidRPr="00A12F15" w:rsidTr="001B2909">
        <w:tc>
          <w:tcPr>
            <w:tcW w:w="1128" w:type="dxa"/>
            <w:tcBorders>
              <w:left w:val="double" w:sz="6" w:space="0" w:color="auto"/>
              <w:bottom w:val="double" w:sz="6" w:space="0" w:color="auto"/>
              <w:right w:val="single" w:sz="8" w:space="0" w:color="auto"/>
            </w:tcBorders>
          </w:tcPr>
          <w:p w:rsidR="00915B7B" w:rsidRPr="00A12F15" w:rsidRDefault="00915B7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28" w:type="dxa"/>
            <w:tcBorders>
              <w:left w:val="single" w:sz="8" w:space="0" w:color="auto"/>
              <w:bottom w:val="double" w:sz="6" w:space="0" w:color="auto"/>
              <w:right w:val="single" w:sz="8" w:space="0" w:color="auto"/>
            </w:tcBorders>
          </w:tcPr>
          <w:p w:rsidR="00915B7B" w:rsidRPr="00A12F15" w:rsidRDefault="00915B7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28" w:type="dxa"/>
            <w:tcBorders>
              <w:left w:val="single" w:sz="8" w:space="0" w:color="auto"/>
              <w:bottom w:val="double" w:sz="6" w:space="0" w:color="auto"/>
              <w:right w:val="single" w:sz="8" w:space="0" w:color="auto"/>
            </w:tcBorders>
          </w:tcPr>
          <w:p w:rsidR="00915B7B" w:rsidRPr="00A12F15" w:rsidRDefault="00915B7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28" w:type="dxa"/>
            <w:tcBorders>
              <w:top w:val="single" w:sz="7" w:space="0" w:color="auto"/>
              <w:left w:val="single" w:sz="8" w:space="0" w:color="auto"/>
              <w:bottom w:val="double" w:sz="6" w:space="0" w:color="auto"/>
              <w:right w:val="single" w:sz="8" w:space="0" w:color="auto"/>
            </w:tcBorders>
          </w:tcPr>
          <w:p w:rsidR="00915B7B" w:rsidRPr="00A12F15" w:rsidRDefault="00915B7B">
            <w:pPr>
              <w:tabs>
                <w:tab w:val="center" w:pos="517"/>
              </w:tabs>
              <w:suppressAutoHyphens/>
              <w:spacing w:after="56"/>
              <w:rPr>
                <w:rFonts w:ascii="Arial" w:hAnsi="Arial" w:cs="Arial"/>
                <w:sz w:val="20"/>
              </w:rPr>
            </w:pPr>
            <w:r w:rsidRPr="00A12F15">
              <w:rPr>
                <w:rFonts w:ascii="Arial" w:hAnsi="Arial" w:cs="Arial"/>
                <w:sz w:val="20"/>
              </w:rPr>
              <w:tab/>
            </w:r>
            <w:proofErr w:type="spellStart"/>
            <w:r w:rsidRPr="00A12F15">
              <w:rPr>
                <w:rFonts w:ascii="Arial" w:hAnsi="Arial" w:cs="Arial"/>
                <w:sz w:val="20"/>
              </w:rPr>
              <w:t>neg</w:t>
            </w:r>
            <w:proofErr w:type="spellEnd"/>
          </w:p>
        </w:tc>
        <w:tc>
          <w:tcPr>
            <w:tcW w:w="936" w:type="dxa"/>
            <w:tcBorders>
              <w:top w:val="single" w:sz="7" w:space="0" w:color="auto"/>
              <w:left w:val="single" w:sz="8" w:space="0" w:color="auto"/>
              <w:bottom w:val="double" w:sz="6" w:space="0" w:color="auto"/>
              <w:right w:val="single" w:sz="8" w:space="0" w:color="auto"/>
            </w:tcBorders>
          </w:tcPr>
          <w:p w:rsidR="00915B7B" w:rsidRPr="00A12F15" w:rsidRDefault="00915B7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320" w:type="dxa"/>
            <w:tcBorders>
              <w:top w:val="single" w:sz="7" w:space="0" w:color="auto"/>
              <w:left w:val="single" w:sz="8" w:space="0" w:color="auto"/>
              <w:bottom w:val="double" w:sz="6" w:space="0" w:color="auto"/>
              <w:right w:val="single" w:sz="8" w:space="0" w:color="auto"/>
            </w:tcBorders>
          </w:tcPr>
          <w:p w:rsidR="00915B7B" w:rsidRPr="00A12F15" w:rsidRDefault="00915B7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462" w:type="dxa"/>
            <w:tcBorders>
              <w:top w:val="single" w:sz="7" w:space="0" w:color="auto"/>
              <w:left w:val="single" w:sz="8" w:space="0" w:color="auto"/>
              <w:bottom w:val="double" w:sz="6" w:space="0" w:color="auto"/>
              <w:right w:val="single" w:sz="8" w:space="0" w:color="auto"/>
            </w:tcBorders>
          </w:tcPr>
          <w:p w:rsidR="00915B7B" w:rsidRPr="00A12F15" w:rsidRDefault="00915B7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tcBorders>
              <w:top w:val="single" w:sz="7" w:space="0" w:color="auto"/>
              <w:left w:val="single" w:sz="8" w:space="0" w:color="auto"/>
              <w:bottom w:val="double" w:sz="6" w:space="0" w:color="auto"/>
              <w:right w:val="double" w:sz="6" w:space="0" w:color="auto"/>
            </w:tcBorders>
          </w:tcPr>
          <w:p w:rsidR="00915B7B" w:rsidRPr="00A12F15" w:rsidRDefault="00915B7B">
            <w:pPr>
              <w:tabs>
                <w:tab w:val="left" w:pos="-720"/>
                <w:tab w:val="left" w:pos="0"/>
                <w:tab w:val="left" w:pos="259"/>
                <w:tab w:val="left" w:pos="604"/>
                <w:tab w:val="left" w:pos="816"/>
                <w:tab w:val="left" w:pos="1440"/>
              </w:tabs>
              <w:suppressAutoHyphens/>
              <w:spacing w:after="56"/>
              <w:rPr>
                <w:ins w:id="1281" w:author="morayoa" w:date="2013-06-11T15:09:00Z"/>
                <w:rFonts w:ascii="Arial" w:hAnsi="Arial" w:cs="Arial"/>
                <w:sz w:val="20"/>
              </w:rPr>
            </w:pP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
        <w:gridCol w:w="1260"/>
        <w:gridCol w:w="360"/>
        <w:gridCol w:w="1530"/>
      </w:tblGrid>
      <w:tr w:rsidR="00B30B0A" w:rsidRPr="00A12F15" w:rsidTr="003E7066">
        <w:trPr>
          <w:trHeight w:hRule="exact" w:val="280"/>
        </w:trPr>
        <w:tc>
          <w:tcPr>
            <w:tcW w:w="360" w:type="dxa"/>
            <w:tcBorders>
              <w:top w:val="single" w:sz="4" w:space="0" w:color="auto"/>
              <w:left w:val="single" w:sz="4" w:space="0" w:color="auto"/>
              <w:bottom w:val="single" w:sz="4" w:space="0" w:color="auto"/>
              <w:right w:val="single" w:sz="4" w:space="0" w:color="auto"/>
            </w:tcBorders>
            <w:vAlign w:val="center"/>
          </w:tcPr>
          <w:p w:rsidR="00B30B0A" w:rsidRPr="00A12F15" w:rsidRDefault="00B30B0A" w:rsidP="003E7066">
            <w:pPr>
              <w:tabs>
                <w:tab w:val="left" w:pos="-1440"/>
                <w:tab w:val="left" w:pos="-720"/>
                <w:tab w:val="left" w:pos="0"/>
                <w:tab w:val="left" w:pos="576"/>
                <w:tab w:val="left" w:pos="720"/>
              </w:tabs>
              <w:suppressAutoHyphens/>
              <w:ind w:right="-18"/>
              <w:jc w:val="right"/>
              <w:rPr>
                <w:rFonts w:ascii="Arial" w:hAnsi="Arial"/>
                <w:sz w:val="18"/>
              </w:rPr>
            </w:pPr>
          </w:p>
        </w:tc>
        <w:tc>
          <w:tcPr>
            <w:tcW w:w="1260" w:type="dxa"/>
            <w:tcBorders>
              <w:top w:val="nil"/>
              <w:left w:val="nil"/>
              <w:bottom w:val="nil"/>
              <w:right w:val="nil"/>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r w:rsidRPr="00A12F15">
              <w:rPr>
                <w:rFonts w:ascii="Arial" w:hAnsi="Arial"/>
                <w:sz w:val="18"/>
              </w:rPr>
              <w:t>Passed</w:t>
            </w:r>
          </w:p>
        </w:tc>
        <w:tc>
          <w:tcPr>
            <w:tcW w:w="360" w:type="dxa"/>
            <w:tcBorders>
              <w:top w:val="single" w:sz="4" w:space="0" w:color="auto"/>
              <w:left w:val="single" w:sz="4" w:space="0" w:color="auto"/>
              <w:bottom w:val="single" w:sz="4" w:space="0" w:color="auto"/>
              <w:right w:val="single" w:sz="4" w:space="0" w:color="auto"/>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p>
        </w:tc>
        <w:tc>
          <w:tcPr>
            <w:tcW w:w="1530" w:type="dxa"/>
            <w:tcBorders>
              <w:top w:val="nil"/>
              <w:left w:val="nil"/>
              <w:bottom w:val="nil"/>
              <w:right w:val="nil"/>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r w:rsidRPr="00A12F15">
              <w:rPr>
                <w:rFonts w:ascii="Arial" w:hAnsi="Arial"/>
                <w:sz w:val="18"/>
              </w:rPr>
              <w:t>Failed</w:t>
            </w:r>
          </w:p>
        </w:tc>
      </w:tr>
    </w:tbl>
    <w:p w:rsidR="00B30B0A" w:rsidRPr="00A12F15" w:rsidRDefault="00B30B0A">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del w:id="1282" w:author="morayoa" w:date="2013-06-06T09:05:00Z">
        <w:r w:rsidRPr="00A12F15" w:rsidDel="00DC255E">
          <w:rPr>
            <w:rFonts w:ascii="Arial" w:hAnsi="Arial" w:cs="Arial"/>
            <w:sz w:val="20"/>
          </w:rPr>
          <w:delText>Remarks</w:delText>
        </w:r>
      </w:del>
      <w:ins w:id="1283" w:author="morayoa" w:date="2013-06-06T09:05:00Z">
        <w:r w:rsidR="00DC255E">
          <w:rPr>
            <w:rFonts w:ascii="Arial" w:hAnsi="Arial" w:cs="Arial"/>
            <w:sz w:val="20"/>
          </w:rPr>
          <w:t>Observations</w:t>
        </w:r>
      </w:ins>
      <w:r w:rsidRPr="00A12F15">
        <w:rPr>
          <w:rFonts w:ascii="Arial" w:hAnsi="Arial" w:cs="Arial"/>
          <w:sz w:val="20"/>
        </w:rPr>
        <w:t>:</w:t>
      </w:r>
    </w:p>
    <w:p w:rsidR="00CF3230" w:rsidRPr="00A12F15" w:rsidRDefault="0075580A" w:rsidP="00CF3230">
      <w:pPr>
        <w:tabs>
          <w:tab w:val="left" w:pos="-720"/>
          <w:tab w:val="left" w:pos="0"/>
          <w:tab w:val="left" w:pos="259"/>
          <w:tab w:val="left" w:pos="604"/>
          <w:tab w:val="left" w:pos="816"/>
          <w:tab w:val="left" w:pos="1440"/>
        </w:tabs>
        <w:suppressAutoHyphens/>
        <w:jc w:val="both"/>
        <w:rPr>
          <w:ins w:id="1284" w:author="morayoa" w:date="2013-06-05T14:37:00Z"/>
        </w:rPr>
      </w:pPr>
      <w:ins w:id="1285" w:author="morayoa" w:date="2013-06-05T14:40:00Z">
        <w:r>
          <w:rPr>
            <w:rFonts w:ascii="Arial" w:hAnsi="Arial" w:cs="Arial"/>
            <w:sz w:val="16"/>
            <w:szCs w:val="16"/>
          </w:rPr>
          <w:t xml:space="preserve">Include information that affect the test condition, </w:t>
        </w:r>
      </w:ins>
      <w:ins w:id="1286" w:author="morayoa" w:date="2013-06-06T09:50:00Z">
        <w:r w:rsidR="00B05592">
          <w:rPr>
            <w:rFonts w:ascii="Arial" w:hAnsi="Arial" w:cs="Arial"/>
            <w:sz w:val="16"/>
            <w:szCs w:val="16"/>
          </w:rPr>
          <w:t xml:space="preserve">as indicated in the last paragraph </w:t>
        </w:r>
      </w:ins>
      <w:ins w:id="1287" w:author="morayoa" w:date="2013-06-05T14:40:00Z">
        <w:r>
          <w:rPr>
            <w:rFonts w:ascii="Arial" w:hAnsi="Arial" w:cs="Arial"/>
            <w:sz w:val="16"/>
            <w:szCs w:val="16"/>
          </w:rPr>
          <w:t>of R 50-1 &amp; -2, A.7.1</w:t>
        </w:r>
      </w:ins>
    </w:p>
    <w:p w:rsidR="002875B6" w:rsidRDefault="001E2D97" w:rsidP="00CF3230">
      <w:pPr>
        <w:tabs>
          <w:tab w:val="left" w:pos="-720"/>
          <w:tab w:val="left" w:pos="259"/>
          <w:tab w:val="left" w:pos="604"/>
          <w:tab w:val="left" w:pos="816"/>
          <w:tab w:val="left" w:pos="851"/>
          <w:tab w:val="left" w:pos="1440"/>
        </w:tabs>
        <w:suppressAutoHyphens/>
        <w:rPr>
          <w:rFonts w:ascii="Arial" w:hAnsi="Arial" w:cs="Arial"/>
          <w:sz w:val="20"/>
        </w:rPr>
      </w:pPr>
      <w:r w:rsidRPr="00A12F15">
        <w:rPr>
          <w:rFonts w:ascii="Arial" w:hAnsi="Arial" w:cs="Arial"/>
          <w:sz w:val="20"/>
        </w:rPr>
        <w:br w:type="page"/>
      </w:r>
      <w:r w:rsidRPr="00A12F15">
        <w:rPr>
          <w:rFonts w:ascii="Arial" w:hAnsi="Arial" w:cs="Arial"/>
          <w:sz w:val="20"/>
        </w:rPr>
        <w:lastRenderedPageBreak/>
        <w:t>1.6.2</w:t>
      </w:r>
      <w:r w:rsidRPr="00A12F15">
        <w:rPr>
          <w:rFonts w:ascii="Arial" w:hAnsi="Arial" w:cs="Arial"/>
          <w:sz w:val="20"/>
        </w:rPr>
        <w:tab/>
      </w:r>
      <w:r w:rsidR="000D3B40">
        <w:rPr>
          <w:rFonts w:ascii="Arial" w:hAnsi="Arial" w:cs="Arial"/>
          <w:sz w:val="20"/>
        </w:rPr>
        <w:tab/>
      </w:r>
      <w:r w:rsidR="00AF118D" w:rsidRPr="00AF118D">
        <w:rPr>
          <w:rFonts w:ascii="Arial" w:hAnsi="Arial" w:cs="Arial"/>
          <w:sz w:val="20"/>
        </w:rPr>
        <w:t>Bursts (fast transient tests) on mains</w:t>
      </w:r>
      <w:r w:rsidR="00AF118D" w:rsidRPr="00AF118D">
        <w:rPr>
          <w:rFonts w:ascii="Arial" w:hAnsi="Arial" w:cs="Arial"/>
          <w:snapToGrid w:val="0"/>
          <w:sz w:val="20"/>
          <w:lang w:eastAsia="en-US"/>
        </w:rPr>
        <w:t xml:space="preserve"> power</w:t>
      </w:r>
      <w:r w:rsidR="00AF118D" w:rsidRPr="00AF118D">
        <w:rPr>
          <w:rFonts w:ascii="Arial" w:hAnsi="Arial" w:cs="Arial"/>
          <w:sz w:val="20"/>
        </w:rPr>
        <w:t xml:space="preserve"> lines and on </w:t>
      </w:r>
      <w:r w:rsidR="00AF118D" w:rsidRPr="00AF118D">
        <w:rPr>
          <w:rFonts w:ascii="Arial" w:hAnsi="Arial" w:cs="Arial"/>
          <w:bCs/>
          <w:sz w:val="20"/>
        </w:rPr>
        <w:t>signal, data and control</w:t>
      </w:r>
      <w:r w:rsidR="00AF118D" w:rsidRPr="00AF118D">
        <w:rPr>
          <w:rFonts w:ascii="Arial" w:hAnsi="Arial" w:cs="Arial"/>
          <w:sz w:val="20"/>
        </w:rPr>
        <w:t xml:space="preserve"> lines</w:t>
      </w:r>
      <w:r w:rsidRPr="00A12F15">
        <w:rPr>
          <w:rFonts w:ascii="Arial" w:hAnsi="Arial" w:cs="Arial"/>
          <w:sz w:val="20"/>
        </w:rPr>
        <w:t xml:space="preserve"> </w:t>
      </w:r>
      <w:r w:rsidR="002875B6">
        <w:rPr>
          <w:rFonts w:ascii="Arial" w:hAnsi="Arial" w:cs="Arial"/>
          <w:sz w:val="20"/>
        </w:rPr>
        <w:t xml:space="preserve"> </w:t>
      </w:r>
    </w:p>
    <w:p w:rsidR="001E2D97" w:rsidRPr="00A12F15" w:rsidRDefault="002875B6" w:rsidP="00B836E3">
      <w:pPr>
        <w:tabs>
          <w:tab w:val="left" w:pos="-720"/>
          <w:tab w:val="left" w:pos="259"/>
          <w:tab w:val="left" w:pos="604"/>
          <w:tab w:val="left" w:pos="816"/>
          <w:tab w:val="left" w:pos="851"/>
          <w:tab w:val="left" w:pos="1440"/>
        </w:tabs>
        <w:suppressAutoHyphens/>
        <w:rPr>
          <w:rFonts w:ascii="Arial" w:hAnsi="Arial" w:cs="Arial"/>
          <w:sz w:val="20"/>
        </w:rPr>
      </w:pPr>
      <w:r>
        <w:rPr>
          <w:rFonts w:ascii="Arial" w:hAnsi="Arial" w:cs="Arial"/>
          <w:sz w:val="20"/>
        </w:rPr>
        <w:tab/>
      </w:r>
      <w:r>
        <w:rPr>
          <w:rFonts w:ascii="Arial" w:hAnsi="Arial" w:cs="Arial"/>
          <w:sz w:val="20"/>
        </w:rPr>
        <w:tab/>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1.6.2.2</w:t>
      </w:r>
      <w:r w:rsidRPr="00A12F15">
        <w:rPr>
          <w:rFonts w:ascii="Arial" w:hAnsi="Arial" w:cs="Arial"/>
          <w:sz w:val="20"/>
        </w:rPr>
        <w:tab/>
      </w:r>
      <w:r w:rsidR="00AF118D" w:rsidRPr="00AF118D">
        <w:rPr>
          <w:rFonts w:ascii="Arial" w:hAnsi="Arial" w:cs="Arial"/>
          <w:sz w:val="20"/>
        </w:rPr>
        <w:t>Bursts</w:t>
      </w:r>
      <w:r w:rsidR="00AF118D" w:rsidRPr="00AF118D">
        <w:rPr>
          <w:rFonts w:ascii="Arial" w:hAnsi="Arial" w:cs="Arial"/>
          <w:snapToGrid w:val="0"/>
          <w:sz w:val="20"/>
          <w:lang w:eastAsia="en-US"/>
        </w:rPr>
        <w:t xml:space="preserve"> on </w:t>
      </w:r>
      <w:r w:rsidR="00AF118D" w:rsidRPr="00AF118D">
        <w:rPr>
          <w:rFonts w:ascii="Arial" w:hAnsi="Arial" w:cs="Arial"/>
          <w:bCs/>
          <w:sz w:val="20"/>
        </w:rPr>
        <w:t>signal, data and control</w:t>
      </w:r>
      <w:r w:rsidR="00AF118D" w:rsidRPr="00AF118D">
        <w:rPr>
          <w:rFonts w:ascii="Arial" w:hAnsi="Arial" w:cs="Arial"/>
          <w:snapToGrid w:val="0"/>
          <w:sz w:val="20"/>
          <w:lang w:eastAsia="en-US"/>
        </w:rPr>
        <w:t xml:space="preserve"> lines</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8647"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2" w:type="dxa"/>
          <w:right w:w="112" w:type="dxa"/>
        </w:tblCellMar>
        <w:tblLook w:val="0000"/>
      </w:tblPr>
      <w:tblGrid>
        <w:gridCol w:w="3686"/>
        <w:gridCol w:w="1134"/>
        <w:gridCol w:w="1134"/>
        <w:gridCol w:w="1134"/>
        <w:gridCol w:w="1559"/>
      </w:tblGrid>
      <w:tr w:rsidR="00E14CA6" w:rsidRPr="00A12F15" w:rsidTr="001B2909">
        <w:trPr>
          <w:trHeight w:hRule="exact" w:val="283"/>
        </w:trPr>
        <w:tc>
          <w:tcPr>
            <w:tcW w:w="3686" w:type="dxa"/>
            <w:tcBorders>
              <w:right w:val="nil"/>
            </w:tcBorders>
          </w:tcPr>
          <w:p w:rsidR="00E14CA6" w:rsidRPr="00A12F15" w:rsidRDefault="00FC47BA" w:rsidP="00E14CA6">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fldChar w:fldCharType="begin"/>
            </w:r>
            <w:r w:rsidR="00E14CA6" w:rsidRPr="00A12F15">
              <w:rPr>
                <w:rFonts w:ascii="Arial" w:hAnsi="Arial" w:cs="Arial"/>
                <w:sz w:val="20"/>
              </w:rPr>
              <w:instrText xml:space="preserve">PRIVATE </w:instrText>
            </w:r>
            <w:r w:rsidRPr="00A12F15">
              <w:rPr>
                <w:rFonts w:ascii="Arial" w:hAnsi="Arial" w:cs="Arial"/>
                <w:sz w:val="20"/>
              </w:rPr>
              <w:fldChar w:fldCharType="end"/>
            </w:r>
            <w:r w:rsidR="00E14CA6" w:rsidRPr="00A12F15">
              <w:rPr>
                <w:rFonts w:ascii="Arial" w:hAnsi="Arial" w:cs="Arial"/>
                <w:sz w:val="20"/>
              </w:rPr>
              <w:t>Application No.</w:t>
            </w:r>
            <w:proofErr w:type="gramStart"/>
            <w:r w:rsidR="00E14CA6" w:rsidRPr="00A12F15">
              <w:rPr>
                <w:rFonts w:ascii="Arial" w:hAnsi="Arial" w:cs="Arial"/>
                <w:sz w:val="20"/>
              </w:rPr>
              <w:t>:      ...........................</w:t>
            </w:r>
            <w:proofErr w:type="gramEnd"/>
          </w:p>
        </w:tc>
        <w:tc>
          <w:tcPr>
            <w:tcW w:w="1134" w:type="dxa"/>
            <w:tcBorders>
              <w:left w:val="nil"/>
            </w:tcBorders>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Pr>
          <w:p w:rsidR="00E14CA6" w:rsidRPr="00A12F15" w:rsidRDefault="00E14CA6" w:rsidP="00E14CA6">
            <w:pPr>
              <w:tabs>
                <w:tab w:val="center" w:pos="665"/>
              </w:tabs>
              <w:suppressAutoHyphens/>
              <w:spacing w:after="56"/>
              <w:rPr>
                <w:rFonts w:ascii="Arial" w:hAnsi="Arial" w:cs="Arial"/>
                <w:sz w:val="20"/>
              </w:rPr>
            </w:pPr>
            <w:r w:rsidRPr="00A12F15">
              <w:rPr>
                <w:rFonts w:ascii="Arial" w:hAnsi="Arial" w:cs="Arial"/>
                <w:sz w:val="20"/>
              </w:rPr>
              <w:tab/>
              <w:t>At start</w:t>
            </w:r>
          </w:p>
        </w:tc>
        <w:tc>
          <w:tcPr>
            <w:tcW w:w="1134" w:type="dxa"/>
            <w:tcBorders>
              <w:bottom w:val="single" w:sz="4" w:space="0" w:color="auto"/>
            </w:tcBorders>
          </w:tcPr>
          <w:p w:rsidR="00E14CA6" w:rsidRPr="00A12F15" w:rsidRDefault="00E14CA6" w:rsidP="00E14CA6">
            <w:pPr>
              <w:tabs>
                <w:tab w:val="center" w:pos="574"/>
              </w:tabs>
              <w:suppressAutoHyphens/>
              <w:spacing w:after="56"/>
              <w:rPr>
                <w:rFonts w:ascii="Arial" w:hAnsi="Arial" w:cs="Arial"/>
                <w:sz w:val="20"/>
              </w:rPr>
            </w:pPr>
            <w:r w:rsidRPr="00A12F15">
              <w:rPr>
                <w:rFonts w:ascii="Arial" w:hAnsi="Arial" w:cs="Arial"/>
                <w:sz w:val="20"/>
              </w:rPr>
              <w:tab/>
              <w:t>At end</w:t>
            </w:r>
          </w:p>
        </w:tc>
        <w:tc>
          <w:tcPr>
            <w:tcW w:w="1559" w:type="dxa"/>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p>
        </w:tc>
      </w:tr>
      <w:tr w:rsidR="00E14CA6" w:rsidRPr="00A12F15" w:rsidTr="001B2909">
        <w:trPr>
          <w:trHeight w:hRule="exact" w:val="283"/>
        </w:trPr>
        <w:tc>
          <w:tcPr>
            <w:tcW w:w="3686" w:type="dxa"/>
            <w:tcBorders>
              <w:bottom w:val="single" w:sz="4" w:space="0" w:color="auto"/>
            </w:tcBorders>
          </w:tcPr>
          <w:p w:rsidR="00E14CA6" w:rsidRPr="00A12F15" w:rsidRDefault="00451C6B" w:rsidP="00E14CA6">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Type</w:t>
            </w:r>
            <w:r w:rsidR="00E14CA6" w:rsidRPr="00A12F15">
              <w:rPr>
                <w:rFonts w:ascii="Arial" w:hAnsi="Arial" w:cs="Arial"/>
                <w:sz w:val="20"/>
              </w:rPr>
              <w:t xml:space="preserve"> designation</w:t>
            </w:r>
            <w:proofErr w:type="gramStart"/>
            <w:r w:rsidR="00E14CA6" w:rsidRPr="00A12F15">
              <w:rPr>
                <w:rFonts w:ascii="Arial" w:hAnsi="Arial" w:cs="Arial"/>
                <w:sz w:val="20"/>
              </w:rPr>
              <w:t>:  ........................</w:t>
            </w:r>
            <w:proofErr w:type="gramEnd"/>
          </w:p>
        </w:tc>
        <w:tc>
          <w:tcPr>
            <w:tcW w:w="1134" w:type="dxa"/>
          </w:tcPr>
          <w:p w:rsidR="00C645F1" w:rsidRDefault="00E14CA6">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Temp:</w:t>
            </w:r>
          </w:p>
        </w:tc>
        <w:tc>
          <w:tcPr>
            <w:tcW w:w="1134" w:type="dxa"/>
            <w:tcBorders>
              <w:bottom w:val="single" w:sz="4" w:space="0" w:color="auto"/>
            </w:tcBorders>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bottom w:val="single" w:sz="4" w:space="0" w:color="auto"/>
            </w:tcBorders>
            <w:shd w:val="pct60" w:color="auto" w:fill="auto"/>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sym w:font="Symbol" w:char="F0B0"/>
            </w:r>
            <w:r w:rsidRPr="00A12F15">
              <w:rPr>
                <w:rFonts w:ascii="Arial" w:hAnsi="Arial" w:cs="Arial"/>
                <w:sz w:val="20"/>
              </w:rPr>
              <w:t>C</w:t>
            </w:r>
          </w:p>
        </w:tc>
      </w:tr>
      <w:tr w:rsidR="00E14CA6" w:rsidRPr="00A12F15" w:rsidTr="001B2909">
        <w:trPr>
          <w:trHeight w:hRule="exact" w:val="283"/>
        </w:trPr>
        <w:tc>
          <w:tcPr>
            <w:tcW w:w="3686" w:type="dxa"/>
            <w:tcBorders>
              <w:bottom w:val="nil"/>
            </w:tcBorders>
          </w:tcPr>
          <w:p w:rsidR="00E14CA6" w:rsidRPr="00A12F15" w:rsidRDefault="00D20B2D" w:rsidP="00E14CA6">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Observer</w:t>
            </w:r>
            <w:proofErr w:type="gramStart"/>
            <w:r w:rsidRPr="00A12F15">
              <w:rPr>
                <w:rFonts w:ascii="Arial" w:hAnsi="Arial" w:cs="Arial"/>
                <w:sz w:val="20"/>
              </w:rPr>
              <w:t>:             .............................</w:t>
            </w:r>
            <w:proofErr w:type="gramEnd"/>
          </w:p>
        </w:tc>
        <w:tc>
          <w:tcPr>
            <w:tcW w:w="1134" w:type="dxa"/>
          </w:tcPr>
          <w:p w:rsidR="00C645F1" w:rsidRDefault="00D20B2D">
            <w:pPr>
              <w:tabs>
                <w:tab w:val="right" w:pos="4642"/>
              </w:tabs>
              <w:suppressAutoHyphens/>
              <w:spacing w:after="56"/>
              <w:rPr>
                <w:rFonts w:ascii="Arial" w:hAnsi="Arial" w:cs="Arial"/>
                <w:sz w:val="20"/>
              </w:rPr>
            </w:pPr>
            <w:r w:rsidRPr="00A12F15">
              <w:rPr>
                <w:rFonts w:ascii="Arial" w:hAnsi="Arial" w:cs="Arial"/>
                <w:sz w:val="20"/>
              </w:rPr>
              <w:t>Rel. h:</w:t>
            </w:r>
          </w:p>
        </w:tc>
        <w:tc>
          <w:tcPr>
            <w:tcW w:w="1134" w:type="dxa"/>
            <w:shd w:val="pct60" w:color="auto" w:fill="auto"/>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bottom w:val="single" w:sz="4" w:space="0" w:color="auto"/>
            </w:tcBorders>
            <w:shd w:val="pct60" w:color="auto" w:fill="auto"/>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Pr>
          <w:p w:rsidR="00E14CA6" w:rsidRPr="00A12F15" w:rsidRDefault="00D20B2D" w:rsidP="00E14CA6">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w:t>
            </w:r>
          </w:p>
        </w:tc>
      </w:tr>
      <w:tr w:rsidR="00E14CA6" w:rsidRPr="00A12F15" w:rsidTr="001B2909">
        <w:trPr>
          <w:trHeight w:hRule="exact" w:val="283"/>
        </w:trPr>
        <w:tc>
          <w:tcPr>
            <w:tcW w:w="3686" w:type="dxa"/>
            <w:tcBorders>
              <w:top w:val="nil"/>
              <w:bottom w:val="nil"/>
            </w:tcBorders>
          </w:tcPr>
          <w:p w:rsidR="00E14CA6" w:rsidRPr="00A12F15" w:rsidRDefault="00E14CA6" w:rsidP="00E14CA6">
            <w:pPr>
              <w:tabs>
                <w:tab w:val="right" w:pos="4642"/>
              </w:tabs>
              <w:suppressAutoHyphens/>
              <w:spacing w:after="56"/>
              <w:rPr>
                <w:rFonts w:ascii="Arial" w:hAnsi="Arial" w:cs="Arial"/>
                <w:sz w:val="20"/>
              </w:rPr>
            </w:pPr>
          </w:p>
        </w:tc>
        <w:tc>
          <w:tcPr>
            <w:tcW w:w="1134" w:type="dxa"/>
          </w:tcPr>
          <w:p w:rsidR="00E14CA6" w:rsidRPr="00A12F15" w:rsidRDefault="00D20B2D" w:rsidP="001B2909">
            <w:pPr>
              <w:tabs>
                <w:tab w:val="right" w:pos="4642"/>
              </w:tabs>
              <w:suppressAutoHyphens/>
              <w:spacing w:after="56"/>
              <w:jc w:val="center"/>
              <w:rPr>
                <w:rFonts w:ascii="Arial" w:hAnsi="Arial" w:cs="Arial"/>
                <w:sz w:val="20"/>
              </w:rPr>
            </w:pPr>
            <w:r w:rsidRPr="00A12F15">
              <w:rPr>
                <w:rFonts w:ascii="Arial" w:hAnsi="Arial" w:cs="Arial"/>
                <w:sz w:val="20"/>
              </w:rPr>
              <w:t>Date:</w:t>
            </w:r>
            <w:r w:rsidRPr="00A12F15">
              <w:rPr>
                <w:rFonts w:ascii="Arial" w:hAnsi="Arial" w:cs="Arial"/>
                <w:sz w:val="20"/>
              </w:rPr>
              <w:tab/>
              <w:t>Date:</w:t>
            </w:r>
          </w:p>
        </w:tc>
        <w:tc>
          <w:tcPr>
            <w:tcW w:w="1134" w:type="dxa"/>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shd w:val="pct60" w:color="auto" w:fill="auto"/>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Pr>
          <w:p w:rsidR="00E14CA6" w:rsidRPr="00A12F15" w:rsidRDefault="00D20B2D" w:rsidP="00E14CA6">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roofErr w:type="spellStart"/>
            <w:r w:rsidR="002829F3" w:rsidRPr="00A12F15">
              <w:rPr>
                <w:rFonts w:ascii="Arial" w:hAnsi="Arial" w:cs="Arial"/>
                <w:sz w:val="20"/>
              </w:rPr>
              <w:t>yyyy</w:t>
            </w:r>
            <w:proofErr w:type="spellEnd"/>
            <w:r w:rsidR="002829F3" w:rsidRPr="00A12F15">
              <w:rPr>
                <w:rFonts w:ascii="Arial" w:hAnsi="Arial" w:cs="Arial"/>
                <w:sz w:val="20"/>
              </w:rPr>
              <w:t>-mm-</w:t>
            </w:r>
            <w:proofErr w:type="spellStart"/>
            <w:r w:rsidR="002829F3" w:rsidRPr="00A12F15">
              <w:rPr>
                <w:rFonts w:ascii="Arial" w:hAnsi="Arial" w:cs="Arial"/>
                <w:sz w:val="20"/>
              </w:rPr>
              <w:t>dd</w:t>
            </w:r>
            <w:proofErr w:type="spellEnd"/>
          </w:p>
        </w:tc>
      </w:tr>
      <w:tr w:rsidR="00E14CA6" w:rsidRPr="00A12F15" w:rsidTr="001B2909">
        <w:trPr>
          <w:trHeight w:hRule="exact" w:val="274"/>
        </w:trPr>
        <w:tc>
          <w:tcPr>
            <w:tcW w:w="3686" w:type="dxa"/>
            <w:tcBorders>
              <w:top w:val="nil"/>
            </w:tcBorders>
          </w:tcPr>
          <w:p w:rsidR="00E14CA6" w:rsidRPr="00A12F15" w:rsidRDefault="00E14CA6" w:rsidP="00E14CA6">
            <w:pPr>
              <w:tabs>
                <w:tab w:val="right" w:pos="4642"/>
              </w:tabs>
              <w:suppressAutoHyphens/>
              <w:spacing w:after="56"/>
              <w:rPr>
                <w:rFonts w:ascii="Arial" w:hAnsi="Arial" w:cs="Arial"/>
                <w:sz w:val="20"/>
              </w:rPr>
            </w:pPr>
          </w:p>
        </w:tc>
        <w:tc>
          <w:tcPr>
            <w:tcW w:w="1134" w:type="dxa"/>
          </w:tcPr>
          <w:p w:rsidR="00E14CA6" w:rsidRPr="00A12F15" w:rsidRDefault="00D20B2D" w:rsidP="001B2909">
            <w:pPr>
              <w:tabs>
                <w:tab w:val="right" w:pos="4642"/>
              </w:tabs>
              <w:suppressAutoHyphens/>
              <w:spacing w:after="56"/>
              <w:jc w:val="center"/>
              <w:rPr>
                <w:rFonts w:ascii="Arial" w:hAnsi="Arial" w:cs="Arial"/>
                <w:sz w:val="20"/>
              </w:rPr>
            </w:pPr>
            <w:r w:rsidRPr="00A12F15">
              <w:rPr>
                <w:rFonts w:ascii="Arial" w:hAnsi="Arial" w:cs="Arial"/>
                <w:sz w:val="20"/>
              </w:rPr>
              <w:t>Time:</w:t>
            </w:r>
            <w:r w:rsidRPr="00A12F15">
              <w:rPr>
                <w:rFonts w:ascii="Arial" w:hAnsi="Arial" w:cs="Arial"/>
                <w:sz w:val="20"/>
              </w:rPr>
              <w:tab/>
              <w:t>Time:</w:t>
            </w:r>
          </w:p>
        </w:tc>
        <w:tc>
          <w:tcPr>
            <w:tcW w:w="1134" w:type="dxa"/>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shd w:val="pct60" w:color="auto" w:fill="auto"/>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Pr>
          <w:p w:rsidR="00E14CA6" w:rsidRPr="00A12F15" w:rsidRDefault="00D20B2D" w:rsidP="00E14CA6">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roofErr w:type="spellStart"/>
            <w:r w:rsidRPr="00A12F15">
              <w:rPr>
                <w:rFonts w:ascii="Arial" w:hAnsi="Arial" w:cs="Arial"/>
                <w:sz w:val="20"/>
              </w:rPr>
              <w:t>hh:mm:ss</w:t>
            </w:r>
            <w:proofErr w:type="spellEnd"/>
          </w:p>
        </w:tc>
      </w:tr>
      <w:tr w:rsidR="00E14CA6" w:rsidRPr="00A12F15" w:rsidTr="00870A73">
        <w:tc>
          <w:tcPr>
            <w:tcW w:w="8647" w:type="dxa"/>
            <w:gridSpan w:val="5"/>
          </w:tcPr>
          <w:p w:rsidR="00E14CA6" w:rsidRPr="00A12F15" w:rsidRDefault="00D20B2D" w:rsidP="00E14CA6">
            <w:pPr>
              <w:tabs>
                <w:tab w:val="left" w:pos="-720"/>
                <w:tab w:val="left" w:pos="0"/>
                <w:tab w:val="left" w:pos="259"/>
                <w:tab w:val="left" w:pos="604"/>
                <w:tab w:val="left" w:pos="816"/>
                <w:tab w:val="left" w:pos="1440"/>
              </w:tabs>
              <w:suppressAutoHyphens/>
              <w:rPr>
                <w:rFonts w:ascii="Arial" w:hAnsi="Arial" w:cs="Arial"/>
                <w:sz w:val="20"/>
              </w:rPr>
            </w:pPr>
            <w:r w:rsidRPr="00A12F15">
              <w:rPr>
                <w:rFonts w:ascii="Arial" w:hAnsi="Arial" w:cs="Arial"/>
                <w:sz w:val="20"/>
              </w:rPr>
              <w:t>Resolution during test:</w:t>
            </w:r>
          </w:p>
          <w:p w:rsidR="00E14CA6" w:rsidRPr="00A12F15" w:rsidRDefault="00D20B2D" w:rsidP="00E14CA6">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w:t>
            </w:r>
            <w:proofErr w:type="gramStart"/>
            <w:r w:rsidRPr="00A12F15">
              <w:rPr>
                <w:rFonts w:ascii="Arial" w:hAnsi="Arial" w:cs="Arial"/>
                <w:sz w:val="20"/>
              </w:rPr>
              <w:t>smaller</w:t>
            </w:r>
            <w:proofErr w:type="gramEnd"/>
            <w:r w:rsidRPr="00A12F15">
              <w:rPr>
                <w:rFonts w:ascii="Arial" w:hAnsi="Arial" w:cs="Arial"/>
                <w:sz w:val="20"/>
              </w:rPr>
              <w:t xml:space="preserve"> than d)       ................................</w:t>
            </w: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D20B2D">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Pre-test information</w:t>
      </w:r>
    </w:p>
    <w:tbl>
      <w:tblPr>
        <w:tblW w:w="0" w:type="auto"/>
        <w:tblInd w:w="56" w:type="dxa"/>
        <w:tblLayout w:type="fixed"/>
        <w:tblCellMar>
          <w:left w:w="56" w:type="dxa"/>
          <w:right w:w="56" w:type="dxa"/>
        </w:tblCellMar>
        <w:tblLook w:val="0000"/>
      </w:tblPr>
      <w:tblGrid>
        <w:gridCol w:w="1575"/>
        <w:gridCol w:w="1338"/>
        <w:gridCol w:w="1662"/>
        <w:gridCol w:w="1748"/>
      </w:tblGrid>
      <w:tr w:rsidR="001E2D97" w:rsidRPr="00A12F15">
        <w:tc>
          <w:tcPr>
            <w:tcW w:w="1575" w:type="dxa"/>
            <w:tcBorders>
              <w:top w:val="double" w:sz="7" w:space="0" w:color="auto"/>
              <w:left w:val="double" w:sz="7" w:space="0" w:color="auto"/>
            </w:tcBorders>
          </w:tcPr>
          <w:p w:rsidR="001E2D97" w:rsidRPr="00A12F15" w:rsidRDefault="00FC47BA">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fldChar w:fldCharType="begin"/>
            </w:r>
            <w:r w:rsidR="001E2D97" w:rsidRPr="00A12F15">
              <w:rPr>
                <w:rFonts w:ascii="Arial" w:hAnsi="Arial" w:cs="Arial"/>
                <w:sz w:val="20"/>
              </w:rPr>
              <w:instrText xml:space="preserve">PRIVATE </w:instrText>
            </w:r>
            <w:r w:rsidRPr="00A12F15">
              <w:rPr>
                <w:rFonts w:ascii="Arial" w:hAnsi="Arial" w:cs="Arial"/>
                <w:sz w:val="20"/>
              </w:rPr>
              <w:fldChar w:fldCharType="end"/>
            </w: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338" w:type="dxa"/>
            <w:tcBorders>
              <w:top w:val="doub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proofErr w:type="spellStart"/>
            <w:r w:rsidRPr="00A12F15">
              <w:rPr>
                <w:rFonts w:ascii="Arial" w:hAnsi="Arial" w:cs="Arial"/>
                <w:sz w:val="20"/>
              </w:rPr>
              <w:t>Flowrate</w:t>
            </w:r>
            <w:proofErr w:type="spellEnd"/>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/h)</w:t>
            </w:r>
          </w:p>
        </w:tc>
        <w:tc>
          <w:tcPr>
            <w:tcW w:w="1662" w:type="dxa"/>
            <w:tcBorders>
              <w:top w:val="doub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Equivalent</w:t>
            </w: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xml:space="preserve">pulses for </w:t>
            </w:r>
            <w:proofErr w:type="spellStart"/>
            <w:r w:rsidRPr="00A12F15">
              <w:rPr>
                <w:rFonts w:ascii="Arial" w:hAnsi="Arial" w:cs="Arial"/>
                <w:sz w:val="20"/>
              </w:rPr>
              <w:t>Σ</w:t>
            </w:r>
            <w:r w:rsidRPr="00A12F15">
              <w:rPr>
                <w:rFonts w:ascii="Arial" w:hAnsi="Arial" w:cs="Arial"/>
                <w:sz w:val="20"/>
                <w:vertAlign w:val="subscript"/>
              </w:rPr>
              <w:t>min</w:t>
            </w:r>
            <w:proofErr w:type="spellEnd"/>
          </w:p>
        </w:tc>
        <w:tc>
          <w:tcPr>
            <w:tcW w:w="1748" w:type="dxa"/>
            <w:tcBorders>
              <w:top w:val="doub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vertAlign w:val="subscript"/>
              </w:rPr>
            </w:pPr>
            <w:r w:rsidRPr="00A12F15">
              <w:rPr>
                <w:rFonts w:ascii="Arial" w:hAnsi="Arial" w:cs="Arial"/>
                <w:sz w:val="20"/>
              </w:rPr>
              <w:t xml:space="preserve">Static </w:t>
            </w:r>
            <w:r w:rsidR="00323B66" w:rsidRPr="00A12F15">
              <w:rPr>
                <w:rFonts w:ascii="Arial" w:hAnsi="Arial" w:cs="Arial"/>
                <w:sz w:val="20"/>
              </w:rPr>
              <w:t xml:space="preserve">load (L) </w:t>
            </w:r>
            <w:r w:rsidRPr="00A12F15">
              <w:rPr>
                <w:rFonts w:ascii="Arial" w:hAnsi="Arial" w:cs="Arial"/>
                <w:sz w:val="20"/>
              </w:rPr>
              <w:t xml:space="preserve">for </w:t>
            </w:r>
            <w:proofErr w:type="spellStart"/>
            <w:r w:rsidRPr="00A12F15">
              <w:rPr>
                <w:rFonts w:ascii="Arial" w:hAnsi="Arial" w:cs="Arial"/>
                <w:sz w:val="20"/>
              </w:rPr>
              <w:t>Σ</w:t>
            </w:r>
            <w:r w:rsidRPr="00A12F15">
              <w:rPr>
                <w:rFonts w:ascii="Arial" w:hAnsi="Arial" w:cs="Arial"/>
                <w:sz w:val="20"/>
                <w:vertAlign w:val="subscript"/>
              </w:rPr>
              <w:t>min</w:t>
            </w:r>
            <w:proofErr w:type="spellEnd"/>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w:t>
            </w:r>
          </w:p>
        </w:tc>
      </w:tr>
      <w:tr w:rsidR="001E2D97" w:rsidRPr="00A12F15">
        <w:trPr>
          <w:trHeight w:hRule="exact" w:val="282"/>
        </w:trPr>
        <w:tc>
          <w:tcPr>
            <w:tcW w:w="1575" w:type="dxa"/>
            <w:tcBorders>
              <w:top w:val="single" w:sz="7" w:space="0" w:color="auto"/>
              <w:left w:val="doub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roofErr w:type="spellStart"/>
            <w:r w:rsidRPr="00A12F15">
              <w:rPr>
                <w:rFonts w:ascii="Arial" w:hAnsi="Arial" w:cs="Arial"/>
                <w:sz w:val="20"/>
              </w:rPr>
              <w:t>Q</w:t>
            </w:r>
            <w:r w:rsidRPr="00A12F15">
              <w:rPr>
                <w:rFonts w:ascii="Arial" w:hAnsi="Arial" w:cs="Arial"/>
                <w:sz w:val="20"/>
                <w:vertAlign w:val="subscript"/>
              </w:rPr>
              <w:t>max</w:t>
            </w:r>
            <w:proofErr w:type="spellEnd"/>
          </w:p>
        </w:tc>
        <w:tc>
          <w:tcPr>
            <w:tcW w:w="1338"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662"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748" w:type="dxa"/>
            <w:tcBorders>
              <w:top w:val="single" w:sz="7" w:space="0" w:color="auto"/>
              <w:left w:val="single" w:sz="7" w:space="0" w:color="auto"/>
              <w:bottom w:val="doub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 xml:space="preserve">I/O signals, data and control lines: test voltage </w:t>
      </w:r>
      <w:r w:rsidR="000F73CC" w:rsidRPr="00A12F15">
        <w:rPr>
          <w:rFonts w:ascii="Arial" w:hAnsi="Arial" w:cs="Arial"/>
          <w:sz w:val="20"/>
        </w:rPr>
        <w:t>1.0</w:t>
      </w:r>
      <w:r w:rsidRPr="00A12F15">
        <w:rPr>
          <w:rFonts w:ascii="Arial" w:hAnsi="Arial" w:cs="Arial"/>
          <w:sz w:val="20"/>
        </w:rPr>
        <w:t xml:space="preserve"> kV, duration of the test 1 min at each polarity</w:t>
      </w:r>
    </w:p>
    <w:tbl>
      <w:tblPr>
        <w:tblW w:w="8931" w:type="dxa"/>
        <w:tblInd w:w="56" w:type="dxa"/>
        <w:tblLayout w:type="fixed"/>
        <w:tblCellMar>
          <w:left w:w="56" w:type="dxa"/>
          <w:right w:w="56" w:type="dxa"/>
        </w:tblCellMar>
        <w:tblLook w:val="0000"/>
      </w:tblPr>
      <w:tblGrid>
        <w:gridCol w:w="2410"/>
        <w:gridCol w:w="1276"/>
        <w:gridCol w:w="1417"/>
        <w:gridCol w:w="1560"/>
        <w:gridCol w:w="567"/>
        <w:gridCol w:w="1701"/>
        <w:tblGridChange w:id="1288">
          <w:tblGrid>
            <w:gridCol w:w="108"/>
            <w:gridCol w:w="2302"/>
            <w:gridCol w:w="108"/>
            <w:gridCol w:w="1168"/>
            <w:gridCol w:w="108"/>
            <w:gridCol w:w="1309"/>
            <w:gridCol w:w="108"/>
            <w:gridCol w:w="1452"/>
            <w:gridCol w:w="108"/>
            <w:gridCol w:w="459"/>
            <w:gridCol w:w="1701"/>
            <w:gridCol w:w="108"/>
          </w:tblGrid>
        </w:tblGridChange>
      </w:tblGrid>
      <w:tr w:rsidR="00BD36FE" w:rsidRPr="00A12F15" w:rsidTr="00DE62AB">
        <w:trPr>
          <w:trHeight w:val="739"/>
        </w:trPr>
        <w:tc>
          <w:tcPr>
            <w:tcW w:w="2410" w:type="dxa"/>
            <w:vMerge w:val="restart"/>
            <w:tcBorders>
              <w:top w:val="double" w:sz="6" w:space="0" w:color="auto"/>
              <w:left w:val="double" w:sz="6" w:space="0" w:color="auto"/>
            </w:tcBorders>
          </w:tcPr>
          <w:p w:rsidR="00BD36FE" w:rsidRPr="00A12F15" w:rsidRDefault="00FC47BA">
            <w:pPr>
              <w:tabs>
                <w:tab w:val="center" w:pos="1422"/>
              </w:tabs>
              <w:suppressAutoHyphens/>
              <w:spacing w:after="56"/>
              <w:rPr>
                <w:rFonts w:ascii="Arial" w:hAnsi="Arial" w:cs="Arial"/>
                <w:sz w:val="20"/>
              </w:rPr>
            </w:pPr>
            <w:r w:rsidRPr="00A12F15">
              <w:rPr>
                <w:rFonts w:ascii="Arial" w:hAnsi="Arial" w:cs="Arial"/>
                <w:sz w:val="20"/>
              </w:rPr>
              <w:fldChar w:fldCharType="begin"/>
            </w:r>
            <w:r w:rsidR="00BD36FE" w:rsidRPr="00A12F15">
              <w:rPr>
                <w:rFonts w:ascii="Arial" w:hAnsi="Arial" w:cs="Arial"/>
                <w:sz w:val="20"/>
              </w:rPr>
              <w:instrText xml:space="preserve">PRIVATE </w:instrText>
            </w:r>
            <w:r w:rsidRPr="00A12F15">
              <w:rPr>
                <w:rFonts w:ascii="Arial" w:hAnsi="Arial" w:cs="Arial"/>
                <w:sz w:val="20"/>
              </w:rPr>
              <w:fldChar w:fldCharType="end"/>
            </w:r>
            <w:r w:rsidR="00BD36FE" w:rsidRPr="00A12F15">
              <w:rPr>
                <w:rFonts w:ascii="Arial" w:hAnsi="Arial" w:cs="Arial"/>
                <w:sz w:val="20"/>
              </w:rPr>
              <w:tab/>
              <w:t>Cable/interface</w:t>
            </w:r>
          </w:p>
        </w:tc>
        <w:tc>
          <w:tcPr>
            <w:tcW w:w="1276" w:type="dxa"/>
            <w:vMerge w:val="restart"/>
            <w:tcBorders>
              <w:top w:val="double" w:sz="6" w:space="0" w:color="auto"/>
              <w:left w:val="single" w:sz="7" w:space="0" w:color="auto"/>
            </w:tcBorders>
          </w:tcPr>
          <w:p w:rsidR="00BD36FE" w:rsidRPr="00A12F15" w:rsidRDefault="00BD36FE">
            <w:pPr>
              <w:tabs>
                <w:tab w:val="center" w:pos="767"/>
              </w:tabs>
              <w:suppressAutoHyphens/>
              <w:spacing w:after="56"/>
              <w:rPr>
                <w:rFonts w:ascii="Arial" w:hAnsi="Arial" w:cs="Arial"/>
                <w:sz w:val="20"/>
              </w:rPr>
            </w:pPr>
            <w:r w:rsidRPr="00A12F15">
              <w:rPr>
                <w:rFonts w:ascii="Arial" w:hAnsi="Arial" w:cs="Arial"/>
                <w:sz w:val="20"/>
              </w:rPr>
              <w:tab/>
              <w:t>Polarity</w:t>
            </w:r>
          </w:p>
        </w:tc>
        <w:tc>
          <w:tcPr>
            <w:tcW w:w="1417" w:type="dxa"/>
            <w:vMerge w:val="restart"/>
            <w:tcBorders>
              <w:top w:val="double" w:sz="6" w:space="0" w:color="auto"/>
              <w:left w:val="single" w:sz="7" w:space="0" w:color="auto"/>
            </w:tcBorders>
          </w:tcPr>
          <w:p w:rsidR="00BD36FE" w:rsidRPr="00A12F15" w:rsidRDefault="00BD36FE">
            <w:pPr>
              <w:tabs>
                <w:tab w:val="center" w:pos="585"/>
              </w:tabs>
              <w:suppressAutoHyphens/>
              <w:rPr>
                <w:rFonts w:ascii="Arial" w:hAnsi="Arial" w:cs="Arial"/>
                <w:sz w:val="20"/>
              </w:rPr>
            </w:pPr>
            <w:r w:rsidRPr="00A12F15">
              <w:rPr>
                <w:rFonts w:ascii="Arial" w:hAnsi="Arial" w:cs="Arial"/>
                <w:sz w:val="20"/>
              </w:rPr>
              <w:tab/>
              <w:t>Pulses</w:t>
            </w:r>
          </w:p>
        </w:tc>
        <w:tc>
          <w:tcPr>
            <w:tcW w:w="1560" w:type="dxa"/>
            <w:vMerge w:val="restart"/>
            <w:tcBorders>
              <w:top w:val="double" w:sz="6" w:space="0" w:color="auto"/>
              <w:left w:val="single" w:sz="7" w:space="0" w:color="auto"/>
            </w:tcBorders>
          </w:tcPr>
          <w:p w:rsidR="00BD36FE" w:rsidRPr="00A12F15" w:rsidRDefault="00BD36FE">
            <w:pPr>
              <w:tabs>
                <w:tab w:val="center" w:pos="836"/>
              </w:tabs>
              <w:suppressAutoHyphens/>
              <w:rPr>
                <w:rFonts w:ascii="Arial" w:hAnsi="Arial" w:cs="Arial"/>
                <w:sz w:val="20"/>
              </w:rPr>
            </w:pPr>
            <w:r w:rsidRPr="00A12F15">
              <w:rPr>
                <w:rFonts w:ascii="Arial" w:hAnsi="Arial" w:cs="Arial"/>
                <w:sz w:val="20"/>
              </w:rPr>
              <w:tab/>
              <w:t>Indicated</w:t>
            </w:r>
          </w:p>
          <w:p w:rsidR="00BD36FE" w:rsidRPr="00A12F15" w:rsidRDefault="00BD36FE">
            <w:pPr>
              <w:tabs>
                <w:tab w:val="center" w:pos="836"/>
              </w:tabs>
              <w:suppressAutoHyphens/>
              <w:rPr>
                <w:rFonts w:ascii="Arial" w:hAnsi="Arial" w:cs="Arial"/>
                <w:sz w:val="20"/>
              </w:rPr>
            </w:pPr>
            <w:r w:rsidRPr="00A12F15">
              <w:rPr>
                <w:rFonts w:ascii="Arial" w:hAnsi="Arial" w:cs="Arial"/>
                <w:sz w:val="20"/>
              </w:rPr>
              <w:tab/>
            </w:r>
            <w:proofErr w:type="spellStart"/>
            <w:r w:rsidR="00DE62AB" w:rsidRPr="00A12F15">
              <w:rPr>
                <w:rFonts w:ascii="Arial" w:hAnsi="Arial" w:cs="Arial"/>
                <w:sz w:val="20"/>
              </w:rPr>
              <w:t>T</w:t>
            </w:r>
            <w:r w:rsidRPr="00A12F15">
              <w:rPr>
                <w:rFonts w:ascii="Arial" w:hAnsi="Arial" w:cs="Arial"/>
                <w:sz w:val="20"/>
              </w:rPr>
              <w:t>otalization</w:t>
            </w:r>
            <w:proofErr w:type="spellEnd"/>
            <w:ins w:id="1289" w:author="morayoa" w:date="2013-06-11T15:16:00Z">
              <w:r w:rsidR="00DE62AB">
                <w:rPr>
                  <w:rFonts w:ascii="Arial" w:hAnsi="Arial" w:cs="Arial"/>
                  <w:sz w:val="20"/>
                </w:rPr>
                <w:t xml:space="preserve">  </w:t>
              </w:r>
            </w:ins>
            <w:r w:rsidRPr="00A12F15">
              <w:rPr>
                <w:rFonts w:ascii="Arial" w:hAnsi="Arial" w:cs="Arial"/>
                <w:sz w:val="20"/>
              </w:rPr>
              <w:t>I</w:t>
            </w:r>
          </w:p>
          <w:p w:rsidR="00BD36FE" w:rsidRPr="00A12F15" w:rsidRDefault="00BD36FE">
            <w:pPr>
              <w:tabs>
                <w:tab w:val="center" w:pos="836"/>
              </w:tabs>
              <w:suppressAutoHyphens/>
              <w:rPr>
                <w:rFonts w:ascii="Arial" w:hAnsi="Arial" w:cs="Arial"/>
                <w:sz w:val="20"/>
              </w:rPr>
            </w:pPr>
            <w:r w:rsidRPr="00A12F15">
              <w:rPr>
                <w:rFonts w:ascii="Arial" w:hAnsi="Arial" w:cs="Arial"/>
                <w:sz w:val="20"/>
              </w:rPr>
              <w:tab/>
              <w:t>(   )</w:t>
            </w:r>
          </w:p>
        </w:tc>
        <w:tc>
          <w:tcPr>
            <w:tcW w:w="2268" w:type="dxa"/>
            <w:gridSpan w:val="2"/>
            <w:tcBorders>
              <w:top w:val="double" w:sz="6" w:space="0" w:color="auto"/>
              <w:left w:val="single" w:sz="7" w:space="0" w:color="auto"/>
              <w:right w:val="double" w:sz="6" w:space="0" w:color="auto"/>
            </w:tcBorders>
          </w:tcPr>
          <w:p w:rsidR="00BD36FE" w:rsidRPr="00A12F15" w:rsidRDefault="00BD36FE" w:rsidP="00BD36FE">
            <w:pPr>
              <w:tabs>
                <w:tab w:val="center" w:pos="962"/>
              </w:tabs>
              <w:suppressAutoHyphens/>
              <w:jc w:val="center"/>
              <w:rPr>
                <w:rFonts w:ascii="Arial" w:hAnsi="Arial" w:cs="Arial"/>
                <w:sz w:val="20"/>
              </w:rPr>
            </w:pPr>
            <w:r w:rsidRPr="00A12F15">
              <w:rPr>
                <w:rFonts w:ascii="Arial" w:hAnsi="Arial" w:cs="Arial"/>
                <w:sz w:val="20"/>
              </w:rPr>
              <w:t>Significant</w:t>
            </w:r>
          </w:p>
          <w:p w:rsidR="00BD36FE" w:rsidRDefault="00BD36FE" w:rsidP="00BD36FE">
            <w:pPr>
              <w:tabs>
                <w:tab w:val="center" w:pos="962"/>
              </w:tabs>
              <w:suppressAutoHyphens/>
              <w:jc w:val="center"/>
              <w:rPr>
                <w:ins w:id="1290" w:author="morayoa" w:date="2013-06-11T15:15:00Z"/>
                <w:rFonts w:ascii="Arial" w:hAnsi="Arial" w:cs="Arial"/>
                <w:sz w:val="20"/>
              </w:rPr>
            </w:pPr>
            <w:r w:rsidRPr="00A12F15">
              <w:rPr>
                <w:rFonts w:ascii="Arial" w:hAnsi="Arial" w:cs="Arial"/>
                <w:sz w:val="20"/>
              </w:rPr>
              <w:t>Fault</w:t>
            </w:r>
          </w:p>
          <w:p w:rsidR="00BD36FE" w:rsidRPr="00A12F15" w:rsidRDefault="00BD36FE" w:rsidP="00DE62AB">
            <w:pPr>
              <w:tabs>
                <w:tab w:val="center" w:pos="962"/>
              </w:tabs>
              <w:suppressAutoHyphens/>
              <w:jc w:val="center"/>
              <w:rPr>
                <w:rFonts w:ascii="Arial" w:hAnsi="Arial" w:cs="Arial"/>
                <w:sz w:val="20"/>
              </w:rPr>
            </w:pPr>
            <w:ins w:id="1291" w:author="morayoa" w:date="2013-06-11T15:15:00Z">
              <w:r>
                <w:rPr>
                  <w:rFonts w:ascii="Arial" w:hAnsi="Arial" w:cs="Arial"/>
                  <w:sz w:val="20"/>
                </w:rPr>
                <w:t>(Observations)</w:t>
              </w:r>
            </w:ins>
          </w:p>
        </w:tc>
      </w:tr>
      <w:tr w:rsidR="00BD36FE" w:rsidRPr="00A12F15" w:rsidTr="001B2909">
        <w:tblPrEx>
          <w:tblW w:w="8931" w:type="dxa"/>
          <w:tblInd w:w="56" w:type="dxa"/>
          <w:tblLayout w:type="fixed"/>
          <w:tblCellMar>
            <w:left w:w="56" w:type="dxa"/>
            <w:right w:w="56" w:type="dxa"/>
          </w:tblCellMar>
          <w:tblLook w:val="0000"/>
          <w:tblPrExChange w:id="1292" w:author="morayoa" w:date="2013-06-11T15:50:00Z">
            <w:tblPrEx>
              <w:tblW w:w="8931" w:type="dxa"/>
              <w:tblInd w:w="56" w:type="dxa"/>
              <w:tblLayout w:type="fixed"/>
              <w:tblCellMar>
                <w:left w:w="56" w:type="dxa"/>
                <w:right w:w="56" w:type="dxa"/>
              </w:tblCellMar>
              <w:tblLook w:val="0000"/>
            </w:tblPrEx>
          </w:tblPrExChange>
        </w:tblPrEx>
        <w:trPr>
          <w:trHeight w:val="369"/>
          <w:trPrChange w:id="1293" w:author="morayoa" w:date="2013-06-11T15:50:00Z">
            <w:trPr>
              <w:gridAfter w:val="0"/>
              <w:trHeight w:val="369"/>
            </w:trPr>
          </w:trPrChange>
        </w:trPr>
        <w:tc>
          <w:tcPr>
            <w:tcW w:w="2410" w:type="dxa"/>
            <w:vMerge/>
            <w:tcBorders>
              <w:left w:val="double" w:sz="6" w:space="0" w:color="auto"/>
            </w:tcBorders>
            <w:tcPrChange w:id="1294" w:author="morayoa" w:date="2013-06-11T15:50:00Z">
              <w:tcPr>
                <w:tcW w:w="2410" w:type="dxa"/>
                <w:gridSpan w:val="2"/>
                <w:vMerge/>
                <w:tcBorders>
                  <w:left w:val="double" w:sz="6" w:space="0" w:color="auto"/>
                </w:tcBorders>
              </w:tcPr>
            </w:tcPrChange>
          </w:tcPr>
          <w:p w:rsidR="00BD36FE" w:rsidRPr="00A12F15" w:rsidRDefault="00BD36FE">
            <w:pPr>
              <w:tabs>
                <w:tab w:val="center" w:pos="1422"/>
              </w:tabs>
              <w:suppressAutoHyphens/>
              <w:spacing w:after="56"/>
              <w:rPr>
                <w:rFonts w:ascii="Arial" w:hAnsi="Arial" w:cs="Arial"/>
                <w:sz w:val="20"/>
              </w:rPr>
            </w:pPr>
          </w:p>
        </w:tc>
        <w:tc>
          <w:tcPr>
            <w:tcW w:w="1276" w:type="dxa"/>
            <w:vMerge/>
            <w:tcBorders>
              <w:left w:val="single" w:sz="7" w:space="0" w:color="auto"/>
            </w:tcBorders>
            <w:tcPrChange w:id="1295" w:author="morayoa" w:date="2013-06-11T15:50:00Z">
              <w:tcPr>
                <w:tcW w:w="1276" w:type="dxa"/>
                <w:gridSpan w:val="2"/>
                <w:vMerge/>
                <w:tcBorders>
                  <w:left w:val="single" w:sz="7" w:space="0" w:color="auto"/>
                </w:tcBorders>
              </w:tcPr>
            </w:tcPrChange>
          </w:tcPr>
          <w:p w:rsidR="00BD36FE" w:rsidRPr="00A12F15" w:rsidRDefault="00BD36FE">
            <w:pPr>
              <w:tabs>
                <w:tab w:val="center" w:pos="767"/>
              </w:tabs>
              <w:suppressAutoHyphens/>
              <w:spacing w:after="56"/>
              <w:rPr>
                <w:rFonts w:ascii="Arial" w:hAnsi="Arial" w:cs="Arial"/>
                <w:sz w:val="20"/>
              </w:rPr>
            </w:pPr>
          </w:p>
        </w:tc>
        <w:tc>
          <w:tcPr>
            <w:tcW w:w="1417" w:type="dxa"/>
            <w:vMerge/>
            <w:tcBorders>
              <w:left w:val="single" w:sz="7" w:space="0" w:color="auto"/>
            </w:tcBorders>
            <w:tcPrChange w:id="1296" w:author="morayoa" w:date="2013-06-11T15:50:00Z">
              <w:tcPr>
                <w:tcW w:w="1417" w:type="dxa"/>
                <w:gridSpan w:val="2"/>
                <w:vMerge/>
                <w:tcBorders>
                  <w:left w:val="single" w:sz="7" w:space="0" w:color="auto"/>
                </w:tcBorders>
              </w:tcPr>
            </w:tcPrChange>
          </w:tcPr>
          <w:p w:rsidR="00BD36FE" w:rsidRPr="00A12F15" w:rsidRDefault="00BD36FE">
            <w:pPr>
              <w:tabs>
                <w:tab w:val="center" w:pos="585"/>
              </w:tabs>
              <w:suppressAutoHyphens/>
              <w:rPr>
                <w:rFonts w:ascii="Arial" w:hAnsi="Arial" w:cs="Arial"/>
                <w:sz w:val="20"/>
              </w:rPr>
            </w:pPr>
          </w:p>
        </w:tc>
        <w:tc>
          <w:tcPr>
            <w:tcW w:w="1560" w:type="dxa"/>
            <w:vMerge/>
            <w:tcBorders>
              <w:left w:val="single" w:sz="7" w:space="0" w:color="auto"/>
            </w:tcBorders>
            <w:tcPrChange w:id="1297" w:author="morayoa" w:date="2013-06-11T15:50:00Z">
              <w:tcPr>
                <w:tcW w:w="1560" w:type="dxa"/>
                <w:gridSpan w:val="2"/>
                <w:vMerge/>
                <w:tcBorders>
                  <w:left w:val="single" w:sz="7" w:space="0" w:color="auto"/>
                </w:tcBorders>
              </w:tcPr>
            </w:tcPrChange>
          </w:tcPr>
          <w:p w:rsidR="00BD36FE" w:rsidRPr="00A12F15" w:rsidRDefault="00BD36FE">
            <w:pPr>
              <w:tabs>
                <w:tab w:val="center" w:pos="836"/>
              </w:tabs>
              <w:suppressAutoHyphens/>
              <w:rPr>
                <w:rFonts w:ascii="Arial" w:hAnsi="Arial" w:cs="Arial"/>
                <w:sz w:val="20"/>
              </w:rPr>
            </w:pPr>
          </w:p>
        </w:tc>
        <w:tc>
          <w:tcPr>
            <w:tcW w:w="567" w:type="dxa"/>
            <w:tcBorders>
              <w:top w:val="double" w:sz="6" w:space="0" w:color="auto"/>
              <w:left w:val="single" w:sz="7" w:space="0" w:color="auto"/>
              <w:right w:val="single" w:sz="8" w:space="0" w:color="auto"/>
            </w:tcBorders>
            <w:tcPrChange w:id="1298" w:author="morayoa" w:date="2013-06-11T15:50:00Z">
              <w:tcPr>
                <w:tcW w:w="567" w:type="dxa"/>
                <w:gridSpan w:val="2"/>
                <w:tcBorders>
                  <w:top w:val="double" w:sz="6" w:space="0" w:color="auto"/>
                  <w:left w:val="single" w:sz="7" w:space="0" w:color="auto"/>
                  <w:right w:val="double" w:sz="6" w:space="0" w:color="auto"/>
                </w:tcBorders>
              </w:tcPr>
            </w:tcPrChange>
          </w:tcPr>
          <w:p w:rsidR="00BD36FE" w:rsidRPr="00A12F15" w:rsidRDefault="00BD36FE" w:rsidP="00BD36FE">
            <w:pPr>
              <w:tabs>
                <w:tab w:val="center" w:pos="962"/>
              </w:tabs>
              <w:suppressAutoHyphens/>
              <w:jc w:val="center"/>
              <w:rPr>
                <w:rFonts w:ascii="Arial" w:hAnsi="Arial" w:cs="Arial"/>
                <w:sz w:val="20"/>
              </w:rPr>
            </w:pPr>
            <w:ins w:id="1299" w:author="morayoa" w:date="2013-06-11T15:14:00Z">
              <w:r>
                <w:rPr>
                  <w:rFonts w:ascii="Arial" w:hAnsi="Arial" w:cs="Arial"/>
                  <w:sz w:val="20"/>
                </w:rPr>
                <w:t>No</w:t>
              </w:r>
            </w:ins>
          </w:p>
        </w:tc>
        <w:tc>
          <w:tcPr>
            <w:tcW w:w="1701" w:type="dxa"/>
            <w:tcBorders>
              <w:top w:val="double" w:sz="6" w:space="0" w:color="auto"/>
              <w:left w:val="single" w:sz="8" w:space="0" w:color="auto"/>
              <w:bottom w:val="single" w:sz="8" w:space="0" w:color="auto"/>
              <w:right w:val="double" w:sz="6" w:space="0" w:color="auto"/>
            </w:tcBorders>
            <w:tcPrChange w:id="1300" w:author="morayoa" w:date="2013-06-11T15:50:00Z">
              <w:tcPr>
                <w:tcW w:w="1701" w:type="dxa"/>
                <w:tcBorders>
                  <w:top w:val="double" w:sz="6" w:space="0" w:color="auto"/>
                  <w:left w:val="single" w:sz="7" w:space="0" w:color="auto"/>
                  <w:right w:val="double" w:sz="6" w:space="0" w:color="auto"/>
                </w:tcBorders>
              </w:tcPr>
            </w:tcPrChange>
          </w:tcPr>
          <w:p w:rsidR="00BD36FE" w:rsidRPr="00A12F15" w:rsidRDefault="00BD36FE" w:rsidP="00BD36FE">
            <w:pPr>
              <w:tabs>
                <w:tab w:val="center" w:pos="962"/>
              </w:tabs>
              <w:suppressAutoHyphens/>
              <w:jc w:val="center"/>
              <w:rPr>
                <w:rFonts w:ascii="Arial" w:hAnsi="Arial" w:cs="Arial"/>
                <w:sz w:val="20"/>
              </w:rPr>
            </w:pPr>
            <w:ins w:id="1301" w:author="morayoa" w:date="2013-06-11T15:14:00Z">
              <w:r>
                <w:rPr>
                  <w:rFonts w:ascii="Arial" w:hAnsi="Arial" w:cs="Arial"/>
                  <w:sz w:val="20"/>
                </w:rPr>
                <w:t>Yes</w:t>
              </w:r>
            </w:ins>
          </w:p>
        </w:tc>
      </w:tr>
      <w:tr w:rsidR="00BD36FE" w:rsidRPr="00A12F15" w:rsidTr="001B2909">
        <w:tblPrEx>
          <w:tblW w:w="8931" w:type="dxa"/>
          <w:tblInd w:w="56" w:type="dxa"/>
          <w:tblLayout w:type="fixed"/>
          <w:tblCellMar>
            <w:left w:w="56" w:type="dxa"/>
            <w:right w:w="56" w:type="dxa"/>
          </w:tblCellMar>
          <w:tblLook w:val="0000"/>
          <w:tblPrExChange w:id="1302" w:author="morayoa" w:date="2013-06-11T15:50:00Z">
            <w:tblPrEx>
              <w:tblW w:w="8931" w:type="dxa"/>
              <w:tblInd w:w="56" w:type="dxa"/>
              <w:tblLayout w:type="fixed"/>
              <w:tblCellMar>
                <w:left w:w="56" w:type="dxa"/>
                <w:right w:w="56" w:type="dxa"/>
              </w:tblCellMar>
              <w:tblLook w:val="0000"/>
            </w:tblPrEx>
          </w:tblPrExChange>
        </w:tblPrEx>
        <w:trPr>
          <w:trHeight w:hRule="exact" w:val="312"/>
          <w:trPrChange w:id="1303" w:author="morayoa" w:date="2013-06-11T15:50:00Z">
            <w:trPr>
              <w:gridAfter w:val="0"/>
              <w:trHeight w:hRule="exact" w:val="312"/>
            </w:trPr>
          </w:trPrChange>
        </w:trPr>
        <w:tc>
          <w:tcPr>
            <w:tcW w:w="2410" w:type="dxa"/>
            <w:tcBorders>
              <w:top w:val="single" w:sz="7" w:space="0" w:color="auto"/>
              <w:left w:val="double" w:sz="6" w:space="0" w:color="auto"/>
            </w:tcBorders>
            <w:tcPrChange w:id="1304" w:author="morayoa" w:date="2013-06-11T15:50:00Z">
              <w:tcPr>
                <w:tcW w:w="2410" w:type="dxa"/>
                <w:gridSpan w:val="2"/>
                <w:tcBorders>
                  <w:top w:val="single" w:sz="7" w:space="0" w:color="auto"/>
                  <w:left w:val="double" w:sz="6" w:space="0" w:color="auto"/>
                </w:tcBorders>
              </w:tcPr>
            </w:tcPrChange>
          </w:tcPr>
          <w:p w:rsidR="00BD36FE" w:rsidRPr="00A12F15" w:rsidRDefault="00BD36FE">
            <w:pPr>
              <w:tabs>
                <w:tab w:val="center" w:pos="1422"/>
              </w:tabs>
              <w:suppressAutoHyphens/>
              <w:spacing w:after="56"/>
              <w:rPr>
                <w:rFonts w:ascii="Arial" w:hAnsi="Arial" w:cs="Arial"/>
                <w:sz w:val="20"/>
              </w:rPr>
            </w:pPr>
            <w:r w:rsidRPr="00A12F15">
              <w:rPr>
                <w:rFonts w:ascii="Arial" w:hAnsi="Arial" w:cs="Arial"/>
                <w:sz w:val="20"/>
              </w:rPr>
              <w:tab/>
              <w:t>without disturbance</w:t>
            </w:r>
          </w:p>
        </w:tc>
        <w:tc>
          <w:tcPr>
            <w:tcW w:w="1276" w:type="dxa"/>
            <w:tcBorders>
              <w:top w:val="single" w:sz="7" w:space="0" w:color="auto"/>
            </w:tcBorders>
            <w:tcPrChange w:id="1305" w:author="morayoa" w:date="2013-06-11T15:50:00Z">
              <w:tcPr>
                <w:tcW w:w="1276" w:type="dxa"/>
                <w:gridSpan w:val="2"/>
                <w:tcBorders>
                  <w:top w:val="single" w:sz="7"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Borders>
              <w:top w:val="single" w:sz="7" w:space="0" w:color="auto"/>
              <w:left w:val="single" w:sz="7" w:space="0" w:color="auto"/>
            </w:tcBorders>
            <w:tcPrChange w:id="1306" w:author="morayoa" w:date="2013-06-11T15:50:00Z">
              <w:tcPr>
                <w:tcW w:w="1417" w:type="dxa"/>
                <w:gridSpan w:val="2"/>
                <w:tcBorders>
                  <w:top w:val="single" w:sz="7" w:space="0" w:color="auto"/>
                  <w:left w:val="single" w:sz="7"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60" w:type="dxa"/>
            <w:tcBorders>
              <w:top w:val="single" w:sz="7" w:space="0" w:color="auto"/>
              <w:left w:val="single" w:sz="7" w:space="0" w:color="auto"/>
            </w:tcBorders>
            <w:tcPrChange w:id="1307" w:author="morayoa" w:date="2013-06-11T15:50:00Z">
              <w:tcPr>
                <w:tcW w:w="1560" w:type="dxa"/>
                <w:gridSpan w:val="2"/>
                <w:tcBorders>
                  <w:top w:val="single" w:sz="7" w:space="0" w:color="auto"/>
                  <w:left w:val="single" w:sz="7"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567" w:type="dxa"/>
            <w:tcBorders>
              <w:top w:val="single" w:sz="7" w:space="0" w:color="auto"/>
              <w:left w:val="single" w:sz="7" w:space="0" w:color="auto"/>
              <w:right w:val="single" w:sz="8" w:space="0" w:color="auto"/>
            </w:tcBorders>
            <w:shd w:val="pct75" w:color="auto" w:fill="auto"/>
            <w:tcPrChange w:id="1308" w:author="morayoa" w:date="2013-06-11T15:50:00Z">
              <w:tcPr>
                <w:tcW w:w="567" w:type="dxa"/>
                <w:gridSpan w:val="2"/>
                <w:tcBorders>
                  <w:top w:val="single" w:sz="7" w:space="0" w:color="auto"/>
                  <w:left w:val="single" w:sz="7" w:space="0" w:color="auto"/>
                  <w:right w:val="double" w:sz="6" w:space="0" w:color="auto"/>
                </w:tcBorders>
                <w:shd w:val="pct75" w:color="auto" w:fill="auto"/>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701" w:type="dxa"/>
            <w:tcBorders>
              <w:top w:val="single" w:sz="8" w:space="0" w:color="auto"/>
              <w:left w:val="single" w:sz="8" w:space="0" w:color="auto"/>
              <w:bottom w:val="single" w:sz="8" w:space="0" w:color="auto"/>
              <w:right w:val="double" w:sz="6" w:space="0" w:color="auto"/>
            </w:tcBorders>
            <w:shd w:val="pct75" w:color="auto" w:fill="auto"/>
            <w:tcPrChange w:id="1309" w:author="morayoa" w:date="2013-06-11T15:50:00Z">
              <w:tcPr>
                <w:tcW w:w="1701" w:type="dxa"/>
                <w:tcBorders>
                  <w:top w:val="single" w:sz="7" w:space="0" w:color="auto"/>
                  <w:left w:val="single" w:sz="7" w:space="0" w:color="auto"/>
                  <w:right w:val="double" w:sz="6" w:space="0" w:color="auto"/>
                </w:tcBorders>
                <w:shd w:val="pct75" w:color="auto" w:fill="auto"/>
              </w:tcPr>
            </w:tcPrChange>
          </w:tcPr>
          <w:p w:rsidR="00BD36FE" w:rsidRPr="00A12F15" w:rsidRDefault="00BD36FE">
            <w:pPr>
              <w:tabs>
                <w:tab w:val="left" w:pos="-720"/>
                <w:tab w:val="left" w:pos="0"/>
                <w:tab w:val="left" w:pos="259"/>
                <w:tab w:val="left" w:pos="604"/>
                <w:tab w:val="left" w:pos="816"/>
                <w:tab w:val="left" w:pos="1440"/>
              </w:tabs>
              <w:suppressAutoHyphens/>
              <w:spacing w:after="56"/>
              <w:rPr>
                <w:ins w:id="1310" w:author="morayoa" w:date="2013-06-11T15:13:00Z"/>
                <w:rFonts w:ascii="Arial" w:hAnsi="Arial" w:cs="Arial"/>
                <w:sz w:val="20"/>
              </w:rPr>
            </w:pPr>
          </w:p>
        </w:tc>
      </w:tr>
      <w:tr w:rsidR="00BD36FE" w:rsidRPr="00A12F15" w:rsidTr="001B2909">
        <w:tblPrEx>
          <w:tblW w:w="8931" w:type="dxa"/>
          <w:tblInd w:w="56" w:type="dxa"/>
          <w:tblLayout w:type="fixed"/>
          <w:tblCellMar>
            <w:left w:w="56" w:type="dxa"/>
            <w:right w:w="56" w:type="dxa"/>
          </w:tblCellMar>
          <w:tblLook w:val="0000"/>
          <w:tblPrExChange w:id="1311" w:author="morayoa" w:date="2013-06-11T15:50:00Z">
            <w:tblPrEx>
              <w:tblW w:w="8931" w:type="dxa"/>
              <w:tblInd w:w="56" w:type="dxa"/>
              <w:tblLayout w:type="fixed"/>
              <w:tblCellMar>
                <w:left w:w="56" w:type="dxa"/>
                <w:right w:w="56" w:type="dxa"/>
              </w:tblCellMar>
              <w:tblLook w:val="0000"/>
            </w:tblPrEx>
          </w:tblPrExChange>
        </w:tblPrEx>
        <w:trPr>
          <w:trHeight w:hRule="exact" w:val="312"/>
          <w:trPrChange w:id="1312" w:author="morayoa" w:date="2013-06-11T15:50:00Z">
            <w:trPr>
              <w:gridAfter w:val="0"/>
              <w:trHeight w:hRule="exact" w:val="312"/>
            </w:trPr>
          </w:trPrChange>
        </w:trPr>
        <w:tc>
          <w:tcPr>
            <w:tcW w:w="2410" w:type="dxa"/>
            <w:tcBorders>
              <w:top w:val="single" w:sz="7" w:space="0" w:color="auto"/>
              <w:left w:val="double" w:sz="6" w:space="0" w:color="auto"/>
            </w:tcBorders>
            <w:tcPrChange w:id="1313" w:author="morayoa" w:date="2013-06-11T15:50:00Z">
              <w:tcPr>
                <w:tcW w:w="2410" w:type="dxa"/>
                <w:gridSpan w:val="2"/>
                <w:tcBorders>
                  <w:top w:val="single" w:sz="7" w:space="0" w:color="auto"/>
                  <w:left w:val="double" w:sz="6"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rPr>
                <w:rFonts w:ascii="Arial" w:hAnsi="Arial" w:cs="Arial"/>
                <w:sz w:val="20"/>
              </w:rPr>
            </w:pPr>
          </w:p>
        </w:tc>
        <w:tc>
          <w:tcPr>
            <w:tcW w:w="1276" w:type="dxa"/>
            <w:tcBorders>
              <w:top w:val="single" w:sz="7" w:space="0" w:color="auto"/>
              <w:left w:val="single" w:sz="7" w:space="0" w:color="auto"/>
            </w:tcBorders>
            <w:tcPrChange w:id="1314" w:author="morayoa" w:date="2013-06-11T15:50:00Z">
              <w:tcPr>
                <w:tcW w:w="1276" w:type="dxa"/>
                <w:gridSpan w:val="2"/>
                <w:tcBorders>
                  <w:top w:val="single" w:sz="7" w:space="0" w:color="auto"/>
                  <w:left w:val="single" w:sz="7" w:space="0" w:color="auto"/>
                </w:tcBorders>
              </w:tcPr>
            </w:tcPrChange>
          </w:tcPr>
          <w:p w:rsidR="00BD36FE" w:rsidRPr="00A12F15" w:rsidRDefault="00BD36FE">
            <w:pPr>
              <w:tabs>
                <w:tab w:val="center" w:pos="767"/>
              </w:tabs>
              <w:suppressAutoHyphens/>
              <w:spacing w:after="56"/>
              <w:rPr>
                <w:rFonts w:ascii="Arial" w:hAnsi="Arial" w:cs="Arial"/>
                <w:sz w:val="20"/>
              </w:rPr>
            </w:pPr>
            <w:r w:rsidRPr="00A12F15">
              <w:rPr>
                <w:rFonts w:ascii="Arial" w:hAnsi="Arial" w:cs="Arial"/>
                <w:sz w:val="20"/>
              </w:rPr>
              <w:tab/>
              <w:t>pos</w:t>
            </w:r>
          </w:p>
        </w:tc>
        <w:tc>
          <w:tcPr>
            <w:tcW w:w="1417" w:type="dxa"/>
            <w:tcBorders>
              <w:top w:val="single" w:sz="7" w:space="0" w:color="auto"/>
              <w:left w:val="single" w:sz="7" w:space="0" w:color="auto"/>
            </w:tcBorders>
            <w:tcPrChange w:id="1315" w:author="morayoa" w:date="2013-06-11T15:50:00Z">
              <w:tcPr>
                <w:tcW w:w="1417" w:type="dxa"/>
                <w:gridSpan w:val="2"/>
                <w:tcBorders>
                  <w:top w:val="single" w:sz="7" w:space="0" w:color="auto"/>
                  <w:left w:val="single" w:sz="7"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60" w:type="dxa"/>
            <w:tcBorders>
              <w:top w:val="single" w:sz="7" w:space="0" w:color="auto"/>
              <w:left w:val="single" w:sz="7" w:space="0" w:color="auto"/>
            </w:tcBorders>
            <w:tcPrChange w:id="1316" w:author="morayoa" w:date="2013-06-11T15:50:00Z">
              <w:tcPr>
                <w:tcW w:w="1560" w:type="dxa"/>
                <w:gridSpan w:val="2"/>
                <w:tcBorders>
                  <w:top w:val="single" w:sz="7" w:space="0" w:color="auto"/>
                  <w:left w:val="single" w:sz="7"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567" w:type="dxa"/>
            <w:tcBorders>
              <w:top w:val="single" w:sz="7" w:space="0" w:color="auto"/>
              <w:left w:val="single" w:sz="7" w:space="0" w:color="auto"/>
              <w:right w:val="single" w:sz="8" w:space="0" w:color="auto"/>
            </w:tcBorders>
            <w:tcPrChange w:id="1317" w:author="morayoa" w:date="2013-06-11T15:50:00Z">
              <w:tcPr>
                <w:tcW w:w="567" w:type="dxa"/>
                <w:gridSpan w:val="2"/>
                <w:tcBorders>
                  <w:top w:val="single" w:sz="7" w:space="0" w:color="auto"/>
                  <w:left w:val="single" w:sz="7" w:space="0" w:color="auto"/>
                  <w:right w:val="double" w:sz="6"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701" w:type="dxa"/>
            <w:tcBorders>
              <w:top w:val="single" w:sz="8" w:space="0" w:color="auto"/>
              <w:left w:val="single" w:sz="8" w:space="0" w:color="auto"/>
              <w:bottom w:val="single" w:sz="8" w:space="0" w:color="auto"/>
              <w:right w:val="double" w:sz="6" w:space="0" w:color="auto"/>
            </w:tcBorders>
            <w:tcPrChange w:id="1318" w:author="morayoa" w:date="2013-06-11T15:50:00Z">
              <w:tcPr>
                <w:tcW w:w="1701" w:type="dxa"/>
                <w:tcBorders>
                  <w:top w:val="single" w:sz="7" w:space="0" w:color="auto"/>
                  <w:left w:val="single" w:sz="7" w:space="0" w:color="auto"/>
                  <w:right w:val="double" w:sz="6"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ins w:id="1319" w:author="morayoa" w:date="2013-06-11T15:13:00Z"/>
                <w:rFonts w:ascii="Arial" w:hAnsi="Arial" w:cs="Arial"/>
                <w:sz w:val="20"/>
              </w:rPr>
            </w:pPr>
          </w:p>
        </w:tc>
      </w:tr>
      <w:tr w:rsidR="00BD36FE" w:rsidRPr="00A12F15" w:rsidTr="001B2909">
        <w:tblPrEx>
          <w:tblW w:w="8931" w:type="dxa"/>
          <w:tblInd w:w="56" w:type="dxa"/>
          <w:tblLayout w:type="fixed"/>
          <w:tblCellMar>
            <w:left w:w="56" w:type="dxa"/>
            <w:right w:w="56" w:type="dxa"/>
          </w:tblCellMar>
          <w:tblLook w:val="0000"/>
          <w:tblPrExChange w:id="1320" w:author="morayoa" w:date="2013-06-11T15:50:00Z">
            <w:tblPrEx>
              <w:tblW w:w="8931" w:type="dxa"/>
              <w:tblInd w:w="56" w:type="dxa"/>
              <w:tblLayout w:type="fixed"/>
              <w:tblCellMar>
                <w:left w:w="56" w:type="dxa"/>
                <w:right w:w="56" w:type="dxa"/>
              </w:tblCellMar>
              <w:tblLook w:val="0000"/>
            </w:tblPrEx>
          </w:tblPrExChange>
        </w:tblPrEx>
        <w:trPr>
          <w:trHeight w:hRule="exact" w:val="312"/>
          <w:trPrChange w:id="1321" w:author="morayoa" w:date="2013-06-11T15:50:00Z">
            <w:trPr>
              <w:gridAfter w:val="0"/>
              <w:trHeight w:hRule="exact" w:val="312"/>
            </w:trPr>
          </w:trPrChange>
        </w:trPr>
        <w:tc>
          <w:tcPr>
            <w:tcW w:w="2410" w:type="dxa"/>
            <w:tcBorders>
              <w:left w:val="double" w:sz="6" w:space="0" w:color="auto"/>
            </w:tcBorders>
            <w:tcPrChange w:id="1322" w:author="morayoa" w:date="2013-06-11T15:50:00Z">
              <w:tcPr>
                <w:tcW w:w="2410" w:type="dxa"/>
                <w:gridSpan w:val="2"/>
                <w:tcBorders>
                  <w:left w:val="double" w:sz="6"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6" w:type="dxa"/>
            <w:tcBorders>
              <w:top w:val="single" w:sz="7" w:space="0" w:color="auto"/>
              <w:left w:val="single" w:sz="7" w:space="0" w:color="auto"/>
            </w:tcBorders>
            <w:tcPrChange w:id="1323" w:author="morayoa" w:date="2013-06-11T15:50:00Z">
              <w:tcPr>
                <w:tcW w:w="1276" w:type="dxa"/>
                <w:gridSpan w:val="2"/>
                <w:tcBorders>
                  <w:top w:val="single" w:sz="7" w:space="0" w:color="auto"/>
                  <w:left w:val="single" w:sz="7" w:space="0" w:color="auto"/>
                </w:tcBorders>
              </w:tcPr>
            </w:tcPrChange>
          </w:tcPr>
          <w:p w:rsidR="00BD36FE" w:rsidRPr="00A12F15" w:rsidRDefault="00BD36FE">
            <w:pPr>
              <w:tabs>
                <w:tab w:val="center" w:pos="767"/>
              </w:tabs>
              <w:suppressAutoHyphens/>
              <w:spacing w:after="56"/>
              <w:rPr>
                <w:rFonts w:ascii="Arial" w:hAnsi="Arial" w:cs="Arial"/>
                <w:sz w:val="20"/>
              </w:rPr>
            </w:pPr>
            <w:r w:rsidRPr="00A12F15">
              <w:rPr>
                <w:rFonts w:ascii="Arial" w:hAnsi="Arial" w:cs="Arial"/>
                <w:sz w:val="20"/>
              </w:rPr>
              <w:tab/>
            </w:r>
            <w:proofErr w:type="spellStart"/>
            <w:r w:rsidRPr="00A12F15">
              <w:rPr>
                <w:rFonts w:ascii="Arial" w:hAnsi="Arial" w:cs="Arial"/>
                <w:sz w:val="20"/>
              </w:rPr>
              <w:t>neg</w:t>
            </w:r>
            <w:proofErr w:type="spellEnd"/>
          </w:p>
        </w:tc>
        <w:tc>
          <w:tcPr>
            <w:tcW w:w="1417" w:type="dxa"/>
            <w:tcBorders>
              <w:top w:val="single" w:sz="7" w:space="0" w:color="auto"/>
              <w:left w:val="single" w:sz="7" w:space="0" w:color="auto"/>
            </w:tcBorders>
            <w:tcPrChange w:id="1324" w:author="morayoa" w:date="2013-06-11T15:50:00Z">
              <w:tcPr>
                <w:tcW w:w="1417" w:type="dxa"/>
                <w:gridSpan w:val="2"/>
                <w:tcBorders>
                  <w:top w:val="single" w:sz="7" w:space="0" w:color="auto"/>
                  <w:left w:val="single" w:sz="7"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60" w:type="dxa"/>
            <w:tcBorders>
              <w:top w:val="single" w:sz="7" w:space="0" w:color="auto"/>
              <w:left w:val="single" w:sz="7" w:space="0" w:color="auto"/>
            </w:tcBorders>
            <w:tcPrChange w:id="1325" w:author="morayoa" w:date="2013-06-11T15:50:00Z">
              <w:tcPr>
                <w:tcW w:w="1560" w:type="dxa"/>
                <w:gridSpan w:val="2"/>
                <w:tcBorders>
                  <w:top w:val="single" w:sz="7" w:space="0" w:color="auto"/>
                  <w:left w:val="single" w:sz="7"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567" w:type="dxa"/>
            <w:tcBorders>
              <w:top w:val="single" w:sz="7" w:space="0" w:color="auto"/>
              <w:left w:val="single" w:sz="7" w:space="0" w:color="auto"/>
              <w:right w:val="single" w:sz="8" w:space="0" w:color="auto"/>
            </w:tcBorders>
            <w:tcPrChange w:id="1326" w:author="morayoa" w:date="2013-06-11T15:50:00Z">
              <w:tcPr>
                <w:tcW w:w="567" w:type="dxa"/>
                <w:gridSpan w:val="2"/>
                <w:tcBorders>
                  <w:top w:val="single" w:sz="7" w:space="0" w:color="auto"/>
                  <w:left w:val="single" w:sz="7" w:space="0" w:color="auto"/>
                  <w:right w:val="double" w:sz="6"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701" w:type="dxa"/>
            <w:tcBorders>
              <w:top w:val="single" w:sz="8" w:space="0" w:color="auto"/>
              <w:left w:val="single" w:sz="8" w:space="0" w:color="auto"/>
              <w:bottom w:val="single" w:sz="8" w:space="0" w:color="auto"/>
              <w:right w:val="double" w:sz="6" w:space="0" w:color="auto"/>
            </w:tcBorders>
            <w:tcPrChange w:id="1327" w:author="morayoa" w:date="2013-06-11T15:50:00Z">
              <w:tcPr>
                <w:tcW w:w="1701" w:type="dxa"/>
                <w:tcBorders>
                  <w:top w:val="single" w:sz="7" w:space="0" w:color="auto"/>
                  <w:left w:val="single" w:sz="7" w:space="0" w:color="auto"/>
                  <w:right w:val="double" w:sz="6"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ins w:id="1328" w:author="morayoa" w:date="2013-06-11T15:13:00Z"/>
                <w:rFonts w:ascii="Arial" w:hAnsi="Arial" w:cs="Arial"/>
                <w:sz w:val="20"/>
              </w:rPr>
            </w:pPr>
          </w:p>
        </w:tc>
      </w:tr>
      <w:tr w:rsidR="00BD36FE" w:rsidRPr="00A12F15" w:rsidTr="001B2909">
        <w:tblPrEx>
          <w:tblW w:w="8931" w:type="dxa"/>
          <w:tblInd w:w="56" w:type="dxa"/>
          <w:tblLayout w:type="fixed"/>
          <w:tblCellMar>
            <w:left w:w="56" w:type="dxa"/>
            <w:right w:w="56" w:type="dxa"/>
          </w:tblCellMar>
          <w:tblLook w:val="0000"/>
          <w:tblPrExChange w:id="1329" w:author="morayoa" w:date="2013-06-11T15:50:00Z">
            <w:tblPrEx>
              <w:tblW w:w="8931" w:type="dxa"/>
              <w:tblInd w:w="56" w:type="dxa"/>
              <w:tblLayout w:type="fixed"/>
              <w:tblCellMar>
                <w:left w:w="56" w:type="dxa"/>
                <w:right w:w="56" w:type="dxa"/>
              </w:tblCellMar>
              <w:tblLook w:val="0000"/>
            </w:tblPrEx>
          </w:tblPrExChange>
        </w:tblPrEx>
        <w:trPr>
          <w:trHeight w:hRule="exact" w:val="312"/>
          <w:trPrChange w:id="1330" w:author="morayoa" w:date="2013-06-11T15:50:00Z">
            <w:trPr>
              <w:gridAfter w:val="0"/>
              <w:trHeight w:hRule="exact" w:val="312"/>
            </w:trPr>
          </w:trPrChange>
        </w:trPr>
        <w:tc>
          <w:tcPr>
            <w:tcW w:w="2410" w:type="dxa"/>
            <w:tcBorders>
              <w:top w:val="single" w:sz="7" w:space="0" w:color="auto"/>
              <w:left w:val="double" w:sz="6" w:space="0" w:color="auto"/>
            </w:tcBorders>
            <w:tcPrChange w:id="1331" w:author="morayoa" w:date="2013-06-11T15:50:00Z">
              <w:tcPr>
                <w:tcW w:w="2410" w:type="dxa"/>
                <w:gridSpan w:val="2"/>
                <w:tcBorders>
                  <w:top w:val="single" w:sz="7" w:space="0" w:color="auto"/>
                  <w:left w:val="double" w:sz="6" w:space="0" w:color="auto"/>
                </w:tcBorders>
              </w:tcPr>
            </w:tcPrChange>
          </w:tcPr>
          <w:p w:rsidR="00BD36FE" w:rsidRPr="00A12F15" w:rsidRDefault="00BD36FE">
            <w:pPr>
              <w:tabs>
                <w:tab w:val="center" w:pos="1422"/>
              </w:tabs>
              <w:suppressAutoHyphens/>
              <w:spacing w:after="56"/>
              <w:rPr>
                <w:rFonts w:ascii="Arial" w:hAnsi="Arial" w:cs="Arial"/>
                <w:sz w:val="20"/>
              </w:rPr>
            </w:pPr>
            <w:r w:rsidRPr="00A12F15">
              <w:rPr>
                <w:rFonts w:ascii="Arial" w:hAnsi="Arial" w:cs="Arial"/>
                <w:sz w:val="20"/>
              </w:rPr>
              <w:tab/>
              <w:t>without disturbance</w:t>
            </w:r>
          </w:p>
        </w:tc>
        <w:tc>
          <w:tcPr>
            <w:tcW w:w="1276" w:type="dxa"/>
            <w:tcBorders>
              <w:top w:val="single" w:sz="7" w:space="0" w:color="auto"/>
            </w:tcBorders>
            <w:tcPrChange w:id="1332" w:author="morayoa" w:date="2013-06-11T15:50:00Z">
              <w:tcPr>
                <w:tcW w:w="1276" w:type="dxa"/>
                <w:gridSpan w:val="2"/>
                <w:tcBorders>
                  <w:top w:val="single" w:sz="7"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Borders>
              <w:top w:val="single" w:sz="7" w:space="0" w:color="auto"/>
              <w:left w:val="single" w:sz="7" w:space="0" w:color="auto"/>
            </w:tcBorders>
            <w:tcPrChange w:id="1333" w:author="morayoa" w:date="2013-06-11T15:50:00Z">
              <w:tcPr>
                <w:tcW w:w="1417" w:type="dxa"/>
                <w:gridSpan w:val="2"/>
                <w:tcBorders>
                  <w:top w:val="single" w:sz="7" w:space="0" w:color="auto"/>
                  <w:left w:val="single" w:sz="7"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60" w:type="dxa"/>
            <w:tcBorders>
              <w:top w:val="single" w:sz="7" w:space="0" w:color="auto"/>
              <w:left w:val="single" w:sz="7" w:space="0" w:color="auto"/>
            </w:tcBorders>
            <w:tcPrChange w:id="1334" w:author="morayoa" w:date="2013-06-11T15:50:00Z">
              <w:tcPr>
                <w:tcW w:w="1560" w:type="dxa"/>
                <w:gridSpan w:val="2"/>
                <w:tcBorders>
                  <w:top w:val="single" w:sz="7" w:space="0" w:color="auto"/>
                  <w:left w:val="single" w:sz="7"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567" w:type="dxa"/>
            <w:tcBorders>
              <w:top w:val="single" w:sz="7" w:space="0" w:color="auto"/>
              <w:left w:val="single" w:sz="7" w:space="0" w:color="auto"/>
              <w:right w:val="single" w:sz="8" w:space="0" w:color="auto"/>
            </w:tcBorders>
            <w:shd w:val="pct75" w:color="auto" w:fill="auto"/>
            <w:tcPrChange w:id="1335" w:author="morayoa" w:date="2013-06-11T15:50:00Z">
              <w:tcPr>
                <w:tcW w:w="567" w:type="dxa"/>
                <w:gridSpan w:val="2"/>
                <w:tcBorders>
                  <w:top w:val="single" w:sz="7" w:space="0" w:color="auto"/>
                  <w:left w:val="single" w:sz="7" w:space="0" w:color="auto"/>
                  <w:right w:val="double" w:sz="6" w:space="0" w:color="auto"/>
                </w:tcBorders>
                <w:shd w:val="pct75" w:color="auto" w:fill="auto"/>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701" w:type="dxa"/>
            <w:tcBorders>
              <w:top w:val="single" w:sz="8" w:space="0" w:color="auto"/>
              <w:left w:val="single" w:sz="8" w:space="0" w:color="auto"/>
              <w:bottom w:val="single" w:sz="8" w:space="0" w:color="auto"/>
              <w:right w:val="double" w:sz="6" w:space="0" w:color="auto"/>
            </w:tcBorders>
            <w:shd w:val="pct75" w:color="auto" w:fill="auto"/>
            <w:tcPrChange w:id="1336" w:author="morayoa" w:date="2013-06-11T15:50:00Z">
              <w:tcPr>
                <w:tcW w:w="1701" w:type="dxa"/>
                <w:tcBorders>
                  <w:top w:val="single" w:sz="7" w:space="0" w:color="auto"/>
                  <w:left w:val="single" w:sz="7" w:space="0" w:color="auto"/>
                  <w:right w:val="double" w:sz="6" w:space="0" w:color="auto"/>
                </w:tcBorders>
                <w:shd w:val="pct75" w:color="auto" w:fill="auto"/>
              </w:tcPr>
            </w:tcPrChange>
          </w:tcPr>
          <w:p w:rsidR="00BD36FE" w:rsidRPr="00A12F15" w:rsidRDefault="00BD36FE">
            <w:pPr>
              <w:tabs>
                <w:tab w:val="left" w:pos="-720"/>
                <w:tab w:val="left" w:pos="0"/>
                <w:tab w:val="left" w:pos="259"/>
                <w:tab w:val="left" w:pos="604"/>
                <w:tab w:val="left" w:pos="816"/>
                <w:tab w:val="left" w:pos="1440"/>
              </w:tabs>
              <w:suppressAutoHyphens/>
              <w:spacing w:after="56"/>
              <w:rPr>
                <w:ins w:id="1337" w:author="morayoa" w:date="2013-06-11T15:13:00Z"/>
                <w:rFonts w:ascii="Arial" w:hAnsi="Arial" w:cs="Arial"/>
                <w:sz w:val="20"/>
              </w:rPr>
            </w:pPr>
          </w:p>
        </w:tc>
      </w:tr>
      <w:tr w:rsidR="00BD36FE" w:rsidRPr="00A12F15" w:rsidTr="001B2909">
        <w:tblPrEx>
          <w:tblW w:w="8931" w:type="dxa"/>
          <w:tblInd w:w="56" w:type="dxa"/>
          <w:tblLayout w:type="fixed"/>
          <w:tblCellMar>
            <w:left w:w="56" w:type="dxa"/>
            <w:right w:w="56" w:type="dxa"/>
          </w:tblCellMar>
          <w:tblLook w:val="0000"/>
          <w:tblPrExChange w:id="1338" w:author="morayoa" w:date="2013-06-11T15:50:00Z">
            <w:tblPrEx>
              <w:tblW w:w="8931" w:type="dxa"/>
              <w:tblInd w:w="56" w:type="dxa"/>
              <w:tblLayout w:type="fixed"/>
              <w:tblCellMar>
                <w:left w:w="56" w:type="dxa"/>
                <w:right w:w="56" w:type="dxa"/>
              </w:tblCellMar>
              <w:tblLook w:val="0000"/>
            </w:tblPrEx>
          </w:tblPrExChange>
        </w:tblPrEx>
        <w:trPr>
          <w:trHeight w:hRule="exact" w:val="312"/>
          <w:trPrChange w:id="1339" w:author="morayoa" w:date="2013-06-11T15:50:00Z">
            <w:trPr>
              <w:gridAfter w:val="0"/>
              <w:trHeight w:hRule="exact" w:val="312"/>
            </w:trPr>
          </w:trPrChange>
        </w:trPr>
        <w:tc>
          <w:tcPr>
            <w:tcW w:w="2410" w:type="dxa"/>
            <w:tcBorders>
              <w:top w:val="single" w:sz="7" w:space="0" w:color="auto"/>
              <w:left w:val="double" w:sz="6" w:space="0" w:color="auto"/>
            </w:tcBorders>
            <w:tcPrChange w:id="1340" w:author="morayoa" w:date="2013-06-11T15:50:00Z">
              <w:tcPr>
                <w:tcW w:w="2410" w:type="dxa"/>
                <w:gridSpan w:val="2"/>
                <w:tcBorders>
                  <w:top w:val="single" w:sz="7" w:space="0" w:color="auto"/>
                  <w:left w:val="double" w:sz="6"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rPr>
                <w:rFonts w:ascii="Arial" w:hAnsi="Arial" w:cs="Arial"/>
                <w:sz w:val="20"/>
              </w:rPr>
            </w:pPr>
          </w:p>
        </w:tc>
        <w:tc>
          <w:tcPr>
            <w:tcW w:w="1276" w:type="dxa"/>
            <w:tcBorders>
              <w:top w:val="single" w:sz="7" w:space="0" w:color="auto"/>
              <w:left w:val="single" w:sz="7" w:space="0" w:color="auto"/>
            </w:tcBorders>
            <w:tcPrChange w:id="1341" w:author="morayoa" w:date="2013-06-11T15:50:00Z">
              <w:tcPr>
                <w:tcW w:w="1276" w:type="dxa"/>
                <w:gridSpan w:val="2"/>
                <w:tcBorders>
                  <w:top w:val="single" w:sz="7" w:space="0" w:color="auto"/>
                  <w:left w:val="single" w:sz="7" w:space="0" w:color="auto"/>
                </w:tcBorders>
              </w:tcPr>
            </w:tcPrChange>
          </w:tcPr>
          <w:p w:rsidR="00BD36FE" w:rsidRPr="00A12F15" w:rsidRDefault="00BD36FE">
            <w:pPr>
              <w:tabs>
                <w:tab w:val="center" w:pos="767"/>
              </w:tabs>
              <w:suppressAutoHyphens/>
              <w:spacing w:after="56"/>
              <w:rPr>
                <w:rFonts w:ascii="Arial" w:hAnsi="Arial" w:cs="Arial"/>
                <w:sz w:val="20"/>
              </w:rPr>
            </w:pPr>
            <w:r w:rsidRPr="00A12F15">
              <w:rPr>
                <w:rFonts w:ascii="Arial" w:hAnsi="Arial" w:cs="Arial"/>
                <w:sz w:val="20"/>
              </w:rPr>
              <w:tab/>
              <w:t>pos</w:t>
            </w:r>
          </w:p>
        </w:tc>
        <w:tc>
          <w:tcPr>
            <w:tcW w:w="1417" w:type="dxa"/>
            <w:tcBorders>
              <w:top w:val="single" w:sz="7" w:space="0" w:color="auto"/>
              <w:left w:val="single" w:sz="7" w:space="0" w:color="auto"/>
            </w:tcBorders>
            <w:tcPrChange w:id="1342" w:author="morayoa" w:date="2013-06-11T15:50:00Z">
              <w:tcPr>
                <w:tcW w:w="1417" w:type="dxa"/>
                <w:gridSpan w:val="2"/>
                <w:tcBorders>
                  <w:top w:val="single" w:sz="7" w:space="0" w:color="auto"/>
                  <w:left w:val="single" w:sz="7"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60" w:type="dxa"/>
            <w:tcBorders>
              <w:top w:val="single" w:sz="7" w:space="0" w:color="auto"/>
              <w:left w:val="single" w:sz="7" w:space="0" w:color="auto"/>
            </w:tcBorders>
            <w:tcPrChange w:id="1343" w:author="morayoa" w:date="2013-06-11T15:50:00Z">
              <w:tcPr>
                <w:tcW w:w="1560" w:type="dxa"/>
                <w:gridSpan w:val="2"/>
                <w:tcBorders>
                  <w:top w:val="single" w:sz="7" w:space="0" w:color="auto"/>
                  <w:left w:val="single" w:sz="7"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567" w:type="dxa"/>
            <w:tcBorders>
              <w:top w:val="single" w:sz="7" w:space="0" w:color="auto"/>
              <w:left w:val="single" w:sz="7" w:space="0" w:color="auto"/>
              <w:right w:val="single" w:sz="8" w:space="0" w:color="auto"/>
            </w:tcBorders>
            <w:tcPrChange w:id="1344" w:author="morayoa" w:date="2013-06-11T15:50:00Z">
              <w:tcPr>
                <w:tcW w:w="567" w:type="dxa"/>
                <w:gridSpan w:val="2"/>
                <w:tcBorders>
                  <w:top w:val="single" w:sz="7" w:space="0" w:color="auto"/>
                  <w:left w:val="single" w:sz="7" w:space="0" w:color="auto"/>
                  <w:right w:val="double" w:sz="6"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701" w:type="dxa"/>
            <w:tcBorders>
              <w:top w:val="single" w:sz="8" w:space="0" w:color="auto"/>
              <w:left w:val="single" w:sz="8" w:space="0" w:color="auto"/>
              <w:bottom w:val="single" w:sz="8" w:space="0" w:color="auto"/>
              <w:right w:val="double" w:sz="6" w:space="0" w:color="auto"/>
            </w:tcBorders>
            <w:tcPrChange w:id="1345" w:author="morayoa" w:date="2013-06-11T15:50:00Z">
              <w:tcPr>
                <w:tcW w:w="1701" w:type="dxa"/>
                <w:tcBorders>
                  <w:top w:val="single" w:sz="7" w:space="0" w:color="auto"/>
                  <w:left w:val="single" w:sz="7" w:space="0" w:color="auto"/>
                  <w:right w:val="double" w:sz="6"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ins w:id="1346" w:author="morayoa" w:date="2013-06-11T15:13:00Z"/>
                <w:rFonts w:ascii="Arial" w:hAnsi="Arial" w:cs="Arial"/>
                <w:sz w:val="20"/>
              </w:rPr>
            </w:pPr>
          </w:p>
        </w:tc>
      </w:tr>
      <w:tr w:rsidR="00BD36FE" w:rsidRPr="00A12F15" w:rsidTr="001B2909">
        <w:tblPrEx>
          <w:tblW w:w="8931" w:type="dxa"/>
          <w:tblInd w:w="56" w:type="dxa"/>
          <w:tblLayout w:type="fixed"/>
          <w:tblCellMar>
            <w:left w:w="56" w:type="dxa"/>
            <w:right w:w="56" w:type="dxa"/>
          </w:tblCellMar>
          <w:tblLook w:val="0000"/>
          <w:tblPrExChange w:id="1347" w:author="morayoa" w:date="2013-06-11T15:50:00Z">
            <w:tblPrEx>
              <w:tblW w:w="8931" w:type="dxa"/>
              <w:tblInd w:w="56" w:type="dxa"/>
              <w:tblLayout w:type="fixed"/>
              <w:tblCellMar>
                <w:left w:w="56" w:type="dxa"/>
                <w:right w:w="56" w:type="dxa"/>
              </w:tblCellMar>
              <w:tblLook w:val="0000"/>
            </w:tblPrEx>
          </w:tblPrExChange>
        </w:tblPrEx>
        <w:trPr>
          <w:trHeight w:hRule="exact" w:val="312"/>
          <w:trPrChange w:id="1348" w:author="morayoa" w:date="2013-06-11T15:50:00Z">
            <w:trPr>
              <w:gridAfter w:val="0"/>
              <w:trHeight w:hRule="exact" w:val="312"/>
            </w:trPr>
          </w:trPrChange>
        </w:trPr>
        <w:tc>
          <w:tcPr>
            <w:tcW w:w="2410" w:type="dxa"/>
            <w:tcBorders>
              <w:left w:val="double" w:sz="6" w:space="0" w:color="auto"/>
            </w:tcBorders>
            <w:tcPrChange w:id="1349" w:author="morayoa" w:date="2013-06-11T15:50:00Z">
              <w:tcPr>
                <w:tcW w:w="2410" w:type="dxa"/>
                <w:gridSpan w:val="2"/>
                <w:tcBorders>
                  <w:left w:val="double" w:sz="6"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6" w:type="dxa"/>
            <w:tcBorders>
              <w:top w:val="single" w:sz="7" w:space="0" w:color="auto"/>
              <w:left w:val="single" w:sz="7" w:space="0" w:color="auto"/>
            </w:tcBorders>
            <w:tcPrChange w:id="1350" w:author="morayoa" w:date="2013-06-11T15:50:00Z">
              <w:tcPr>
                <w:tcW w:w="1276" w:type="dxa"/>
                <w:gridSpan w:val="2"/>
                <w:tcBorders>
                  <w:top w:val="single" w:sz="7" w:space="0" w:color="auto"/>
                  <w:left w:val="single" w:sz="7" w:space="0" w:color="auto"/>
                </w:tcBorders>
              </w:tcPr>
            </w:tcPrChange>
          </w:tcPr>
          <w:p w:rsidR="00BD36FE" w:rsidRPr="00A12F15" w:rsidRDefault="00BD36FE">
            <w:pPr>
              <w:tabs>
                <w:tab w:val="center" w:pos="767"/>
              </w:tabs>
              <w:suppressAutoHyphens/>
              <w:spacing w:after="56"/>
              <w:rPr>
                <w:rFonts w:ascii="Arial" w:hAnsi="Arial" w:cs="Arial"/>
                <w:sz w:val="20"/>
              </w:rPr>
            </w:pPr>
            <w:r w:rsidRPr="00A12F15">
              <w:rPr>
                <w:rFonts w:ascii="Arial" w:hAnsi="Arial" w:cs="Arial"/>
                <w:sz w:val="20"/>
              </w:rPr>
              <w:tab/>
            </w:r>
            <w:proofErr w:type="spellStart"/>
            <w:r w:rsidRPr="00A12F15">
              <w:rPr>
                <w:rFonts w:ascii="Arial" w:hAnsi="Arial" w:cs="Arial"/>
                <w:sz w:val="20"/>
              </w:rPr>
              <w:t>neg</w:t>
            </w:r>
            <w:proofErr w:type="spellEnd"/>
          </w:p>
        </w:tc>
        <w:tc>
          <w:tcPr>
            <w:tcW w:w="1417" w:type="dxa"/>
            <w:tcBorders>
              <w:top w:val="single" w:sz="7" w:space="0" w:color="auto"/>
              <w:left w:val="single" w:sz="7" w:space="0" w:color="auto"/>
            </w:tcBorders>
            <w:tcPrChange w:id="1351" w:author="morayoa" w:date="2013-06-11T15:50:00Z">
              <w:tcPr>
                <w:tcW w:w="1417" w:type="dxa"/>
                <w:gridSpan w:val="2"/>
                <w:tcBorders>
                  <w:top w:val="single" w:sz="7" w:space="0" w:color="auto"/>
                  <w:left w:val="single" w:sz="7"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60" w:type="dxa"/>
            <w:tcBorders>
              <w:top w:val="single" w:sz="7" w:space="0" w:color="auto"/>
              <w:left w:val="single" w:sz="7" w:space="0" w:color="auto"/>
            </w:tcBorders>
            <w:tcPrChange w:id="1352" w:author="morayoa" w:date="2013-06-11T15:50:00Z">
              <w:tcPr>
                <w:tcW w:w="1560" w:type="dxa"/>
                <w:gridSpan w:val="2"/>
                <w:tcBorders>
                  <w:top w:val="single" w:sz="7" w:space="0" w:color="auto"/>
                  <w:left w:val="single" w:sz="7"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567" w:type="dxa"/>
            <w:tcBorders>
              <w:top w:val="single" w:sz="7" w:space="0" w:color="auto"/>
              <w:left w:val="single" w:sz="7" w:space="0" w:color="auto"/>
              <w:right w:val="single" w:sz="8" w:space="0" w:color="auto"/>
            </w:tcBorders>
            <w:tcPrChange w:id="1353" w:author="morayoa" w:date="2013-06-11T15:50:00Z">
              <w:tcPr>
                <w:tcW w:w="567" w:type="dxa"/>
                <w:gridSpan w:val="2"/>
                <w:tcBorders>
                  <w:top w:val="single" w:sz="7" w:space="0" w:color="auto"/>
                  <w:left w:val="single" w:sz="7" w:space="0" w:color="auto"/>
                  <w:right w:val="double" w:sz="6"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701" w:type="dxa"/>
            <w:tcBorders>
              <w:top w:val="single" w:sz="8" w:space="0" w:color="auto"/>
              <w:left w:val="single" w:sz="8" w:space="0" w:color="auto"/>
              <w:bottom w:val="single" w:sz="8" w:space="0" w:color="auto"/>
              <w:right w:val="double" w:sz="6" w:space="0" w:color="auto"/>
            </w:tcBorders>
            <w:tcPrChange w:id="1354" w:author="morayoa" w:date="2013-06-11T15:50:00Z">
              <w:tcPr>
                <w:tcW w:w="1701" w:type="dxa"/>
                <w:tcBorders>
                  <w:top w:val="single" w:sz="7" w:space="0" w:color="auto"/>
                  <w:left w:val="single" w:sz="7" w:space="0" w:color="auto"/>
                  <w:right w:val="double" w:sz="6"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ins w:id="1355" w:author="morayoa" w:date="2013-06-11T15:13:00Z"/>
                <w:rFonts w:ascii="Arial" w:hAnsi="Arial" w:cs="Arial"/>
                <w:sz w:val="20"/>
              </w:rPr>
            </w:pPr>
          </w:p>
        </w:tc>
      </w:tr>
      <w:tr w:rsidR="00BD36FE" w:rsidRPr="00A12F15" w:rsidTr="001B2909">
        <w:tblPrEx>
          <w:tblW w:w="8931" w:type="dxa"/>
          <w:tblInd w:w="56" w:type="dxa"/>
          <w:tblLayout w:type="fixed"/>
          <w:tblCellMar>
            <w:left w:w="56" w:type="dxa"/>
            <w:right w:w="56" w:type="dxa"/>
          </w:tblCellMar>
          <w:tblLook w:val="0000"/>
          <w:tblPrExChange w:id="1356" w:author="morayoa" w:date="2013-06-11T15:50:00Z">
            <w:tblPrEx>
              <w:tblW w:w="8931" w:type="dxa"/>
              <w:tblInd w:w="56" w:type="dxa"/>
              <w:tblLayout w:type="fixed"/>
              <w:tblCellMar>
                <w:left w:w="56" w:type="dxa"/>
                <w:right w:w="56" w:type="dxa"/>
              </w:tblCellMar>
              <w:tblLook w:val="0000"/>
            </w:tblPrEx>
          </w:tblPrExChange>
        </w:tblPrEx>
        <w:trPr>
          <w:trHeight w:hRule="exact" w:val="312"/>
          <w:trPrChange w:id="1357" w:author="morayoa" w:date="2013-06-11T15:50:00Z">
            <w:trPr>
              <w:gridAfter w:val="0"/>
              <w:trHeight w:hRule="exact" w:val="312"/>
            </w:trPr>
          </w:trPrChange>
        </w:trPr>
        <w:tc>
          <w:tcPr>
            <w:tcW w:w="2410" w:type="dxa"/>
            <w:tcBorders>
              <w:top w:val="single" w:sz="7" w:space="0" w:color="auto"/>
              <w:left w:val="double" w:sz="6" w:space="0" w:color="auto"/>
            </w:tcBorders>
            <w:tcPrChange w:id="1358" w:author="morayoa" w:date="2013-06-11T15:50:00Z">
              <w:tcPr>
                <w:tcW w:w="2410" w:type="dxa"/>
                <w:gridSpan w:val="2"/>
                <w:tcBorders>
                  <w:top w:val="single" w:sz="7" w:space="0" w:color="auto"/>
                  <w:left w:val="double" w:sz="6" w:space="0" w:color="auto"/>
                </w:tcBorders>
              </w:tcPr>
            </w:tcPrChange>
          </w:tcPr>
          <w:p w:rsidR="00BD36FE" w:rsidRPr="00A12F15" w:rsidRDefault="00BD36FE">
            <w:pPr>
              <w:tabs>
                <w:tab w:val="center" w:pos="1422"/>
              </w:tabs>
              <w:suppressAutoHyphens/>
              <w:spacing w:after="56"/>
              <w:rPr>
                <w:rFonts w:ascii="Arial" w:hAnsi="Arial" w:cs="Arial"/>
                <w:sz w:val="20"/>
              </w:rPr>
            </w:pPr>
            <w:r w:rsidRPr="00A12F15">
              <w:rPr>
                <w:rFonts w:ascii="Arial" w:hAnsi="Arial" w:cs="Arial"/>
                <w:sz w:val="20"/>
              </w:rPr>
              <w:tab/>
              <w:t>without disturbance</w:t>
            </w:r>
          </w:p>
        </w:tc>
        <w:tc>
          <w:tcPr>
            <w:tcW w:w="1276" w:type="dxa"/>
            <w:tcBorders>
              <w:top w:val="single" w:sz="7" w:space="0" w:color="auto"/>
            </w:tcBorders>
            <w:tcPrChange w:id="1359" w:author="morayoa" w:date="2013-06-11T15:50:00Z">
              <w:tcPr>
                <w:tcW w:w="1276" w:type="dxa"/>
                <w:gridSpan w:val="2"/>
                <w:tcBorders>
                  <w:top w:val="single" w:sz="7"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Borders>
              <w:top w:val="single" w:sz="7" w:space="0" w:color="auto"/>
              <w:left w:val="single" w:sz="7" w:space="0" w:color="auto"/>
            </w:tcBorders>
            <w:tcPrChange w:id="1360" w:author="morayoa" w:date="2013-06-11T15:50:00Z">
              <w:tcPr>
                <w:tcW w:w="1417" w:type="dxa"/>
                <w:gridSpan w:val="2"/>
                <w:tcBorders>
                  <w:top w:val="single" w:sz="7" w:space="0" w:color="auto"/>
                  <w:left w:val="single" w:sz="7"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60" w:type="dxa"/>
            <w:tcBorders>
              <w:top w:val="single" w:sz="7" w:space="0" w:color="auto"/>
              <w:left w:val="single" w:sz="7" w:space="0" w:color="auto"/>
            </w:tcBorders>
            <w:tcPrChange w:id="1361" w:author="morayoa" w:date="2013-06-11T15:50:00Z">
              <w:tcPr>
                <w:tcW w:w="1560" w:type="dxa"/>
                <w:gridSpan w:val="2"/>
                <w:tcBorders>
                  <w:top w:val="single" w:sz="7" w:space="0" w:color="auto"/>
                  <w:left w:val="single" w:sz="7"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567" w:type="dxa"/>
            <w:tcBorders>
              <w:top w:val="single" w:sz="7" w:space="0" w:color="auto"/>
              <w:left w:val="single" w:sz="7" w:space="0" w:color="auto"/>
              <w:right w:val="single" w:sz="8" w:space="0" w:color="auto"/>
            </w:tcBorders>
            <w:shd w:val="pct75" w:color="auto" w:fill="auto"/>
            <w:tcPrChange w:id="1362" w:author="morayoa" w:date="2013-06-11T15:50:00Z">
              <w:tcPr>
                <w:tcW w:w="567" w:type="dxa"/>
                <w:gridSpan w:val="2"/>
                <w:tcBorders>
                  <w:top w:val="single" w:sz="7" w:space="0" w:color="auto"/>
                  <w:left w:val="single" w:sz="7" w:space="0" w:color="auto"/>
                  <w:right w:val="double" w:sz="6" w:space="0" w:color="auto"/>
                </w:tcBorders>
                <w:shd w:val="pct75" w:color="auto" w:fill="auto"/>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701" w:type="dxa"/>
            <w:tcBorders>
              <w:top w:val="single" w:sz="8" w:space="0" w:color="auto"/>
              <w:left w:val="single" w:sz="8" w:space="0" w:color="auto"/>
              <w:bottom w:val="single" w:sz="8" w:space="0" w:color="auto"/>
              <w:right w:val="double" w:sz="6" w:space="0" w:color="auto"/>
            </w:tcBorders>
            <w:shd w:val="pct75" w:color="auto" w:fill="auto"/>
            <w:tcPrChange w:id="1363" w:author="morayoa" w:date="2013-06-11T15:50:00Z">
              <w:tcPr>
                <w:tcW w:w="1701" w:type="dxa"/>
                <w:tcBorders>
                  <w:top w:val="single" w:sz="7" w:space="0" w:color="auto"/>
                  <w:left w:val="single" w:sz="7" w:space="0" w:color="auto"/>
                  <w:right w:val="double" w:sz="6" w:space="0" w:color="auto"/>
                </w:tcBorders>
                <w:shd w:val="pct75" w:color="auto" w:fill="auto"/>
              </w:tcPr>
            </w:tcPrChange>
          </w:tcPr>
          <w:p w:rsidR="00BD36FE" w:rsidRPr="00A12F15" w:rsidRDefault="00BD36FE">
            <w:pPr>
              <w:tabs>
                <w:tab w:val="left" w:pos="-720"/>
                <w:tab w:val="left" w:pos="0"/>
                <w:tab w:val="left" w:pos="259"/>
                <w:tab w:val="left" w:pos="604"/>
                <w:tab w:val="left" w:pos="816"/>
                <w:tab w:val="left" w:pos="1440"/>
              </w:tabs>
              <w:suppressAutoHyphens/>
              <w:spacing w:after="56"/>
              <w:rPr>
                <w:ins w:id="1364" w:author="morayoa" w:date="2013-06-11T15:13:00Z"/>
                <w:rFonts w:ascii="Arial" w:hAnsi="Arial" w:cs="Arial"/>
                <w:sz w:val="20"/>
              </w:rPr>
            </w:pPr>
          </w:p>
        </w:tc>
      </w:tr>
      <w:tr w:rsidR="00BD36FE" w:rsidRPr="00A12F15" w:rsidTr="001B2909">
        <w:tblPrEx>
          <w:tblW w:w="8931" w:type="dxa"/>
          <w:tblInd w:w="56" w:type="dxa"/>
          <w:tblLayout w:type="fixed"/>
          <w:tblCellMar>
            <w:left w:w="56" w:type="dxa"/>
            <w:right w:w="56" w:type="dxa"/>
          </w:tblCellMar>
          <w:tblLook w:val="0000"/>
          <w:tblPrExChange w:id="1365" w:author="morayoa" w:date="2013-06-11T15:50:00Z">
            <w:tblPrEx>
              <w:tblW w:w="8931" w:type="dxa"/>
              <w:tblInd w:w="56" w:type="dxa"/>
              <w:tblLayout w:type="fixed"/>
              <w:tblCellMar>
                <w:left w:w="56" w:type="dxa"/>
                <w:right w:w="56" w:type="dxa"/>
              </w:tblCellMar>
              <w:tblLook w:val="0000"/>
            </w:tblPrEx>
          </w:tblPrExChange>
        </w:tblPrEx>
        <w:trPr>
          <w:trHeight w:hRule="exact" w:val="312"/>
          <w:trPrChange w:id="1366" w:author="morayoa" w:date="2013-06-11T15:50:00Z">
            <w:trPr>
              <w:gridAfter w:val="0"/>
              <w:trHeight w:hRule="exact" w:val="312"/>
            </w:trPr>
          </w:trPrChange>
        </w:trPr>
        <w:tc>
          <w:tcPr>
            <w:tcW w:w="2410" w:type="dxa"/>
            <w:tcBorders>
              <w:top w:val="single" w:sz="7" w:space="0" w:color="auto"/>
              <w:left w:val="double" w:sz="6" w:space="0" w:color="auto"/>
            </w:tcBorders>
            <w:tcPrChange w:id="1367" w:author="morayoa" w:date="2013-06-11T15:50:00Z">
              <w:tcPr>
                <w:tcW w:w="2410" w:type="dxa"/>
                <w:gridSpan w:val="2"/>
                <w:tcBorders>
                  <w:top w:val="single" w:sz="7" w:space="0" w:color="auto"/>
                  <w:left w:val="double" w:sz="6"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rPr>
                <w:rFonts w:ascii="Arial" w:hAnsi="Arial" w:cs="Arial"/>
                <w:sz w:val="20"/>
              </w:rPr>
            </w:pPr>
          </w:p>
        </w:tc>
        <w:tc>
          <w:tcPr>
            <w:tcW w:w="1276" w:type="dxa"/>
            <w:tcBorders>
              <w:top w:val="single" w:sz="7" w:space="0" w:color="auto"/>
              <w:left w:val="single" w:sz="7" w:space="0" w:color="auto"/>
            </w:tcBorders>
            <w:tcPrChange w:id="1368" w:author="morayoa" w:date="2013-06-11T15:50:00Z">
              <w:tcPr>
                <w:tcW w:w="1276" w:type="dxa"/>
                <w:gridSpan w:val="2"/>
                <w:tcBorders>
                  <w:top w:val="single" w:sz="7" w:space="0" w:color="auto"/>
                  <w:left w:val="single" w:sz="7" w:space="0" w:color="auto"/>
                </w:tcBorders>
              </w:tcPr>
            </w:tcPrChange>
          </w:tcPr>
          <w:p w:rsidR="00BD36FE" w:rsidRPr="00A12F15" w:rsidRDefault="00BD36FE">
            <w:pPr>
              <w:tabs>
                <w:tab w:val="center" w:pos="767"/>
              </w:tabs>
              <w:suppressAutoHyphens/>
              <w:spacing w:after="56"/>
              <w:rPr>
                <w:rFonts w:ascii="Arial" w:hAnsi="Arial" w:cs="Arial"/>
                <w:sz w:val="20"/>
              </w:rPr>
            </w:pPr>
            <w:r w:rsidRPr="00A12F15">
              <w:rPr>
                <w:rFonts w:ascii="Arial" w:hAnsi="Arial" w:cs="Arial"/>
                <w:sz w:val="20"/>
              </w:rPr>
              <w:tab/>
              <w:t>pos</w:t>
            </w:r>
          </w:p>
        </w:tc>
        <w:tc>
          <w:tcPr>
            <w:tcW w:w="1417" w:type="dxa"/>
            <w:tcBorders>
              <w:top w:val="single" w:sz="7" w:space="0" w:color="auto"/>
              <w:left w:val="single" w:sz="7" w:space="0" w:color="auto"/>
            </w:tcBorders>
            <w:tcPrChange w:id="1369" w:author="morayoa" w:date="2013-06-11T15:50:00Z">
              <w:tcPr>
                <w:tcW w:w="1417" w:type="dxa"/>
                <w:gridSpan w:val="2"/>
                <w:tcBorders>
                  <w:top w:val="single" w:sz="7" w:space="0" w:color="auto"/>
                  <w:left w:val="single" w:sz="7"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60" w:type="dxa"/>
            <w:tcBorders>
              <w:top w:val="single" w:sz="7" w:space="0" w:color="auto"/>
              <w:left w:val="single" w:sz="7" w:space="0" w:color="auto"/>
            </w:tcBorders>
            <w:tcPrChange w:id="1370" w:author="morayoa" w:date="2013-06-11T15:50:00Z">
              <w:tcPr>
                <w:tcW w:w="1560" w:type="dxa"/>
                <w:gridSpan w:val="2"/>
                <w:tcBorders>
                  <w:top w:val="single" w:sz="7" w:space="0" w:color="auto"/>
                  <w:left w:val="single" w:sz="7"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567" w:type="dxa"/>
            <w:tcBorders>
              <w:top w:val="single" w:sz="7" w:space="0" w:color="auto"/>
              <w:left w:val="single" w:sz="7" w:space="0" w:color="auto"/>
              <w:right w:val="single" w:sz="8" w:space="0" w:color="auto"/>
            </w:tcBorders>
            <w:tcPrChange w:id="1371" w:author="morayoa" w:date="2013-06-11T15:50:00Z">
              <w:tcPr>
                <w:tcW w:w="567" w:type="dxa"/>
                <w:gridSpan w:val="2"/>
                <w:tcBorders>
                  <w:top w:val="single" w:sz="7" w:space="0" w:color="auto"/>
                  <w:left w:val="single" w:sz="7" w:space="0" w:color="auto"/>
                  <w:right w:val="double" w:sz="6"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701" w:type="dxa"/>
            <w:tcBorders>
              <w:top w:val="single" w:sz="8" w:space="0" w:color="auto"/>
              <w:left w:val="single" w:sz="8" w:space="0" w:color="auto"/>
              <w:bottom w:val="single" w:sz="8" w:space="0" w:color="auto"/>
              <w:right w:val="double" w:sz="6" w:space="0" w:color="auto"/>
            </w:tcBorders>
            <w:tcPrChange w:id="1372" w:author="morayoa" w:date="2013-06-11T15:50:00Z">
              <w:tcPr>
                <w:tcW w:w="1701" w:type="dxa"/>
                <w:tcBorders>
                  <w:top w:val="single" w:sz="7" w:space="0" w:color="auto"/>
                  <w:left w:val="single" w:sz="7" w:space="0" w:color="auto"/>
                  <w:right w:val="double" w:sz="6"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ins w:id="1373" w:author="morayoa" w:date="2013-06-11T15:13:00Z"/>
                <w:rFonts w:ascii="Arial" w:hAnsi="Arial" w:cs="Arial"/>
                <w:sz w:val="20"/>
              </w:rPr>
            </w:pPr>
          </w:p>
        </w:tc>
      </w:tr>
      <w:tr w:rsidR="00BD36FE" w:rsidRPr="00A12F15" w:rsidTr="001B2909">
        <w:tblPrEx>
          <w:tblW w:w="8931" w:type="dxa"/>
          <w:tblInd w:w="56" w:type="dxa"/>
          <w:tblLayout w:type="fixed"/>
          <w:tblCellMar>
            <w:left w:w="56" w:type="dxa"/>
            <w:right w:w="56" w:type="dxa"/>
          </w:tblCellMar>
          <w:tblLook w:val="0000"/>
          <w:tblPrExChange w:id="1374" w:author="morayoa" w:date="2013-06-11T15:50:00Z">
            <w:tblPrEx>
              <w:tblW w:w="8931" w:type="dxa"/>
              <w:tblInd w:w="56" w:type="dxa"/>
              <w:tblLayout w:type="fixed"/>
              <w:tblCellMar>
                <w:left w:w="56" w:type="dxa"/>
                <w:right w:w="56" w:type="dxa"/>
              </w:tblCellMar>
              <w:tblLook w:val="0000"/>
            </w:tblPrEx>
          </w:tblPrExChange>
        </w:tblPrEx>
        <w:trPr>
          <w:trHeight w:hRule="exact" w:val="312"/>
          <w:trPrChange w:id="1375" w:author="morayoa" w:date="2013-06-11T15:50:00Z">
            <w:trPr>
              <w:gridAfter w:val="0"/>
              <w:trHeight w:hRule="exact" w:val="312"/>
            </w:trPr>
          </w:trPrChange>
        </w:trPr>
        <w:tc>
          <w:tcPr>
            <w:tcW w:w="2410" w:type="dxa"/>
            <w:tcBorders>
              <w:left w:val="double" w:sz="6" w:space="0" w:color="auto"/>
            </w:tcBorders>
            <w:tcPrChange w:id="1376" w:author="morayoa" w:date="2013-06-11T15:50:00Z">
              <w:tcPr>
                <w:tcW w:w="2410" w:type="dxa"/>
                <w:gridSpan w:val="2"/>
                <w:tcBorders>
                  <w:left w:val="double" w:sz="6"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6" w:type="dxa"/>
            <w:tcBorders>
              <w:top w:val="single" w:sz="7" w:space="0" w:color="auto"/>
              <w:left w:val="single" w:sz="7" w:space="0" w:color="auto"/>
            </w:tcBorders>
            <w:tcPrChange w:id="1377" w:author="morayoa" w:date="2013-06-11T15:50:00Z">
              <w:tcPr>
                <w:tcW w:w="1276" w:type="dxa"/>
                <w:gridSpan w:val="2"/>
                <w:tcBorders>
                  <w:top w:val="single" w:sz="7" w:space="0" w:color="auto"/>
                  <w:left w:val="single" w:sz="7" w:space="0" w:color="auto"/>
                </w:tcBorders>
              </w:tcPr>
            </w:tcPrChange>
          </w:tcPr>
          <w:p w:rsidR="00BD36FE" w:rsidRPr="00A12F15" w:rsidRDefault="00BD36FE">
            <w:pPr>
              <w:tabs>
                <w:tab w:val="center" w:pos="767"/>
              </w:tabs>
              <w:suppressAutoHyphens/>
              <w:spacing w:after="56"/>
              <w:rPr>
                <w:rFonts w:ascii="Arial" w:hAnsi="Arial" w:cs="Arial"/>
                <w:sz w:val="20"/>
              </w:rPr>
            </w:pPr>
            <w:r w:rsidRPr="00A12F15">
              <w:rPr>
                <w:rFonts w:ascii="Arial" w:hAnsi="Arial" w:cs="Arial"/>
                <w:sz w:val="20"/>
              </w:rPr>
              <w:tab/>
            </w:r>
            <w:proofErr w:type="spellStart"/>
            <w:r w:rsidRPr="00A12F15">
              <w:rPr>
                <w:rFonts w:ascii="Arial" w:hAnsi="Arial" w:cs="Arial"/>
                <w:sz w:val="20"/>
              </w:rPr>
              <w:t>neg</w:t>
            </w:r>
            <w:proofErr w:type="spellEnd"/>
          </w:p>
        </w:tc>
        <w:tc>
          <w:tcPr>
            <w:tcW w:w="1417" w:type="dxa"/>
            <w:tcBorders>
              <w:top w:val="single" w:sz="7" w:space="0" w:color="auto"/>
              <w:left w:val="single" w:sz="7" w:space="0" w:color="auto"/>
            </w:tcBorders>
            <w:tcPrChange w:id="1378" w:author="morayoa" w:date="2013-06-11T15:50:00Z">
              <w:tcPr>
                <w:tcW w:w="1417" w:type="dxa"/>
                <w:gridSpan w:val="2"/>
                <w:tcBorders>
                  <w:top w:val="single" w:sz="7" w:space="0" w:color="auto"/>
                  <w:left w:val="single" w:sz="7"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60" w:type="dxa"/>
            <w:tcBorders>
              <w:top w:val="single" w:sz="7" w:space="0" w:color="auto"/>
              <w:left w:val="single" w:sz="7" w:space="0" w:color="auto"/>
            </w:tcBorders>
            <w:tcPrChange w:id="1379" w:author="morayoa" w:date="2013-06-11T15:50:00Z">
              <w:tcPr>
                <w:tcW w:w="1560" w:type="dxa"/>
                <w:gridSpan w:val="2"/>
                <w:tcBorders>
                  <w:top w:val="single" w:sz="7" w:space="0" w:color="auto"/>
                  <w:left w:val="single" w:sz="7"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567" w:type="dxa"/>
            <w:tcBorders>
              <w:top w:val="single" w:sz="7" w:space="0" w:color="auto"/>
              <w:left w:val="single" w:sz="7" w:space="0" w:color="auto"/>
              <w:right w:val="single" w:sz="8" w:space="0" w:color="auto"/>
            </w:tcBorders>
            <w:tcPrChange w:id="1380" w:author="morayoa" w:date="2013-06-11T15:50:00Z">
              <w:tcPr>
                <w:tcW w:w="567" w:type="dxa"/>
                <w:gridSpan w:val="2"/>
                <w:tcBorders>
                  <w:top w:val="single" w:sz="7" w:space="0" w:color="auto"/>
                  <w:left w:val="single" w:sz="7" w:space="0" w:color="auto"/>
                  <w:right w:val="double" w:sz="6"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701" w:type="dxa"/>
            <w:tcBorders>
              <w:top w:val="single" w:sz="8" w:space="0" w:color="auto"/>
              <w:left w:val="single" w:sz="8" w:space="0" w:color="auto"/>
              <w:bottom w:val="single" w:sz="8" w:space="0" w:color="auto"/>
              <w:right w:val="double" w:sz="6" w:space="0" w:color="auto"/>
            </w:tcBorders>
            <w:tcPrChange w:id="1381" w:author="morayoa" w:date="2013-06-11T15:50:00Z">
              <w:tcPr>
                <w:tcW w:w="1701" w:type="dxa"/>
                <w:tcBorders>
                  <w:top w:val="single" w:sz="7" w:space="0" w:color="auto"/>
                  <w:left w:val="single" w:sz="7" w:space="0" w:color="auto"/>
                  <w:right w:val="double" w:sz="6"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ins w:id="1382" w:author="morayoa" w:date="2013-06-11T15:13:00Z"/>
                <w:rFonts w:ascii="Arial" w:hAnsi="Arial" w:cs="Arial"/>
                <w:sz w:val="20"/>
              </w:rPr>
            </w:pPr>
          </w:p>
        </w:tc>
      </w:tr>
      <w:tr w:rsidR="00BD36FE" w:rsidRPr="00A12F15" w:rsidTr="001B2909">
        <w:tblPrEx>
          <w:tblW w:w="8931" w:type="dxa"/>
          <w:tblInd w:w="56" w:type="dxa"/>
          <w:tblLayout w:type="fixed"/>
          <w:tblCellMar>
            <w:left w:w="56" w:type="dxa"/>
            <w:right w:w="56" w:type="dxa"/>
          </w:tblCellMar>
          <w:tblLook w:val="0000"/>
          <w:tblPrExChange w:id="1383" w:author="morayoa" w:date="2013-06-11T15:50:00Z">
            <w:tblPrEx>
              <w:tblW w:w="8931" w:type="dxa"/>
              <w:tblInd w:w="56" w:type="dxa"/>
              <w:tblLayout w:type="fixed"/>
              <w:tblCellMar>
                <w:left w:w="56" w:type="dxa"/>
                <w:right w:w="56" w:type="dxa"/>
              </w:tblCellMar>
              <w:tblLook w:val="0000"/>
            </w:tblPrEx>
          </w:tblPrExChange>
        </w:tblPrEx>
        <w:trPr>
          <w:trHeight w:hRule="exact" w:val="312"/>
          <w:trPrChange w:id="1384" w:author="morayoa" w:date="2013-06-11T15:50:00Z">
            <w:trPr>
              <w:gridAfter w:val="0"/>
              <w:trHeight w:hRule="exact" w:val="312"/>
            </w:trPr>
          </w:trPrChange>
        </w:trPr>
        <w:tc>
          <w:tcPr>
            <w:tcW w:w="2410" w:type="dxa"/>
            <w:tcBorders>
              <w:top w:val="single" w:sz="7" w:space="0" w:color="auto"/>
              <w:left w:val="double" w:sz="6" w:space="0" w:color="auto"/>
            </w:tcBorders>
            <w:tcPrChange w:id="1385" w:author="morayoa" w:date="2013-06-11T15:50:00Z">
              <w:tcPr>
                <w:tcW w:w="2410" w:type="dxa"/>
                <w:gridSpan w:val="2"/>
                <w:tcBorders>
                  <w:top w:val="single" w:sz="7" w:space="0" w:color="auto"/>
                  <w:left w:val="double" w:sz="6" w:space="0" w:color="auto"/>
                </w:tcBorders>
              </w:tcPr>
            </w:tcPrChange>
          </w:tcPr>
          <w:p w:rsidR="00BD36FE" w:rsidRPr="00A12F15" w:rsidRDefault="00BD36FE">
            <w:pPr>
              <w:tabs>
                <w:tab w:val="center" w:pos="1422"/>
              </w:tabs>
              <w:suppressAutoHyphens/>
              <w:spacing w:after="56"/>
              <w:rPr>
                <w:rFonts w:ascii="Arial" w:hAnsi="Arial" w:cs="Arial"/>
                <w:sz w:val="20"/>
              </w:rPr>
            </w:pPr>
            <w:r w:rsidRPr="00A12F15">
              <w:rPr>
                <w:rFonts w:ascii="Arial" w:hAnsi="Arial" w:cs="Arial"/>
                <w:sz w:val="20"/>
              </w:rPr>
              <w:tab/>
              <w:t>without disturbance</w:t>
            </w:r>
          </w:p>
        </w:tc>
        <w:tc>
          <w:tcPr>
            <w:tcW w:w="1276" w:type="dxa"/>
            <w:tcBorders>
              <w:top w:val="single" w:sz="7" w:space="0" w:color="auto"/>
            </w:tcBorders>
            <w:tcPrChange w:id="1386" w:author="morayoa" w:date="2013-06-11T15:50:00Z">
              <w:tcPr>
                <w:tcW w:w="1276" w:type="dxa"/>
                <w:gridSpan w:val="2"/>
                <w:tcBorders>
                  <w:top w:val="single" w:sz="7"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Borders>
              <w:top w:val="single" w:sz="7" w:space="0" w:color="auto"/>
              <w:left w:val="single" w:sz="7" w:space="0" w:color="auto"/>
            </w:tcBorders>
            <w:tcPrChange w:id="1387" w:author="morayoa" w:date="2013-06-11T15:50:00Z">
              <w:tcPr>
                <w:tcW w:w="1417" w:type="dxa"/>
                <w:gridSpan w:val="2"/>
                <w:tcBorders>
                  <w:top w:val="single" w:sz="7" w:space="0" w:color="auto"/>
                  <w:left w:val="single" w:sz="7"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60" w:type="dxa"/>
            <w:tcBorders>
              <w:top w:val="single" w:sz="7" w:space="0" w:color="auto"/>
              <w:left w:val="single" w:sz="7" w:space="0" w:color="auto"/>
            </w:tcBorders>
            <w:tcPrChange w:id="1388" w:author="morayoa" w:date="2013-06-11T15:50:00Z">
              <w:tcPr>
                <w:tcW w:w="1560" w:type="dxa"/>
                <w:gridSpan w:val="2"/>
                <w:tcBorders>
                  <w:top w:val="single" w:sz="7" w:space="0" w:color="auto"/>
                  <w:left w:val="single" w:sz="7"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567" w:type="dxa"/>
            <w:tcBorders>
              <w:top w:val="single" w:sz="7" w:space="0" w:color="auto"/>
              <w:left w:val="single" w:sz="7" w:space="0" w:color="auto"/>
              <w:right w:val="single" w:sz="8" w:space="0" w:color="auto"/>
            </w:tcBorders>
            <w:shd w:val="pct75" w:color="auto" w:fill="auto"/>
            <w:tcPrChange w:id="1389" w:author="morayoa" w:date="2013-06-11T15:50:00Z">
              <w:tcPr>
                <w:tcW w:w="567" w:type="dxa"/>
                <w:gridSpan w:val="2"/>
                <w:tcBorders>
                  <w:top w:val="single" w:sz="7" w:space="0" w:color="auto"/>
                  <w:left w:val="single" w:sz="7" w:space="0" w:color="auto"/>
                  <w:right w:val="double" w:sz="6" w:space="0" w:color="auto"/>
                </w:tcBorders>
                <w:shd w:val="pct75" w:color="auto" w:fill="auto"/>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701" w:type="dxa"/>
            <w:tcBorders>
              <w:top w:val="single" w:sz="8" w:space="0" w:color="auto"/>
              <w:left w:val="single" w:sz="8" w:space="0" w:color="auto"/>
              <w:bottom w:val="single" w:sz="8" w:space="0" w:color="auto"/>
              <w:right w:val="double" w:sz="6" w:space="0" w:color="auto"/>
            </w:tcBorders>
            <w:shd w:val="pct75" w:color="auto" w:fill="auto"/>
            <w:tcPrChange w:id="1390" w:author="morayoa" w:date="2013-06-11T15:50:00Z">
              <w:tcPr>
                <w:tcW w:w="1701" w:type="dxa"/>
                <w:tcBorders>
                  <w:top w:val="single" w:sz="7" w:space="0" w:color="auto"/>
                  <w:left w:val="single" w:sz="7" w:space="0" w:color="auto"/>
                  <w:right w:val="double" w:sz="6" w:space="0" w:color="auto"/>
                </w:tcBorders>
                <w:shd w:val="pct75" w:color="auto" w:fill="auto"/>
              </w:tcPr>
            </w:tcPrChange>
          </w:tcPr>
          <w:p w:rsidR="00BD36FE" w:rsidRPr="00A12F15" w:rsidRDefault="00BD36FE">
            <w:pPr>
              <w:tabs>
                <w:tab w:val="left" w:pos="-720"/>
                <w:tab w:val="left" w:pos="0"/>
                <w:tab w:val="left" w:pos="259"/>
                <w:tab w:val="left" w:pos="604"/>
                <w:tab w:val="left" w:pos="816"/>
                <w:tab w:val="left" w:pos="1440"/>
              </w:tabs>
              <w:suppressAutoHyphens/>
              <w:spacing w:after="56"/>
              <w:rPr>
                <w:ins w:id="1391" w:author="morayoa" w:date="2013-06-11T15:13:00Z"/>
                <w:rFonts w:ascii="Arial" w:hAnsi="Arial" w:cs="Arial"/>
                <w:sz w:val="20"/>
              </w:rPr>
            </w:pPr>
          </w:p>
        </w:tc>
      </w:tr>
      <w:tr w:rsidR="00BD36FE" w:rsidRPr="00A12F15" w:rsidTr="001B2909">
        <w:tblPrEx>
          <w:tblW w:w="8931" w:type="dxa"/>
          <w:tblInd w:w="56" w:type="dxa"/>
          <w:tblLayout w:type="fixed"/>
          <w:tblCellMar>
            <w:left w:w="56" w:type="dxa"/>
            <w:right w:w="56" w:type="dxa"/>
          </w:tblCellMar>
          <w:tblLook w:val="0000"/>
          <w:tblPrExChange w:id="1392" w:author="morayoa" w:date="2013-06-11T15:50:00Z">
            <w:tblPrEx>
              <w:tblW w:w="8931" w:type="dxa"/>
              <w:tblInd w:w="56" w:type="dxa"/>
              <w:tblLayout w:type="fixed"/>
              <w:tblCellMar>
                <w:left w:w="56" w:type="dxa"/>
                <w:right w:w="56" w:type="dxa"/>
              </w:tblCellMar>
              <w:tblLook w:val="0000"/>
            </w:tblPrEx>
          </w:tblPrExChange>
        </w:tblPrEx>
        <w:trPr>
          <w:trHeight w:hRule="exact" w:val="312"/>
          <w:trPrChange w:id="1393" w:author="morayoa" w:date="2013-06-11T15:50:00Z">
            <w:trPr>
              <w:gridAfter w:val="0"/>
              <w:trHeight w:hRule="exact" w:val="312"/>
            </w:trPr>
          </w:trPrChange>
        </w:trPr>
        <w:tc>
          <w:tcPr>
            <w:tcW w:w="2410" w:type="dxa"/>
            <w:tcBorders>
              <w:top w:val="single" w:sz="7" w:space="0" w:color="auto"/>
              <w:left w:val="double" w:sz="6" w:space="0" w:color="auto"/>
            </w:tcBorders>
            <w:tcPrChange w:id="1394" w:author="morayoa" w:date="2013-06-11T15:50:00Z">
              <w:tcPr>
                <w:tcW w:w="2410" w:type="dxa"/>
                <w:gridSpan w:val="2"/>
                <w:tcBorders>
                  <w:top w:val="single" w:sz="7" w:space="0" w:color="auto"/>
                  <w:left w:val="double" w:sz="6"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rPr>
                <w:rFonts w:ascii="Arial" w:hAnsi="Arial" w:cs="Arial"/>
                <w:sz w:val="20"/>
              </w:rPr>
            </w:pPr>
          </w:p>
        </w:tc>
        <w:tc>
          <w:tcPr>
            <w:tcW w:w="1276" w:type="dxa"/>
            <w:tcBorders>
              <w:top w:val="single" w:sz="7" w:space="0" w:color="auto"/>
              <w:left w:val="single" w:sz="7" w:space="0" w:color="auto"/>
            </w:tcBorders>
            <w:tcPrChange w:id="1395" w:author="morayoa" w:date="2013-06-11T15:50:00Z">
              <w:tcPr>
                <w:tcW w:w="1276" w:type="dxa"/>
                <w:gridSpan w:val="2"/>
                <w:tcBorders>
                  <w:top w:val="single" w:sz="7" w:space="0" w:color="auto"/>
                  <w:left w:val="single" w:sz="7" w:space="0" w:color="auto"/>
                </w:tcBorders>
              </w:tcPr>
            </w:tcPrChange>
          </w:tcPr>
          <w:p w:rsidR="00BD36FE" w:rsidRPr="00A12F15" w:rsidRDefault="00BD36FE">
            <w:pPr>
              <w:tabs>
                <w:tab w:val="center" w:pos="767"/>
              </w:tabs>
              <w:suppressAutoHyphens/>
              <w:spacing w:after="56"/>
              <w:rPr>
                <w:rFonts w:ascii="Arial" w:hAnsi="Arial" w:cs="Arial"/>
                <w:sz w:val="20"/>
              </w:rPr>
            </w:pPr>
            <w:r w:rsidRPr="00A12F15">
              <w:rPr>
                <w:rFonts w:ascii="Arial" w:hAnsi="Arial" w:cs="Arial"/>
                <w:sz w:val="20"/>
              </w:rPr>
              <w:tab/>
              <w:t>pos</w:t>
            </w:r>
          </w:p>
        </w:tc>
        <w:tc>
          <w:tcPr>
            <w:tcW w:w="1417" w:type="dxa"/>
            <w:tcBorders>
              <w:top w:val="single" w:sz="7" w:space="0" w:color="auto"/>
              <w:left w:val="single" w:sz="7" w:space="0" w:color="auto"/>
            </w:tcBorders>
            <w:tcPrChange w:id="1396" w:author="morayoa" w:date="2013-06-11T15:50:00Z">
              <w:tcPr>
                <w:tcW w:w="1417" w:type="dxa"/>
                <w:gridSpan w:val="2"/>
                <w:tcBorders>
                  <w:top w:val="single" w:sz="7" w:space="0" w:color="auto"/>
                  <w:left w:val="single" w:sz="7"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60" w:type="dxa"/>
            <w:tcBorders>
              <w:top w:val="single" w:sz="7" w:space="0" w:color="auto"/>
              <w:left w:val="single" w:sz="7" w:space="0" w:color="auto"/>
            </w:tcBorders>
            <w:tcPrChange w:id="1397" w:author="morayoa" w:date="2013-06-11T15:50:00Z">
              <w:tcPr>
                <w:tcW w:w="1560" w:type="dxa"/>
                <w:gridSpan w:val="2"/>
                <w:tcBorders>
                  <w:top w:val="single" w:sz="7" w:space="0" w:color="auto"/>
                  <w:left w:val="single" w:sz="7"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567" w:type="dxa"/>
            <w:tcBorders>
              <w:top w:val="single" w:sz="7" w:space="0" w:color="auto"/>
              <w:left w:val="single" w:sz="7" w:space="0" w:color="auto"/>
              <w:right w:val="single" w:sz="8" w:space="0" w:color="auto"/>
            </w:tcBorders>
            <w:tcPrChange w:id="1398" w:author="morayoa" w:date="2013-06-11T15:50:00Z">
              <w:tcPr>
                <w:tcW w:w="567" w:type="dxa"/>
                <w:gridSpan w:val="2"/>
                <w:tcBorders>
                  <w:top w:val="single" w:sz="7" w:space="0" w:color="auto"/>
                  <w:left w:val="single" w:sz="7" w:space="0" w:color="auto"/>
                  <w:right w:val="double" w:sz="6"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701" w:type="dxa"/>
            <w:tcBorders>
              <w:top w:val="single" w:sz="8" w:space="0" w:color="auto"/>
              <w:left w:val="single" w:sz="8" w:space="0" w:color="auto"/>
              <w:bottom w:val="single" w:sz="8" w:space="0" w:color="auto"/>
              <w:right w:val="double" w:sz="6" w:space="0" w:color="auto"/>
            </w:tcBorders>
            <w:tcPrChange w:id="1399" w:author="morayoa" w:date="2013-06-11T15:50:00Z">
              <w:tcPr>
                <w:tcW w:w="1701" w:type="dxa"/>
                <w:tcBorders>
                  <w:top w:val="single" w:sz="7" w:space="0" w:color="auto"/>
                  <w:left w:val="single" w:sz="7" w:space="0" w:color="auto"/>
                  <w:right w:val="double" w:sz="6"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ins w:id="1400" w:author="morayoa" w:date="2013-06-11T15:13:00Z"/>
                <w:rFonts w:ascii="Arial" w:hAnsi="Arial" w:cs="Arial"/>
                <w:sz w:val="20"/>
              </w:rPr>
            </w:pPr>
          </w:p>
        </w:tc>
      </w:tr>
      <w:tr w:rsidR="00BD36FE" w:rsidRPr="00A12F15" w:rsidTr="001B2909">
        <w:tblPrEx>
          <w:tblW w:w="8931" w:type="dxa"/>
          <w:tblInd w:w="56" w:type="dxa"/>
          <w:tblLayout w:type="fixed"/>
          <w:tblCellMar>
            <w:left w:w="56" w:type="dxa"/>
            <w:right w:w="56" w:type="dxa"/>
          </w:tblCellMar>
          <w:tblLook w:val="0000"/>
          <w:tblPrExChange w:id="1401" w:author="morayoa" w:date="2013-06-11T15:50:00Z">
            <w:tblPrEx>
              <w:tblW w:w="8931" w:type="dxa"/>
              <w:tblInd w:w="56" w:type="dxa"/>
              <w:tblLayout w:type="fixed"/>
              <w:tblCellMar>
                <w:left w:w="56" w:type="dxa"/>
                <w:right w:w="56" w:type="dxa"/>
              </w:tblCellMar>
              <w:tblLook w:val="0000"/>
            </w:tblPrEx>
          </w:tblPrExChange>
        </w:tblPrEx>
        <w:trPr>
          <w:trHeight w:hRule="exact" w:val="312"/>
          <w:trPrChange w:id="1402" w:author="morayoa" w:date="2013-06-11T15:50:00Z">
            <w:trPr>
              <w:gridAfter w:val="0"/>
              <w:trHeight w:hRule="exact" w:val="312"/>
            </w:trPr>
          </w:trPrChange>
        </w:trPr>
        <w:tc>
          <w:tcPr>
            <w:tcW w:w="2410" w:type="dxa"/>
            <w:tcBorders>
              <w:left w:val="double" w:sz="6" w:space="0" w:color="auto"/>
            </w:tcBorders>
            <w:tcPrChange w:id="1403" w:author="morayoa" w:date="2013-06-11T15:50:00Z">
              <w:tcPr>
                <w:tcW w:w="2410" w:type="dxa"/>
                <w:gridSpan w:val="2"/>
                <w:tcBorders>
                  <w:left w:val="double" w:sz="6"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6" w:type="dxa"/>
            <w:tcBorders>
              <w:top w:val="single" w:sz="7" w:space="0" w:color="auto"/>
              <w:left w:val="single" w:sz="7" w:space="0" w:color="auto"/>
            </w:tcBorders>
            <w:tcPrChange w:id="1404" w:author="morayoa" w:date="2013-06-11T15:50:00Z">
              <w:tcPr>
                <w:tcW w:w="1276" w:type="dxa"/>
                <w:gridSpan w:val="2"/>
                <w:tcBorders>
                  <w:top w:val="single" w:sz="7" w:space="0" w:color="auto"/>
                  <w:left w:val="single" w:sz="7" w:space="0" w:color="auto"/>
                </w:tcBorders>
              </w:tcPr>
            </w:tcPrChange>
          </w:tcPr>
          <w:p w:rsidR="00BD36FE" w:rsidRPr="00A12F15" w:rsidRDefault="00BD36FE">
            <w:pPr>
              <w:tabs>
                <w:tab w:val="center" w:pos="767"/>
              </w:tabs>
              <w:suppressAutoHyphens/>
              <w:spacing w:after="56"/>
              <w:rPr>
                <w:rFonts w:ascii="Arial" w:hAnsi="Arial" w:cs="Arial"/>
                <w:sz w:val="20"/>
              </w:rPr>
            </w:pPr>
            <w:r w:rsidRPr="00A12F15">
              <w:rPr>
                <w:rFonts w:ascii="Arial" w:hAnsi="Arial" w:cs="Arial"/>
                <w:sz w:val="20"/>
              </w:rPr>
              <w:tab/>
            </w:r>
            <w:proofErr w:type="spellStart"/>
            <w:r w:rsidRPr="00A12F15">
              <w:rPr>
                <w:rFonts w:ascii="Arial" w:hAnsi="Arial" w:cs="Arial"/>
                <w:sz w:val="20"/>
              </w:rPr>
              <w:t>neg</w:t>
            </w:r>
            <w:proofErr w:type="spellEnd"/>
          </w:p>
        </w:tc>
        <w:tc>
          <w:tcPr>
            <w:tcW w:w="1417" w:type="dxa"/>
            <w:tcBorders>
              <w:top w:val="single" w:sz="7" w:space="0" w:color="auto"/>
              <w:left w:val="single" w:sz="7" w:space="0" w:color="auto"/>
            </w:tcBorders>
            <w:tcPrChange w:id="1405" w:author="morayoa" w:date="2013-06-11T15:50:00Z">
              <w:tcPr>
                <w:tcW w:w="1417" w:type="dxa"/>
                <w:gridSpan w:val="2"/>
                <w:tcBorders>
                  <w:top w:val="single" w:sz="7" w:space="0" w:color="auto"/>
                  <w:left w:val="single" w:sz="7"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60" w:type="dxa"/>
            <w:tcBorders>
              <w:top w:val="single" w:sz="7" w:space="0" w:color="auto"/>
              <w:left w:val="single" w:sz="7" w:space="0" w:color="auto"/>
            </w:tcBorders>
            <w:tcPrChange w:id="1406" w:author="morayoa" w:date="2013-06-11T15:50:00Z">
              <w:tcPr>
                <w:tcW w:w="1560" w:type="dxa"/>
                <w:gridSpan w:val="2"/>
                <w:tcBorders>
                  <w:top w:val="single" w:sz="7" w:space="0" w:color="auto"/>
                  <w:left w:val="single" w:sz="7"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567" w:type="dxa"/>
            <w:tcBorders>
              <w:top w:val="single" w:sz="7" w:space="0" w:color="auto"/>
              <w:left w:val="single" w:sz="7" w:space="0" w:color="auto"/>
              <w:right w:val="single" w:sz="8" w:space="0" w:color="auto"/>
            </w:tcBorders>
            <w:tcPrChange w:id="1407" w:author="morayoa" w:date="2013-06-11T15:50:00Z">
              <w:tcPr>
                <w:tcW w:w="567" w:type="dxa"/>
                <w:gridSpan w:val="2"/>
                <w:tcBorders>
                  <w:top w:val="single" w:sz="7" w:space="0" w:color="auto"/>
                  <w:left w:val="single" w:sz="7" w:space="0" w:color="auto"/>
                  <w:right w:val="double" w:sz="6"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701" w:type="dxa"/>
            <w:tcBorders>
              <w:top w:val="single" w:sz="8" w:space="0" w:color="auto"/>
              <w:left w:val="single" w:sz="8" w:space="0" w:color="auto"/>
              <w:bottom w:val="single" w:sz="8" w:space="0" w:color="auto"/>
              <w:right w:val="double" w:sz="6" w:space="0" w:color="auto"/>
            </w:tcBorders>
            <w:tcPrChange w:id="1408" w:author="morayoa" w:date="2013-06-11T15:50:00Z">
              <w:tcPr>
                <w:tcW w:w="1701" w:type="dxa"/>
                <w:tcBorders>
                  <w:top w:val="single" w:sz="7" w:space="0" w:color="auto"/>
                  <w:left w:val="single" w:sz="7" w:space="0" w:color="auto"/>
                  <w:right w:val="double" w:sz="6"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ins w:id="1409" w:author="morayoa" w:date="2013-06-11T15:13:00Z"/>
                <w:rFonts w:ascii="Arial" w:hAnsi="Arial" w:cs="Arial"/>
                <w:sz w:val="20"/>
              </w:rPr>
            </w:pPr>
          </w:p>
        </w:tc>
      </w:tr>
      <w:tr w:rsidR="00BD36FE" w:rsidRPr="00A12F15" w:rsidTr="001B2909">
        <w:tblPrEx>
          <w:tblW w:w="8931" w:type="dxa"/>
          <w:tblInd w:w="56" w:type="dxa"/>
          <w:tblLayout w:type="fixed"/>
          <w:tblCellMar>
            <w:left w:w="56" w:type="dxa"/>
            <w:right w:w="56" w:type="dxa"/>
          </w:tblCellMar>
          <w:tblLook w:val="0000"/>
          <w:tblPrExChange w:id="1410" w:author="morayoa" w:date="2013-06-11T15:50:00Z">
            <w:tblPrEx>
              <w:tblW w:w="8931" w:type="dxa"/>
              <w:tblInd w:w="56" w:type="dxa"/>
              <w:tblLayout w:type="fixed"/>
              <w:tblCellMar>
                <w:left w:w="56" w:type="dxa"/>
                <w:right w:w="56" w:type="dxa"/>
              </w:tblCellMar>
              <w:tblLook w:val="0000"/>
            </w:tblPrEx>
          </w:tblPrExChange>
        </w:tblPrEx>
        <w:trPr>
          <w:trHeight w:hRule="exact" w:val="312"/>
          <w:trPrChange w:id="1411" w:author="morayoa" w:date="2013-06-11T15:50:00Z">
            <w:trPr>
              <w:gridAfter w:val="0"/>
              <w:trHeight w:hRule="exact" w:val="312"/>
            </w:trPr>
          </w:trPrChange>
        </w:trPr>
        <w:tc>
          <w:tcPr>
            <w:tcW w:w="2410" w:type="dxa"/>
            <w:tcBorders>
              <w:top w:val="single" w:sz="7" w:space="0" w:color="auto"/>
              <w:left w:val="double" w:sz="6" w:space="0" w:color="auto"/>
            </w:tcBorders>
            <w:tcPrChange w:id="1412" w:author="morayoa" w:date="2013-06-11T15:50:00Z">
              <w:tcPr>
                <w:tcW w:w="2410" w:type="dxa"/>
                <w:gridSpan w:val="2"/>
                <w:tcBorders>
                  <w:top w:val="single" w:sz="7" w:space="0" w:color="auto"/>
                  <w:left w:val="double" w:sz="6" w:space="0" w:color="auto"/>
                </w:tcBorders>
              </w:tcPr>
            </w:tcPrChange>
          </w:tcPr>
          <w:p w:rsidR="00BD36FE" w:rsidRPr="00A12F15" w:rsidRDefault="00BD36FE">
            <w:pPr>
              <w:tabs>
                <w:tab w:val="center" w:pos="1422"/>
              </w:tabs>
              <w:suppressAutoHyphens/>
              <w:spacing w:after="56"/>
              <w:rPr>
                <w:rFonts w:ascii="Arial" w:hAnsi="Arial" w:cs="Arial"/>
                <w:sz w:val="20"/>
              </w:rPr>
            </w:pPr>
            <w:r w:rsidRPr="00A12F15">
              <w:rPr>
                <w:rFonts w:ascii="Arial" w:hAnsi="Arial" w:cs="Arial"/>
                <w:sz w:val="20"/>
              </w:rPr>
              <w:tab/>
              <w:t>without disturbance</w:t>
            </w:r>
          </w:p>
        </w:tc>
        <w:tc>
          <w:tcPr>
            <w:tcW w:w="1276" w:type="dxa"/>
            <w:tcBorders>
              <w:top w:val="single" w:sz="7" w:space="0" w:color="auto"/>
            </w:tcBorders>
            <w:tcPrChange w:id="1413" w:author="morayoa" w:date="2013-06-11T15:50:00Z">
              <w:tcPr>
                <w:tcW w:w="1276" w:type="dxa"/>
                <w:gridSpan w:val="2"/>
                <w:tcBorders>
                  <w:top w:val="single" w:sz="7"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Borders>
              <w:top w:val="single" w:sz="7" w:space="0" w:color="auto"/>
              <w:left w:val="single" w:sz="7" w:space="0" w:color="auto"/>
            </w:tcBorders>
            <w:tcPrChange w:id="1414" w:author="morayoa" w:date="2013-06-11T15:50:00Z">
              <w:tcPr>
                <w:tcW w:w="1417" w:type="dxa"/>
                <w:gridSpan w:val="2"/>
                <w:tcBorders>
                  <w:top w:val="single" w:sz="7" w:space="0" w:color="auto"/>
                  <w:left w:val="single" w:sz="7"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60" w:type="dxa"/>
            <w:tcBorders>
              <w:top w:val="single" w:sz="7" w:space="0" w:color="auto"/>
              <w:left w:val="single" w:sz="7" w:space="0" w:color="auto"/>
            </w:tcBorders>
            <w:tcPrChange w:id="1415" w:author="morayoa" w:date="2013-06-11T15:50:00Z">
              <w:tcPr>
                <w:tcW w:w="1560" w:type="dxa"/>
                <w:gridSpan w:val="2"/>
                <w:tcBorders>
                  <w:top w:val="single" w:sz="7" w:space="0" w:color="auto"/>
                  <w:left w:val="single" w:sz="7"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567" w:type="dxa"/>
            <w:tcBorders>
              <w:top w:val="single" w:sz="7" w:space="0" w:color="auto"/>
              <w:left w:val="single" w:sz="7" w:space="0" w:color="auto"/>
              <w:right w:val="single" w:sz="8" w:space="0" w:color="auto"/>
            </w:tcBorders>
            <w:shd w:val="pct75" w:color="auto" w:fill="auto"/>
            <w:tcPrChange w:id="1416" w:author="morayoa" w:date="2013-06-11T15:50:00Z">
              <w:tcPr>
                <w:tcW w:w="567" w:type="dxa"/>
                <w:gridSpan w:val="2"/>
                <w:tcBorders>
                  <w:top w:val="single" w:sz="7" w:space="0" w:color="auto"/>
                  <w:left w:val="single" w:sz="7" w:space="0" w:color="auto"/>
                  <w:right w:val="double" w:sz="6" w:space="0" w:color="auto"/>
                </w:tcBorders>
                <w:shd w:val="pct75" w:color="auto" w:fill="auto"/>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701" w:type="dxa"/>
            <w:tcBorders>
              <w:top w:val="single" w:sz="8" w:space="0" w:color="auto"/>
              <w:left w:val="single" w:sz="8" w:space="0" w:color="auto"/>
              <w:bottom w:val="single" w:sz="8" w:space="0" w:color="auto"/>
              <w:right w:val="double" w:sz="6" w:space="0" w:color="auto"/>
            </w:tcBorders>
            <w:shd w:val="pct75" w:color="auto" w:fill="auto"/>
            <w:tcPrChange w:id="1417" w:author="morayoa" w:date="2013-06-11T15:50:00Z">
              <w:tcPr>
                <w:tcW w:w="1701" w:type="dxa"/>
                <w:tcBorders>
                  <w:top w:val="single" w:sz="7" w:space="0" w:color="auto"/>
                  <w:left w:val="single" w:sz="7" w:space="0" w:color="auto"/>
                  <w:right w:val="double" w:sz="6" w:space="0" w:color="auto"/>
                </w:tcBorders>
                <w:shd w:val="pct75" w:color="auto" w:fill="auto"/>
              </w:tcPr>
            </w:tcPrChange>
          </w:tcPr>
          <w:p w:rsidR="00BD36FE" w:rsidRPr="00A12F15" w:rsidRDefault="00BD36FE">
            <w:pPr>
              <w:tabs>
                <w:tab w:val="left" w:pos="-720"/>
                <w:tab w:val="left" w:pos="0"/>
                <w:tab w:val="left" w:pos="259"/>
                <w:tab w:val="left" w:pos="604"/>
                <w:tab w:val="left" w:pos="816"/>
                <w:tab w:val="left" w:pos="1440"/>
              </w:tabs>
              <w:suppressAutoHyphens/>
              <w:spacing w:after="56"/>
              <w:rPr>
                <w:ins w:id="1418" w:author="morayoa" w:date="2013-06-11T15:13:00Z"/>
                <w:rFonts w:ascii="Arial" w:hAnsi="Arial" w:cs="Arial"/>
                <w:sz w:val="20"/>
              </w:rPr>
            </w:pPr>
          </w:p>
        </w:tc>
      </w:tr>
      <w:tr w:rsidR="00BD36FE" w:rsidRPr="00A12F15" w:rsidTr="001B2909">
        <w:tblPrEx>
          <w:tblW w:w="8931" w:type="dxa"/>
          <w:tblInd w:w="56" w:type="dxa"/>
          <w:tblLayout w:type="fixed"/>
          <w:tblCellMar>
            <w:left w:w="56" w:type="dxa"/>
            <w:right w:w="56" w:type="dxa"/>
          </w:tblCellMar>
          <w:tblLook w:val="0000"/>
          <w:tblPrExChange w:id="1419" w:author="morayoa" w:date="2013-06-11T15:50:00Z">
            <w:tblPrEx>
              <w:tblW w:w="8931" w:type="dxa"/>
              <w:tblInd w:w="56" w:type="dxa"/>
              <w:tblLayout w:type="fixed"/>
              <w:tblCellMar>
                <w:left w:w="56" w:type="dxa"/>
                <w:right w:w="56" w:type="dxa"/>
              </w:tblCellMar>
              <w:tblLook w:val="0000"/>
            </w:tblPrEx>
          </w:tblPrExChange>
        </w:tblPrEx>
        <w:trPr>
          <w:trHeight w:hRule="exact" w:val="312"/>
          <w:trPrChange w:id="1420" w:author="morayoa" w:date="2013-06-11T15:50:00Z">
            <w:trPr>
              <w:gridAfter w:val="0"/>
              <w:trHeight w:hRule="exact" w:val="312"/>
            </w:trPr>
          </w:trPrChange>
        </w:trPr>
        <w:tc>
          <w:tcPr>
            <w:tcW w:w="2410" w:type="dxa"/>
            <w:tcBorders>
              <w:top w:val="single" w:sz="7" w:space="0" w:color="auto"/>
              <w:left w:val="double" w:sz="6" w:space="0" w:color="auto"/>
            </w:tcBorders>
            <w:tcPrChange w:id="1421" w:author="morayoa" w:date="2013-06-11T15:50:00Z">
              <w:tcPr>
                <w:tcW w:w="2410" w:type="dxa"/>
                <w:gridSpan w:val="2"/>
                <w:tcBorders>
                  <w:top w:val="single" w:sz="7" w:space="0" w:color="auto"/>
                  <w:left w:val="double" w:sz="6"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rPr>
                <w:rFonts w:ascii="Arial" w:hAnsi="Arial" w:cs="Arial"/>
                <w:sz w:val="20"/>
              </w:rPr>
            </w:pPr>
          </w:p>
        </w:tc>
        <w:tc>
          <w:tcPr>
            <w:tcW w:w="1276" w:type="dxa"/>
            <w:tcBorders>
              <w:top w:val="single" w:sz="7" w:space="0" w:color="auto"/>
              <w:left w:val="single" w:sz="7" w:space="0" w:color="auto"/>
            </w:tcBorders>
            <w:tcPrChange w:id="1422" w:author="morayoa" w:date="2013-06-11T15:50:00Z">
              <w:tcPr>
                <w:tcW w:w="1276" w:type="dxa"/>
                <w:gridSpan w:val="2"/>
                <w:tcBorders>
                  <w:top w:val="single" w:sz="7" w:space="0" w:color="auto"/>
                  <w:left w:val="single" w:sz="7" w:space="0" w:color="auto"/>
                </w:tcBorders>
              </w:tcPr>
            </w:tcPrChange>
          </w:tcPr>
          <w:p w:rsidR="00BD36FE" w:rsidRPr="00A12F15" w:rsidRDefault="00BD36FE">
            <w:pPr>
              <w:tabs>
                <w:tab w:val="center" w:pos="767"/>
              </w:tabs>
              <w:suppressAutoHyphens/>
              <w:spacing w:after="56"/>
              <w:rPr>
                <w:rFonts w:ascii="Arial" w:hAnsi="Arial" w:cs="Arial"/>
                <w:sz w:val="20"/>
              </w:rPr>
            </w:pPr>
            <w:r w:rsidRPr="00A12F15">
              <w:rPr>
                <w:rFonts w:ascii="Arial" w:hAnsi="Arial" w:cs="Arial"/>
                <w:sz w:val="20"/>
              </w:rPr>
              <w:tab/>
              <w:t>pos</w:t>
            </w:r>
          </w:p>
        </w:tc>
        <w:tc>
          <w:tcPr>
            <w:tcW w:w="1417" w:type="dxa"/>
            <w:tcBorders>
              <w:top w:val="single" w:sz="7" w:space="0" w:color="auto"/>
              <w:left w:val="single" w:sz="7" w:space="0" w:color="auto"/>
            </w:tcBorders>
            <w:tcPrChange w:id="1423" w:author="morayoa" w:date="2013-06-11T15:50:00Z">
              <w:tcPr>
                <w:tcW w:w="1417" w:type="dxa"/>
                <w:gridSpan w:val="2"/>
                <w:tcBorders>
                  <w:top w:val="single" w:sz="7" w:space="0" w:color="auto"/>
                  <w:left w:val="single" w:sz="7"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60" w:type="dxa"/>
            <w:tcBorders>
              <w:top w:val="single" w:sz="7" w:space="0" w:color="auto"/>
              <w:left w:val="single" w:sz="7" w:space="0" w:color="auto"/>
            </w:tcBorders>
            <w:tcPrChange w:id="1424" w:author="morayoa" w:date="2013-06-11T15:50:00Z">
              <w:tcPr>
                <w:tcW w:w="1560" w:type="dxa"/>
                <w:gridSpan w:val="2"/>
                <w:tcBorders>
                  <w:top w:val="single" w:sz="7" w:space="0" w:color="auto"/>
                  <w:left w:val="single" w:sz="7"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567" w:type="dxa"/>
            <w:tcBorders>
              <w:top w:val="single" w:sz="7" w:space="0" w:color="auto"/>
              <w:left w:val="single" w:sz="7" w:space="0" w:color="auto"/>
              <w:right w:val="single" w:sz="8" w:space="0" w:color="auto"/>
            </w:tcBorders>
            <w:tcPrChange w:id="1425" w:author="morayoa" w:date="2013-06-11T15:50:00Z">
              <w:tcPr>
                <w:tcW w:w="567" w:type="dxa"/>
                <w:gridSpan w:val="2"/>
                <w:tcBorders>
                  <w:top w:val="single" w:sz="7" w:space="0" w:color="auto"/>
                  <w:left w:val="single" w:sz="7" w:space="0" w:color="auto"/>
                  <w:right w:val="double" w:sz="6"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701" w:type="dxa"/>
            <w:tcBorders>
              <w:top w:val="single" w:sz="8" w:space="0" w:color="auto"/>
              <w:left w:val="single" w:sz="8" w:space="0" w:color="auto"/>
              <w:bottom w:val="single" w:sz="8" w:space="0" w:color="auto"/>
              <w:right w:val="double" w:sz="6" w:space="0" w:color="auto"/>
            </w:tcBorders>
            <w:tcPrChange w:id="1426" w:author="morayoa" w:date="2013-06-11T15:50:00Z">
              <w:tcPr>
                <w:tcW w:w="1701" w:type="dxa"/>
                <w:tcBorders>
                  <w:top w:val="single" w:sz="7" w:space="0" w:color="auto"/>
                  <w:left w:val="single" w:sz="7" w:space="0" w:color="auto"/>
                  <w:right w:val="double" w:sz="6"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ins w:id="1427" w:author="morayoa" w:date="2013-06-11T15:13:00Z"/>
                <w:rFonts w:ascii="Arial" w:hAnsi="Arial" w:cs="Arial"/>
                <w:sz w:val="20"/>
              </w:rPr>
            </w:pPr>
          </w:p>
        </w:tc>
      </w:tr>
      <w:tr w:rsidR="00BD36FE" w:rsidRPr="00A12F15" w:rsidTr="001B2909">
        <w:tblPrEx>
          <w:tblW w:w="8931" w:type="dxa"/>
          <w:tblInd w:w="56" w:type="dxa"/>
          <w:tblLayout w:type="fixed"/>
          <w:tblCellMar>
            <w:left w:w="56" w:type="dxa"/>
            <w:right w:w="56" w:type="dxa"/>
          </w:tblCellMar>
          <w:tblLook w:val="0000"/>
          <w:tblPrExChange w:id="1428" w:author="morayoa" w:date="2013-06-11T15:50:00Z">
            <w:tblPrEx>
              <w:tblW w:w="8931" w:type="dxa"/>
              <w:tblInd w:w="56" w:type="dxa"/>
              <w:tblLayout w:type="fixed"/>
              <w:tblCellMar>
                <w:left w:w="56" w:type="dxa"/>
                <w:right w:w="56" w:type="dxa"/>
              </w:tblCellMar>
              <w:tblLook w:val="0000"/>
            </w:tblPrEx>
          </w:tblPrExChange>
        </w:tblPrEx>
        <w:trPr>
          <w:trHeight w:hRule="exact" w:val="312"/>
          <w:trPrChange w:id="1429" w:author="morayoa" w:date="2013-06-11T15:50:00Z">
            <w:trPr>
              <w:gridAfter w:val="0"/>
              <w:trHeight w:hRule="exact" w:val="312"/>
            </w:trPr>
          </w:trPrChange>
        </w:trPr>
        <w:tc>
          <w:tcPr>
            <w:tcW w:w="2410" w:type="dxa"/>
            <w:tcBorders>
              <w:left w:val="double" w:sz="6" w:space="0" w:color="auto"/>
            </w:tcBorders>
            <w:tcPrChange w:id="1430" w:author="morayoa" w:date="2013-06-11T15:50:00Z">
              <w:tcPr>
                <w:tcW w:w="2410" w:type="dxa"/>
                <w:gridSpan w:val="2"/>
                <w:tcBorders>
                  <w:left w:val="double" w:sz="6"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6" w:type="dxa"/>
            <w:tcBorders>
              <w:top w:val="single" w:sz="7" w:space="0" w:color="auto"/>
              <w:left w:val="single" w:sz="7" w:space="0" w:color="auto"/>
            </w:tcBorders>
            <w:tcPrChange w:id="1431" w:author="morayoa" w:date="2013-06-11T15:50:00Z">
              <w:tcPr>
                <w:tcW w:w="1276" w:type="dxa"/>
                <w:gridSpan w:val="2"/>
                <w:tcBorders>
                  <w:top w:val="single" w:sz="7" w:space="0" w:color="auto"/>
                  <w:left w:val="single" w:sz="7" w:space="0" w:color="auto"/>
                </w:tcBorders>
              </w:tcPr>
            </w:tcPrChange>
          </w:tcPr>
          <w:p w:rsidR="00BD36FE" w:rsidRPr="00A12F15" w:rsidRDefault="00BD36FE">
            <w:pPr>
              <w:tabs>
                <w:tab w:val="center" w:pos="767"/>
              </w:tabs>
              <w:suppressAutoHyphens/>
              <w:spacing w:after="56"/>
              <w:rPr>
                <w:rFonts w:ascii="Arial" w:hAnsi="Arial" w:cs="Arial"/>
                <w:sz w:val="20"/>
              </w:rPr>
            </w:pPr>
            <w:r w:rsidRPr="00A12F15">
              <w:rPr>
                <w:rFonts w:ascii="Arial" w:hAnsi="Arial" w:cs="Arial"/>
                <w:sz w:val="20"/>
              </w:rPr>
              <w:tab/>
            </w:r>
            <w:proofErr w:type="spellStart"/>
            <w:r w:rsidRPr="00A12F15">
              <w:rPr>
                <w:rFonts w:ascii="Arial" w:hAnsi="Arial" w:cs="Arial"/>
                <w:sz w:val="20"/>
              </w:rPr>
              <w:t>neg</w:t>
            </w:r>
            <w:proofErr w:type="spellEnd"/>
          </w:p>
        </w:tc>
        <w:tc>
          <w:tcPr>
            <w:tcW w:w="1417" w:type="dxa"/>
            <w:tcBorders>
              <w:top w:val="single" w:sz="7" w:space="0" w:color="auto"/>
              <w:left w:val="single" w:sz="7" w:space="0" w:color="auto"/>
            </w:tcBorders>
            <w:tcPrChange w:id="1432" w:author="morayoa" w:date="2013-06-11T15:50:00Z">
              <w:tcPr>
                <w:tcW w:w="1417" w:type="dxa"/>
                <w:gridSpan w:val="2"/>
                <w:tcBorders>
                  <w:top w:val="single" w:sz="7" w:space="0" w:color="auto"/>
                  <w:left w:val="single" w:sz="7"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60" w:type="dxa"/>
            <w:tcBorders>
              <w:top w:val="single" w:sz="7" w:space="0" w:color="auto"/>
              <w:left w:val="single" w:sz="7" w:space="0" w:color="auto"/>
            </w:tcBorders>
            <w:tcPrChange w:id="1433" w:author="morayoa" w:date="2013-06-11T15:50:00Z">
              <w:tcPr>
                <w:tcW w:w="1560" w:type="dxa"/>
                <w:gridSpan w:val="2"/>
                <w:tcBorders>
                  <w:top w:val="single" w:sz="7" w:space="0" w:color="auto"/>
                  <w:left w:val="single" w:sz="7"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567" w:type="dxa"/>
            <w:tcBorders>
              <w:top w:val="single" w:sz="7" w:space="0" w:color="auto"/>
              <w:left w:val="single" w:sz="7" w:space="0" w:color="auto"/>
              <w:right w:val="single" w:sz="8" w:space="0" w:color="auto"/>
            </w:tcBorders>
            <w:tcPrChange w:id="1434" w:author="morayoa" w:date="2013-06-11T15:50:00Z">
              <w:tcPr>
                <w:tcW w:w="567" w:type="dxa"/>
                <w:gridSpan w:val="2"/>
                <w:tcBorders>
                  <w:top w:val="single" w:sz="7" w:space="0" w:color="auto"/>
                  <w:left w:val="single" w:sz="7" w:space="0" w:color="auto"/>
                  <w:right w:val="double" w:sz="6"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701" w:type="dxa"/>
            <w:tcBorders>
              <w:top w:val="single" w:sz="8" w:space="0" w:color="auto"/>
              <w:left w:val="single" w:sz="8" w:space="0" w:color="auto"/>
              <w:bottom w:val="single" w:sz="8" w:space="0" w:color="auto"/>
              <w:right w:val="double" w:sz="6" w:space="0" w:color="auto"/>
            </w:tcBorders>
            <w:tcPrChange w:id="1435" w:author="morayoa" w:date="2013-06-11T15:50:00Z">
              <w:tcPr>
                <w:tcW w:w="1701" w:type="dxa"/>
                <w:tcBorders>
                  <w:top w:val="single" w:sz="7" w:space="0" w:color="auto"/>
                  <w:left w:val="single" w:sz="7" w:space="0" w:color="auto"/>
                  <w:right w:val="double" w:sz="6"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ins w:id="1436" w:author="morayoa" w:date="2013-06-11T15:13:00Z"/>
                <w:rFonts w:ascii="Arial" w:hAnsi="Arial" w:cs="Arial"/>
                <w:sz w:val="20"/>
              </w:rPr>
            </w:pPr>
          </w:p>
        </w:tc>
      </w:tr>
      <w:tr w:rsidR="00BD36FE" w:rsidRPr="00A12F15" w:rsidTr="001B2909">
        <w:tblPrEx>
          <w:tblW w:w="8931" w:type="dxa"/>
          <w:tblInd w:w="56" w:type="dxa"/>
          <w:tblLayout w:type="fixed"/>
          <w:tblCellMar>
            <w:left w:w="56" w:type="dxa"/>
            <w:right w:w="56" w:type="dxa"/>
          </w:tblCellMar>
          <w:tblLook w:val="0000"/>
          <w:tblPrExChange w:id="1437" w:author="morayoa" w:date="2013-06-11T15:50:00Z">
            <w:tblPrEx>
              <w:tblW w:w="8931" w:type="dxa"/>
              <w:tblInd w:w="56" w:type="dxa"/>
              <w:tblLayout w:type="fixed"/>
              <w:tblCellMar>
                <w:left w:w="56" w:type="dxa"/>
                <w:right w:w="56" w:type="dxa"/>
              </w:tblCellMar>
              <w:tblLook w:val="0000"/>
            </w:tblPrEx>
          </w:tblPrExChange>
        </w:tblPrEx>
        <w:trPr>
          <w:trHeight w:hRule="exact" w:val="312"/>
          <w:trPrChange w:id="1438" w:author="morayoa" w:date="2013-06-11T15:50:00Z">
            <w:trPr>
              <w:gridAfter w:val="0"/>
              <w:trHeight w:hRule="exact" w:val="312"/>
            </w:trPr>
          </w:trPrChange>
        </w:trPr>
        <w:tc>
          <w:tcPr>
            <w:tcW w:w="2410" w:type="dxa"/>
            <w:tcBorders>
              <w:top w:val="single" w:sz="7" w:space="0" w:color="auto"/>
              <w:left w:val="double" w:sz="6" w:space="0" w:color="auto"/>
            </w:tcBorders>
            <w:tcPrChange w:id="1439" w:author="morayoa" w:date="2013-06-11T15:50:00Z">
              <w:tcPr>
                <w:tcW w:w="2410" w:type="dxa"/>
                <w:gridSpan w:val="2"/>
                <w:tcBorders>
                  <w:top w:val="single" w:sz="7" w:space="0" w:color="auto"/>
                  <w:left w:val="double" w:sz="6" w:space="0" w:color="auto"/>
                </w:tcBorders>
              </w:tcPr>
            </w:tcPrChange>
          </w:tcPr>
          <w:p w:rsidR="00BD36FE" w:rsidRPr="00A12F15" w:rsidRDefault="00BD36FE">
            <w:pPr>
              <w:tabs>
                <w:tab w:val="center" w:pos="1422"/>
              </w:tabs>
              <w:suppressAutoHyphens/>
              <w:spacing w:after="56"/>
              <w:rPr>
                <w:rFonts w:ascii="Arial" w:hAnsi="Arial" w:cs="Arial"/>
                <w:sz w:val="20"/>
              </w:rPr>
            </w:pPr>
            <w:r w:rsidRPr="00A12F15">
              <w:rPr>
                <w:rFonts w:ascii="Arial" w:hAnsi="Arial" w:cs="Arial"/>
                <w:sz w:val="20"/>
              </w:rPr>
              <w:tab/>
              <w:t>without disturbance</w:t>
            </w:r>
          </w:p>
        </w:tc>
        <w:tc>
          <w:tcPr>
            <w:tcW w:w="1276" w:type="dxa"/>
            <w:tcBorders>
              <w:top w:val="single" w:sz="7" w:space="0" w:color="auto"/>
            </w:tcBorders>
            <w:tcPrChange w:id="1440" w:author="morayoa" w:date="2013-06-11T15:50:00Z">
              <w:tcPr>
                <w:tcW w:w="1276" w:type="dxa"/>
                <w:gridSpan w:val="2"/>
                <w:tcBorders>
                  <w:top w:val="single" w:sz="7"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Borders>
              <w:top w:val="single" w:sz="7" w:space="0" w:color="auto"/>
              <w:left w:val="single" w:sz="7" w:space="0" w:color="auto"/>
            </w:tcBorders>
            <w:tcPrChange w:id="1441" w:author="morayoa" w:date="2013-06-11T15:50:00Z">
              <w:tcPr>
                <w:tcW w:w="1417" w:type="dxa"/>
                <w:gridSpan w:val="2"/>
                <w:tcBorders>
                  <w:top w:val="single" w:sz="7" w:space="0" w:color="auto"/>
                  <w:left w:val="single" w:sz="7"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60" w:type="dxa"/>
            <w:tcBorders>
              <w:top w:val="single" w:sz="7" w:space="0" w:color="auto"/>
              <w:left w:val="single" w:sz="7" w:space="0" w:color="auto"/>
            </w:tcBorders>
            <w:tcPrChange w:id="1442" w:author="morayoa" w:date="2013-06-11T15:50:00Z">
              <w:tcPr>
                <w:tcW w:w="1560" w:type="dxa"/>
                <w:gridSpan w:val="2"/>
                <w:tcBorders>
                  <w:top w:val="single" w:sz="7" w:space="0" w:color="auto"/>
                  <w:left w:val="single" w:sz="7"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567" w:type="dxa"/>
            <w:tcBorders>
              <w:top w:val="single" w:sz="7" w:space="0" w:color="auto"/>
              <w:left w:val="single" w:sz="7" w:space="0" w:color="auto"/>
              <w:right w:val="single" w:sz="8" w:space="0" w:color="auto"/>
            </w:tcBorders>
            <w:shd w:val="pct75" w:color="auto" w:fill="auto"/>
            <w:tcPrChange w:id="1443" w:author="morayoa" w:date="2013-06-11T15:50:00Z">
              <w:tcPr>
                <w:tcW w:w="567" w:type="dxa"/>
                <w:gridSpan w:val="2"/>
                <w:tcBorders>
                  <w:top w:val="single" w:sz="7" w:space="0" w:color="auto"/>
                  <w:left w:val="single" w:sz="7" w:space="0" w:color="auto"/>
                  <w:right w:val="double" w:sz="6" w:space="0" w:color="auto"/>
                </w:tcBorders>
                <w:shd w:val="pct75" w:color="auto" w:fill="auto"/>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701" w:type="dxa"/>
            <w:tcBorders>
              <w:top w:val="single" w:sz="8" w:space="0" w:color="auto"/>
              <w:left w:val="single" w:sz="8" w:space="0" w:color="auto"/>
              <w:bottom w:val="single" w:sz="8" w:space="0" w:color="auto"/>
              <w:right w:val="double" w:sz="6" w:space="0" w:color="auto"/>
            </w:tcBorders>
            <w:shd w:val="pct75" w:color="auto" w:fill="auto"/>
            <w:tcPrChange w:id="1444" w:author="morayoa" w:date="2013-06-11T15:50:00Z">
              <w:tcPr>
                <w:tcW w:w="1701" w:type="dxa"/>
                <w:tcBorders>
                  <w:top w:val="single" w:sz="7" w:space="0" w:color="auto"/>
                  <w:left w:val="single" w:sz="7" w:space="0" w:color="auto"/>
                  <w:right w:val="double" w:sz="6" w:space="0" w:color="auto"/>
                </w:tcBorders>
                <w:shd w:val="pct75" w:color="auto" w:fill="auto"/>
              </w:tcPr>
            </w:tcPrChange>
          </w:tcPr>
          <w:p w:rsidR="00BD36FE" w:rsidRPr="00A12F15" w:rsidRDefault="00BD36FE">
            <w:pPr>
              <w:tabs>
                <w:tab w:val="left" w:pos="-720"/>
                <w:tab w:val="left" w:pos="0"/>
                <w:tab w:val="left" w:pos="259"/>
                <w:tab w:val="left" w:pos="604"/>
                <w:tab w:val="left" w:pos="816"/>
                <w:tab w:val="left" w:pos="1440"/>
              </w:tabs>
              <w:suppressAutoHyphens/>
              <w:spacing w:after="56"/>
              <w:rPr>
                <w:ins w:id="1445" w:author="morayoa" w:date="2013-06-11T15:13:00Z"/>
                <w:rFonts w:ascii="Arial" w:hAnsi="Arial" w:cs="Arial"/>
                <w:sz w:val="20"/>
              </w:rPr>
            </w:pPr>
          </w:p>
        </w:tc>
      </w:tr>
      <w:tr w:rsidR="00BD36FE" w:rsidRPr="00A12F15" w:rsidTr="001B2909">
        <w:tblPrEx>
          <w:tblW w:w="8931" w:type="dxa"/>
          <w:tblInd w:w="56" w:type="dxa"/>
          <w:tblLayout w:type="fixed"/>
          <w:tblCellMar>
            <w:left w:w="56" w:type="dxa"/>
            <w:right w:w="56" w:type="dxa"/>
          </w:tblCellMar>
          <w:tblLook w:val="0000"/>
          <w:tblPrExChange w:id="1446" w:author="morayoa" w:date="2013-06-11T15:50:00Z">
            <w:tblPrEx>
              <w:tblW w:w="8931" w:type="dxa"/>
              <w:tblInd w:w="56" w:type="dxa"/>
              <w:tblLayout w:type="fixed"/>
              <w:tblCellMar>
                <w:left w:w="56" w:type="dxa"/>
                <w:right w:w="56" w:type="dxa"/>
              </w:tblCellMar>
              <w:tblLook w:val="0000"/>
            </w:tblPrEx>
          </w:tblPrExChange>
        </w:tblPrEx>
        <w:trPr>
          <w:trHeight w:hRule="exact" w:val="312"/>
          <w:trPrChange w:id="1447" w:author="morayoa" w:date="2013-06-11T15:50:00Z">
            <w:trPr>
              <w:gridAfter w:val="0"/>
              <w:trHeight w:hRule="exact" w:val="312"/>
            </w:trPr>
          </w:trPrChange>
        </w:trPr>
        <w:tc>
          <w:tcPr>
            <w:tcW w:w="2410" w:type="dxa"/>
            <w:tcBorders>
              <w:top w:val="single" w:sz="7" w:space="0" w:color="auto"/>
              <w:left w:val="double" w:sz="6" w:space="0" w:color="auto"/>
            </w:tcBorders>
            <w:tcPrChange w:id="1448" w:author="morayoa" w:date="2013-06-11T15:50:00Z">
              <w:tcPr>
                <w:tcW w:w="2410" w:type="dxa"/>
                <w:gridSpan w:val="2"/>
                <w:tcBorders>
                  <w:top w:val="single" w:sz="7" w:space="0" w:color="auto"/>
                  <w:left w:val="double" w:sz="6"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rPr>
                <w:rFonts w:ascii="Arial" w:hAnsi="Arial" w:cs="Arial"/>
                <w:sz w:val="20"/>
              </w:rPr>
            </w:pPr>
          </w:p>
        </w:tc>
        <w:tc>
          <w:tcPr>
            <w:tcW w:w="1276" w:type="dxa"/>
            <w:tcBorders>
              <w:top w:val="single" w:sz="7" w:space="0" w:color="auto"/>
              <w:left w:val="single" w:sz="7" w:space="0" w:color="auto"/>
            </w:tcBorders>
            <w:tcPrChange w:id="1449" w:author="morayoa" w:date="2013-06-11T15:50:00Z">
              <w:tcPr>
                <w:tcW w:w="1276" w:type="dxa"/>
                <w:gridSpan w:val="2"/>
                <w:tcBorders>
                  <w:top w:val="single" w:sz="7" w:space="0" w:color="auto"/>
                  <w:left w:val="single" w:sz="7" w:space="0" w:color="auto"/>
                </w:tcBorders>
              </w:tcPr>
            </w:tcPrChange>
          </w:tcPr>
          <w:p w:rsidR="00BD36FE" w:rsidRPr="00A12F15" w:rsidRDefault="00BD36FE">
            <w:pPr>
              <w:tabs>
                <w:tab w:val="center" w:pos="767"/>
              </w:tabs>
              <w:suppressAutoHyphens/>
              <w:spacing w:after="56"/>
              <w:rPr>
                <w:rFonts w:ascii="Arial" w:hAnsi="Arial" w:cs="Arial"/>
                <w:sz w:val="20"/>
              </w:rPr>
            </w:pPr>
            <w:r w:rsidRPr="00A12F15">
              <w:rPr>
                <w:rFonts w:ascii="Arial" w:hAnsi="Arial" w:cs="Arial"/>
                <w:sz w:val="20"/>
              </w:rPr>
              <w:tab/>
              <w:t>pos</w:t>
            </w:r>
          </w:p>
        </w:tc>
        <w:tc>
          <w:tcPr>
            <w:tcW w:w="1417" w:type="dxa"/>
            <w:tcBorders>
              <w:top w:val="single" w:sz="7" w:space="0" w:color="auto"/>
              <w:left w:val="single" w:sz="7" w:space="0" w:color="auto"/>
            </w:tcBorders>
            <w:tcPrChange w:id="1450" w:author="morayoa" w:date="2013-06-11T15:50:00Z">
              <w:tcPr>
                <w:tcW w:w="1417" w:type="dxa"/>
                <w:gridSpan w:val="2"/>
                <w:tcBorders>
                  <w:top w:val="single" w:sz="7" w:space="0" w:color="auto"/>
                  <w:left w:val="single" w:sz="7"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60" w:type="dxa"/>
            <w:tcBorders>
              <w:top w:val="single" w:sz="7" w:space="0" w:color="auto"/>
              <w:left w:val="single" w:sz="7" w:space="0" w:color="auto"/>
            </w:tcBorders>
            <w:tcPrChange w:id="1451" w:author="morayoa" w:date="2013-06-11T15:50:00Z">
              <w:tcPr>
                <w:tcW w:w="1560" w:type="dxa"/>
                <w:gridSpan w:val="2"/>
                <w:tcBorders>
                  <w:top w:val="single" w:sz="7" w:space="0" w:color="auto"/>
                  <w:left w:val="single" w:sz="7"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567" w:type="dxa"/>
            <w:tcBorders>
              <w:top w:val="single" w:sz="7" w:space="0" w:color="auto"/>
              <w:left w:val="single" w:sz="7" w:space="0" w:color="auto"/>
              <w:right w:val="single" w:sz="8" w:space="0" w:color="auto"/>
            </w:tcBorders>
            <w:tcPrChange w:id="1452" w:author="morayoa" w:date="2013-06-11T15:50:00Z">
              <w:tcPr>
                <w:tcW w:w="567" w:type="dxa"/>
                <w:gridSpan w:val="2"/>
                <w:tcBorders>
                  <w:top w:val="single" w:sz="7" w:space="0" w:color="auto"/>
                  <w:left w:val="single" w:sz="7" w:space="0" w:color="auto"/>
                  <w:right w:val="double" w:sz="6"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701" w:type="dxa"/>
            <w:tcBorders>
              <w:top w:val="single" w:sz="8" w:space="0" w:color="auto"/>
              <w:left w:val="single" w:sz="8" w:space="0" w:color="auto"/>
              <w:bottom w:val="single" w:sz="8" w:space="0" w:color="auto"/>
              <w:right w:val="double" w:sz="6" w:space="0" w:color="auto"/>
            </w:tcBorders>
            <w:tcPrChange w:id="1453" w:author="morayoa" w:date="2013-06-11T15:50:00Z">
              <w:tcPr>
                <w:tcW w:w="1701" w:type="dxa"/>
                <w:tcBorders>
                  <w:top w:val="single" w:sz="7" w:space="0" w:color="auto"/>
                  <w:left w:val="single" w:sz="7" w:space="0" w:color="auto"/>
                  <w:right w:val="double" w:sz="6"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ins w:id="1454" w:author="morayoa" w:date="2013-06-11T15:13:00Z"/>
                <w:rFonts w:ascii="Arial" w:hAnsi="Arial" w:cs="Arial"/>
                <w:sz w:val="20"/>
              </w:rPr>
            </w:pPr>
          </w:p>
        </w:tc>
      </w:tr>
      <w:tr w:rsidR="00BD36FE" w:rsidRPr="00A12F15" w:rsidTr="001B2909">
        <w:tblPrEx>
          <w:tblW w:w="8931" w:type="dxa"/>
          <w:tblInd w:w="56" w:type="dxa"/>
          <w:tblLayout w:type="fixed"/>
          <w:tblCellMar>
            <w:left w:w="56" w:type="dxa"/>
            <w:right w:w="56" w:type="dxa"/>
          </w:tblCellMar>
          <w:tblLook w:val="0000"/>
          <w:tblPrExChange w:id="1455" w:author="morayoa" w:date="2013-06-11T15:50:00Z">
            <w:tblPrEx>
              <w:tblW w:w="8931" w:type="dxa"/>
              <w:tblInd w:w="56" w:type="dxa"/>
              <w:tblLayout w:type="fixed"/>
              <w:tblCellMar>
                <w:left w:w="56" w:type="dxa"/>
                <w:right w:w="56" w:type="dxa"/>
              </w:tblCellMar>
              <w:tblLook w:val="0000"/>
            </w:tblPrEx>
          </w:tblPrExChange>
        </w:tblPrEx>
        <w:trPr>
          <w:trHeight w:hRule="exact" w:val="255"/>
          <w:trPrChange w:id="1456" w:author="morayoa" w:date="2013-06-11T15:50:00Z">
            <w:trPr>
              <w:gridAfter w:val="0"/>
              <w:trHeight w:hRule="exact" w:val="255"/>
            </w:trPr>
          </w:trPrChange>
        </w:trPr>
        <w:tc>
          <w:tcPr>
            <w:tcW w:w="2410" w:type="dxa"/>
            <w:tcBorders>
              <w:left w:val="double" w:sz="6" w:space="0" w:color="auto"/>
              <w:bottom w:val="double" w:sz="6" w:space="0" w:color="auto"/>
            </w:tcBorders>
            <w:tcPrChange w:id="1457" w:author="morayoa" w:date="2013-06-11T15:50:00Z">
              <w:tcPr>
                <w:tcW w:w="2410" w:type="dxa"/>
                <w:gridSpan w:val="2"/>
                <w:tcBorders>
                  <w:left w:val="double" w:sz="6" w:space="0" w:color="auto"/>
                  <w:bottom w:val="double" w:sz="6"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6" w:type="dxa"/>
            <w:tcBorders>
              <w:top w:val="single" w:sz="7" w:space="0" w:color="auto"/>
              <w:left w:val="single" w:sz="7" w:space="0" w:color="auto"/>
              <w:bottom w:val="double" w:sz="6" w:space="0" w:color="auto"/>
            </w:tcBorders>
            <w:tcPrChange w:id="1458" w:author="morayoa" w:date="2013-06-11T15:50:00Z">
              <w:tcPr>
                <w:tcW w:w="1276" w:type="dxa"/>
                <w:gridSpan w:val="2"/>
                <w:tcBorders>
                  <w:top w:val="single" w:sz="7" w:space="0" w:color="auto"/>
                  <w:left w:val="single" w:sz="7" w:space="0" w:color="auto"/>
                  <w:bottom w:val="double" w:sz="6" w:space="0" w:color="auto"/>
                </w:tcBorders>
              </w:tcPr>
            </w:tcPrChange>
          </w:tcPr>
          <w:p w:rsidR="00BD36FE" w:rsidRPr="00A12F15" w:rsidRDefault="00BD36FE">
            <w:pPr>
              <w:tabs>
                <w:tab w:val="center" w:pos="767"/>
              </w:tabs>
              <w:suppressAutoHyphens/>
              <w:spacing w:after="56"/>
              <w:rPr>
                <w:rFonts w:ascii="Arial" w:hAnsi="Arial" w:cs="Arial"/>
                <w:sz w:val="20"/>
              </w:rPr>
            </w:pPr>
            <w:r w:rsidRPr="00A12F15">
              <w:rPr>
                <w:rFonts w:ascii="Arial" w:hAnsi="Arial" w:cs="Arial"/>
                <w:sz w:val="20"/>
              </w:rPr>
              <w:tab/>
            </w:r>
            <w:proofErr w:type="spellStart"/>
            <w:r w:rsidRPr="00A12F15">
              <w:rPr>
                <w:rFonts w:ascii="Arial" w:hAnsi="Arial" w:cs="Arial"/>
                <w:sz w:val="20"/>
              </w:rPr>
              <w:t>neg</w:t>
            </w:r>
            <w:proofErr w:type="spellEnd"/>
          </w:p>
        </w:tc>
        <w:tc>
          <w:tcPr>
            <w:tcW w:w="1417" w:type="dxa"/>
            <w:tcBorders>
              <w:top w:val="single" w:sz="7" w:space="0" w:color="auto"/>
              <w:left w:val="single" w:sz="7" w:space="0" w:color="auto"/>
              <w:bottom w:val="double" w:sz="6" w:space="0" w:color="auto"/>
            </w:tcBorders>
            <w:tcPrChange w:id="1459" w:author="morayoa" w:date="2013-06-11T15:50:00Z">
              <w:tcPr>
                <w:tcW w:w="1417" w:type="dxa"/>
                <w:gridSpan w:val="2"/>
                <w:tcBorders>
                  <w:top w:val="single" w:sz="7" w:space="0" w:color="auto"/>
                  <w:left w:val="single" w:sz="7" w:space="0" w:color="auto"/>
                  <w:bottom w:val="double" w:sz="6"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60" w:type="dxa"/>
            <w:tcBorders>
              <w:top w:val="single" w:sz="7" w:space="0" w:color="auto"/>
              <w:left w:val="single" w:sz="7" w:space="0" w:color="auto"/>
              <w:bottom w:val="double" w:sz="6" w:space="0" w:color="auto"/>
            </w:tcBorders>
            <w:tcPrChange w:id="1460" w:author="morayoa" w:date="2013-06-11T15:50:00Z">
              <w:tcPr>
                <w:tcW w:w="1560" w:type="dxa"/>
                <w:gridSpan w:val="2"/>
                <w:tcBorders>
                  <w:top w:val="single" w:sz="7" w:space="0" w:color="auto"/>
                  <w:left w:val="single" w:sz="7" w:space="0" w:color="auto"/>
                  <w:bottom w:val="double" w:sz="6"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567" w:type="dxa"/>
            <w:tcBorders>
              <w:top w:val="single" w:sz="7" w:space="0" w:color="auto"/>
              <w:left w:val="single" w:sz="7" w:space="0" w:color="auto"/>
              <w:bottom w:val="double" w:sz="6" w:space="0" w:color="auto"/>
              <w:right w:val="single" w:sz="8" w:space="0" w:color="auto"/>
            </w:tcBorders>
            <w:tcPrChange w:id="1461" w:author="morayoa" w:date="2013-06-11T15:50:00Z">
              <w:tcPr>
                <w:tcW w:w="567" w:type="dxa"/>
                <w:gridSpan w:val="2"/>
                <w:tcBorders>
                  <w:top w:val="single" w:sz="7" w:space="0" w:color="auto"/>
                  <w:left w:val="single" w:sz="7" w:space="0" w:color="auto"/>
                  <w:bottom w:val="double" w:sz="6" w:space="0" w:color="auto"/>
                  <w:right w:val="double" w:sz="6"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701" w:type="dxa"/>
            <w:tcBorders>
              <w:top w:val="single" w:sz="8" w:space="0" w:color="auto"/>
              <w:left w:val="single" w:sz="8" w:space="0" w:color="auto"/>
              <w:bottom w:val="double" w:sz="6" w:space="0" w:color="auto"/>
              <w:right w:val="double" w:sz="6" w:space="0" w:color="auto"/>
            </w:tcBorders>
            <w:tcPrChange w:id="1462" w:author="morayoa" w:date="2013-06-11T15:50:00Z">
              <w:tcPr>
                <w:tcW w:w="1701" w:type="dxa"/>
                <w:tcBorders>
                  <w:top w:val="single" w:sz="7" w:space="0" w:color="auto"/>
                  <w:left w:val="single" w:sz="7" w:space="0" w:color="auto"/>
                  <w:bottom w:val="double" w:sz="6" w:space="0" w:color="auto"/>
                  <w:right w:val="double" w:sz="6" w:space="0" w:color="auto"/>
                </w:tcBorders>
              </w:tcPr>
            </w:tcPrChange>
          </w:tcPr>
          <w:p w:rsidR="00BD36FE" w:rsidRPr="00A12F15" w:rsidRDefault="00BD36FE">
            <w:pPr>
              <w:tabs>
                <w:tab w:val="left" w:pos="-720"/>
                <w:tab w:val="left" w:pos="0"/>
                <w:tab w:val="left" w:pos="259"/>
                <w:tab w:val="left" w:pos="604"/>
                <w:tab w:val="left" w:pos="816"/>
                <w:tab w:val="left" w:pos="1440"/>
              </w:tabs>
              <w:suppressAutoHyphens/>
              <w:spacing w:after="56"/>
              <w:rPr>
                <w:ins w:id="1463" w:author="morayoa" w:date="2013-06-11T15:13:00Z"/>
                <w:rFonts w:ascii="Arial" w:hAnsi="Arial" w:cs="Arial"/>
                <w:sz w:val="20"/>
              </w:rPr>
            </w:pP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Explain or make a sketch indicating where the clamp is located on the cable; if necessary, use an additional page.</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
        <w:gridCol w:w="1260"/>
        <w:gridCol w:w="360"/>
        <w:gridCol w:w="1530"/>
      </w:tblGrid>
      <w:tr w:rsidR="00B30B0A" w:rsidRPr="00A12F15" w:rsidTr="003E7066">
        <w:trPr>
          <w:trHeight w:hRule="exact" w:val="280"/>
        </w:trPr>
        <w:tc>
          <w:tcPr>
            <w:tcW w:w="360" w:type="dxa"/>
            <w:tcBorders>
              <w:top w:val="single" w:sz="4" w:space="0" w:color="auto"/>
              <w:left w:val="single" w:sz="4" w:space="0" w:color="auto"/>
              <w:bottom w:val="single" w:sz="4" w:space="0" w:color="auto"/>
              <w:right w:val="single" w:sz="4" w:space="0" w:color="auto"/>
            </w:tcBorders>
            <w:vAlign w:val="center"/>
          </w:tcPr>
          <w:p w:rsidR="00B30B0A" w:rsidRPr="00A12F15" w:rsidRDefault="00B30B0A" w:rsidP="003E7066">
            <w:pPr>
              <w:tabs>
                <w:tab w:val="left" w:pos="-1440"/>
                <w:tab w:val="left" w:pos="-720"/>
                <w:tab w:val="left" w:pos="0"/>
                <w:tab w:val="left" w:pos="576"/>
                <w:tab w:val="left" w:pos="720"/>
              </w:tabs>
              <w:suppressAutoHyphens/>
              <w:ind w:right="-18"/>
              <w:jc w:val="right"/>
              <w:rPr>
                <w:rFonts w:ascii="Arial" w:hAnsi="Arial"/>
                <w:sz w:val="18"/>
              </w:rPr>
            </w:pPr>
          </w:p>
        </w:tc>
        <w:tc>
          <w:tcPr>
            <w:tcW w:w="1260" w:type="dxa"/>
            <w:tcBorders>
              <w:top w:val="nil"/>
              <w:left w:val="nil"/>
              <w:bottom w:val="nil"/>
              <w:right w:val="nil"/>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r w:rsidRPr="00A12F15">
              <w:rPr>
                <w:rFonts w:ascii="Arial" w:hAnsi="Arial"/>
                <w:sz w:val="18"/>
              </w:rPr>
              <w:t>Passed</w:t>
            </w:r>
          </w:p>
        </w:tc>
        <w:tc>
          <w:tcPr>
            <w:tcW w:w="360" w:type="dxa"/>
            <w:tcBorders>
              <w:top w:val="single" w:sz="4" w:space="0" w:color="auto"/>
              <w:left w:val="single" w:sz="4" w:space="0" w:color="auto"/>
              <w:bottom w:val="single" w:sz="4" w:space="0" w:color="auto"/>
              <w:right w:val="single" w:sz="4" w:space="0" w:color="auto"/>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p>
        </w:tc>
        <w:tc>
          <w:tcPr>
            <w:tcW w:w="1530" w:type="dxa"/>
            <w:tcBorders>
              <w:top w:val="nil"/>
              <w:left w:val="nil"/>
              <w:bottom w:val="nil"/>
              <w:right w:val="nil"/>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r w:rsidRPr="00A12F15">
              <w:rPr>
                <w:rFonts w:ascii="Arial" w:hAnsi="Arial"/>
                <w:sz w:val="18"/>
              </w:rPr>
              <w:t>Failed</w:t>
            </w: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del w:id="1464" w:author="morayoa" w:date="2013-06-06T09:05:00Z">
        <w:r w:rsidRPr="00A12F15" w:rsidDel="00DC255E">
          <w:rPr>
            <w:rFonts w:ascii="Arial" w:hAnsi="Arial" w:cs="Arial"/>
            <w:sz w:val="20"/>
          </w:rPr>
          <w:delText>Remarks</w:delText>
        </w:r>
      </w:del>
      <w:ins w:id="1465" w:author="morayoa" w:date="2013-06-06T09:05:00Z">
        <w:r w:rsidR="00DC255E">
          <w:rPr>
            <w:rFonts w:ascii="Arial" w:hAnsi="Arial" w:cs="Arial"/>
            <w:sz w:val="20"/>
          </w:rPr>
          <w:t>Observations</w:t>
        </w:r>
      </w:ins>
      <w:r w:rsidRPr="00A12F15">
        <w:rPr>
          <w:rFonts w:ascii="Arial" w:hAnsi="Arial" w:cs="Arial"/>
          <w:sz w:val="20"/>
        </w:rPr>
        <w:t>:</w:t>
      </w:r>
    </w:p>
    <w:p w:rsidR="00CF3230" w:rsidRPr="00A12F15" w:rsidRDefault="0075580A" w:rsidP="00CF3230">
      <w:pPr>
        <w:tabs>
          <w:tab w:val="left" w:pos="-720"/>
          <w:tab w:val="left" w:pos="0"/>
          <w:tab w:val="left" w:pos="259"/>
          <w:tab w:val="left" w:pos="604"/>
          <w:tab w:val="left" w:pos="816"/>
          <w:tab w:val="left" w:pos="1440"/>
        </w:tabs>
        <w:suppressAutoHyphens/>
        <w:jc w:val="both"/>
        <w:rPr>
          <w:ins w:id="1466" w:author="morayoa" w:date="2013-06-05T14:37:00Z"/>
        </w:rPr>
      </w:pPr>
      <w:ins w:id="1467" w:author="morayoa" w:date="2013-06-05T14:40:00Z">
        <w:r>
          <w:rPr>
            <w:rFonts w:ascii="Arial" w:hAnsi="Arial" w:cs="Arial"/>
            <w:sz w:val="16"/>
            <w:szCs w:val="16"/>
          </w:rPr>
          <w:t xml:space="preserve">Include information that affect the test condition, </w:t>
        </w:r>
      </w:ins>
      <w:ins w:id="1468" w:author="morayoa" w:date="2013-06-06T09:50:00Z">
        <w:r w:rsidR="00B05592">
          <w:rPr>
            <w:rFonts w:ascii="Arial" w:hAnsi="Arial" w:cs="Arial"/>
            <w:sz w:val="16"/>
            <w:szCs w:val="16"/>
          </w:rPr>
          <w:t xml:space="preserve">as indicated in the last paragraph </w:t>
        </w:r>
      </w:ins>
      <w:ins w:id="1469" w:author="morayoa" w:date="2013-06-05T14:40:00Z">
        <w:r>
          <w:rPr>
            <w:rFonts w:ascii="Arial" w:hAnsi="Arial" w:cs="Arial"/>
            <w:sz w:val="16"/>
            <w:szCs w:val="16"/>
          </w:rPr>
          <w:t>of R 50-1 &amp; -2, A.7.1</w:t>
        </w:r>
      </w:ins>
    </w:p>
    <w:p w:rsidR="00736C46" w:rsidRDefault="001E2D97" w:rsidP="00DE62AB">
      <w:pPr>
        <w:pStyle w:val="Heading3"/>
        <w:ind w:left="709" w:hanging="709"/>
        <w:rPr>
          <w:b w:val="0"/>
          <w:sz w:val="20"/>
          <w:szCs w:val="20"/>
        </w:rPr>
      </w:pPr>
      <w:r w:rsidRPr="00A12F15">
        <w:rPr>
          <w:sz w:val="20"/>
        </w:rPr>
        <w:br w:type="page"/>
      </w:r>
      <w:r w:rsidR="00EE614C" w:rsidRPr="00A12F15">
        <w:rPr>
          <w:b w:val="0"/>
          <w:sz w:val="20"/>
          <w:szCs w:val="20"/>
        </w:rPr>
        <w:lastRenderedPageBreak/>
        <w:t>1.6.3</w:t>
      </w:r>
      <w:r w:rsidR="00082DD5" w:rsidRPr="00A12F15">
        <w:rPr>
          <w:sz w:val="20"/>
          <w:szCs w:val="20"/>
        </w:rPr>
        <w:tab/>
      </w:r>
      <w:r w:rsidR="00723BB4" w:rsidRPr="00723BB4">
        <w:rPr>
          <w:b w:val="0"/>
          <w:sz w:val="20"/>
          <w:szCs w:val="20"/>
        </w:rPr>
        <w:t xml:space="preserve">Surges on AC and DC mains power lines and on </w:t>
      </w:r>
      <w:r w:rsidR="00723BB4" w:rsidRPr="00723BB4">
        <w:rPr>
          <w:b w:val="0"/>
          <w:bCs w:val="0"/>
          <w:sz w:val="20"/>
          <w:szCs w:val="20"/>
        </w:rPr>
        <w:t>signal, data and control</w:t>
      </w:r>
      <w:r w:rsidR="00723BB4" w:rsidRPr="00723BB4">
        <w:rPr>
          <w:b w:val="0"/>
          <w:sz w:val="20"/>
          <w:szCs w:val="20"/>
        </w:rPr>
        <w:t xml:space="preserve"> lines</w:t>
      </w:r>
      <w:r w:rsidR="00EE614C" w:rsidRPr="00A12F15">
        <w:rPr>
          <w:b w:val="0"/>
          <w:sz w:val="20"/>
          <w:szCs w:val="20"/>
        </w:rPr>
        <w:t xml:space="preserve"> (R 50-1, </w:t>
      </w:r>
      <w:proofErr w:type="gramStart"/>
      <w:r w:rsidR="00EE614C" w:rsidRPr="00A12F15">
        <w:rPr>
          <w:b w:val="0"/>
          <w:sz w:val="20"/>
          <w:szCs w:val="20"/>
        </w:rPr>
        <w:t xml:space="preserve">4.5.2 </w:t>
      </w:r>
      <w:ins w:id="1470" w:author="morayoa" w:date="2013-06-11T15:17:00Z">
        <w:r w:rsidR="00DE62AB">
          <w:rPr>
            <w:b w:val="0"/>
            <w:sz w:val="20"/>
            <w:szCs w:val="20"/>
          </w:rPr>
          <w:t xml:space="preserve"> </w:t>
        </w:r>
      </w:ins>
      <w:r w:rsidR="00EE614C" w:rsidRPr="00A12F15">
        <w:rPr>
          <w:b w:val="0"/>
          <w:sz w:val="20"/>
          <w:szCs w:val="20"/>
        </w:rPr>
        <w:t>&amp;</w:t>
      </w:r>
      <w:proofErr w:type="gramEnd"/>
      <w:r w:rsidR="00EE614C" w:rsidRPr="00A12F15">
        <w:rPr>
          <w:b w:val="0"/>
          <w:sz w:val="20"/>
          <w:szCs w:val="20"/>
        </w:rPr>
        <w:t xml:space="preserve"> A.7.3.</w:t>
      </w:r>
      <w:r w:rsidR="003541B0" w:rsidRPr="00A12F15">
        <w:rPr>
          <w:b w:val="0"/>
          <w:sz w:val="20"/>
          <w:szCs w:val="20"/>
        </w:rPr>
        <w:t>3</w:t>
      </w:r>
      <w:r w:rsidR="00EE614C" w:rsidRPr="00A12F15">
        <w:rPr>
          <w:b w:val="0"/>
          <w:sz w:val="20"/>
          <w:szCs w:val="20"/>
        </w:rPr>
        <w:t>)</w:t>
      </w:r>
    </w:p>
    <w:p w:rsidR="00EE614C" w:rsidRPr="00A12F15" w:rsidRDefault="00EE614C" w:rsidP="00723BB4">
      <w:pPr>
        <w:tabs>
          <w:tab w:val="left" w:pos="-720"/>
          <w:tab w:val="left" w:pos="0"/>
          <w:tab w:val="left" w:pos="259"/>
          <w:tab w:val="left" w:pos="604"/>
          <w:tab w:val="left" w:pos="816"/>
          <w:tab w:val="left" w:pos="1440"/>
        </w:tabs>
        <w:suppressAutoHyphens/>
        <w:ind w:hanging="1134"/>
        <w:jc w:val="both"/>
        <w:rPr>
          <w:rFonts w:ascii="Arial" w:hAnsi="Arial" w:cs="Arial"/>
          <w:sz w:val="20"/>
        </w:rPr>
      </w:pPr>
    </w:p>
    <w:p w:rsidR="00082DD5" w:rsidRPr="00A12F15" w:rsidRDefault="00082DD5" w:rsidP="00723BB4">
      <w:pPr>
        <w:tabs>
          <w:tab w:val="left" w:pos="-1440"/>
          <w:tab w:val="left" w:pos="-720"/>
          <w:tab w:val="left" w:pos="0"/>
          <w:tab w:val="left" w:pos="720"/>
          <w:tab w:val="left" w:pos="1134"/>
        </w:tabs>
        <w:suppressAutoHyphens/>
        <w:ind w:right="-936"/>
        <w:rPr>
          <w:rFonts w:ascii="Arial" w:hAnsi="Arial"/>
          <w:sz w:val="20"/>
        </w:rPr>
        <w:sectPr w:rsidR="00082DD5" w:rsidRPr="00A12F15" w:rsidSect="00ED5C77">
          <w:headerReference w:type="default" r:id="rId19"/>
          <w:footerReference w:type="default" r:id="rId20"/>
          <w:footnotePr>
            <w:numFmt w:val="chicago"/>
          </w:footnotePr>
          <w:type w:val="continuous"/>
          <w:pgSz w:w="11906" w:h="16838"/>
          <w:pgMar w:top="1440" w:right="1440" w:bottom="1440" w:left="1440" w:header="1134" w:footer="1134" w:gutter="0"/>
          <w:cols w:space="720"/>
          <w:noEndnote/>
          <w:docGrid w:linePitch="326"/>
        </w:sectPr>
      </w:pPr>
      <w:r w:rsidRPr="00A12F15">
        <w:rPr>
          <w:rFonts w:ascii="Arial" w:hAnsi="Arial"/>
          <w:sz w:val="20"/>
        </w:rPr>
        <w:t>1.6.3.1</w:t>
      </w:r>
      <w:r w:rsidRPr="00A12F15">
        <w:rPr>
          <w:rFonts w:ascii="Arial" w:hAnsi="Arial"/>
          <w:sz w:val="20"/>
        </w:rPr>
        <w:tab/>
      </w:r>
      <w:r w:rsidRPr="00A12F15">
        <w:rPr>
          <w:rFonts w:ascii="Arial" w:hAnsi="Arial"/>
          <w:sz w:val="20"/>
        </w:rPr>
        <w:tab/>
      </w:r>
      <w:r w:rsidR="00723BB4" w:rsidRPr="00A56970">
        <w:rPr>
          <w:rFonts w:ascii="Arial" w:hAnsi="Arial" w:cs="Arial"/>
          <w:sz w:val="20"/>
        </w:rPr>
        <w:t xml:space="preserve">Surges on </w:t>
      </w:r>
      <w:r w:rsidR="00A56970" w:rsidRPr="00A56970">
        <w:rPr>
          <w:rFonts w:ascii="Arial" w:hAnsi="Arial" w:cs="Arial"/>
          <w:sz w:val="20"/>
        </w:rPr>
        <w:t>AC and DC mains power lines</w:t>
      </w:r>
      <w:r w:rsidR="00A56970" w:rsidRPr="00723BB4">
        <w:rPr>
          <w:b/>
          <w:sz w:val="20"/>
        </w:rPr>
        <w:t xml:space="preserve"> </w:t>
      </w:r>
      <w:r w:rsidRPr="00A12F15">
        <w:rPr>
          <w:rFonts w:ascii="Arial" w:hAnsi="Arial"/>
          <w:sz w:val="20"/>
        </w:rPr>
        <w:t xml:space="preserve"> </w:t>
      </w:r>
    </w:p>
    <w:p w:rsidR="00082DD5" w:rsidRPr="00A12F15" w:rsidRDefault="00082DD5" w:rsidP="00082DD5">
      <w:pPr>
        <w:tabs>
          <w:tab w:val="left" w:pos="-1440"/>
          <w:tab w:val="left" w:pos="-720"/>
          <w:tab w:val="left" w:pos="0"/>
          <w:tab w:val="left" w:pos="576"/>
          <w:tab w:val="left" w:pos="720"/>
        </w:tabs>
        <w:suppressAutoHyphens/>
        <w:ind w:right="-936"/>
        <w:jc w:val="both"/>
        <w:rPr>
          <w:rFonts w:ascii="Arial" w:hAnsi="Arial" w:cs="Arial"/>
          <w:sz w:val="18"/>
          <w:szCs w:val="18"/>
        </w:rPr>
      </w:pPr>
    </w:p>
    <w:tbl>
      <w:tblPr>
        <w:tblW w:w="8647"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2" w:type="dxa"/>
          <w:right w:w="112" w:type="dxa"/>
        </w:tblCellMar>
        <w:tblLook w:val="0000"/>
      </w:tblPr>
      <w:tblGrid>
        <w:gridCol w:w="3969"/>
        <w:gridCol w:w="898"/>
        <w:gridCol w:w="1229"/>
        <w:gridCol w:w="1134"/>
        <w:gridCol w:w="1417"/>
      </w:tblGrid>
      <w:tr w:rsidR="00082DD5" w:rsidRPr="00A12F15" w:rsidTr="00870A73">
        <w:trPr>
          <w:trHeight w:hRule="exact" w:val="283"/>
        </w:trPr>
        <w:tc>
          <w:tcPr>
            <w:tcW w:w="3969" w:type="dxa"/>
            <w:tcBorders>
              <w:right w:val="nil"/>
            </w:tcBorders>
          </w:tcPr>
          <w:p w:rsidR="00082DD5" w:rsidRPr="00A12F15" w:rsidRDefault="00FC47BA" w:rsidP="00A8018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fldChar w:fldCharType="begin"/>
            </w:r>
            <w:r w:rsidR="00082DD5" w:rsidRPr="00A12F15">
              <w:rPr>
                <w:rFonts w:ascii="Arial" w:hAnsi="Arial" w:cs="Arial"/>
                <w:sz w:val="20"/>
              </w:rPr>
              <w:instrText xml:space="preserve">PRIVATE </w:instrText>
            </w:r>
            <w:r w:rsidRPr="00A12F15">
              <w:rPr>
                <w:rFonts w:ascii="Arial" w:hAnsi="Arial" w:cs="Arial"/>
                <w:sz w:val="20"/>
              </w:rPr>
              <w:fldChar w:fldCharType="end"/>
            </w:r>
            <w:r w:rsidR="00082DD5" w:rsidRPr="00A12F15">
              <w:rPr>
                <w:rFonts w:ascii="Arial" w:hAnsi="Arial" w:cs="Arial"/>
                <w:sz w:val="20"/>
              </w:rPr>
              <w:t>Application No.</w:t>
            </w:r>
            <w:proofErr w:type="gramStart"/>
            <w:r w:rsidR="00082DD5" w:rsidRPr="00A12F15">
              <w:rPr>
                <w:rFonts w:ascii="Arial" w:hAnsi="Arial" w:cs="Arial"/>
                <w:sz w:val="20"/>
              </w:rPr>
              <w:t>:      ...........................</w:t>
            </w:r>
            <w:proofErr w:type="gramEnd"/>
          </w:p>
        </w:tc>
        <w:tc>
          <w:tcPr>
            <w:tcW w:w="898" w:type="dxa"/>
            <w:tcBorders>
              <w:left w:val="nil"/>
            </w:tcBorders>
          </w:tcPr>
          <w:p w:rsidR="00082DD5" w:rsidRPr="00A12F15" w:rsidRDefault="00082DD5" w:rsidP="00A8018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29" w:type="dxa"/>
            <w:tcBorders>
              <w:bottom w:val="single" w:sz="4" w:space="0" w:color="auto"/>
            </w:tcBorders>
          </w:tcPr>
          <w:p w:rsidR="00082DD5" w:rsidRPr="00A12F15" w:rsidRDefault="00082DD5" w:rsidP="00A80187">
            <w:pPr>
              <w:tabs>
                <w:tab w:val="center" w:pos="665"/>
              </w:tabs>
              <w:suppressAutoHyphens/>
              <w:spacing w:after="56"/>
              <w:rPr>
                <w:rFonts w:ascii="Arial" w:hAnsi="Arial" w:cs="Arial"/>
                <w:sz w:val="20"/>
              </w:rPr>
            </w:pPr>
            <w:r w:rsidRPr="00A12F15">
              <w:rPr>
                <w:rFonts w:ascii="Arial" w:hAnsi="Arial" w:cs="Arial"/>
                <w:sz w:val="20"/>
              </w:rPr>
              <w:tab/>
              <w:t>At start</w:t>
            </w:r>
          </w:p>
        </w:tc>
        <w:tc>
          <w:tcPr>
            <w:tcW w:w="1134" w:type="dxa"/>
            <w:tcBorders>
              <w:bottom w:val="single" w:sz="4" w:space="0" w:color="auto"/>
            </w:tcBorders>
          </w:tcPr>
          <w:p w:rsidR="00082DD5" w:rsidRPr="00A12F15" w:rsidRDefault="00082DD5" w:rsidP="00A80187">
            <w:pPr>
              <w:tabs>
                <w:tab w:val="center" w:pos="574"/>
              </w:tabs>
              <w:suppressAutoHyphens/>
              <w:spacing w:after="56"/>
              <w:rPr>
                <w:rFonts w:ascii="Arial" w:hAnsi="Arial" w:cs="Arial"/>
                <w:sz w:val="20"/>
              </w:rPr>
            </w:pPr>
            <w:r w:rsidRPr="00A12F15">
              <w:rPr>
                <w:rFonts w:ascii="Arial" w:hAnsi="Arial" w:cs="Arial"/>
                <w:sz w:val="20"/>
              </w:rPr>
              <w:tab/>
              <w:t>At end</w:t>
            </w:r>
          </w:p>
        </w:tc>
        <w:tc>
          <w:tcPr>
            <w:tcW w:w="1417" w:type="dxa"/>
          </w:tcPr>
          <w:p w:rsidR="00082DD5" w:rsidRPr="00A12F15" w:rsidRDefault="00082DD5" w:rsidP="00A80187">
            <w:pPr>
              <w:tabs>
                <w:tab w:val="left" w:pos="-720"/>
                <w:tab w:val="left" w:pos="0"/>
                <w:tab w:val="left" w:pos="259"/>
                <w:tab w:val="left" w:pos="604"/>
                <w:tab w:val="left" w:pos="816"/>
                <w:tab w:val="left" w:pos="1440"/>
              </w:tabs>
              <w:suppressAutoHyphens/>
              <w:spacing w:after="56"/>
              <w:rPr>
                <w:rFonts w:ascii="Arial" w:hAnsi="Arial" w:cs="Arial"/>
                <w:sz w:val="20"/>
              </w:rPr>
            </w:pPr>
          </w:p>
        </w:tc>
      </w:tr>
      <w:tr w:rsidR="00082DD5" w:rsidRPr="00A12F15" w:rsidTr="00870A73">
        <w:trPr>
          <w:trHeight w:hRule="exact" w:val="283"/>
        </w:trPr>
        <w:tc>
          <w:tcPr>
            <w:tcW w:w="3969" w:type="dxa"/>
            <w:tcBorders>
              <w:bottom w:val="single" w:sz="4" w:space="0" w:color="auto"/>
            </w:tcBorders>
          </w:tcPr>
          <w:p w:rsidR="00082DD5" w:rsidRPr="00A12F15" w:rsidRDefault="00082DD5" w:rsidP="00A8018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Type designation</w:t>
            </w:r>
            <w:proofErr w:type="gramStart"/>
            <w:r w:rsidRPr="00A12F15">
              <w:rPr>
                <w:rFonts w:ascii="Arial" w:hAnsi="Arial" w:cs="Arial"/>
                <w:sz w:val="20"/>
              </w:rPr>
              <w:t>:  ........................</w:t>
            </w:r>
            <w:proofErr w:type="gramEnd"/>
          </w:p>
        </w:tc>
        <w:tc>
          <w:tcPr>
            <w:tcW w:w="898" w:type="dxa"/>
          </w:tcPr>
          <w:p w:rsidR="00082DD5" w:rsidRPr="00A12F15" w:rsidRDefault="00082DD5" w:rsidP="00A80187">
            <w:pPr>
              <w:tabs>
                <w:tab w:val="left" w:pos="-720"/>
                <w:tab w:val="left" w:pos="0"/>
                <w:tab w:val="left" w:pos="259"/>
                <w:tab w:val="left" w:pos="604"/>
                <w:tab w:val="left" w:pos="816"/>
                <w:tab w:val="left" w:pos="1440"/>
              </w:tabs>
              <w:suppressAutoHyphens/>
              <w:spacing w:after="56"/>
              <w:jc w:val="right"/>
              <w:rPr>
                <w:rFonts w:ascii="Arial" w:hAnsi="Arial" w:cs="Arial"/>
                <w:sz w:val="20"/>
              </w:rPr>
            </w:pPr>
            <w:r w:rsidRPr="00A12F15">
              <w:rPr>
                <w:rFonts w:ascii="Arial" w:hAnsi="Arial" w:cs="Arial"/>
                <w:sz w:val="20"/>
              </w:rPr>
              <w:t>Temp:</w:t>
            </w:r>
          </w:p>
        </w:tc>
        <w:tc>
          <w:tcPr>
            <w:tcW w:w="1229" w:type="dxa"/>
            <w:tcBorders>
              <w:bottom w:val="single" w:sz="4" w:space="0" w:color="auto"/>
            </w:tcBorders>
            <w:shd w:val="clear" w:color="auto" w:fill="auto"/>
          </w:tcPr>
          <w:p w:rsidR="00082DD5" w:rsidRPr="00A12F15" w:rsidRDefault="00082DD5" w:rsidP="00A8018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bottom w:val="single" w:sz="4" w:space="0" w:color="auto"/>
            </w:tcBorders>
            <w:shd w:val="pct60" w:color="auto" w:fill="auto"/>
          </w:tcPr>
          <w:p w:rsidR="00082DD5" w:rsidRPr="00A12F15" w:rsidRDefault="00082DD5" w:rsidP="00A8018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Pr>
          <w:p w:rsidR="00082DD5" w:rsidRPr="00A12F15" w:rsidRDefault="00082DD5" w:rsidP="00A8018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r w:rsidRPr="00A12F15">
              <w:rPr>
                <w:rFonts w:ascii="Arial" w:hAnsi="Arial" w:cs="Arial"/>
                <w:sz w:val="20"/>
              </w:rPr>
              <w:sym w:font="Symbol" w:char="F0B0"/>
            </w:r>
            <w:r w:rsidRPr="00A12F15">
              <w:rPr>
                <w:rFonts w:ascii="Arial" w:hAnsi="Arial" w:cs="Arial"/>
                <w:sz w:val="20"/>
              </w:rPr>
              <w:t>C</w:t>
            </w:r>
          </w:p>
        </w:tc>
      </w:tr>
      <w:tr w:rsidR="00082DD5" w:rsidRPr="00A12F15" w:rsidTr="00870A73">
        <w:trPr>
          <w:trHeight w:hRule="exact" w:val="283"/>
        </w:trPr>
        <w:tc>
          <w:tcPr>
            <w:tcW w:w="3969" w:type="dxa"/>
            <w:tcBorders>
              <w:bottom w:val="nil"/>
            </w:tcBorders>
          </w:tcPr>
          <w:p w:rsidR="00082DD5" w:rsidRPr="00A12F15" w:rsidRDefault="00082DD5" w:rsidP="00A8018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Observer</w:t>
            </w:r>
            <w:proofErr w:type="gramStart"/>
            <w:r w:rsidRPr="00A12F15">
              <w:rPr>
                <w:rFonts w:ascii="Arial" w:hAnsi="Arial" w:cs="Arial"/>
                <w:sz w:val="20"/>
              </w:rPr>
              <w:t>:             .............................</w:t>
            </w:r>
            <w:proofErr w:type="gramEnd"/>
          </w:p>
        </w:tc>
        <w:tc>
          <w:tcPr>
            <w:tcW w:w="898" w:type="dxa"/>
          </w:tcPr>
          <w:p w:rsidR="00082DD5" w:rsidRPr="00A12F15" w:rsidRDefault="00082DD5" w:rsidP="00A80187">
            <w:pPr>
              <w:tabs>
                <w:tab w:val="right" w:pos="4642"/>
              </w:tabs>
              <w:suppressAutoHyphens/>
              <w:spacing w:after="56"/>
              <w:jc w:val="right"/>
              <w:rPr>
                <w:rFonts w:ascii="Arial" w:hAnsi="Arial" w:cs="Arial"/>
                <w:sz w:val="20"/>
              </w:rPr>
            </w:pPr>
            <w:r w:rsidRPr="00A12F15">
              <w:rPr>
                <w:rFonts w:ascii="Arial" w:hAnsi="Arial" w:cs="Arial"/>
                <w:sz w:val="20"/>
              </w:rPr>
              <w:t>Rel. h:</w:t>
            </w:r>
          </w:p>
        </w:tc>
        <w:tc>
          <w:tcPr>
            <w:tcW w:w="1229" w:type="dxa"/>
            <w:shd w:val="clear" w:color="auto" w:fill="auto"/>
          </w:tcPr>
          <w:p w:rsidR="00082DD5" w:rsidRPr="00A12F15" w:rsidRDefault="00082DD5" w:rsidP="00A8018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bottom w:val="single" w:sz="4" w:space="0" w:color="auto"/>
            </w:tcBorders>
            <w:shd w:val="pct60" w:color="auto" w:fill="auto"/>
          </w:tcPr>
          <w:p w:rsidR="00082DD5" w:rsidRPr="00A12F15" w:rsidRDefault="00082DD5" w:rsidP="00A8018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Pr>
          <w:p w:rsidR="00082DD5" w:rsidRPr="00A12F15" w:rsidRDefault="00082DD5" w:rsidP="00A8018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
        </w:tc>
      </w:tr>
      <w:tr w:rsidR="00082DD5" w:rsidRPr="00A12F15" w:rsidTr="00870A73">
        <w:trPr>
          <w:trHeight w:hRule="exact" w:val="283"/>
        </w:trPr>
        <w:tc>
          <w:tcPr>
            <w:tcW w:w="3969" w:type="dxa"/>
            <w:tcBorders>
              <w:top w:val="nil"/>
              <w:bottom w:val="nil"/>
            </w:tcBorders>
          </w:tcPr>
          <w:p w:rsidR="00082DD5" w:rsidRPr="00A12F15" w:rsidRDefault="00082DD5" w:rsidP="00A80187">
            <w:pPr>
              <w:tabs>
                <w:tab w:val="right" w:pos="4642"/>
              </w:tabs>
              <w:suppressAutoHyphens/>
              <w:spacing w:after="56"/>
              <w:rPr>
                <w:rFonts w:ascii="Arial" w:hAnsi="Arial" w:cs="Arial"/>
                <w:sz w:val="20"/>
              </w:rPr>
            </w:pPr>
          </w:p>
        </w:tc>
        <w:tc>
          <w:tcPr>
            <w:tcW w:w="898" w:type="dxa"/>
          </w:tcPr>
          <w:p w:rsidR="00082DD5" w:rsidRPr="00A12F15" w:rsidRDefault="00082DD5" w:rsidP="00A80187">
            <w:pPr>
              <w:tabs>
                <w:tab w:val="right" w:pos="4642"/>
              </w:tabs>
              <w:suppressAutoHyphens/>
              <w:spacing w:after="56"/>
              <w:jc w:val="center"/>
              <w:rPr>
                <w:rFonts w:ascii="Arial" w:hAnsi="Arial" w:cs="Arial"/>
                <w:sz w:val="20"/>
              </w:rPr>
            </w:pPr>
            <w:r w:rsidRPr="00A12F15">
              <w:rPr>
                <w:rFonts w:ascii="Arial" w:hAnsi="Arial" w:cs="Arial"/>
                <w:sz w:val="20"/>
              </w:rPr>
              <w:t xml:space="preserve">  Date:</w:t>
            </w:r>
            <w:r w:rsidRPr="00A12F15">
              <w:rPr>
                <w:rFonts w:ascii="Arial" w:hAnsi="Arial" w:cs="Arial"/>
                <w:sz w:val="20"/>
              </w:rPr>
              <w:tab/>
              <w:t>Date:</w:t>
            </w:r>
          </w:p>
        </w:tc>
        <w:tc>
          <w:tcPr>
            <w:tcW w:w="1229" w:type="dxa"/>
            <w:shd w:val="clear" w:color="auto" w:fill="auto"/>
          </w:tcPr>
          <w:p w:rsidR="00082DD5" w:rsidRPr="00A12F15" w:rsidRDefault="00082DD5" w:rsidP="00A8018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shd w:val="pct60" w:color="auto" w:fill="auto"/>
          </w:tcPr>
          <w:p w:rsidR="00082DD5" w:rsidRPr="00A12F15" w:rsidRDefault="00082DD5" w:rsidP="00A8018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Pr>
          <w:p w:rsidR="00082DD5" w:rsidRPr="00A12F15" w:rsidRDefault="00082DD5" w:rsidP="00A8018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roofErr w:type="spellStart"/>
            <w:r w:rsidR="002829F3" w:rsidRPr="00A12F15">
              <w:rPr>
                <w:rFonts w:ascii="Arial" w:hAnsi="Arial" w:cs="Arial"/>
                <w:sz w:val="20"/>
              </w:rPr>
              <w:t>yyyy</w:t>
            </w:r>
            <w:proofErr w:type="spellEnd"/>
            <w:r w:rsidR="002829F3" w:rsidRPr="00A12F15">
              <w:rPr>
                <w:rFonts w:ascii="Arial" w:hAnsi="Arial" w:cs="Arial"/>
                <w:sz w:val="20"/>
              </w:rPr>
              <w:t>-mm-</w:t>
            </w:r>
            <w:proofErr w:type="spellStart"/>
            <w:r w:rsidR="002829F3" w:rsidRPr="00A12F15">
              <w:rPr>
                <w:rFonts w:ascii="Arial" w:hAnsi="Arial" w:cs="Arial"/>
                <w:sz w:val="20"/>
              </w:rPr>
              <w:t>dd</w:t>
            </w:r>
            <w:proofErr w:type="spellEnd"/>
          </w:p>
        </w:tc>
      </w:tr>
      <w:tr w:rsidR="00082DD5" w:rsidRPr="00A12F15" w:rsidTr="00870A73">
        <w:trPr>
          <w:trHeight w:hRule="exact" w:val="274"/>
        </w:trPr>
        <w:tc>
          <w:tcPr>
            <w:tcW w:w="3969" w:type="dxa"/>
            <w:tcBorders>
              <w:top w:val="nil"/>
            </w:tcBorders>
          </w:tcPr>
          <w:p w:rsidR="00082DD5" w:rsidRPr="00A12F15" w:rsidRDefault="00082DD5" w:rsidP="00A80187">
            <w:pPr>
              <w:tabs>
                <w:tab w:val="right" w:pos="4642"/>
              </w:tabs>
              <w:suppressAutoHyphens/>
              <w:spacing w:after="56"/>
              <w:rPr>
                <w:rFonts w:ascii="Arial" w:hAnsi="Arial" w:cs="Arial"/>
                <w:sz w:val="20"/>
              </w:rPr>
            </w:pPr>
          </w:p>
        </w:tc>
        <w:tc>
          <w:tcPr>
            <w:tcW w:w="898" w:type="dxa"/>
          </w:tcPr>
          <w:p w:rsidR="00082DD5" w:rsidRPr="00A12F15" w:rsidRDefault="00082DD5" w:rsidP="00A80187">
            <w:pPr>
              <w:tabs>
                <w:tab w:val="right" w:pos="4642"/>
              </w:tabs>
              <w:suppressAutoHyphens/>
              <w:spacing w:after="56"/>
              <w:jc w:val="center"/>
              <w:rPr>
                <w:rFonts w:ascii="Arial" w:hAnsi="Arial" w:cs="Arial"/>
                <w:sz w:val="20"/>
              </w:rPr>
            </w:pPr>
            <w:r w:rsidRPr="00A12F15">
              <w:rPr>
                <w:rFonts w:ascii="Arial" w:hAnsi="Arial" w:cs="Arial"/>
                <w:sz w:val="20"/>
              </w:rPr>
              <w:t xml:space="preserve">  Time:</w:t>
            </w:r>
            <w:r w:rsidRPr="00A12F15">
              <w:rPr>
                <w:rFonts w:ascii="Arial" w:hAnsi="Arial" w:cs="Arial"/>
                <w:sz w:val="20"/>
              </w:rPr>
              <w:tab/>
              <w:t>Time:</w:t>
            </w:r>
          </w:p>
        </w:tc>
        <w:tc>
          <w:tcPr>
            <w:tcW w:w="1229" w:type="dxa"/>
            <w:shd w:val="clear" w:color="auto" w:fill="auto"/>
          </w:tcPr>
          <w:p w:rsidR="00082DD5" w:rsidRPr="00A12F15" w:rsidRDefault="00082DD5" w:rsidP="00A8018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shd w:val="pct60" w:color="auto" w:fill="auto"/>
          </w:tcPr>
          <w:p w:rsidR="00082DD5" w:rsidRPr="00A12F15" w:rsidRDefault="00082DD5" w:rsidP="00A8018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Pr>
          <w:p w:rsidR="00082DD5" w:rsidRPr="00A12F15" w:rsidRDefault="00082DD5" w:rsidP="00A8018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roofErr w:type="spellStart"/>
            <w:r w:rsidRPr="00A12F15">
              <w:rPr>
                <w:rFonts w:ascii="Arial" w:hAnsi="Arial" w:cs="Arial"/>
                <w:sz w:val="20"/>
              </w:rPr>
              <w:t>hh:mm:ss</w:t>
            </w:r>
            <w:proofErr w:type="spellEnd"/>
          </w:p>
        </w:tc>
      </w:tr>
      <w:tr w:rsidR="00082DD5" w:rsidRPr="00A12F15" w:rsidTr="00870A73">
        <w:tc>
          <w:tcPr>
            <w:tcW w:w="8647" w:type="dxa"/>
            <w:gridSpan w:val="5"/>
          </w:tcPr>
          <w:p w:rsidR="00082DD5" w:rsidRPr="00A12F15" w:rsidRDefault="00082DD5" w:rsidP="00A80187">
            <w:pPr>
              <w:tabs>
                <w:tab w:val="left" w:pos="-720"/>
                <w:tab w:val="left" w:pos="0"/>
                <w:tab w:val="left" w:pos="259"/>
                <w:tab w:val="left" w:pos="604"/>
                <w:tab w:val="left" w:pos="816"/>
                <w:tab w:val="left" w:pos="1440"/>
              </w:tabs>
              <w:suppressAutoHyphens/>
              <w:rPr>
                <w:rFonts w:ascii="Arial" w:hAnsi="Arial" w:cs="Arial"/>
                <w:sz w:val="20"/>
              </w:rPr>
            </w:pPr>
            <w:r w:rsidRPr="00A12F15">
              <w:rPr>
                <w:rFonts w:ascii="Arial" w:hAnsi="Arial" w:cs="Arial"/>
                <w:sz w:val="20"/>
              </w:rPr>
              <w:t>Resolution during test:</w:t>
            </w:r>
          </w:p>
          <w:p w:rsidR="00082DD5" w:rsidRPr="00A12F15" w:rsidRDefault="00082DD5" w:rsidP="00A8018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w:t>
            </w:r>
            <w:proofErr w:type="gramStart"/>
            <w:r w:rsidRPr="00A12F15">
              <w:rPr>
                <w:rFonts w:ascii="Arial" w:hAnsi="Arial" w:cs="Arial"/>
                <w:sz w:val="20"/>
              </w:rPr>
              <w:t>smaller</w:t>
            </w:r>
            <w:proofErr w:type="gramEnd"/>
            <w:r w:rsidRPr="00A12F15">
              <w:rPr>
                <w:rFonts w:ascii="Arial" w:hAnsi="Arial" w:cs="Arial"/>
                <w:sz w:val="20"/>
              </w:rPr>
              <w:t xml:space="preserve"> than d)       ................................</w:t>
            </w:r>
          </w:p>
        </w:tc>
      </w:tr>
    </w:tbl>
    <w:p w:rsidR="00A80187" w:rsidRPr="00A12F15" w:rsidRDefault="00A80187" w:rsidP="00A80187">
      <w:pPr>
        <w:tabs>
          <w:tab w:val="left" w:pos="-720"/>
          <w:tab w:val="left" w:pos="0"/>
          <w:tab w:val="left" w:pos="259"/>
          <w:tab w:val="left" w:pos="604"/>
          <w:tab w:val="left" w:pos="816"/>
          <w:tab w:val="left" w:pos="1440"/>
        </w:tabs>
        <w:suppressAutoHyphens/>
        <w:jc w:val="both"/>
        <w:rPr>
          <w:rFonts w:ascii="Arial" w:hAnsi="Arial" w:cs="Arial"/>
          <w:sz w:val="20"/>
        </w:rPr>
      </w:pPr>
    </w:p>
    <w:p w:rsidR="00A80187" w:rsidRPr="00A12F15" w:rsidRDefault="00A80187" w:rsidP="00A8018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Pre-test information</w:t>
      </w:r>
    </w:p>
    <w:tbl>
      <w:tblPr>
        <w:tblW w:w="0" w:type="auto"/>
        <w:tblInd w:w="56" w:type="dxa"/>
        <w:tblLayout w:type="fixed"/>
        <w:tblCellMar>
          <w:left w:w="56" w:type="dxa"/>
          <w:right w:w="56" w:type="dxa"/>
        </w:tblCellMar>
        <w:tblLook w:val="0000"/>
      </w:tblPr>
      <w:tblGrid>
        <w:gridCol w:w="1575"/>
        <w:gridCol w:w="1338"/>
        <w:gridCol w:w="1662"/>
        <w:gridCol w:w="1748"/>
      </w:tblGrid>
      <w:tr w:rsidR="00A80187" w:rsidRPr="00A12F15" w:rsidTr="00A80187">
        <w:tc>
          <w:tcPr>
            <w:tcW w:w="1575" w:type="dxa"/>
            <w:tcBorders>
              <w:top w:val="double" w:sz="7" w:space="0" w:color="auto"/>
              <w:left w:val="double" w:sz="7" w:space="0" w:color="auto"/>
            </w:tcBorders>
          </w:tcPr>
          <w:p w:rsidR="00A80187" w:rsidRPr="00A12F15" w:rsidRDefault="00FC47BA" w:rsidP="00A8018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fldChar w:fldCharType="begin"/>
            </w:r>
            <w:r w:rsidR="00A80187" w:rsidRPr="00A12F15">
              <w:rPr>
                <w:rFonts w:ascii="Arial" w:hAnsi="Arial" w:cs="Arial"/>
                <w:sz w:val="20"/>
              </w:rPr>
              <w:instrText xml:space="preserve">PRIVATE </w:instrText>
            </w:r>
            <w:r w:rsidRPr="00A12F15">
              <w:rPr>
                <w:rFonts w:ascii="Arial" w:hAnsi="Arial" w:cs="Arial"/>
                <w:sz w:val="20"/>
              </w:rPr>
              <w:fldChar w:fldCharType="end"/>
            </w:r>
          </w:p>
          <w:p w:rsidR="00A80187" w:rsidRPr="00A12F15" w:rsidRDefault="00A80187" w:rsidP="00A8018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338" w:type="dxa"/>
            <w:tcBorders>
              <w:top w:val="double" w:sz="7" w:space="0" w:color="auto"/>
              <w:left w:val="single" w:sz="7" w:space="0" w:color="auto"/>
            </w:tcBorders>
          </w:tcPr>
          <w:p w:rsidR="00A80187" w:rsidRPr="00A12F15" w:rsidRDefault="00A80187" w:rsidP="00A80187">
            <w:pPr>
              <w:tabs>
                <w:tab w:val="left" w:pos="-720"/>
                <w:tab w:val="left" w:pos="0"/>
                <w:tab w:val="left" w:pos="259"/>
                <w:tab w:val="left" w:pos="604"/>
                <w:tab w:val="left" w:pos="816"/>
                <w:tab w:val="left" w:pos="1440"/>
              </w:tabs>
              <w:suppressAutoHyphens/>
              <w:jc w:val="center"/>
              <w:rPr>
                <w:rFonts w:ascii="Arial" w:hAnsi="Arial" w:cs="Arial"/>
                <w:sz w:val="20"/>
              </w:rPr>
            </w:pPr>
            <w:proofErr w:type="spellStart"/>
            <w:r w:rsidRPr="00A12F15">
              <w:rPr>
                <w:rFonts w:ascii="Arial" w:hAnsi="Arial" w:cs="Arial"/>
                <w:sz w:val="20"/>
              </w:rPr>
              <w:t>Flowrate</w:t>
            </w:r>
            <w:proofErr w:type="spellEnd"/>
          </w:p>
          <w:p w:rsidR="00A80187" w:rsidRPr="00A12F15" w:rsidRDefault="00A80187" w:rsidP="00A80187">
            <w:pPr>
              <w:tabs>
                <w:tab w:val="left" w:pos="-720"/>
                <w:tab w:val="left" w:pos="0"/>
                <w:tab w:val="left" w:pos="259"/>
                <w:tab w:val="left" w:pos="604"/>
                <w:tab w:val="left" w:pos="816"/>
                <w:tab w:val="left" w:pos="1440"/>
              </w:tabs>
              <w:suppressAutoHyphens/>
              <w:jc w:val="center"/>
              <w:rPr>
                <w:rFonts w:ascii="Arial" w:hAnsi="Arial" w:cs="Arial"/>
                <w:sz w:val="20"/>
              </w:rPr>
            </w:pPr>
          </w:p>
          <w:p w:rsidR="00A80187" w:rsidRPr="00A12F15" w:rsidRDefault="00A80187" w:rsidP="00A8018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/h)</w:t>
            </w:r>
          </w:p>
        </w:tc>
        <w:tc>
          <w:tcPr>
            <w:tcW w:w="1662" w:type="dxa"/>
            <w:tcBorders>
              <w:top w:val="double" w:sz="7" w:space="0" w:color="auto"/>
              <w:left w:val="single" w:sz="7" w:space="0" w:color="auto"/>
            </w:tcBorders>
          </w:tcPr>
          <w:p w:rsidR="00A80187" w:rsidRPr="00A12F15" w:rsidRDefault="00A80187" w:rsidP="00A8018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Equivalent</w:t>
            </w:r>
          </w:p>
          <w:p w:rsidR="00A80187" w:rsidRPr="00A12F15" w:rsidRDefault="00A80187" w:rsidP="00A8018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xml:space="preserve">pulses for </w:t>
            </w:r>
            <w:proofErr w:type="spellStart"/>
            <w:r w:rsidRPr="00A12F15">
              <w:rPr>
                <w:rFonts w:ascii="Arial" w:hAnsi="Arial" w:cs="Arial"/>
                <w:sz w:val="20"/>
              </w:rPr>
              <w:t>Σ</w:t>
            </w:r>
            <w:r w:rsidRPr="00A12F15">
              <w:rPr>
                <w:rFonts w:ascii="Arial" w:hAnsi="Arial" w:cs="Arial"/>
                <w:sz w:val="20"/>
                <w:vertAlign w:val="subscript"/>
              </w:rPr>
              <w:t>min</w:t>
            </w:r>
            <w:proofErr w:type="spellEnd"/>
          </w:p>
        </w:tc>
        <w:tc>
          <w:tcPr>
            <w:tcW w:w="1748" w:type="dxa"/>
            <w:tcBorders>
              <w:top w:val="double" w:sz="7" w:space="0" w:color="auto"/>
              <w:left w:val="single" w:sz="7" w:space="0" w:color="auto"/>
              <w:right w:val="double" w:sz="7" w:space="0" w:color="auto"/>
            </w:tcBorders>
          </w:tcPr>
          <w:p w:rsidR="00A80187" w:rsidRPr="00A12F15" w:rsidRDefault="00A80187" w:rsidP="00A80187">
            <w:pPr>
              <w:tabs>
                <w:tab w:val="left" w:pos="-720"/>
                <w:tab w:val="left" w:pos="0"/>
                <w:tab w:val="left" w:pos="259"/>
                <w:tab w:val="left" w:pos="604"/>
                <w:tab w:val="left" w:pos="816"/>
                <w:tab w:val="left" w:pos="1440"/>
              </w:tabs>
              <w:suppressAutoHyphens/>
              <w:jc w:val="center"/>
              <w:rPr>
                <w:rFonts w:ascii="Arial" w:hAnsi="Arial" w:cs="Arial"/>
                <w:sz w:val="20"/>
                <w:vertAlign w:val="subscript"/>
              </w:rPr>
            </w:pPr>
            <w:r w:rsidRPr="00A12F15">
              <w:rPr>
                <w:rFonts w:ascii="Arial" w:hAnsi="Arial" w:cs="Arial"/>
                <w:sz w:val="20"/>
              </w:rPr>
              <w:t xml:space="preserve">Static </w:t>
            </w:r>
            <w:r w:rsidR="00323B66" w:rsidRPr="00A12F15">
              <w:rPr>
                <w:rFonts w:ascii="Arial" w:hAnsi="Arial" w:cs="Arial"/>
                <w:sz w:val="20"/>
              </w:rPr>
              <w:t xml:space="preserve">load (L) </w:t>
            </w:r>
            <w:r w:rsidRPr="00A12F15">
              <w:rPr>
                <w:rFonts w:ascii="Arial" w:hAnsi="Arial" w:cs="Arial"/>
                <w:sz w:val="20"/>
              </w:rPr>
              <w:t xml:space="preserve">for </w:t>
            </w:r>
            <w:proofErr w:type="spellStart"/>
            <w:r w:rsidRPr="00A12F15">
              <w:rPr>
                <w:rFonts w:ascii="Arial" w:hAnsi="Arial" w:cs="Arial"/>
                <w:sz w:val="20"/>
              </w:rPr>
              <w:t>Σ</w:t>
            </w:r>
            <w:r w:rsidRPr="00A12F15">
              <w:rPr>
                <w:rFonts w:ascii="Arial" w:hAnsi="Arial" w:cs="Arial"/>
                <w:sz w:val="20"/>
                <w:vertAlign w:val="subscript"/>
              </w:rPr>
              <w:t>min</w:t>
            </w:r>
            <w:proofErr w:type="spellEnd"/>
          </w:p>
          <w:p w:rsidR="00A80187" w:rsidRPr="00A12F15" w:rsidRDefault="00A80187" w:rsidP="00A8018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w:t>
            </w:r>
          </w:p>
        </w:tc>
      </w:tr>
      <w:tr w:rsidR="00A80187" w:rsidRPr="00A12F15" w:rsidTr="00A80187">
        <w:trPr>
          <w:trHeight w:hRule="exact" w:val="282"/>
        </w:trPr>
        <w:tc>
          <w:tcPr>
            <w:tcW w:w="1575" w:type="dxa"/>
            <w:tcBorders>
              <w:top w:val="single" w:sz="7" w:space="0" w:color="auto"/>
              <w:left w:val="double" w:sz="7" w:space="0" w:color="auto"/>
              <w:bottom w:val="double" w:sz="7" w:space="0" w:color="auto"/>
            </w:tcBorders>
          </w:tcPr>
          <w:p w:rsidR="00A80187" w:rsidRPr="00A12F15" w:rsidRDefault="00A80187" w:rsidP="00A80187">
            <w:pPr>
              <w:tabs>
                <w:tab w:val="left" w:pos="-720"/>
                <w:tab w:val="left" w:pos="0"/>
                <w:tab w:val="left" w:pos="259"/>
                <w:tab w:val="left" w:pos="604"/>
                <w:tab w:val="left" w:pos="816"/>
                <w:tab w:val="left" w:pos="1440"/>
              </w:tabs>
              <w:suppressAutoHyphens/>
              <w:spacing w:after="56"/>
              <w:jc w:val="center"/>
              <w:rPr>
                <w:rFonts w:ascii="Arial" w:hAnsi="Arial" w:cs="Arial"/>
                <w:sz w:val="20"/>
              </w:rPr>
            </w:pPr>
            <w:proofErr w:type="spellStart"/>
            <w:r w:rsidRPr="00A12F15">
              <w:rPr>
                <w:rFonts w:ascii="Arial" w:hAnsi="Arial" w:cs="Arial"/>
                <w:sz w:val="20"/>
              </w:rPr>
              <w:t>Q</w:t>
            </w:r>
            <w:r w:rsidRPr="00A12F15">
              <w:rPr>
                <w:rFonts w:ascii="Arial" w:hAnsi="Arial" w:cs="Arial"/>
                <w:sz w:val="20"/>
                <w:vertAlign w:val="subscript"/>
              </w:rPr>
              <w:t>max</w:t>
            </w:r>
            <w:proofErr w:type="spellEnd"/>
          </w:p>
        </w:tc>
        <w:tc>
          <w:tcPr>
            <w:tcW w:w="1338" w:type="dxa"/>
            <w:tcBorders>
              <w:top w:val="single" w:sz="7" w:space="0" w:color="auto"/>
              <w:left w:val="single" w:sz="7" w:space="0" w:color="auto"/>
              <w:bottom w:val="double" w:sz="7" w:space="0" w:color="auto"/>
            </w:tcBorders>
          </w:tcPr>
          <w:p w:rsidR="00A80187" w:rsidRPr="00A12F15" w:rsidRDefault="00A80187" w:rsidP="00A8018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662" w:type="dxa"/>
            <w:tcBorders>
              <w:top w:val="single" w:sz="7" w:space="0" w:color="auto"/>
              <w:left w:val="single" w:sz="7" w:space="0" w:color="auto"/>
              <w:bottom w:val="double" w:sz="7" w:space="0" w:color="auto"/>
            </w:tcBorders>
          </w:tcPr>
          <w:p w:rsidR="00A80187" w:rsidRPr="00A12F15" w:rsidRDefault="00A80187" w:rsidP="00A8018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748" w:type="dxa"/>
            <w:tcBorders>
              <w:top w:val="single" w:sz="7" w:space="0" w:color="auto"/>
              <w:left w:val="single" w:sz="7" w:space="0" w:color="auto"/>
              <w:bottom w:val="double" w:sz="7" w:space="0" w:color="auto"/>
              <w:right w:val="double" w:sz="7" w:space="0" w:color="auto"/>
            </w:tcBorders>
          </w:tcPr>
          <w:p w:rsidR="00A80187" w:rsidRPr="00A12F15" w:rsidRDefault="00A80187" w:rsidP="00A8018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bl>
    <w:p w:rsidR="00A80187" w:rsidRPr="00A12F15" w:rsidRDefault="00A80187" w:rsidP="00082DD5">
      <w:pPr>
        <w:tabs>
          <w:tab w:val="left" w:pos="-1440"/>
          <w:tab w:val="left" w:pos="-720"/>
          <w:tab w:val="left" w:pos="0"/>
          <w:tab w:val="left" w:pos="576"/>
          <w:tab w:val="left" w:pos="720"/>
        </w:tabs>
        <w:suppressAutoHyphens/>
        <w:ind w:right="-936"/>
        <w:jc w:val="both"/>
        <w:rPr>
          <w:rFonts w:ascii="Arial" w:hAnsi="Arial" w:cs="Arial"/>
          <w:sz w:val="18"/>
          <w:szCs w:val="18"/>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60"/>
        <w:gridCol w:w="6379"/>
      </w:tblGrid>
      <w:tr w:rsidR="00082DD5" w:rsidRPr="00A12F15" w:rsidTr="0089369A">
        <w:trPr>
          <w:trHeight w:val="287"/>
        </w:trPr>
        <w:tc>
          <w:tcPr>
            <w:tcW w:w="2660" w:type="dxa"/>
            <w:tcBorders>
              <w:top w:val="nil"/>
              <w:left w:val="nil"/>
              <w:bottom w:val="nil"/>
            </w:tcBorders>
          </w:tcPr>
          <w:p w:rsidR="00082DD5" w:rsidRPr="00A12F15" w:rsidRDefault="00082DD5" w:rsidP="00A80187">
            <w:pPr>
              <w:rPr>
                <w:rFonts w:ascii="Arial" w:hAnsi="Arial" w:cs="Arial"/>
                <w:snapToGrid w:val="0"/>
                <w:sz w:val="18"/>
                <w:szCs w:val="18"/>
              </w:rPr>
            </w:pPr>
            <w:r w:rsidRPr="00A12F15">
              <w:rPr>
                <w:rFonts w:ascii="Arial" w:hAnsi="Arial" w:cs="Arial"/>
                <w:snapToGrid w:val="0"/>
                <w:sz w:val="18"/>
                <w:szCs w:val="18"/>
              </w:rPr>
              <w:t>Kind or type of power supply</w:t>
            </w:r>
          </w:p>
        </w:tc>
        <w:tc>
          <w:tcPr>
            <w:tcW w:w="6379" w:type="dxa"/>
          </w:tcPr>
          <w:p w:rsidR="00082DD5" w:rsidRPr="00A12F15" w:rsidRDefault="00082DD5" w:rsidP="00A80187">
            <w:pPr>
              <w:rPr>
                <w:rFonts w:ascii="Arial" w:hAnsi="Arial" w:cs="Arial"/>
                <w:snapToGrid w:val="0"/>
                <w:sz w:val="18"/>
                <w:szCs w:val="18"/>
              </w:rPr>
            </w:pPr>
          </w:p>
        </w:tc>
      </w:tr>
    </w:tbl>
    <w:p w:rsidR="00082DD5" w:rsidRPr="00A12F15" w:rsidRDefault="00082DD5" w:rsidP="00082DD5">
      <w:pPr>
        <w:widowControl w:val="0"/>
        <w:tabs>
          <w:tab w:val="left" w:pos="595"/>
        </w:tabs>
        <w:rPr>
          <w:rFonts w:ascii="Arial" w:hAnsi="Arial" w:cs="Arial"/>
          <w:snapToGrid w:val="0"/>
          <w:sz w:val="18"/>
          <w:szCs w:val="18"/>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1134"/>
        <w:gridCol w:w="1417"/>
        <w:gridCol w:w="425"/>
        <w:gridCol w:w="1701"/>
        <w:gridCol w:w="1276"/>
        <w:gridCol w:w="1276"/>
        <w:gridCol w:w="1276"/>
      </w:tblGrid>
      <w:tr w:rsidR="00082DD5" w:rsidRPr="00A12F15" w:rsidTr="0089369A">
        <w:trPr>
          <w:trHeight w:val="351"/>
        </w:trPr>
        <w:tc>
          <w:tcPr>
            <w:tcW w:w="534" w:type="dxa"/>
            <w:tcBorders>
              <w:top w:val="nil"/>
              <w:left w:val="nil"/>
              <w:bottom w:val="nil"/>
              <w:right w:val="nil"/>
            </w:tcBorders>
          </w:tcPr>
          <w:p w:rsidR="00082DD5" w:rsidRPr="00A12F15" w:rsidRDefault="00082DD5" w:rsidP="00A80187">
            <w:pPr>
              <w:rPr>
                <w:rFonts w:ascii="Arial" w:hAnsi="Arial" w:cs="Arial"/>
                <w:snapToGrid w:val="0"/>
                <w:sz w:val="18"/>
                <w:szCs w:val="18"/>
              </w:rPr>
            </w:pPr>
          </w:p>
        </w:tc>
        <w:tc>
          <w:tcPr>
            <w:tcW w:w="1134" w:type="dxa"/>
            <w:tcBorders>
              <w:top w:val="nil"/>
              <w:left w:val="nil"/>
              <w:bottom w:val="nil"/>
              <w:right w:val="nil"/>
            </w:tcBorders>
          </w:tcPr>
          <w:p w:rsidR="00082DD5" w:rsidRPr="00A12F15" w:rsidRDefault="00082DD5" w:rsidP="00A80187">
            <w:pPr>
              <w:rPr>
                <w:rFonts w:ascii="Arial" w:hAnsi="Arial" w:cs="Arial"/>
                <w:snapToGrid w:val="0"/>
                <w:sz w:val="18"/>
                <w:szCs w:val="18"/>
              </w:rPr>
            </w:pPr>
          </w:p>
        </w:tc>
        <w:tc>
          <w:tcPr>
            <w:tcW w:w="1417" w:type="dxa"/>
            <w:tcBorders>
              <w:top w:val="nil"/>
              <w:left w:val="nil"/>
              <w:bottom w:val="nil"/>
              <w:right w:val="single" w:sz="4" w:space="0" w:color="auto"/>
            </w:tcBorders>
          </w:tcPr>
          <w:p w:rsidR="00082DD5" w:rsidRPr="00A12F15" w:rsidRDefault="00082DD5" w:rsidP="00A80187">
            <w:pPr>
              <w:jc w:val="right"/>
              <w:rPr>
                <w:rFonts w:ascii="Arial" w:hAnsi="Arial" w:cs="Arial"/>
                <w:snapToGrid w:val="0"/>
                <w:sz w:val="18"/>
                <w:szCs w:val="18"/>
              </w:rPr>
            </w:pPr>
            <w:r w:rsidRPr="00A12F15">
              <w:rPr>
                <w:rFonts w:ascii="Arial" w:hAnsi="Arial" w:cs="Arial"/>
                <w:snapToGrid w:val="0"/>
                <w:sz w:val="18"/>
                <w:szCs w:val="18"/>
              </w:rPr>
              <w:t>DC</w:t>
            </w:r>
          </w:p>
        </w:tc>
        <w:tc>
          <w:tcPr>
            <w:tcW w:w="425" w:type="dxa"/>
            <w:tcBorders>
              <w:top w:val="single" w:sz="4" w:space="0" w:color="auto"/>
              <w:left w:val="single" w:sz="4" w:space="0" w:color="auto"/>
              <w:bottom w:val="single" w:sz="4" w:space="0" w:color="auto"/>
              <w:right w:val="single" w:sz="4" w:space="0" w:color="auto"/>
            </w:tcBorders>
          </w:tcPr>
          <w:p w:rsidR="00082DD5" w:rsidRPr="00A12F15" w:rsidRDefault="00082DD5" w:rsidP="00A80187">
            <w:pPr>
              <w:rPr>
                <w:rFonts w:ascii="Arial" w:hAnsi="Arial" w:cs="Arial"/>
                <w:snapToGrid w:val="0"/>
                <w:sz w:val="18"/>
                <w:szCs w:val="18"/>
              </w:rPr>
            </w:pPr>
          </w:p>
        </w:tc>
        <w:tc>
          <w:tcPr>
            <w:tcW w:w="1701" w:type="dxa"/>
            <w:tcBorders>
              <w:top w:val="nil"/>
              <w:left w:val="single" w:sz="4" w:space="0" w:color="auto"/>
              <w:bottom w:val="nil"/>
              <w:right w:val="single" w:sz="4" w:space="0" w:color="auto"/>
            </w:tcBorders>
          </w:tcPr>
          <w:p w:rsidR="00082DD5" w:rsidRPr="00A12F15" w:rsidRDefault="00082DD5" w:rsidP="00A80187">
            <w:pPr>
              <w:jc w:val="right"/>
              <w:rPr>
                <w:rFonts w:ascii="Arial" w:hAnsi="Arial" w:cs="Arial"/>
                <w:snapToGrid w:val="0"/>
                <w:sz w:val="18"/>
                <w:szCs w:val="18"/>
              </w:rPr>
            </w:pPr>
            <w:r w:rsidRPr="00A12F15">
              <w:rPr>
                <w:rFonts w:ascii="Arial" w:hAnsi="Arial" w:cs="Arial"/>
                <w:snapToGrid w:val="0"/>
                <w:sz w:val="18"/>
                <w:szCs w:val="18"/>
              </w:rPr>
              <w:t>Other form</w:t>
            </w:r>
          </w:p>
        </w:tc>
        <w:tc>
          <w:tcPr>
            <w:tcW w:w="1276" w:type="dxa"/>
            <w:tcBorders>
              <w:top w:val="single" w:sz="4" w:space="0" w:color="auto"/>
              <w:left w:val="single" w:sz="4" w:space="0" w:color="auto"/>
              <w:bottom w:val="single" w:sz="4" w:space="0" w:color="auto"/>
              <w:right w:val="single" w:sz="4" w:space="0" w:color="auto"/>
            </w:tcBorders>
          </w:tcPr>
          <w:p w:rsidR="00082DD5" w:rsidRPr="00A12F15" w:rsidRDefault="00082DD5" w:rsidP="00A80187">
            <w:pPr>
              <w:rPr>
                <w:rFonts w:ascii="Arial" w:hAnsi="Arial" w:cs="Arial"/>
                <w:snapToGrid w:val="0"/>
                <w:sz w:val="18"/>
                <w:szCs w:val="18"/>
              </w:rPr>
            </w:pPr>
          </w:p>
        </w:tc>
        <w:tc>
          <w:tcPr>
            <w:tcW w:w="1276" w:type="dxa"/>
            <w:tcBorders>
              <w:top w:val="nil"/>
              <w:left w:val="single" w:sz="4" w:space="0" w:color="auto"/>
              <w:bottom w:val="nil"/>
              <w:right w:val="single" w:sz="4" w:space="0" w:color="auto"/>
            </w:tcBorders>
          </w:tcPr>
          <w:p w:rsidR="00082DD5" w:rsidRPr="00A12F15" w:rsidRDefault="00082DD5" w:rsidP="00A80187">
            <w:pPr>
              <w:jc w:val="right"/>
              <w:rPr>
                <w:rFonts w:ascii="Arial" w:hAnsi="Arial" w:cs="Arial"/>
                <w:snapToGrid w:val="0"/>
                <w:sz w:val="18"/>
                <w:szCs w:val="18"/>
              </w:rPr>
            </w:pPr>
            <w:r w:rsidRPr="00A12F15">
              <w:rPr>
                <w:rFonts w:ascii="Arial" w:hAnsi="Arial" w:cs="Arial"/>
                <w:snapToGrid w:val="0"/>
                <w:sz w:val="18"/>
                <w:szCs w:val="18"/>
              </w:rPr>
              <w:t>Voltage</w:t>
            </w:r>
          </w:p>
        </w:tc>
        <w:tc>
          <w:tcPr>
            <w:tcW w:w="1276" w:type="dxa"/>
            <w:tcBorders>
              <w:top w:val="single" w:sz="4" w:space="0" w:color="auto"/>
              <w:left w:val="single" w:sz="4" w:space="0" w:color="auto"/>
              <w:bottom w:val="single" w:sz="4" w:space="0" w:color="auto"/>
              <w:right w:val="single" w:sz="4" w:space="0" w:color="auto"/>
            </w:tcBorders>
          </w:tcPr>
          <w:p w:rsidR="00082DD5" w:rsidRPr="00A12F15" w:rsidRDefault="00082DD5" w:rsidP="00A80187">
            <w:pPr>
              <w:rPr>
                <w:rFonts w:ascii="Arial" w:hAnsi="Arial" w:cs="Arial"/>
                <w:snapToGrid w:val="0"/>
                <w:sz w:val="18"/>
                <w:szCs w:val="18"/>
              </w:rPr>
            </w:pPr>
          </w:p>
        </w:tc>
      </w:tr>
    </w:tbl>
    <w:p w:rsidR="00082DD5" w:rsidRPr="00A12F15" w:rsidRDefault="00082DD5" w:rsidP="00082DD5">
      <w:pPr>
        <w:tabs>
          <w:tab w:val="left" w:pos="-1440"/>
          <w:tab w:val="left" w:pos="-720"/>
          <w:tab w:val="left" w:pos="0"/>
          <w:tab w:val="left" w:pos="576"/>
          <w:tab w:val="left" w:pos="720"/>
        </w:tabs>
        <w:suppressAutoHyphens/>
        <w:ind w:right="-936"/>
        <w:jc w:val="both"/>
        <w:rPr>
          <w:rFonts w:ascii="Arial" w:hAnsi="Arial"/>
          <w:sz w:val="18"/>
        </w:rPr>
      </w:pPr>
    </w:p>
    <w:tbl>
      <w:tblPr>
        <w:tblW w:w="8789" w:type="dxa"/>
        <w:tblInd w:w="84" w:type="dxa"/>
        <w:tblLayout w:type="fixed"/>
        <w:tblCellMar>
          <w:left w:w="84" w:type="dxa"/>
          <w:right w:w="84" w:type="dxa"/>
        </w:tblCellMar>
        <w:tblLook w:val="0000"/>
      </w:tblPr>
      <w:tblGrid>
        <w:gridCol w:w="1418"/>
        <w:gridCol w:w="1843"/>
        <w:gridCol w:w="1417"/>
        <w:gridCol w:w="1418"/>
        <w:gridCol w:w="708"/>
        <w:gridCol w:w="1985"/>
      </w:tblGrid>
      <w:tr w:rsidR="00082DD5" w:rsidRPr="00A12F15" w:rsidTr="001B2909">
        <w:trPr>
          <w:cantSplit/>
          <w:trHeight w:val="284"/>
        </w:trPr>
        <w:tc>
          <w:tcPr>
            <w:tcW w:w="1418" w:type="dxa"/>
            <w:vMerge w:val="restart"/>
            <w:tcBorders>
              <w:top w:val="double" w:sz="6" w:space="0" w:color="auto"/>
              <w:left w:val="double" w:sz="6" w:space="0" w:color="auto"/>
              <w:right w:val="single" w:sz="4" w:space="0" w:color="auto"/>
            </w:tcBorders>
            <w:shd w:val="clear" w:color="auto" w:fill="auto"/>
            <w:vAlign w:val="center"/>
          </w:tcPr>
          <w:p w:rsidR="00082DD5" w:rsidRPr="00A12F15" w:rsidRDefault="00082DD5" w:rsidP="00A80187">
            <w:pPr>
              <w:tabs>
                <w:tab w:val="left" w:pos="-1440"/>
                <w:tab w:val="left" w:pos="-720"/>
                <w:tab w:val="left" w:pos="0"/>
                <w:tab w:val="left" w:pos="576"/>
                <w:tab w:val="left" w:pos="720"/>
              </w:tabs>
              <w:suppressAutoHyphens/>
              <w:jc w:val="center"/>
              <w:rPr>
                <w:rFonts w:ascii="Arial" w:hAnsi="Arial"/>
                <w:sz w:val="18"/>
              </w:rPr>
            </w:pPr>
            <w:r w:rsidRPr="00A12F15">
              <w:rPr>
                <w:rFonts w:ascii="Arial" w:hAnsi="Arial"/>
                <w:sz w:val="18"/>
              </w:rPr>
              <w:t>Load</w:t>
            </w:r>
          </w:p>
          <w:p w:rsidR="00082DD5" w:rsidRPr="00A12F15" w:rsidRDefault="00082DD5" w:rsidP="00A80187">
            <w:pPr>
              <w:ind w:left="-70" w:firstLine="13"/>
              <w:jc w:val="center"/>
              <w:rPr>
                <w:rFonts w:ascii="Arial" w:hAnsi="Arial"/>
                <w:sz w:val="18"/>
              </w:rPr>
            </w:pPr>
            <w:r w:rsidRPr="00A12F15">
              <w:rPr>
                <w:rFonts w:ascii="Arial" w:hAnsi="Arial"/>
                <w:sz w:val="18"/>
              </w:rPr>
              <w:t>L</w:t>
            </w:r>
          </w:p>
        </w:tc>
        <w:tc>
          <w:tcPr>
            <w:tcW w:w="3260" w:type="dxa"/>
            <w:gridSpan w:val="2"/>
            <w:tcBorders>
              <w:top w:val="double" w:sz="6" w:space="0" w:color="auto"/>
              <w:left w:val="single" w:sz="4" w:space="0" w:color="auto"/>
              <w:bottom w:val="single" w:sz="4" w:space="0" w:color="auto"/>
              <w:right w:val="single" w:sz="4" w:space="0" w:color="auto"/>
            </w:tcBorders>
            <w:shd w:val="clear" w:color="auto" w:fill="auto"/>
            <w:vAlign w:val="center"/>
          </w:tcPr>
          <w:p w:rsidR="00082DD5" w:rsidRPr="00A12F15" w:rsidRDefault="00082DD5" w:rsidP="00A80187">
            <w:pPr>
              <w:tabs>
                <w:tab w:val="left" w:pos="-1440"/>
                <w:tab w:val="left" w:pos="-720"/>
                <w:tab w:val="left" w:pos="0"/>
                <w:tab w:val="left" w:pos="576"/>
                <w:tab w:val="left" w:pos="720"/>
              </w:tabs>
              <w:suppressAutoHyphens/>
              <w:jc w:val="center"/>
              <w:rPr>
                <w:rFonts w:ascii="Arial" w:hAnsi="Arial" w:cs="Arial"/>
                <w:sz w:val="18"/>
                <w:szCs w:val="18"/>
              </w:rPr>
            </w:pPr>
            <w:r w:rsidRPr="00A12F15">
              <w:rPr>
                <w:rFonts w:ascii="Arial" w:hAnsi="Arial" w:cs="Arial"/>
                <w:sz w:val="18"/>
                <w:szCs w:val="18"/>
              </w:rPr>
              <w:t>Disturbance</w:t>
            </w:r>
          </w:p>
        </w:tc>
        <w:tc>
          <w:tcPr>
            <w:tcW w:w="4111" w:type="dxa"/>
            <w:gridSpan w:val="3"/>
            <w:tcBorders>
              <w:top w:val="double" w:sz="6" w:space="0" w:color="auto"/>
              <w:left w:val="single" w:sz="4" w:space="0" w:color="auto"/>
              <w:bottom w:val="single" w:sz="4" w:space="0" w:color="auto"/>
              <w:right w:val="double" w:sz="6" w:space="0" w:color="auto"/>
            </w:tcBorders>
            <w:vAlign w:val="center"/>
          </w:tcPr>
          <w:p w:rsidR="00082DD5" w:rsidRPr="00A12F15" w:rsidRDefault="00082DD5" w:rsidP="00A80187">
            <w:pPr>
              <w:tabs>
                <w:tab w:val="left" w:pos="-1440"/>
                <w:tab w:val="left" w:pos="-720"/>
                <w:tab w:val="left" w:pos="0"/>
                <w:tab w:val="left" w:pos="576"/>
                <w:tab w:val="left" w:pos="720"/>
              </w:tabs>
              <w:suppressAutoHyphens/>
              <w:jc w:val="center"/>
              <w:rPr>
                <w:rFonts w:ascii="Arial" w:hAnsi="Arial"/>
                <w:sz w:val="18"/>
              </w:rPr>
            </w:pPr>
            <w:r w:rsidRPr="00A12F15">
              <w:rPr>
                <w:rFonts w:ascii="Arial" w:hAnsi="Arial"/>
                <w:sz w:val="18"/>
              </w:rPr>
              <w:t>Result</w:t>
            </w:r>
          </w:p>
        </w:tc>
      </w:tr>
      <w:tr w:rsidR="00082DD5" w:rsidRPr="00A12F15" w:rsidTr="001B2909">
        <w:trPr>
          <w:cantSplit/>
        </w:trPr>
        <w:tc>
          <w:tcPr>
            <w:tcW w:w="1418" w:type="dxa"/>
            <w:vMerge/>
            <w:tcBorders>
              <w:left w:val="double" w:sz="6" w:space="0" w:color="auto"/>
              <w:right w:val="single" w:sz="4" w:space="0" w:color="auto"/>
            </w:tcBorders>
            <w:shd w:val="clear" w:color="auto" w:fill="auto"/>
            <w:vAlign w:val="center"/>
          </w:tcPr>
          <w:p w:rsidR="00082DD5" w:rsidRPr="00A12F15" w:rsidRDefault="00082DD5" w:rsidP="00A80187">
            <w:pPr>
              <w:ind w:left="-70" w:firstLine="13"/>
              <w:jc w:val="center"/>
              <w:rPr>
                <w:rFonts w:ascii="Arial" w:hAnsi="Arial" w:cs="Arial"/>
                <w:snapToGrid w:val="0"/>
                <w:sz w:val="18"/>
                <w:szCs w:val="18"/>
              </w:rPr>
            </w:pPr>
          </w:p>
        </w:tc>
        <w:tc>
          <w:tcPr>
            <w:tcW w:w="3260" w:type="dxa"/>
            <w:gridSpan w:val="2"/>
            <w:tcBorders>
              <w:top w:val="single" w:sz="4" w:space="0" w:color="auto"/>
              <w:left w:val="single" w:sz="4" w:space="0" w:color="auto"/>
              <w:right w:val="single" w:sz="4" w:space="0" w:color="auto"/>
            </w:tcBorders>
            <w:shd w:val="clear" w:color="auto" w:fill="auto"/>
            <w:vAlign w:val="center"/>
          </w:tcPr>
          <w:p w:rsidR="00844C12" w:rsidRDefault="00082DD5" w:rsidP="00844C12">
            <w:pPr>
              <w:tabs>
                <w:tab w:val="left" w:pos="-1440"/>
                <w:tab w:val="left" w:pos="-720"/>
                <w:tab w:val="left" w:pos="0"/>
                <w:tab w:val="left" w:pos="576"/>
                <w:tab w:val="left" w:pos="720"/>
              </w:tabs>
              <w:suppressAutoHyphens/>
              <w:jc w:val="center"/>
              <w:rPr>
                <w:rFonts w:ascii="Arial" w:hAnsi="Arial" w:cs="Arial"/>
                <w:sz w:val="18"/>
                <w:szCs w:val="18"/>
              </w:rPr>
            </w:pPr>
            <w:r w:rsidRPr="00A12F15">
              <w:rPr>
                <w:rFonts w:ascii="Arial" w:hAnsi="Arial" w:cs="Arial"/>
                <w:sz w:val="18"/>
                <w:szCs w:val="18"/>
              </w:rPr>
              <w:t>3 positive and 3 negative surges</w:t>
            </w:r>
          </w:p>
          <w:p w:rsidR="00082DD5" w:rsidRPr="00844C12" w:rsidRDefault="00844C12" w:rsidP="00844C12">
            <w:pPr>
              <w:tabs>
                <w:tab w:val="left" w:pos="-1440"/>
                <w:tab w:val="left" w:pos="-720"/>
                <w:tab w:val="left" w:pos="0"/>
                <w:tab w:val="left" w:pos="576"/>
                <w:tab w:val="left" w:pos="720"/>
              </w:tabs>
              <w:suppressAutoHyphens/>
              <w:jc w:val="center"/>
              <w:rPr>
                <w:rFonts w:ascii="Arial" w:hAnsi="Arial" w:cs="Arial"/>
                <w:sz w:val="18"/>
                <w:szCs w:val="18"/>
              </w:rPr>
            </w:pPr>
            <w:r w:rsidRPr="00844C12">
              <w:rPr>
                <w:rFonts w:ascii="Arial" w:hAnsi="Arial" w:cs="Arial"/>
                <w:sz w:val="18"/>
                <w:szCs w:val="18"/>
              </w:rPr>
              <w:t>(</w:t>
            </w:r>
            <w:proofErr w:type="gramStart"/>
            <w:r w:rsidRPr="00844C12">
              <w:rPr>
                <w:rFonts w:ascii="Arial" w:hAnsi="Arial" w:cs="Arial"/>
                <w:sz w:val="18"/>
                <w:szCs w:val="18"/>
              </w:rPr>
              <w:t>for</w:t>
            </w:r>
            <w:proofErr w:type="gramEnd"/>
            <w:r w:rsidRPr="00844C12">
              <w:rPr>
                <w:rFonts w:ascii="Arial" w:hAnsi="Arial" w:cs="Arial"/>
                <w:sz w:val="18"/>
                <w:szCs w:val="18"/>
              </w:rPr>
              <w:t xml:space="preserve"> each of the angles 0°, 90°, 180° and 270° in case of AC supply)</w:t>
            </w:r>
            <w:r w:rsidR="00082DD5" w:rsidRPr="00844C12">
              <w:rPr>
                <w:rFonts w:ascii="Arial" w:hAnsi="Arial" w:cs="Arial"/>
                <w:sz w:val="18"/>
                <w:szCs w:val="18"/>
              </w:rPr>
              <w:t>.</w:t>
            </w:r>
          </w:p>
        </w:tc>
        <w:tc>
          <w:tcPr>
            <w:tcW w:w="1418" w:type="dxa"/>
            <w:vMerge w:val="restart"/>
            <w:tcBorders>
              <w:top w:val="single" w:sz="4" w:space="0" w:color="auto"/>
              <w:left w:val="single" w:sz="4" w:space="0" w:color="auto"/>
              <w:right w:val="single" w:sz="4" w:space="0" w:color="auto"/>
            </w:tcBorders>
            <w:vAlign w:val="center"/>
          </w:tcPr>
          <w:p w:rsidR="00082DD5" w:rsidRPr="00A12F15" w:rsidRDefault="00082DD5" w:rsidP="00A80187">
            <w:pPr>
              <w:tabs>
                <w:tab w:val="left" w:pos="-1440"/>
                <w:tab w:val="left" w:pos="-720"/>
                <w:tab w:val="left" w:pos="0"/>
                <w:tab w:val="left" w:pos="576"/>
                <w:tab w:val="left" w:pos="720"/>
              </w:tabs>
              <w:suppressAutoHyphens/>
              <w:jc w:val="center"/>
              <w:rPr>
                <w:rFonts w:ascii="Arial" w:hAnsi="Arial"/>
                <w:sz w:val="18"/>
              </w:rPr>
            </w:pPr>
            <w:r w:rsidRPr="00A12F15">
              <w:rPr>
                <w:rFonts w:ascii="Arial" w:hAnsi="Arial"/>
                <w:sz w:val="18"/>
              </w:rPr>
              <w:t>Indication</w:t>
            </w:r>
          </w:p>
          <w:p w:rsidR="00082DD5" w:rsidRPr="00A12F15" w:rsidRDefault="00082DD5" w:rsidP="00A80187">
            <w:pPr>
              <w:tabs>
                <w:tab w:val="left" w:pos="-1440"/>
                <w:tab w:val="left" w:pos="-720"/>
                <w:tab w:val="left" w:pos="0"/>
                <w:tab w:val="left" w:pos="576"/>
                <w:tab w:val="left" w:pos="720"/>
              </w:tabs>
              <w:suppressAutoHyphens/>
              <w:jc w:val="center"/>
              <w:rPr>
                <w:rFonts w:ascii="Arial" w:hAnsi="Arial"/>
                <w:sz w:val="18"/>
              </w:rPr>
            </w:pPr>
            <w:r w:rsidRPr="00A12F15">
              <w:rPr>
                <w:rFonts w:ascii="Arial" w:hAnsi="Arial"/>
                <w:sz w:val="18"/>
              </w:rPr>
              <w:t>I</w:t>
            </w:r>
          </w:p>
        </w:tc>
        <w:tc>
          <w:tcPr>
            <w:tcW w:w="2693" w:type="dxa"/>
            <w:gridSpan w:val="2"/>
            <w:tcBorders>
              <w:top w:val="single" w:sz="4" w:space="0" w:color="auto"/>
              <w:left w:val="single" w:sz="4" w:space="0" w:color="auto"/>
              <w:bottom w:val="single" w:sz="4" w:space="0" w:color="auto"/>
              <w:right w:val="double" w:sz="6" w:space="0" w:color="auto"/>
            </w:tcBorders>
            <w:vAlign w:val="center"/>
          </w:tcPr>
          <w:p w:rsidR="00082DD5" w:rsidRPr="00A12F15" w:rsidRDefault="00082DD5" w:rsidP="00A80187">
            <w:pPr>
              <w:tabs>
                <w:tab w:val="left" w:pos="-1440"/>
                <w:tab w:val="left" w:pos="-720"/>
                <w:tab w:val="left" w:pos="0"/>
                <w:tab w:val="left" w:pos="576"/>
                <w:tab w:val="left" w:pos="720"/>
              </w:tabs>
              <w:suppressAutoHyphens/>
              <w:jc w:val="center"/>
              <w:rPr>
                <w:rFonts w:ascii="Arial" w:hAnsi="Arial" w:cs="Arial"/>
                <w:snapToGrid w:val="0"/>
                <w:sz w:val="18"/>
                <w:szCs w:val="18"/>
              </w:rPr>
            </w:pPr>
            <w:r w:rsidRPr="00A12F15">
              <w:rPr>
                <w:rFonts w:ascii="Arial" w:hAnsi="Arial" w:cs="Arial"/>
                <w:sz w:val="18"/>
                <w:szCs w:val="18"/>
              </w:rPr>
              <w:t xml:space="preserve">Significant fault </w:t>
            </w:r>
          </w:p>
          <w:p w:rsidR="00082DD5" w:rsidRPr="00A12F15" w:rsidRDefault="00082DD5" w:rsidP="00A80187">
            <w:pPr>
              <w:tabs>
                <w:tab w:val="left" w:pos="-1440"/>
                <w:tab w:val="left" w:pos="-720"/>
                <w:tab w:val="left" w:pos="0"/>
                <w:tab w:val="left" w:pos="576"/>
                <w:tab w:val="left" w:pos="720"/>
              </w:tabs>
              <w:suppressAutoHyphens/>
              <w:jc w:val="center"/>
              <w:rPr>
                <w:rFonts w:ascii="Arial" w:hAnsi="Arial"/>
                <w:sz w:val="18"/>
              </w:rPr>
            </w:pPr>
            <w:r w:rsidRPr="00A12F15">
              <w:rPr>
                <w:rFonts w:ascii="Arial" w:hAnsi="Arial" w:cs="Arial"/>
                <w:snapToGrid w:val="0"/>
                <w:sz w:val="18"/>
                <w:szCs w:val="18"/>
              </w:rPr>
              <w:t>or detection and reaction</w:t>
            </w:r>
          </w:p>
        </w:tc>
      </w:tr>
      <w:tr w:rsidR="00082DD5" w:rsidRPr="00A12F15" w:rsidTr="001B2909">
        <w:trPr>
          <w:cantSplit/>
        </w:trPr>
        <w:tc>
          <w:tcPr>
            <w:tcW w:w="1418" w:type="dxa"/>
            <w:vMerge/>
            <w:tcBorders>
              <w:left w:val="double" w:sz="6" w:space="0" w:color="auto"/>
              <w:bottom w:val="single" w:sz="8" w:space="0" w:color="auto"/>
              <w:right w:val="single" w:sz="4" w:space="0" w:color="auto"/>
            </w:tcBorders>
            <w:shd w:val="clear" w:color="auto" w:fill="auto"/>
            <w:vAlign w:val="center"/>
          </w:tcPr>
          <w:p w:rsidR="00082DD5" w:rsidRPr="00A12F15" w:rsidRDefault="00082DD5" w:rsidP="00A80187">
            <w:pPr>
              <w:tabs>
                <w:tab w:val="left" w:pos="-1440"/>
                <w:tab w:val="left" w:pos="-720"/>
                <w:tab w:val="left" w:pos="0"/>
                <w:tab w:val="left" w:pos="576"/>
                <w:tab w:val="left" w:pos="720"/>
              </w:tabs>
              <w:suppressAutoHyphens/>
              <w:jc w:val="center"/>
              <w:rPr>
                <w:rFonts w:ascii="Arial" w:hAnsi="Arial"/>
                <w:sz w:val="18"/>
              </w:rPr>
            </w:pPr>
          </w:p>
        </w:tc>
        <w:tc>
          <w:tcPr>
            <w:tcW w:w="1843" w:type="dxa"/>
            <w:tcBorders>
              <w:top w:val="single" w:sz="4" w:space="0" w:color="auto"/>
              <w:left w:val="single" w:sz="4" w:space="0" w:color="auto"/>
              <w:bottom w:val="single" w:sz="8" w:space="0" w:color="auto"/>
              <w:right w:val="single" w:sz="4" w:space="0" w:color="auto"/>
            </w:tcBorders>
            <w:shd w:val="clear" w:color="auto" w:fill="auto"/>
            <w:vAlign w:val="center"/>
          </w:tcPr>
          <w:p w:rsidR="00082DD5" w:rsidRPr="00A12F15" w:rsidRDefault="00082DD5" w:rsidP="00A80187">
            <w:pPr>
              <w:tabs>
                <w:tab w:val="left" w:pos="-1440"/>
                <w:tab w:val="left" w:pos="-720"/>
                <w:tab w:val="left" w:pos="0"/>
                <w:tab w:val="left" w:pos="576"/>
                <w:tab w:val="left" w:pos="720"/>
              </w:tabs>
              <w:suppressAutoHyphens/>
              <w:jc w:val="center"/>
              <w:rPr>
                <w:rFonts w:ascii="Arial" w:hAnsi="Arial"/>
                <w:sz w:val="18"/>
              </w:rPr>
            </w:pPr>
            <w:r w:rsidRPr="00A12F15">
              <w:rPr>
                <w:rFonts w:ascii="Arial" w:hAnsi="Arial" w:cs="Arial"/>
                <w:snapToGrid w:val="0"/>
                <w:sz w:val="18"/>
                <w:szCs w:val="18"/>
              </w:rPr>
              <w:t>Amplitude / apply on</w:t>
            </w:r>
          </w:p>
        </w:tc>
        <w:tc>
          <w:tcPr>
            <w:tcW w:w="1417" w:type="dxa"/>
            <w:tcBorders>
              <w:top w:val="single" w:sz="4" w:space="0" w:color="auto"/>
              <w:left w:val="single" w:sz="4" w:space="0" w:color="auto"/>
              <w:bottom w:val="single" w:sz="8" w:space="0" w:color="auto"/>
              <w:right w:val="single" w:sz="4" w:space="0" w:color="auto"/>
            </w:tcBorders>
            <w:shd w:val="clear" w:color="auto" w:fill="auto"/>
            <w:vAlign w:val="center"/>
          </w:tcPr>
          <w:p w:rsidR="00082DD5" w:rsidRPr="00A12F15" w:rsidRDefault="00082DD5" w:rsidP="00A80187">
            <w:pPr>
              <w:tabs>
                <w:tab w:val="left" w:pos="-1440"/>
                <w:tab w:val="left" w:pos="-720"/>
                <w:tab w:val="left" w:pos="0"/>
                <w:tab w:val="left" w:pos="576"/>
                <w:tab w:val="left" w:pos="720"/>
              </w:tabs>
              <w:suppressAutoHyphens/>
              <w:jc w:val="center"/>
              <w:rPr>
                <w:rFonts w:ascii="Arial" w:hAnsi="Arial"/>
                <w:sz w:val="18"/>
              </w:rPr>
            </w:pPr>
            <w:r w:rsidRPr="00A12F15">
              <w:rPr>
                <w:rFonts w:ascii="Arial" w:hAnsi="Arial"/>
                <w:sz w:val="18"/>
              </w:rPr>
              <w:t>Polarity</w:t>
            </w:r>
          </w:p>
        </w:tc>
        <w:tc>
          <w:tcPr>
            <w:tcW w:w="1418" w:type="dxa"/>
            <w:vMerge/>
            <w:tcBorders>
              <w:left w:val="single" w:sz="4" w:space="0" w:color="auto"/>
              <w:right w:val="single" w:sz="4" w:space="0" w:color="auto"/>
            </w:tcBorders>
            <w:vAlign w:val="center"/>
          </w:tcPr>
          <w:p w:rsidR="00082DD5" w:rsidRPr="00A12F15" w:rsidRDefault="00082DD5" w:rsidP="00A80187">
            <w:pPr>
              <w:tabs>
                <w:tab w:val="left" w:pos="-1440"/>
                <w:tab w:val="left" w:pos="-720"/>
                <w:tab w:val="left" w:pos="0"/>
                <w:tab w:val="left" w:pos="576"/>
                <w:tab w:val="left" w:pos="720"/>
              </w:tabs>
              <w:suppressAutoHyphens/>
              <w:jc w:val="center"/>
              <w:rPr>
                <w:rFonts w:ascii="Arial" w:hAnsi="Arial"/>
                <w:sz w:val="18"/>
              </w:rPr>
            </w:pPr>
          </w:p>
        </w:tc>
        <w:tc>
          <w:tcPr>
            <w:tcW w:w="708" w:type="dxa"/>
            <w:tcBorders>
              <w:top w:val="single" w:sz="4" w:space="0" w:color="auto"/>
              <w:left w:val="single" w:sz="4" w:space="0" w:color="auto"/>
              <w:right w:val="single" w:sz="4" w:space="0" w:color="auto"/>
            </w:tcBorders>
            <w:vAlign w:val="center"/>
          </w:tcPr>
          <w:p w:rsidR="00082DD5" w:rsidRPr="00A12F15" w:rsidRDefault="00082DD5" w:rsidP="00A80187">
            <w:pPr>
              <w:tabs>
                <w:tab w:val="left" w:pos="-1440"/>
                <w:tab w:val="left" w:pos="-720"/>
                <w:tab w:val="left" w:pos="0"/>
                <w:tab w:val="left" w:pos="576"/>
                <w:tab w:val="left" w:pos="720"/>
              </w:tabs>
              <w:suppressAutoHyphens/>
              <w:jc w:val="center"/>
              <w:rPr>
                <w:rFonts w:ascii="Arial" w:hAnsi="Arial"/>
                <w:sz w:val="18"/>
              </w:rPr>
            </w:pPr>
            <w:r w:rsidRPr="00A12F15">
              <w:rPr>
                <w:rFonts w:ascii="Arial" w:hAnsi="Arial"/>
                <w:sz w:val="18"/>
              </w:rPr>
              <w:t>No</w:t>
            </w:r>
          </w:p>
        </w:tc>
        <w:tc>
          <w:tcPr>
            <w:tcW w:w="1985" w:type="dxa"/>
            <w:tcBorders>
              <w:top w:val="single" w:sz="4" w:space="0" w:color="auto"/>
              <w:left w:val="single" w:sz="4" w:space="0" w:color="auto"/>
              <w:right w:val="double" w:sz="6" w:space="0" w:color="auto"/>
            </w:tcBorders>
            <w:vAlign w:val="center"/>
          </w:tcPr>
          <w:p w:rsidR="00082DD5" w:rsidRPr="00A12F15" w:rsidRDefault="00082DD5" w:rsidP="00A80187">
            <w:pPr>
              <w:tabs>
                <w:tab w:val="left" w:pos="-1440"/>
                <w:tab w:val="left" w:pos="-720"/>
                <w:tab w:val="left" w:pos="0"/>
                <w:tab w:val="left" w:pos="576"/>
                <w:tab w:val="left" w:pos="720"/>
              </w:tabs>
              <w:suppressAutoHyphens/>
              <w:jc w:val="center"/>
              <w:rPr>
                <w:rFonts w:ascii="Arial" w:hAnsi="Arial"/>
                <w:sz w:val="18"/>
              </w:rPr>
            </w:pPr>
            <w:r w:rsidRPr="00A12F15">
              <w:rPr>
                <w:rFonts w:ascii="Arial" w:hAnsi="Arial"/>
                <w:sz w:val="18"/>
              </w:rPr>
              <w:t>Yes (</w:t>
            </w:r>
            <w:del w:id="1474" w:author="morayoa" w:date="2013-06-06T09:06:00Z">
              <w:r w:rsidRPr="00A12F15" w:rsidDel="00DC255E">
                <w:rPr>
                  <w:rFonts w:ascii="Arial" w:hAnsi="Arial"/>
                  <w:sz w:val="18"/>
                </w:rPr>
                <w:delText>remarks</w:delText>
              </w:r>
            </w:del>
            <w:ins w:id="1475" w:author="morayoa" w:date="2013-06-06T09:44:00Z">
              <w:r w:rsidR="00AF4C7F">
                <w:rPr>
                  <w:rFonts w:ascii="Arial" w:hAnsi="Arial"/>
                  <w:sz w:val="18"/>
                </w:rPr>
                <w:t>Observations</w:t>
              </w:r>
            </w:ins>
            <w:r w:rsidRPr="00A12F15">
              <w:rPr>
                <w:rFonts w:ascii="Arial" w:hAnsi="Arial"/>
                <w:sz w:val="18"/>
              </w:rPr>
              <w:t>)</w:t>
            </w:r>
          </w:p>
        </w:tc>
      </w:tr>
      <w:tr w:rsidR="00082DD5" w:rsidRPr="00A12F15" w:rsidTr="001B2909">
        <w:tc>
          <w:tcPr>
            <w:tcW w:w="1418" w:type="dxa"/>
            <w:tcBorders>
              <w:top w:val="single" w:sz="8" w:space="0" w:color="auto"/>
              <w:left w:val="double" w:sz="6" w:space="0" w:color="auto"/>
              <w:right w:val="single" w:sz="4" w:space="0" w:color="auto"/>
            </w:tcBorders>
            <w:shd w:val="clear" w:color="auto" w:fill="auto"/>
          </w:tcPr>
          <w:p w:rsidR="00082DD5" w:rsidRPr="00A12F15" w:rsidRDefault="00082DD5" w:rsidP="00A80187">
            <w:pPr>
              <w:tabs>
                <w:tab w:val="left" w:pos="-1440"/>
                <w:tab w:val="left" w:pos="-720"/>
                <w:tab w:val="left" w:pos="0"/>
                <w:tab w:val="left" w:pos="576"/>
                <w:tab w:val="left" w:pos="720"/>
              </w:tabs>
              <w:suppressAutoHyphens/>
              <w:spacing w:before="40" w:after="40"/>
              <w:jc w:val="right"/>
              <w:rPr>
                <w:rFonts w:ascii="Arial" w:hAnsi="Arial"/>
                <w:sz w:val="18"/>
              </w:rPr>
            </w:pPr>
          </w:p>
        </w:tc>
        <w:tc>
          <w:tcPr>
            <w:tcW w:w="3260" w:type="dxa"/>
            <w:gridSpan w:val="2"/>
            <w:tcBorders>
              <w:top w:val="single" w:sz="8" w:space="0" w:color="auto"/>
              <w:left w:val="single" w:sz="4" w:space="0" w:color="auto"/>
              <w:right w:val="single" w:sz="4" w:space="0" w:color="auto"/>
            </w:tcBorders>
          </w:tcPr>
          <w:p w:rsidR="00082DD5" w:rsidRPr="00A12F15" w:rsidRDefault="00082DD5" w:rsidP="00844C12">
            <w:pPr>
              <w:tabs>
                <w:tab w:val="left" w:pos="-1440"/>
                <w:tab w:val="left" w:pos="-720"/>
                <w:tab w:val="left" w:pos="0"/>
                <w:tab w:val="left" w:pos="576"/>
                <w:tab w:val="left" w:pos="720"/>
              </w:tabs>
              <w:suppressAutoHyphens/>
              <w:spacing w:before="40" w:after="40"/>
              <w:jc w:val="center"/>
              <w:rPr>
                <w:rFonts w:ascii="Arial" w:hAnsi="Arial"/>
                <w:sz w:val="18"/>
              </w:rPr>
            </w:pPr>
            <w:r w:rsidRPr="00A12F15">
              <w:rPr>
                <w:rFonts w:ascii="Arial" w:hAnsi="Arial"/>
                <w:sz w:val="18"/>
              </w:rPr>
              <w:t>without disturbance</w:t>
            </w:r>
          </w:p>
        </w:tc>
        <w:tc>
          <w:tcPr>
            <w:tcW w:w="1418" w:type="dxa"/>
            <w:tcBorders>
              <w:top w:val="single" w:sz="7" w:space="0" w:color="auto"/>
              <w:left w:val="single" w:sz="4" w:space="0" w:color="auto"/>
              <w:right w:val="single" w:sz="4" w:space="0" w:color="auto"/>
            </w:tcBorders>
          </w:tcPr>
          <w:p w:rsidR="00082DD5" w:rsidRPr="00A12F15" w:rsidRDefault="00082DD5" w:rsidP="00A80187">
            <w:pPr>
              <w:tabs>
                <w:tab w:val="left" w:pos="-1440"/>
                <w:tab w:val="left" w:pos="-720"/>
                <w:tab w:val="left" w:pos="0"/>
                <w:tab w:val="left" w:pos="576"/>
                <w:tab w:val="left" w:pos="720"/>
              </w:tabs>
              <w:suppressAutoHyphens/>
              <w:jc w:val="center"/>
              <w:rPr>
                <w:rFonts w:ascii="Arial" w:hAnsi="Arial"/>
                <w:sz w:val="18"/>
              </w:rPr>
            </w:pPr>
          </w:p>
        </w:tc>
        <w:tc>
          <w:tcPr>
            <w:tcW w:w="708" w:type="dxa"/>
            <w:tcBorders>
              <w:top w:val="single" w:sz="7" w:space="0" w:color="auto"/>
              <w:left w:val="single" w:sz="4" w:space="0" w:color="auto"/>
              <w:right w:val="single" w:sz="4" w:space="0" w:color="auto"/>
            </w:tcBorders>
            <w:shd w:val="pct50" w:color="auto" w:fill="auto"/>
          </w:tcPr>
          <w:p w:rsidR="00082DD5" w:rsidRPr="00A12F15" w:rsidRDefault="00082DD5" w:rsidP="00A80187">
            <w:pPr>
              <w:tabs>
                <w:tab w:val="left" w:pos="-1440"/>
                <w:tab w:val="left" w:pos="-720"/>
                <w:tab w:val="left" w:pos="0"/>
                <w:tab w:val="left" w:pos="576"/>
                <w:tab w:val="left" w:pos="720"/>
              </w:tabs>
              <w:suppressAutoHyphens/>
              <w:jc w:val="center"/>
              <w:rPr>
                <w:rFonts w:ascii="Arial" w:hAnsi="Arial"/>
                <w:sz w:val="18"/>
              </w:rPr>
            </w:pPr>
          </w:p>
        </w:tc>
        <w:tc>
          <w:tcPr>
            <w:tcW w:w="1985" w:type="dxa"/>
            <w:tcBorders>
              <w:top w:val="single" w:sz="7" w:space="0" w:color="auto"/>
              <w:left w:val="single" w:sz="4" w:space="0" w:color="auto"/>
              <w:right w:val="double" w:sz="6" w:space="0" w:color="auto"/>
            </w:tcBorders>
            <w:shd w:val="pct50" w:color="auto" w:fill="auto"/>
          </w:tcPr>
          <w:p w:rsidR="00082DD5" w:rsidRPr="00A12F15" w:rsidRDefault="00082DD5" w:rsidP="00A80187">
            <w:pPr>
              <w:tabs>
                <w:tab w:val="left" w:pos="-1440"/>
                <w:tab w:val="left" w:pos="-720"/>
                <w:tab w:val="left" w:pos="0"/>
                <w:tab w:val="left" w:pos="576"/>
                <w:tab w:val="left" w:pos="720"/>
              </w:tabs>
              <w:suppressAutoHyphens/>
              <w:jc w:val="center"/>
              <w:rPr>
                <w:rFonts w:ascii="Arial" w:hAnsi="Arial"/>
                <w:sz w:val="18"/>
              </w:rPr>
            </w:pPr>
          </w:p>
        </w:tc>
      </w:tr>
      <w:tr w:rsidR="00082DD5" w:rsidRPr="00A12F15" w:rsidTr="001B2909">
        <w:tc>
          <w:tcPr>
            <w:tcW w:w="1418" w:type="dxa"/>
            <w:tcBorders>
              <w:left w:val="double" w:sz="6" w:space="0" w:color="auto"/>
              <w:right w:val="single" w:sz="4" w:space="0" w:color="auto"/>
            </w:tcBorders>
            <w:shd w:val="clear" w:color="auto" w:fill="auto"/>
          </w:tcPr>
          <w:p w:rsidR="00082DD5" w:rsidRPr="00A12F15" w:rsidRDefault="00082DD5" w:rsidP="00A80187">
            <w:pPr>
              <w:tabs>
                <w:tab w:val="left" w:pos="-1440"/>
                <w:tab w:val="left" w:pos="-720"/>
                <w:tab w:val="left" w:pos="0"/>
                <w:tab w:val="left" w:pos="576"/>
                <w:tab w:val="left" w:pos="720"/>
              </w:tabs>
              <w:suppressAutoHyphens/>
              <w:jc w:val="center"/>
              <w:rPr>
                <w:rFonts w:ascii="Arial" w:hAnsi="Arial" w:cs="Arial"/>
                <w:sz w:val="18"/>
                <w:szCs w:val="18"/>
              </w:rPr>
            </w:pPr>
          </w:p>
        </w:tc>
        <w:tc>
          <w:tcPr>
            <w:tcW w:w="1843" w:type="dxa"/>
            <w:vMerge w:val="restart"/>
            <w:tcBorders>
              <w:top w:val="single" w:sz="7" w:space="0" w:color="auto"/>
              <w:left w:val="single" w:sz="4" w:space="0" w:color="auto"/>
              <w:right w:val="single" w:sz="8" w:space="0" w:color="auto"/>
            </w:tcBorders>
            <w:shd w:val="clear" w:color="auto" w:fill="auto"/>
          </w:tcPr>
          <w:p w:rsidR="00082DD5" w:rsidRPr="00A12F15" w:rsidRDefault="00082DD5" w:rsidP="00A80187">
            <w:pPr>
              <w:ind w:left="-70" w:firstLine="13"/>
              <w:jc w:val="center"/>
              <w:rPr>
                <w:rFonts w:ascii="Arial" w:hAnsi="Arial" w:cs="Arial"/>
                <w:snapToGrid w:val="0"/>
                <w:sz w:val="18"/>
                <w:szCs w:val="18"/>
              </w:rPr>
            </w:pPr>
            <w:r w:rsidRPr="00A12F15">
              <w:rPr>
                <w:rFonts w:ascii="Arial" w:hAnsi="Arial" w:cs="Arial"/>
                <w:snapToGrid w:val="0"/>
                <w:sz w:val="18"/>
                <w:szCs w:val="18"/>
              </w:rPr>
              <w:t>1.0 kV</w:t>
            </w:r>
          </w:p>
          <w:p w:rsidR="00082DD5" w:rsidRPr="00A12F15" w:rsidRDefault="006853B8" w:rsidP="00A80187">
            <w:pPr>
              <w:tabs>
                <w:tab w:val="left" w:pos="-1440"/>
                <w:tab w:val="left" w:pos="-720"/>
                <w:tab w:val="left" w:pos="0"/>
                <w:tab w:val="left" w:pos="576"/>
                <w:tab w:val="left" w:pos="720"/>
              </w:tabs>
              <w:suppressAutoHyphens/>
              <w:jc w:val="center"/>
              <w:rPr>
                <w:rFonts w:ascii="Arial" w:hAnsi="Arial" w:cs="Arial"/>
                <w:sz w:val="18"/>
                <w:szCs w:val="18"/>
              </w:rPr>
            </w:pPr>
            <w:r>
              <w:rPr>
                <w:rFonts w:ascii="Arial" w:hAnsi="Arial" w:cs="Arial"/>
                <w:sz w:val="18"/>
                <w:szCs w:val="18"/>
              </w:rPr>
              <w:t>Line</w:t>
            </w:r>
          </w:p>
          <w:p w:rsidR="00082DD5" w:rsidRPr="00A12F15" w:rsidRDefault="00082DD5" w:rsidP="00A80187">
            <w:pPr>
              <w:tabs>
                <w:tab w:val="left" w:pos="-1440"/>
                <w:tab w:val="left" w:pos="-720"/>
                <w:tab w:val="left" w:pos="0"/>
                <w:tab w:val="left" w:pos="576"/>
                <w:tab w:val="left" w:pos="720"/>
              </w:tabs>
              <w:suppressAutoHyphens/>
              <w:jc w:val="center"/>
              <w:rPr>
                <w:rFonts w:ascii="Arial" w:hAnsi="Arial" w:cs="Arial"/>
                <w:sz w:val="18"/>
                <w:szCs w:val="18"/>
              </w:rPr>
            </w:pPr>
            <w:r w:rsidRPr="00A12F15">
              <w:rPr>
                <w:rFonts w:ascii="Arial" w:hAnsi="Arial" w:cs="Arial"/>
                <w:sz w:val="18"/>
                <w:szCs w:val="18"/>
              </w:rPr>
              <w:sym w:font="Symbol" w:char="F0AF"/>
            </w:r>
          </w:p>
          <w:p w:rsidR="00082DD5" w:rsidRPr="00A12F15" w:rsidRDefault="00082DD5" w:rsidP="00A80187">
            <w:pPr>
              <w:tabs>
                <w:tab w:val="left" w:pos="-1440"/>
                <w:tab w:val="left" w:pos="-720"/>
                <w:tab w:val="left" w:pos="0"/>
                <w:tab w:val="left" w:pos="576"/>
                <w:tab w:val="left" w:pos="720"/>
              </w:tabs>
              <w:suppressAutoHyphens/>
              <w:jc w:val="center"/>
              <w:rPr>
                <w:rFonts w:ascii="Arial" w:hAnsi="Arial" w:cs="Arial"/>
                <w:sz w:val="18"/>
                <w:szCs w:val="18"/>
              </w:rPr>
            </w:pPr>
            <w:r w:rsidRPr="00A12F15">
              <w:rPr>
                <w:rFonts w:ascii="Arial" w:hAnsi="Arial" w:cs="Arial"/>
                <w:sz w:val="18"/>
                <w:szCs w:val="18"/>
              </w:rPr>
              <w:t>neutral</w:t>
            </w:r>
          </w:p>
        </w:tc>
        <w:tc>
          <w:tcPr>
            <w:tcW w:w="1417" w:type="dxa"/>
            <w:tcBorders>
              <w:top w:val="single" w:sz="8" w:space="0" w:color="auto"/>
              <w:left w:val="single" w:sz="8" w:space="0" w:color="auto"/>
              <w:bottom w:val="single" w:sz="4" w:space="0" w:color="auto"/>
              <w:right w:val="single" w:sz="4" w:space="0" w:color="auto"/>
            </w:tcBorders>
          </w:tcPr>
          <w:p w:rsidR="00082DD5" w:rsidRPr="00A12F15" w:rsidRDefault="00082DD5" w:rsidP="00A80187">
            <w:pPr>
              <w:tabs>
                <w:tab w:val="left" w:pos="-1440"/>
                <w:tab w:val="left" w:pos="-720"/>
                <w:tab w:val="left" w:pos="0"/>
                <w:tab w:val="left" w:pos="576"/>
                <w:tab w:val="left" w:pos="720"/>
              </w:tabs>
              <w:suppressAutoHyphens/>
              <w:jc w:val="center"/>
              <w:rPr>
                <w:rFonts w:ascii="Arial" w:hAnsi="Arial"/>
                <w:sz w:val="18"/>
              </w:rPr>
            </w:pPr>
            <w:r w:rsidRPr="00A12F15">
              <w:rPr>
                <w:rFonts w:ascii="Arial" w:hAnsi="Arial"/>
                <w:sz w:val="18"/>
              </w:rPr>
              <w:t>pos</w:t>
            </w:r>
          </w:p>
        </w:tc>
        <w:tc>
          <w:tcPr>
            <w:tcW w:w="1418" w:type="dxa"/>
            <w:tcBorders>
              <w:top w:val="single" w:sz="7" w:space="0" w:color="auto"/>
              <w:left w:val="single" w:sz="4" w:space="0" w:color="auto"/>
              <w:right w:val="single" w:sz="4" w:space="0" w:color="auto"/>
            </w:tcBorders>
          </w:tcPr>
          <w:p w:rsidR="00082DD5" w:rsidRPr="00A12F15" w:rsidRDefault="00082DD5" w:rsidP="00A80187">
            <w:pPr>
              <w:tabs>
                <w:tab w:val="left" w:pos="-1440"/>
                <w:tab w:val="left" w:pos="-720"/>
                <w:tab w:val="left" w:pos="0"/>
                <w:tab w:val="left" w:pos="576"/>
                <w:tab w:val="left" w:pos="720"/>
              </w:tabs>
              <w:suppressAutoHyphens/>
              <w:jc w:val="center"/>
              <w:rPr>
                <w:rFonts w:ascii="Arial" w:hAnsi="Arial"/>
                <w:sz w:val="18"/>
              </w:rPr>
            </w:pPr>
          </w:p>
        </w:tc>
        <w:tc>
          <w:tcPr>
            <w:tcW w:w="708" w:type="dxa"/>
            <w:tcBorders>
              <w:top w:val="single" w:sz="7" w:space="0" w:color="auto"/>
              <w:left w:val="single" w:sz="4" w:space="0" w:color="auto"/>
              <w:right w:val="single" w:sz="4" w:space="0" w:color="auto"/>
            </w:tcBorders>
          </w:tcPr>
          <w:p w:rsidR="00082DD5" w:rsidRPr="00A12F15" w:rsidRDefault="00082DD5" w:rsidP="00A80187">
            <w:pPr>
              <w:tabs>
                <w:tab w:val="left" w:pos="-1440"/>
                <w:tab w:val="left" w:pos="-720"/>
                <w:tab w:val="left" w:pos="0"/>
                <w:tab w:val="left" w:pos="576"/>
                <w:tab w:val="left" w:pos="720"/>
              </w:tabs>
              <w:suppressAutoHyphens/>
              <w:jc w:val="center"/>
              <w:rPr>
                <w:rFonts w:ascii="Arial" w:hAnsi="Arial"/>
                <w:sz w:val="18"/>
              </w:rPr>
            </w:pPr>
          </w:p>
        </w:tc>
        <w:tc>
          <w:tcPr>
            <w:tcW w:w="1985" w:type="dxa"/>
            <w:tcBorders>
              <w:top w:val="single" w:sz="7" w:space="0" w:color="auto"/>
              <w:left w:val="single" w:sz="4" w:space="0" w:color="auto"/>
              <w:right w:val="double" w:sz="6" w:space="0" w:color="auto"/>
            </w:tcBorders>
          </w:tcPr>
          <w:p w:rsidR="00082DD5" w:rsidRPr="00A12F15" w:rsidRDefault="00082DD5" w:rsidP="00A80187">
            <w:pPr>
              <w:tabs>
                <w:tab w:val="left" w:pos="-1440"/>
                <w:tab w:val="left" w:pos="-720"/>
                <w:tab w:val="left" w:pos="0"/>
                <w:tab w:val="left" w:pos="576"/>
                <w:tab w:val="left" w:pos="720"/>
              </w:tabs>
              <w:suppressAutoHyphens/>
              <w:jc w:val="center"/>
              <w:rPr>
                <w:rFonts w:ascii="Arial" w:hAnsi="Arial"/>
                <w:sz w:val="18"/>
              </w:rPr>
            </w:pPr>
          </w:p>
        </w:tc>
      </w:tr>
      <w:tr w:rsidR="00082DD5" w:rsidRPr="00A12F15" w:rsidTr="001B2909">
        <w:tc>
          <w:tcPr>
            <w:tcW w:w="1418" w:type="dxa"/>
            <w:tcBorders>
              <w:left w:val="double" w:sz="6" w:space="0" w:color="auto"/>
              <w:right w:val="single" w:sz="4" w:space="0" w:color="auto"/>
            </w:tcBorders>
            <w:shd w:val="clear" w:color="auto" w:fill="auto"/>
            <w:vAlign w:val="center"/>
          </w:tcPr>
          <w:p w:rsidR="00082DD5" w:rsidRPr="00A12F15" w:rsidRDefault="00082DD5" w:rsidP="00A80187">
            <w:pPr>
              <w:tabs>
                <w:tab w:val="left" w:pos="-1440"/>
                <w:tab w:val="left" w:pos="-720"/>
                <w:tab w:val="left" w:pos="0"/>
                <w:tab w:val="left" w:pos="576"/>
                <w:tab w:val="left" w:pos="720"/>
              </w:tabs>
              <w:suppressAutoHyphens/>
              <w:rPr>
                <w:rFonts w:ascii="Arial" w:hAnsi="Arial"/>
                <w:sz w:val="18"/>
              </w:rPr>
            </w:pPr>
          </w:p>
        </w:tc>
        <w:tc>
          <w:tcPr>
            <w:tcW w:w="1843" w:type="dxa"/>
            <w:vMerge/>
            <w:tcBorders>
              <w:left w:val="single" w:sz="4" w:space="0" w:color="auto"/>
              <w:bottom w:val="single" w:sz="8" w:space="0" w:color="auto"/>
              <w:right w:val="single" w:sz="8" w:space="0" w:color="auto"/>
            </w:tcBorders>
            <w:shd w:val="clear" w:color="auto" w:fill="auto"/>
            <w:vAlign w:val="center"/>
          </w:tcPr>
          <w:p w:rsidR="00082DD5" w:rsidRPr="00A12F15" w:rsidRDefault="00082DD5" w:rsidP="00A80187">
            <w:pPr>
              <w:tabs>
                <w:tab w:val="left" w:pos="-1440"/>
                <w:tab w:val="left" w:pos="-720"/>
                <w:tab w:val="left" w:pos="0"/>
                <w:tab w:val="left" w:pos="576"/>
                <w:tab w:val="left" w:pos="720"/>
              </w:tabs>
              <w:suppressAutoHyphens/>
              <w:rPr>
                <w:rFonts w:ascii="Arial" w:hAnsi="Arial"/>
                <w:sz w:val="18"/>
              </w:rPr>
            </w:pPr>
          </w:p>
        </w:tc>
        <w:tc>
          <w:tcPr>
            <w:tcW w:w="1417" w:type="dxa"/>
            <w:tcBorders>
              <w:top w:val="single" w:sz="4" w:space="0" w:color="auto"/>
              <w:left w:val="single" w:sz="8" w:space="0" w:color="auto"/>
              <w:bottom w:val="single" w:sz="8" w:space="0" w:color="auto"/>
              <w:right w:val="single" w:sz="4" w:space="0" w:color="auto"/>
            </w:tcBorders>
          </w:tcPr>
          <w:p w:rsidR="00082DD5" w:rsidRPr="00A12F15" w:rsidRDefault="00082DD5" w:rsidP="00A80187">
            <w:pPr>
              <w:tabs>
                <w:tab w:val="left" w:pos="-1440"/>
                <w:tab w:val="left" w:pos="-720"/>
                <w:tab w:val="left" w:pos="0"/>
                <w:tab w:val="left" w:pos="576"/>
                <w:tab w:val="left" w:pos="720"/>
              </w:tabs>
              <w:suppressAutoHyphens/>
              <w:jc w:val="center"/>
              <w:rPr>
                <w:rFonts w:ascii="Arial" w:hAnsi="Arial"/>
                <w:sz w:val="18"/>
              </w:rPr>
            </w:pPr>
            <w:proofErr w:type="spellStart"/>
            <w:r w:rsidRPr="00A12F15">
              <w:rPr>
                <w:rFonts w:ascii="Arial" w:hAnsi="Arial"/>
                <w:sz w:val="18"/>
              </w:rPr>
              <w:t>neg</w:t>
            </w:r>
            <w:proofErr w:type="spellEnd"/>
          </w:p>
        </w:tc>
        <w:tc>
          <w:tcPr>
            <w:tcW w:w="1418" w:type="dxa"/>
            <w:tcBorders>
              <w:top w:val="single" w:sz="7" w:space="0" w:color="auto"/>
              <w:left w:val="single" w:sz="4" w:space="0" w:color="auto"/>
              <w:right w:val="single" w:sz="4" w:space="0" w:color="auto"/>
            </w:tcBorders>
          </w:tcPr>
          <w:p w:rsidR="00082DD5" w:rsidRPr="00A12F15" w:rsidRDefault="00082DD5" w:rsidP="00A80187">
            <w:pPr>
              <w:tabs>
                <w:tab w:val="left" w:pos="-1440"/>
                <w:tab w:val="left" w:pos="-720"/>
                <w:tab w:val="left" w:pos="0"/>
                <w:tab w:val="left" w:pos="576"/>
                <w:tab w:val="left" w:pos="720"/>
              </w:tabs>
              <w:suppressAutoHyphens/>
              <w:jc w:val="center"/>
              <w:rPr>
                <w:rFonts w:ascii="Arial" w:hAnsi="Arial"/>
                <w:sz w:val="18"/>
              </w:rPr>
            </w:pPr>
          </w:p>
        </w:tc>
        <w:tc>
          <w:tcPr>
            <w:tcW w:w="708" w:type="dxa"/>
            <w:tcBorders>
              <w:top w:val="single" w:sz="7" w:space="0" w:color="auto"/>
              <w:left w:val="single" w:sz="4" w:space="0" w:color="auto"/>
              <w:right w:val="single" w:sz="4" w:space="0" w:color="auto"/>
            </w:tcBorders>
          </w:tcPr>
          <w:p w:rsidR="00082DD5" w:rsidRPr="00A12F15" w:rsidRDefault="00082DD5" w:rsidP="00A80187">
            <w:pPr>
              <w:tabs>
                <w:tab w:val="left" w:pos="-1440"/>
                <w:tab w:val="left" w:pos="-720"/>
                <w:tab w:val="left" w:pos="0"/>
                <w:tab w:val="left" w:pos="576"/>
                <w:tab w:val="left" w:pos="720"/>
              </w:tabs>
              <w:suppressAutoHyphens/>
              <w:jc w:val="center"/>
              <w:rPr>
                <w:rFonts w:ascii="Arial" w:hAnsi="Arial"/>
                <w:sz w:val="18"/>
              </w:rPr>
            </w:pPr>
          </w:p>
        </w:tc>
        <w:tc>
          <w:tcPr>
            <w:tcW w:w="1985" w:type="dxa"/>
            <w:tcBorders>
              <w:top w:val="single" w:sz="7" w:space="0" w:color="auto"/>
              <w:left w:val="single" w:sz="4" w:space="0" w:color="auto"/>
              <w:right w:val="double" w:sz="6" w:space="0" w:color="auto"/>
            </w:tcBorders>
          </w:tcPr>
          <w:p w:rsidR="00082DD5" w:rsidRPr="00A12F15" w:rsidRDefault="00082DD5" w:rsidP="00A80187">
            <w:pPr>
              <w:tabs>
                <w:tab w:val="left" w:pos="-1440"/>
                <w:tab w:val="left" w:pos="-720"/>
                <w:tab w:val="left" w:pos="0"/>
                <w:tab w:val="left" w:pos="576"/>
                <w:tab w:val="left" w:pos="720"/>
              </w:tabs>
              <w:suppressAutoHyphens/>
              <w:jc w:val="center"/>
              <w:rPr>
                <w:rFonts w:ascii="Arial" w:hAnsi="Arial"/>
                <w:sz w:val="18"/>
              </w:rPr>
            </w:pPr>
          </w:p>
        </w:tc>
      </w:tr>
      <w:tr w:rsidR="00082DD5" w:rsidRPr="00A12F15" w:rsidTr="001B2909">
        <w:tc>
          <w:tcPr>
            <w:tcW w:w="1418" w:type="dxa"/>
            <w:tcBorders>
              <w:left w:val="double" w:sz="6" w:space="0" w:color="auto"/>
              <w:right w:val="single" w:sz="4" w:space="0" w:color="auto"/>
            </w:tcBorders>
            <w:shd w:val="clear" w:color="auto" w:fill="auto"/>
            <w:vAlign w:val="center"/>
          </w:tcPr>
          <w:p w:rsidR="00082DD5" w:rsidRPr="00A12F15" w:rsidRDefault="00082DD5" w:rsidP="00A80187">
            <w:pPr>
              <w:tabs>
                <w:tab w:val="left" w:pos="-1440"/>
                <w:tab w:val="left" w:pos="-720"/>
                <w:tab w:val="left" w:pos="0"/>
                <w:tab w:val="left" w:pos="576"/>
                <w:tab w:val="left" w:pos="720"/>
              </w:tabs>
              <w:suppressAutoHyphens/>
              <w:jc w:val="right"/>
              <w:rPr>
                <w:rFonts w:ascii="Arial" w:hAnsi="Arial"/>
                <w:sz w:val="18"/>
              </w:rPr>
            </w:pPr>
          </w:p>
        </w:tc>
        <w:tc>
          <w:tcPr>
            <w:tcW w:w="3260" w:type="dxa"/>
            <w:gridSpan w:val="2"/>
            <w:tcBorders>
              <w:top w:val="single" w:sz="8" w:space="0" w:color="auto"/>
              <w:left w:val="single" w:sz="4" w:space="0" w:color="auto"/>
              <w:right w:val="single" w:sz="4" w:space="0" w:color="auto"/>
            </w:tcBorders>
            <w:vAlign w:val="center"/>
          </w:tcPr>
          <w:p w:rsidR="00082DD5" w:rsidRPr="00A12F15" w:rsidRDefault="00082DD5" w:rsidP="00A80187">
            <w:pPr>
              <w:tabs>
                <w:tab w:val="left" w:pos="-1440"/>
                <w:tab w:val="left" w:pos="-720"/>
                <w:tab w:val="left" w:pos="0"/>
                <w:tab w:val="left" w:pos="576"/>
                <w:tab w:val="left" w:pos="720"/>
              </w:tabs>
              <w:suppressAutoHyphens/>
              <w:jc w:val="right"/>
              <w:rPr>
                <w:rFonts w:ascii="Arial" w:hAnsi="Arial"/>
                <w:sz w:val="18"/>
              </w:rPr>
            </w:pPr>
            <w:r w:rsidRPr="00A12F15">
              <w:rPr>
                <w:rFonts w:ascii="Arial" w:hAnsi="Arial"/>
                <w:sz w:val="18"/>
              </w:rPr>
              <w:t>without disturbance</w:t>
            </w:r>
          </w:p>
        </w:tc>
        <w:tc>
          <w:tcPr>
            <w:tcW w:w="1418" w:type="dxa"/>
            <w:tcBorders>
              <w:top w:val="single" w:sz="7" w:space="0" w:color="auto"/>
              <w:left w:val="single" w:sz="4" w:space="0" w:color="auto"/>
              <w:right w:val="single" w:sz="4" w:space="0" w:color="auto"/>
            </w:tcBorders>
          </w:tcPr>
          <w:p w:rsidR="00082DD5" w:rsidRPr="00A12F15" w:rsidRDefault="00082DD5" w:rsidP="00A80187">
            <w:pPr>
              <w:tabs>
                <w:tab w:val="left" w:pos="-1440"/>
                <w:tab w:val="left" w:pos="-720"/>
                <w:tab w:val="left" w:pos="0"/>
                <w:tab w:val="left" w:pos="576"/>
                <w:tab w:val="left" w:pos="720"/>
              </w:tabs>
              <w:suppressAutoHyphens/>
              <w:jc w:val="center"/>
              <w:rPr>
                <w:rFonts w:ascii="Arial" w:hAnsi="Arial"/>
                <w:sz w:val="18"/>
              </w:rPr>
            </w:pPr>
          </w:p>
        </w:tc>
        <w:tc>
          <w:tcPr>
            <w:tcW w:w="708" w:type="dxa"/>
            <w:tcBorders>
              <w:top w:val="single" w:sz="7" w:space="0" w:color="auto"/>
              <w:left w:val="single" w:sz="4" w:space="0" w:color="auto"/>
              <w:right w:val="single" w:sz="4" w:space="0" w:color="auto"/>
            </w:tcBorders>
            <w:shd w:val="pct50" w:color="auto" w:fill="auto"/>
          </w:tcPr>
          <w:p w:rsidR="00082DD5" w:rsidRPr="00A12F15" w:rsidRDefault="00082DD5" w:rsidP="00A80187">
            <w:pPr>
              <w:tabs>
                <w:tab w:val="left" w:pos="-1440"/>
                <w:tab w:val="left" w:pos="-720"/>
                <w:tab w:val="left" w:pos="0"/>
                <w:tab w:val="left" w:pos="576"/>
                <w:tab w:val="left" w:pos="720"/>
              </w:tabs>
              <w:suppressAutoHyphens/>
              <w:jc w:val="center"/>
              <w:rPr>
                <w:rFonts w:ascii="Arial" w:hAnsi="Arial"/>
                <w:sz w:val="18"/>
              </w:rPr>
            </w:pPr>
          </w:p>
        </w:tc>
        <w:tc>
          <w:tcPr>
            <w:tcW w:w="1985" w:type="dxa"/>
            <w:tcBorders>
              <w:top w:val="single" w:sz="7" w:space="0" w:color="auto"/>
              <w:left w:val="single" w:sz="4" w:space="0" w:color="auto"/>
              <w:right w:val="double" w:sz="6" w:space="0" w:color="auto"/>
            </w:tcBorders>
            <w:shd w:val="pct50" w:color="auto" w:fill="auto"/>
          </w:tcPr>
          <w:p w:rsidR="00082DD5" w:rsidRPr="00A12F15" w:rsidRDefault="00082DD5" w:rsidP="00A80187">
            <w:pPr>
              <w:tabs>
                <w:tab w:val="left" w:pos="-1440"/>
                <w:tab w:val="left" w:pos="-720"/>
                <w:tab w:val="left" w:pos="0"/>
                <w:tab w:val="left" w:pos="576"/>
                <w:tab w:val="left" w:pos="720"/>
              </w:tabs>
              <w:suppressAutoHyphens/>
              <w:jc w:val="center"/>
              <w:rPr>
                <w:rFonts w:ascii="Arial" w:hAnsi="Arial"/>
                <w:sz w:val="18"/>
              </w:rPr>
            </w:pPr>
          </w:p>
        </w:tc>
      </w:tr>
      <w:tr w:rsidR="00082DD5" w:rsidRPr="00A12F15" w:rsidTr="001B2909">
        <w:tc>
          <w:tcPr>
            <w:tcW w:w="1418" w:type="dxa"/>
            <w:tcBorders>
              <w:left w:val="double" w:sz="6" w:space="0" w:color="auto"/>
              <w:right w:val="single" w:sz="4" w:space="0" w:color="auto"/>
            </w:tcBorders>
            <w:shd w:val="clear" w:color="auto" w:fill="auto"/>
            <w:vAlign w:val="center"/>
          </w:tcPr>
          <w:p w:rsidR="00082DD5" w:rsidRPr="00A12F15" w:rsidRDefault="00082DD5" w:rsidP="00A80187">
            <w:pPr>
              <w:tabs>
                <w:tab w:val="left" w:pos="-1440"/>
                <w:tab w:val="left" w:pos="-720"/>
                <w:tab w:val="left" w:pos="0"/>
                <w:tab w:val="left" w:pos="576"/>
                <w:tab w:val="left" w:pos="720"/>
              </w:tabs>
              <w:suppressAutoHyphens/>
              <w:jc w:val="center"/>
              <w:rPr>
                <w:rFonts w:ascii="Arial" w:hAnsi="Arial"/>
                <w:sz w:val="18"/>
              </w:rPr>
            </w:pPr>
          </w:p>
        </w:tc>
        <w:tc>
          <w:tcPr>
            <w:tcW w:w="1843" w:type="dxa"/>
            <w:vMerge w:val="restart"/>
            <w:tcBorders>
              <w:top w:val="single" w:sz="7" w:space="0" w:color="auto"/>
              <w:left w:val="single" w:sz="4" w:space="0" w:color="auto"/>
              <w:right w:val="single" w:sz="8" w:space="0" w:color="auto"/>
            </w:tcBorders>
            <w:vAlign w:val="center"/>
          </w:tcPr>
          <w:p w:rsidR="00082DD5" w:rsidRPr="00A12F15" w:rsidRDefault="00082DD5" w:rsidP="00A80187">
            <w:pPr>
              <w:tabs>
                <w:tab w:val="left" w:pos="-1440"/>
                <w:tab w:val="left" w:pos="-720"/>
                <w:tab w:val="left" w:pos="0"/>
                <w:tab w:val="left" w:pos="576"/>
                <w:tab w:val="left" w:pos="720"/>
              </w:tabs>
              <w:suppressAutoHyphens/>
              <w:jc w:val="center"/>
              <w:rPr>
                <w:rFonts w:ascii="Arial" w:hAnsi="Arial" w:cs="Arial"/>
                <w:snapToGrid w:val="0"/>
                <w:sz w:val="18"/>
                <w:szCs w:val="18"/>
              </w:rPr>
            </w:pPr>
            <w:r w:rsidRPr="00A12F15">
              <w:rPr>
                <w:rFonts w:ascii="Arial" w:hAnsi="Arial" w:cs="Arial"/>
                <w:snapToGrid w:val="0"/>
                <w:sz w:val="18"/>
                <w:szCs w:val="18"/>
              </w:rPr>
              <w:t>2.0 kV</w:t>
            </w:r>
          </w:p>
          <w:p w:rsidR="00082DD5" w:rsidRPr="00A12F15" w:rsidRDefault="006853B8" w:rsidP="00A80187">
            <w:pPr>
              <w:tabs>
                <w:tab w:val="left" w:pos="-1440"/>
                <w:tab w:val="left" w:pos="-720"/>
                <w:tab w:val="left" w:pos="0"/>
                <w:tab w:val="left" w:pos="576"/>
                <w:tab w:val="left" w:pos="720"/>
              </w:tabs>
              <w:suppressAutoHyphens/>
              <w:jc w:val="center"/>
              <w:rPr>
                <w:rFonts w:ascii="Arial" w:hAnsi="Arial" w:cs="Arial"/>
                <w:sz w:val="18"/>
                <w:szCs w:val="18"/>
              </w:rPr>
            </w:pPr>
            <w:r>
              <w:rPr>
                <w:rFonts w:ascii="Arial" w:hAnsi="Arial" w:cs="Arial"/>
                <w:sz w:val="18"/>
                <w:szCs w:val="18"/>
              </w:rPr>
              <w:t>Line</w:t>
            </w:r>
          </w:p>
          <w:p w:rsidR="00082DD5" w:rsidRPr="00A12F15" w:rsidRDefault="00082DD5" w:rsidP="00A80187">
            <w:pPr>
              <w:tabs>
                <w:tab w:val="left" w:pos="-1440"/>
                <w:tab w:val="left" w:pos="-720"/>
                <w:tab w:val="left" w:pos="0"/>
                <w:tab w:val="left" w:pos="576"/>
                <w:tab w:val="left" w:pos="720"/>
              </w:tabs>
              <w:suppressAutoHyphens/>
              <w:jc w:val="center"/>
              <w:rPr>
                <w:rFonts w:ascii="Arial" w:hAnsi="Arial"/>
                <w:sz w:val="18"/>
              </w:rPr>
            </w:pPr>
            <w:r w:rsidRPr="00A12F15">
              <w:rPr>
                <w:rFonts w:ascii="Arial" w:hAnsi="Arial"/>
                <w:sz w:val="18"/>
              </w:rPr>
              <w:sym w:font="Symbol" w:char="F0AF"/>
            </w:r>
          </w:p>
          <w:p w:rsidR="00082DD5" w:rsidRPr="00A12F15" w:rsidRDefault="00082DD5" w:rsidP="00A80187">
            <w:pPr>
              <w:tabs>
                <w:tab w:val="left" w:pos="-1440"/>
                <w:tab w:val="left" w:pos="-720"/>
                <w:tab w:val="left" w:pos="0"/>
                <w:tab w:val="left" w:pos="576"/>
                <w:tab w:val="left" w:pos="720"/>
              </w:tabs>
              <w:suppressAutoHyphens/>
              <w:jc w:val="center"/>
              <w:rPr>
                <w:rFonts w:ascii="Arial" w:hAnsi="Arial"/>
                <w:sz w:val="18"/>
              </w:rPr>
            </w:pPr>
            <w:r w:rsidRPr="00A12F15">
              <w:rPr>
                <w:rFonts w:ascii="Arial" w:hAnsi="Arial"/>
                <w:sz w:val="18"/>
              </w:rPr>
              <w:t>protective earth</w:t>
            </w:r>
          </w:p>
        </w:tc>
        <w:tc>
          <w:tcPr>
            <w:tcW w:w="1417" w:type="dxa"/>
            <w:tcBorders>
              <w:top w:val="single" w:sz="8" w:space="0" w:color="auto"/>
              <w:left w:val="single" w:sz="8" w:space="0" w:color="auto"/>
              <w:bottom w:val="single" w:sz="4" w:space="0" w:color="auto"/>
              <w:right w:val="single" w:sz="4" w:space="0" w:color="auto"/>
            </w:tcBorders>
          </w:tcPr>
          <w:p w:rsidR="00082DD5" w:rsidRPr="00A12F15" w:rsidRDefault="00082DD5" w:rsidP="00A80187">
            <w:pPr>
              <w:tabs>
                <w:tab w:val="left" w:pos="-1440"/>
                <w:tab w:val="left" w:pos="-720"/>
                <w:tab w:val="left" w:pos="0"/>
                <w:tab w:val="left" w:pos="576"/>
                <w:tab w:val="left" w:pos="720"/>
              </w:tabs>
              <w:suppressAutoHyphens/>
              <w:jc w:val="center"/>
              <w:rPr>
                <w:rFonts w:ascii="Arial" w:hAnsi="Arial"/>
                <w:sz w:val="18"/>
              </w:rPr>
            </w:pPr>
            <w:r w:rsidRPr="00A12F15">
              <w:rPr>
                <w:rFonts w:ascii="Arial" w:hAnsi="Arial"/>
                <w:sz w:val="18"/>
              </w:rPr>
              <w:t>pos</w:t>
            </w:r>
          </w:p>
        </w:tc>
        <w:tc>
          <w:tcPr>
            <w:tcW w:w="1418" w:type="dxa"/>
            <w:tcBorders>
              <w:top w:val="single" w:sz="7" w:space="0" w:color="auto"/>
              <w:left w:val="single" w:sz="4" w:space="0" w:color="auto"/>
              <w:right w:val="single" w:sz="4" w:space="0" w:color="auto"/>
            </w:tcBorders>
          </w:tcPr>
          <w:p w:rsidR="00082DD5" w:rsidRPr="00A12F15" w:rsidRDefault="00082DD5" w:rsidP="00A80187">
            <w:pPr>
              <w:tabs>
                <w:tab w:val="left" w:pos="-1440"/>
                <w:tab w:val="left" w:pos="-720"/>
                <w:tab w:val="left" w:pos="0"/>
                <w:tab w:val="left" w:pos="576"/>
                <w:tab w:val="left" w:pos="720"/>
              </w:tabs>
              <w:suppressAutoHyphens/>
              <w:jc w:val="center"/>
              <w:rPr>
                <w:rFonts w:ascii="Arial" w:hAnsi="Arial"/>
                <w:sz w:val="18"/>
              </w:rPr>
            </w:pPr>
          </w:p>
        </w:tc>
        <w:tc>
          <w:tcPr>
            <w:tcW w:w="708" w:type="dxa"/>
            <w:tcBorders>
              <w:top w:val="single" w:sz="7" w:space="0" w:color="auto"/>
              <w:left w:val="single" w:sz="4" w:space="0" w:color="auto"/>
              <w:right w:val="single" w:sz="4" w:space="0" w:color="auto"/>
            </w:tcBorders>
          </w:tcPr>
          <w:p w:rsidR="00082DD5" w:rsidRPr="00A12F15" w:rsidRDefault="00082DD5" w:rsidP="00A80187">
            <w:pPr>
              <w:tabs>
                <w:tab w:val="left" w:pos="-1440"/>
                <w:tab w:val="left" w:pos="-720"/>
                <w:tab w:val="left" w:pos="0"/>
                <w:tab w:val="left" w:pos="576"/>
                <w:tab w:val="left" w:pos="720"/>
              </w:tabs>
              <w:suppressAutoHyphens/>
              <w:jc w:val="center"/>
              <w:rPr>
                <w:rFonts w:ascii="Arial" w:hAnsi="Arial"/>
                <w:sz w:val="18"/>
              </w:rPr>
            </w:pPr>
          </w:p>
        </w:tc>
        <w:tc>
          <w:tcPr>
            <w:tcW w:w="1985" w:type="dxa"/>
            <w:tcBorders>
              <w:top w:val="single" w:sz="7" w:space="0" w:color="auto"/>
              <w:left w:val="single" w:sz="4" w:space="0" w:color="auto"/>
              <w:right w:val="double" w:sz="6" w:space="0" w:color="auto"/>
            </w:tcBorders>
          </w:tcPr>
          <w:p w:rsidR="00082DD5" w:rsidRPr="00A12F15" w:rsidRDefault="00082DD5" w:rsidP="00A80187">
            <w:pPr>
              <w:tabs>
                <w:tab w:val="left" w:pos="-1440"/>
                <w:tab w:val="left" w:pos="-720"/>
                <w:tab w:val="left" w:pos="0"/>
                <w:tab w:val="left" w:pos="576"/>
                <w:tab w:val="left" w:pos="720"/>
              </w:tabs>
              <w:suppressAutoHyphens/>
              <w:jc w:val="center"/>
              <w:rPr>
                <w:rFonts w:ascii="Arial" w:hAnsi="Arial"/>
                <w:sz w:val="18"/>
              </w:rPr>
            </w:pPr>
          </w:p>
        </w:tc>
      </w:tr>
      <w:tr w:rsidR="00082DD5" w:rsidRPr="00A12F15" w:rsidTr="001B2909">
        <w:tc>
          <w:tcPr>
            <w:tcW w:w="1418" w:type="dxa"/>
            <w:tcBorders>
              <w:left w:val="double" w:sz="6" w:space="0" w:color="auto"/>
              <w:right w:val="single" w:sz="4" w:space="0" w:color="auto"/>
            </w:tcBorders>
            <w:shd w:val="clear" w:color="auto" w:fill="auto"/>
            <w:vAlign w:val="center"/>
          </w:tcPr>
          <w:p w:rsidR="00082DD5" w:rsidRPr="00A12F15" w:rsidRDefault="00082DD5" w:rsidP="00A80187">
            <w:pPr>
              <w:tabs>
                <w:tab w:val="left" w:pos="-1440"/>
                <w:tab w:val="left" w:pos="-720"/>
                <w:tab w:val="left" w:pos="0"/>
                <w:tab w:val="left" w:pos="576"/>
                <w:tab w:val="left" w:pos="720"/>
              </w:tabs>
              <w:suppressAutoHyphens/>
              <w:rPr>
                <w:rFonts w:ascii="Arial" w:hAnsi="Arial"/>
                <w:sz w:val="18"/>
              </w:rPr>
            </w:pPr>
          </w:p>
        </w:tc>
        <w:tc>
          <w:tcPr>
            <w:tcW w:w="1843" w:type="dxa"/>
            <w:vMerge/>
            <w:tcBorders>
              <w:left w:val="single" w:sz="4" w:space="0" w:color="auto"/>
              <w:bottom w:val="single" w:sz="8" w:space="0" w:color="auto"/>
              <w:right w:val="single" w:sz="8" w:space="0" w:color="auto"/>
            </w:tcBorders>
            <w:vAlign w:val="center"/>
          </w:tcPr>
          <w:p w:rsidR="00082DD5" w:rsidRPr="00A12F15" w:rsidRDefault="00082DD5" w:rsidP="00A80187">
            <w:pPr>
              <w:tabs>
                <w:tab w:val="left" w:pos="-1440"/>
                <w:tab w:val="left" w:pos="-720"/>
                <w:tab w:val="left" w:pos="0"/>
                <w:tab w:val="left" w:pos="576"/>
                <w:tab w:val="left" w:pos="720"/>
              </w:tabs>
              <w:suppressAutoHyphens/>
              <w:rPr>
                <w:rFonts w:ascii="Arial" w:hAnsi="Arial"/>
                <w:sz w:val="18"/>
              </w:rPr>
            </w:pPr>
          </w:p>
        </w:tc>
        <w:tc>
          <w:tcPr>
            <w:tcW w:w="1417" w:type="dxa"/>
            <w:tcBorders>
              <w:top w:val="single" w:sz="4" w:space="0" w:color="auto"/>
              <w:left w:val="single" w:sz="8" w:space="0" w:color="auto"/>
              <w:bottom w:val="single" w:sz="8" w:space="0" w:color="auto"/>
              <w:right w:val="single" w:sz="4" w:space="0" w:color="auto"/>
            </w:tcBorders>
          </w:tcPr>
          <w:p w:rsidR="00082DD5" w:rsidRPr="00A12F15" w:rsidRDefault="00082DD5" w:rsidP="00A80187">
            <w:pPr>
              <w:tabs>
                <w:tab w:val="left" w:pos="-1440"/>
                <w:tab w:val="left" w:pos="-720"/>
                <w:tab w:val="left" w:pos="0"/>
                <w:tab w:val="left" w:pos="576"/>
                <w:tab w:val="left" w:pos="720"/>
              </w:tabs>
              <w:suppressAutoHyphens/>
              <w:jc w:val="center"/>
              <w:rPr>
                <w:rFonts w:ascii="Arial" w:hAnsi="Arial"/>
                <w:sz w:val="18"/>
              </w:rPr>
            </w:pPr>
            <w:proofErr w:type="spellStart"/>
            <w:r w:rsidRPr="00A12F15">
              <w:rPr>
                <w:rFonts w:ascii="Arial" w:hAnsi="Arial"/>
                <w:sz w:val="18"/>
              </w:rPr>
              <w:t>neg</w:t>
            </w:r>
            <w:proofErr w:type="spellEnd"/>
          </w:p>
        </w:tc>
        <w:tc>
          <w:tcPr>
            <w:tcW w:w="1418" w:type="dxa"/>
            <w:tcBorders>
              <w:top w:val="single" w:sz="7" w:space="0" w:color="auto"/>
              <w:left w:val="single" w:sz="4" w:space="0" w:color="auto"/>
              <w:right w:val="single" w:sz="4" w:space="0" w:color="auto"/>
            </w:tcBorders>
          </w:tcPr>
          <w:p w:rsidR="00082DD5" w:rsidRPr="00A12F15" w:rsidRDefault="00082DD5" w:rsidP="00A80187">
            <w:pPr>
              <w:tabs>
                <w:tab w:val="left" w:pos="-1440"/>
                <w:tab w:val="left" w:pos="-720"/>
                <w:tab w:val="left" w:pos="0"/>
                <w:tab w:val="left" w:pos="576"/>
                <w:tab w:val="left" w:pos="720"/>
              </w:tabs>
              <w:suppressAutoHyphens/>
              <w:jc w:val="center"/>
              <w:rPr>
                <w:rFonts w:ascii="Arial" w:hAnsi="Arial"/>
                <w:sz w:val="18"/>
              </w:rPr>
            </w:pPr>
          </w:p>
        </w:tc>
        <w:tc>
          <w:tcPr>
            <w:tcW w:w="708" w:type="dxa"/>
            <w:tcBorders>
              <w:top w:val="single" w:sz="7" w:space="0" w:color="auto"/>
              <w:left w:val="single" w:sz="4" w:space="0" w:color="auto"/>
              <w:right w:val="single" w:sz="4" w:space="0" w:color="auto"/>
            </w:tcBorders>
          </w:tcPr>
          <w:p w:rsidR="00082DD5" w:rsidRPr="00A12F15" w:rsidRDefault="00082DD5" w:rsidP="00A80187">
            <w:pPr>
              <w:tabs>
                <w:tab w:val="left" w:pos="-1440"/>
                <w:tab w:val="left" w:pos="-720"/>
                <w:tab w:val="left" w:pos="0"/>
                <w:tab w:val="left" w:pos="576"/>
                <w:tab w:val="left" w:pos="720"/>
              </w:tabs>
              <w:suppressAutoHyphens/>
              <w:jc w:val="center"/>
              <w:rPr>
                <w:rFonts w:ascii="Arial" w:hAnsi="Arial"/>
                <w:sz w:val="18"/>
              </w:rPr>
            </w:pPr>
          </w:p>
        </w:tc>
        <w:tc>
          <w:tcPr>
            <w:tcW w:w="1985" w:type="dxa"/>
            <w:tcBorders>
              <w:top w:val="single" w:sz="7" w:space="0" w:color="auto"/>
              <w:left w:val="single" w:sz="4" w:space="0" w:color="auto"/>
              <w:right w:val="double" w:sz="6" w:space="0" w:color="auto"/>
            </w:tcBorders>
          </w:tcPr>
          <w:p w:rsidR="00082DD5" w:rsidRPr="00A12F15" w:rsidRDefault="00082DD5" w:rsidP="00A80187">
            <w:pPr>
              <w:tabs>
                <w:tab w:val="left" w:pos="-1440"/>
                <w:tab w:val="left" w:pos="-720"/>
                <w:tab w:val="left" w:pos="0"/>
                <w:tab w:val="left" w:pos="576"/>
                <w:tab w:val="left" w:pos="720"/>
              </w:tabs>
              <w:suppressAutoHyphens/>
              <w:jc w:val="center"/>
              <w:rPr>
                <w:rFonts w:ascii="Arial" w:hAnsi="Arial"/>
                <w:sz w:val="18"/>
              </w:rPr>
            </w:pPr>
          </w:p>
        </w:tc>
      </w:tr>
      <w:tr w:rsidR="00082DD5" w:rsidRPr="00A12F15" w:rsidTr="001B2909">
        <w:tc>
          <w:tcPr>
            <w:tcW w:w="1418" w:type="dxa"/>
            <w:tcBorders>
              <w:left w:val="double" w:sz="6" w:space="0" w:color="auto"/>
              <w:right w:val="single" w:sz="4" w:space="0" w:color="auto"/>
            </w:tcBorders>
            <w:shd w:val="clear" w:color="auto" w:fill="auto"/>
            <w:vAlign w:val="center"/>
          </w:tcPr>
          <w:p w:rsidR="00082DD5" w:rsidRPr="00A12F15" w:rsidRDefault="00082DD5" w:rsidP="00A80187">
            <w:pPr>
              <w:tabs>
                <w:tab w:val="left" w:pos="-1440"/>
                <w:tab w:val="left" w:pos="-720"/>
                <w:tab w:val="left" w:pos="0"/>
                <w:tab w:val="left" w:pos="576"/>
                <w:tab w:val="left" w:pos="720"/>
              </w:tabs>
              <w:suppressAutoHyphens/>
              <w:jc w:val="right"/>
              <w:rPr>
                <w:rFonts w:ascii="Arial" w:hAnsi="Arial"/>
                <w:sz w:val="18"/>
              </w:rPr>
            </w:pPr>
          </w:p>
        </w:tc>
        <w:tc>
          <w:tcPr>
            <w:tcW w:w="3260" w:type="dxa"/>
            <w:gridSpan w:val="2"/>
            <w:tcBorders>
              <w:top w:val="single" w:sz="8" w:space="0" w:color="auto"/>
              <w:left w:val="single" w:sz="4" w:space="0" w:color="auto"/>
              <w:right w:val="single" w:sz="4" w:space="0" w:color="auto"/>
            </w:tcBorders>
            <w:vAlign w:val="center"/>
          </w:tcPr>
          <w:p w:rsidR="00082DD5" w:rsidRPr="00A12F15" w:rsidRDefault="00082DD5" w:rsidP="00A80187">
            <w:pPr>
              <w:tabs>
                <w:tab w:val="left" w:pos="-1440"/>
                <w:tab w:val="left" w:pos="-720"/>
                <w:tab w:val="left" w:pos="0"/>
                <w:tab w:val="left" w:pos="576"/>
                <w:tab w:val="left" w:pos="720"/>
              </w:tabs>
              <w:suppressAutoHyphens/>
              <w:jc w:val="right"/>
              <w:rPr>
                <w:rFonts w:ascii="Arial" w:hAnsi="Arial"/>
                <w:sz w:val="18"/>
              </w:rPr>
            </w:pPr>
            <w:r w:rsidRPr="00A12F15">
              <w:rPr>
                <w:rFonts w:ascii="Arial" w:hAnsi="Arial"/>
                <w:sz w:val="18"/>
              </w:rPr>
              <w:t>without disturbance</w:t>
            </w:r>
          </w:p>
        </w:tc>
        <w:tc>
          <w:tcPr>
            <w:tcW w:w="1418" w:type="dxa"/>
            <w:tcBorders>
              <w:top w:val="single" w:sz="7" w:space="0" w:color="auto"/>
              <w:left w:val="single" w:sz="4" w:space="0" w:color="auto"/>
              <w:right w:val="single" w:sz="4" w:space="0" w:color="auto"/>
            </w:tcBorders>
          </w:tcPr>
          <w:p w:rsidR="00082DD5" w:rsidRPr="00A12F15" w:rsidRDefault="00082DD5" w:rsidP="00A80187">
            <w:pPr>
              <w:tabs>
                <w:tab w:val="left" w:pos="-1440"/>
                <w:tab w:val="left" w:pos="-720"/>
                <w:tab w:val="left" w:pos="0"/>
                <w:tab w:val="left" w:pos="576"/>
                <w:tab w:val="left" w:pos="720"/>
              </w:tabs>
              <w:suppressAutoHyphens/>
              <w:jc w:val="center"/>
              <w:rPr>
                <w:rFonts w:ascii="Arial" w:hAnsi="Arial"/>
                <w:sz w:val="18"/>
              </w:rPr>
            </w:pPr>
          </w:p>
        </w:tc>
        <w:tc>
          <w:tcPr>
            <w:tcW w:w="708" w:type="dxa"/>
            <w:tcBorders>
              <w:top w:val="single" w:sz="7" w:space="0" w:color="auto"/>
              <w:left w:val="single" w:sz="4" w:space="0" w:color="auto"/>
              <w:right w:val="single" w:sz="4" w:space="0" w:color="auto"/>
            </w:tcBorders>
            <w:shd w:val="pct50" w:color="auto" w:fill="auto"/>
          </w:tcPr>
          <w:p w:rsidR="00082DD5" w:rsidRPr="00A12F15" w:rsidRDefault="00082DD5" w:rsidP="00A80187">
            <w:pPr>
              <w:tabs>
                <w:tab w:val="left" w:pos="-1440"/>
                <w:tab w:val="left" w:pos="-720"/>
                <w:tab w:val="left" w:pos="0"/>
                <w:tab w:val="left" w:pos="576"/>
                <w:tab w:val="left" w:pos="720"/>
              </w:tabs>
              <w:suppressAutoHyphens/>
              <w:jc w:val="center"/>
              <w:rPr>
                <w:rFonts w:ascii="Arial" w:hAnsi="Arial"/>
                <w:sz w:val="18"/>
              </w:rPr>
            </w:pPr>
          </w:p>
        </w:tc>
        <w:tc>
          <w:tcPr>
            <w:tcW w:w="1985" w:type="dxa"/>
            <w:tcBorders>
              <w:top w:val="single" w:sz="7" w:space="0" w:color="auto"/>
              <w:left w:val="single" w:sz="4" w:space="0" w:color="auto"/>
              <w:right w:val="double" w:sz="6" w:space="0" w:color="auto"/>
            </w:tcBorders>
            <w:shd w:val="pct50" w:color="auto" w:fill="auto"/>
          </w:tcPr>
          <w:p w:rsidR="00082DD5" w:rsidRPr="00A12F15" w:rsidRDefault="00082DD5" w:rsidP="00A80187">
            <w:pPr>
              <w:tabs>
                <w:tab w:val="left" w:pos="-1440"/>
                <w:tab w:val="left" w:pos="-720"/>
                <w:tab w:val="left" w:pos="0"/>
                <w:tab w:val="left" w:pos="576"/>
                <w:tab w:val="left" w:pos="720"/>
              </w:tabs>
              <w:suppressAutoHyphens/>
              <w:jc w:val="center"/>
              <w:rPr>
                <w:rFonts w:ascii="Arial" w:hAnsi="Arial"/>
                <w:sz w:val="18"/>
              </w:rPr>
            </w:pPr>
          </w:p>
        </w:tc>
      </w:tr>
      <w:tr w:rsidR="00082DD5" w:rsidRPr="00A12F15" w:rsidTr="001B2909">
        <w:tc>
          <w:tcPr>
            <w:tcW w:w="1418" w:type="dxa"/>
            <w:tcBorders>
              <w:left w:val="double" w:sz="6" w:space="0" w:color="auto"/>
              <w:right w:val="single" w:sz="4" w:space="0" w:color="auto"/>
            </w:tcBorders>
            <w:shd w:val="clear" w:color="auto" w:fill="auto"/>
            <w:vAlign w:val="center"/>
          </w:tcPr>
          <w:p w:rsidR="00082DD5" w:rsidRPr="00A12F15" w:rsidRDefault="00082DD5" w:rsidP="00A80187">
            <w:pPr>
              <w:tabs>
                <w:tab w:val="left" w:pos="-1440"/>
                <w:tab w:val="left" w:pos="-720"/>
                <w:tab w:val="left" w:pos="0"/>
                <w:tab w:val="left" w:pos="576"/>
                <w:tab w:val="left" w:pos="720"/>
              </w:tabs>
              <w:suppressAutoHyphens/>
              <w:jc w:val="center"/>
              <w:rPr>
                <w:rFonts w:ascii="Arial" w:hAnsi="Arial"/>
                <w:sz w:val="18"/>
              </w:rPr>
            </w:pPr>
          </w:p>
        </w:tc>
        <w:tc>
          <w:tcPr>
            <w:tcW w:w="1843" w:type="dxa"/>
            <w:vMerge w:val="restart"/>
            <w:tcBorders>
              <w:top w:val="single" w:sz="7" w:space="0" w:color="auto"/>
              <w:left w:val="single" w:sz="4" w:space="0" w:color="auto"/>
              <w:right w:val="single" w:sz="8" w:space="0" w:color="auto"/>
            </w:tcBorders>
            <w:vAlign w:val="center"/>
          </w:tcPr>
          <w:p w:rsidR="00082DD5" w:rsidRPr="00A12F15" w:rsidRDefault="00082DD5" w:rsidP="00A80187">
            <w:pPr>
              <w:tabs>
                <w:tab w:val="left" w:pos="-1440"/>
                <w:tab w:val="left" w:pos="-720"/>
                <w:tab w:val="left" w:pos="0"/>
                <w:tab w:val="left" w:pos="576"/>
                <w:tab w:val="left" w:pos="720"/>
              </w:tabs>
              <w:suppressAutoHyphens/>
              <w:jc w:val="center"/>
              <w:rPr>
                <w:rFonts w:ascii="Arial" w:hAnsi="Arial" w:cs="Arial"/>
                <w:snapToGrid w:val="0"/>
                <w:sz w:val="18"/>
                <w:szCs w:val="18"/>
              </w:rPr>
            </w:pPr>
            <w:r w:rsidRPr="00A12F15">
              <w:rPr>
                <w:rFonts w:ascii="Arial" w:hAnsi="Arial" w:cs="Arial"/>
                <w:snapToGrid w:val="0"/>
                <w:sz w:val="18"/>
                <w:szCs w:val="18"/>
              </w:rPr>
              <w:t>2.0 kV</w:t>
            </w:r>
          </w:p>
          <w:p w:rsidR="00082DD5" w:rsidRPr="00A12F15" w:rsidRDefault="00082DD5" w:rsidP="00A80187">
            <w:pPr>
              <w:tabs>
                <w:tab w:val="left" w:pos="-1440"/>
                <w:tab w:val="left" w:pos="-720"/>
                <w:tab w:val="left" w:pos="0"/>
                <w:tab w:val="left" w:pos="576"/>
                <w:tab w:val="left" w:pos="720"/>
              </w:tabs>
              <w:suppressAutoHyphens/>
              <w:jc w:val="center"/>
              <w:rPr>
                <w:rFonts w:ascii="Arial" w:hAnsi="Arial"/>
                <w:sz w:val="18"/>
              </w:rPr>
            </w:pPr>
            <w:r w:rsidRPr="00A12F15">
              <w:rPr>
                <w:rFonts w:ascii="Arial" w:hAnsi="Arial"/>
                <w:sz w:val="18"/>
              </w:rPr>
              <w:t>Neutral</w:t>
            </w:r>
          </w:p>
          <w:p w:rsidR="00082DD5" w:rsidRPr="00A12F15" w:rsidRDefault="00082DD5" w:rsidP="00A80187">
            <w:pPr>
              <w:tabs>
                <w:tab w:val="left" w:pos="-1440"/>
                <w:tab w:val="left" w:pos="-720"/>
                <w:tab w:val="left" w:pos="0"/>
                <w:tab w:val="left" w:pos="576"/>
                <w:tab w:val="left" w:pos="720"/>
              </w:tabs>
              <w:suppressAutoHyphens/>
              <w:jc w:val="center"/>
              <w:rPr>
                <w:rFonts w:ascii="Arial" w:hAnsi="Arial"/>
                <w:sz w:val="18"/>
              </w:rPr>
            </w:pPr>
            <w:r w:rsidRPr="00A12F15">
              <w:rPr>
                <w:rFonts w:ascii="Arial" w:hAnsi="Arial"/>
                <w:sz w:val="18"/>
              </w:rPr>
              <w:sym w:font="Symbol" w:char="F0AF"/>
            </w:r>
          </w:p>
          <w:p w:rsidR="00082DD5" w:rsidRPr="00A12F15" w:rsidRDefault="00082DD5" w:rsidP="00A80187">
            <w:pPr>
              <w:tabs>
                <w:tab w:val="left" w:pos="-1440"/>
                <w:tab w:val="left" w:pos="-720"/>
                <w:tab w:val="left" w:pos="0"/>
                <w:tab w:val="left" w:pos="576"/>
                <w:tab w:val="left" w:pos="720"/>
              </w:tabs>
              <w:suppressAutoHyphens/>
              <w:jc w:val="center"/>
              <w:rPr>
                <w:rFonts w:ascii="Arial" w:hAnsi="Arial"/>
                <w:sz w:val="18"/>
              </w:rPr>
            </w:pPr>
            <w:r w:rsidRPr="00A12F15">
              <w:rPr>
                <w:rFonts w:ascii="Arial" w:hAnsi="Arial"/>
                <w:sz w:val="18"/>
              </w:rPr>
              <w:t>protective earth</w:t>
            </w:r>
          </w:p>
        </w:tc>
        <w:tc>
          <w:tcPr>
            <w:tcW w:w="1417" w:type="dxa"/>
            <w:tcBorders>
              <w:top w:val="single" w:sz="8" w:space="0" w:color="auto"/>
              <w:left w:val="single" w:sz="8" w:space="0" w:color="auto"/>
              <w:bottom w:val="single" w:sz="4" w:space="0" w:color="auto"/>
              <w:right w:val="single" w:sz="4" w:space="0" w:color="auto"/>
            </w:tcBorders>
          </w:tcPr>
          <w:p w:rsidR="00082DD5" w:rsidRPr="00A12F15" w:rsidRDefault="00082DD5" w:rsidP="00A80187">
            <w:pPr>
              <w:tabs>
                <w:tab w:val="left" w:pos="-1440"/>
                <w:tab w:val="left" w:pos="-720"/>
                <w:tab w:val="left" w:pos="0"/>
                <w:tab w:val="left" w:pos="576"/>
                <w:tab w:val="left" w:pos="720"/>
              </w:tabs>
              <w:suppressAutoHyphens/>
              <w:jc w:val="center"/>
              <w:rPr>
                <w:rFonts w:ascii="Arial" w:hAnsi="Arial"/>
                <w:sz w:val="18"/>
              </w:rPr>
            </w:pPr>
            <w:r w:rsidRPr="00A12F15">
              <w:rPr>
                <w:rFonts w:ascii="Arial" w:hAnsi="Arial"/>
                <w:sz w:val="18"/>
              </w:rPr>
              <w:t>pos</w:t>
            </w:r>
          </w:p>
        </w:tc>
        <w:tc>
          <w:tcPr>
            <w:tcW w:w="1418" w:type="dxa"/>
            <w:tcBorders>
              <w:top w:val="single" w:sz="7" w:space="0" w:color="auto"/>
              <w:left w:val="single" w:sz="4" w:space="0" w:color="auto"/>
              <w:right w:val="single" w:sz="4" w:space="0" w:color="auto"/>
            </w:tcBorders>
          </w:tcPr>
          <w:p w:rsidR="00082DD5" w:rsidRPr="00A12F15" w:rsidRDefault="00082DD5" w:rsidP="00A80187">
            <w:pPr>
              <w:tabs>
                <w:tab w:val="left" w:pos="-1440"/>
                <w:tab w:val="left" w:pos="-720"/>
                <w:tab w:val="left" w:pos="0"/>
                <w:tab w:val="left" w:pos="576"/>
                <w:tab w:val="left" w:pos="720"/>
              </w:tabs>
              <w:suppressAutoHyphens/>
              <w:jc w:val="center"/>
              <w:rPr>
                <w:rFonts w:ascii="Arial" w:hAnsi="Arial"/>
                <w:sz w:val="18"/>
              </w:rPr>
            </w:pPr>
          </w:p>
        </w:tc>
        <w:tc>
          <w:tcPr>
            <w:tcW w:w="708" w:type="dxa"/>
            <w:tcBorders>
              <w:top w:val="single" w:sz="7" w:space="0" w:color="auto"/>
              <w:left w:val="single" w:sz="4" w:space="0" w:color="auto"/>
              <w:right w:val="single" w:sz="4" w:space="0" w:color="auto"/>
            </w:tcBorders>
          </w:tcPr>
          <w:p w:rsidR="00082DD5" w:rsidRPr="00A12F15" w:rsidRDefault="00082DD5" w:rsidP="00A80187">
            <w:pPr>
              <w:tabs>
                <w:tab w:val="left" w:pos="-1440"/>
                <w:tab w:val="left" w:pos="-720"/>
                <w:tab w:val="left" w:pos="0"/>
                <w:tab w:val="left" w:pos="576"/>
                <w:tab w:val="left" w:pos="720"/>
              </w:tabs>
              <w:suppressAutoHyphens/>
              <w:jc w:val="center"/>
              <w:rPr>
                <w:rFonts w:ascii="Arial" w:hAnsi="Arial"/>
                <w:sz w:val="18"/>
              </w:rPr>
            </w:pPr>
          </w:p>
        </w:tc>
        <w:tc>
          <w:tcPr>
            <w:tcW w:w="1985" w:type="dxa"/>
            <w:tcBorders>
              <w:top w:val="single" w:sz="7" w:space="0" w:color="auto"/>
              <w:left w:val="single" w:sz="4" w:space="0" w:color="auto"/>
              <w:right w:val="double" w:sz="6" w:space="0" w:color="auto"/>
            </w:tcBorders>
          </w:tcPr>
          <w:p w:rsidR="00082DD5" w:rsidRPr="00A12F15" w:rsidRDefault="00082DD5" w:rsidP="00A80187">
            <w:pPr>
              <w:tabs>
                <w:tab w:val="left" w:pos="-1440"/>
                <w:tab w:val="left" w:pos="-720"/>
                <w:tab w:val="left" w:pos="0"/>
                <w:tab w:val="left" w:pos="576"/>
                <w:tab w:val="left" w:pos="720"/>
              </w:tabs>
              <w:suppressAutoHyphens/>
              <w:jc w:val="center"/>
              <w:rPr>
                <w:rFonts w:ascii="Arial" w:hAnsi="Arial"/>
                <w:sz w:val="18"/>
              </w:rPr>
            </w:pPr>
          </w:p>
        </w:tc>
      </w:tr>
      <w:tr w:rsidR="00082DD5" w:rsidRPr="00A12F15" w:rsidTr="001B2909">
        <w:tc>
          <w:tcPr>
            <w:tcW w:w="1418" w:type="dxa"/>
            <w:tcBorders>
              <w:left w:val="double" w:sz="6" w:space="0" w:color="auto"/>
              <w:bottom w:val="double" w:sz="6" w:space="0" w:color="auto"/>
              <w:right w:val="single" w:sz="4" w:space="0" w:color="auto"/>
            </w:tcBorders>
            <w:shd w:val="clear" w:color="auto" w:fill="auto"/>
            <w:vAlign w:val="center"/>
          </w:tcPr>
          <w:p w:rsidR="00082DD5" w:rsidRPr="00A12F15" w:rsidRDefault="00082DD5" w:rsidP="00A80187">
            <w:pPr>
              <w:tabs>
                <w:tab w:val="left" w:pos="-1440"/>
                <w:tab w:val="left" w:pos="-720"/>
                <w:tab w:val="left" w:pos="0"/>
                <w:tab w:val="left" w:pos="576"/>
                <w:tab w:val="left" w:pos="720"/>
              </w:tabs>
              <w:suppressAutoHyphens/>
              <w:rPr>
                <w:rFonts w:ascii="Arial" w:hAnsi="Arial"/>
                <w:sz w:val="18"/>
              </w:rPr>
            </w:pPr>
          </w:p>
        </w:tc>
        <w:tc>
          <w:tcPr>
            <w:tcW w:w="1843" w:type="dxa"/>
            <w:vMerge/>
            <w:tcBorders>
              <w:left w:val="single" w:sz="4" w:space="0" w:color="auto"/>
              <w:bottom w:val="double" w:sz="6" w:space="0" w:color="auto"/>
              <w:right w:val="single" w:sz="8" w:space="0" w:color="auto"/>
            </w:tcBorders>
            <w:vAlign w:val="center"/>
          </w:tcPr>
          <w:p w:rsidR="00082DD5" w:rsidRPr="00A12F15" w:rsidRDefault="00082DD5" w:rsidP="00A80187">
            <w:pPr>
              <w:tabs>
                <w:tab w:val="left" w:pos="-1440"/>
                <w:tab w:val="left" w:pos="-720"/>
                <w:tab w:val="left" w:pos="0"/>
                <w:tab w:val="left" w:pos="576"/>
                <w:tab w:val="left" w:pos="720"/>
              </w:tabs>
              <w:suppressAutoHyphens/>
              <w:rPr>
                <w:rFonts w:ascii="Arial" w:hAnsi="Arial"/>
                <w:sz w:val="18"/>
              </w:rPr>
            </w:pPr>
          </w:p>
        </w:tc>
        <w:tc>
          <w:tcPr>
            <w:tcW w:w="1417" w:type="dxa"/>
            <w:tcBorders>
              <w:top w:val="single" w:sz="4" w:space="0" w:color="auto"/>
              <w:left w:val="single" w:sz="8" w:space="0" w:color="auto"/>
              <w:bottom w:val="double" w:sz="6" w:space="0" w:color="auto"/>
              <w:right w:val="single" w:sz="4" w:space="0" w:color="auto"/>
            </w:tcBorders>
          </w:tcPr>
          <w:p w:rsidR="00082DD5" w:rsidRPr="00A12F15" w:rsidRDefault="00082DD5" w:rsidP="00A80187">
            <w:pPr>
              <w:tabs>
                <w:tab w:val="left" w:pos="-1440"/>
                <w:tab w:val="left" w:pos="-720"/>
                <w:tab w:val="left" w:pos="0"/>
                <w:tab w:val="left" w:pos="576"/>
                <w:tab w:val="left" w:pos="720"/>
              </w:tabs>
              <w:suppressAutoHyphens/>
              <w:jc w:val="center"/>
              <w:rPr>
                <w:rFonts w:ascii="Arial" w:hAnsi="Arial"/>
                <w:sz w:val="18"/>
              </w:rPr>
            </w:pPr>
            <w:proofErr w:type="spellStart"/>
            <w:r w:rsidRPr="00A12F15">
              <w:rPr>
                <w:rFonts w:ascii="Arial" w:hAnsi="Arial"/>
                <w:sz w:val="18"/>
              </w:rPr>
              <w:t>neg</w:t>
            </w:r>
            <w:proofErr w:type="spellEnd"/>
          </w:p>
        </w:tc>
        <w:tc>
          <w:tcPr>
            <w:tcW w:w="1418" w:type="dxa"/>
            <w:tcBorders>
              <w:top w:val="single" w:sz="7" w:space="0" w:color="auto"/>
              <w:left w:val="single" w:sz="4" w:space="0" w:color="auto"/>
              <w:bottom w:val="double" w:sz="6" w:space="0" w:color="auto"/>
              <w:right w:val="single" w:sz="4" w:space="0" w:color="auto"/>
            </w:tcBorders>
          </w:tcPr>
          <w:p w:rsidR="00082DD5" w:rsidRPr="00A12F15" w:rsidRDefault="00082DD5" w:rsidP="00A80187">
            <w:pPr>
              <w:tabs>
                <w:tab w:val="left" w:pos="-1440"/>
                <w:tab w:val="left" w:pos="-720"/>
                <w:tab w:val="left" w:pos="0"/>
                <w:tab w:val="left" w:pos="576"/>
                <w:tab w:val="left" w:pos="720"/>
              </w:tabs>
              <w:suppressAutoHyphens/>
              <w:jc w:val="center"/>
              <w:rPr>
                <w:rFonts w:ascii="Arial" w:hAnsi="Arial"/>
                <w:sz w:val="18"/>
              </w:rPr>
            </w:pPr>
          </w:p>
        </w:tc>
        <w:tc>
          <w:tcPr>
            <w:tcW w:w="708" w:type="dxa"/>
            <w:tcBorders>
              <w:top w:val="single" w:sz="7" w:space="0" w:color="auto"/>
              <w:left w:val="single" w:sz="4" w:space="0" w:color="auto"/>
              <w:bottom w:val="double" w:sz="6" w:space="0" w:color="auto"/>
              <w:right w:val="single" w:sz="4" w:space="0" w:color="auto"/>
            </w:tcBorders>
          </w:tcPr>
          <w:p w:rsidR="00082DD5" w:rsidRPr="00A12F15" w:rsidRDefault="00082DD5" w:rsidP="00A80187">
            <w:pPr>
              <w:tabs>
                <w:tab w:val="left" w:pos="-1440"/>
                <w:tab w:val="left" w:pos="-720"/>
                <w:tab w:val="left" w:pos="0"/>
                <w:tab w:val="left" w:pos="576"/>
                <w:tab w:val="left" w:pos="720"/>
              </w:tabs>
              <w:suppressAutoHyphens/>
              <w:jc w:val="center"/>
              <w:rPr>
                <w:rFonts w:ascii="Arial" w:hAnsi="Arial"/>
                <w:sz w:val="18"/>
              </w:rPr>
            </w:pPr>
          </w:p>
        </w:tc>
        <w:tc>
          <w:tcPr>
            <w:tcW w:w="1985" w:type="dxa"/>
            <w:tcBorders>
              <w:top w:val="single" w:sz="7" w:space="0" w:color="auto"/>
              <w:left w:val="single" w:sz="4" w:space="0" w:color="auto"/>
              <w:bottom w:val="double" w:sz="6" w:space="0" w:color="auto"/>
              <w:right w:val="double" w:sz="6" w:space="0" w:color="auto"/>
            </w:tcBorders>
          </w:tcPr>
          <w:p w:rsidR="00082DD5" w:rsidRPr="00A12F15" w:rsidRDefault="00082DD5" w:rsidP="00A80187">
            <w:pPr>
              <w:tabs>
                <w:tab w:val="left" w:pos="-1440"/>
                <w:tab w:val="left" w:pos="-720"/>
                <w:tab w:val="left" w:pos="0"/>
                <w:tab w:val="left" w:pos="576"/>
                <w:tab w:val="left" w:pos="720"/>
              </w:tabs>
              <w:suppressAutoHyphens/>
              <w:jc w:val="center"/>
              <w:rPr>
                <w:rFonts w:ascii="Arial" w:hAnsi="Arial"/>
                <w:sz w:val="18"/>
              </w:rPr>
            </w:pPr>
          </w:p>
        </w:tc>
      </w:tr>
    </w:tbl>
    <w:p w:rsidR="00082DD5" w:rsidRPr="00A12F15" w:rsidRDefault="00082DD5" w:rsidP="00082DD5">
      <w:pPr>
        <w:tabs>
          <w:tab w:val="left" w:pos="-1440"/>
          <w:tab w:val="left" w:pos="-720"/>
          <w:tab w:val="left" w:pos="0"/>
          <w:tab w:val="left" w:pos="576"/>
          <w:tab w:val="left" w:pos="720"/>
        </w:tabs>
        <w:suppressAutoHyphens/>
        <w:jc w:val="both"/>
        <w:rPr>
          <w:rFonts w:ascii="Arial" w:hAnsi="Arial"/>
          <w:sz w:val="18"/>
        </w:rPr>
      </w:pPr>
      <w:r w:rsidRPr="00A12F15">
        <w:rPr>
          <w:rFonts w:ascii="Arial" w:hAnsi="Arial"/>
          <w:sz w:val="18"/>
        </w:rPr>
        <w:t>Use another page for additional test set-up information.</w:t>
      </w:r>
    </w:p>
    <w:p w:rsidR="00082DD5" w:rsidRPr="00A12F15" w:rsidRDefault="00082DD5" w:rsidP="00082DD5">
      <w:pPr>
        <w:tabs>
          <w:tab w:val="left" w:pos="-1440"/>
          <w:tab w:val="left" w:pos="-720"/>
          <w:tab w:val="left" w:pos="0"/>
          <w:tab w:val="left" w:pos="576"/>
          <w:tab w:val="left" w:pos="720"/>
        </w:tabs>
        <w:suppressAutoHyphens/>
        <w:ind w:right="26"/>
        <w:jc w:val="both"/>
        <w:rPr>
          <w:rFonts w:ascii="Arial" w:hAnsi="Arial"/>
          <w:sz w:val="18"/>
        </w:rPr>
      </w:pPr>
    </w:p>
    <w:p w:rsidR="00082DD5" w:rsidRPr="00A12F15" w:rsidRDefault="00082DD5" w:rsidP="00082DD5">
      <w:pPr>
        <w:tabs>
          <w:tab w:val="left" w:pos="-1440"/>
          <w:tab w:val="left" w:pos="-720"/>
          <w:tab w:val="left" w:pos="720"/>
        </w:tabs>
        <w:suppressAutoHyphens/>
        <w:ind w:left="709" w:hanging="709"/>
        <w:jc w:val="both"/>
        <w:rPr>
          <w:rFonts w:ascii="Arial" w:hAnsi="Arial"/>
          <w:sz w:val="18"/>
        </w:rPr>
      </w:pPr>
      <w:r w:rsidRPr="00A12F15">
        <w:rPr>
          <w:rFonts w:ascii="Arial" w:hAnsi="Arial"/>
          <w:sz w:val="18"/>
        </w:rPr>
        <w:t>Note:</w:t>
      </w:r>
      <w:r w:rsidRPr="00A12F15">
        <w:rPr>
          <w:rFonts w:ascii="Arial" w:hAnsi="Arial"/>
          <w:sz w:val="18"/>
        </w:rPr>
        <w:tab/>
        <w:t>If significant faults are detected and acted upon, or if the EUT fails, the test point at which this occurs shall be recorded.</w:t>
      </w:r>
    </w:p>
    <w:p w:rsidR="008B1237" w:rsidRPr="00A12F15" w:rsidRDefault="008B1237" w:rsidP="00082DD5">
      <w:pPr>
        <w:tabs>
          <w:tab w:val="left" w:pos="-1440"/>
          <w:tab w:val="left" w:pos="-720"/>
          <w:tab w:val="left" w:pos="0"/>
          <w:tab w:val="left" w:pos="576"/>
          <w:tab w:val="left" w:pos="720"/>
        </w:tabs>
        <w:suppressAutoHyphens/>
        <w:jc w:val="both"/>
        <w:rPr>
          <w:rFonts w:ascii="Arial" w:hAnsi="Arial"/>
          <w:sz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
        <w:gridCol w:w="1260"/>
        <w:gridCol w:w="360"/>
        <w:gridCol w:w="1530"/>
      </w:tblGrid>
      <w:tr w:rsidR="00B30B0A" w:rsidRPr="00A12F15" w:rsidTr="003E7066">
        <w:trPr>
          <w:trHeight w:hRule="exact" w:val="280"/>
        </w:trPr>
        <w:tc>
          <w:tcPr>
            <w:tcW w:w="360" w:type="dxa"/>
            <w:tcBorders>
              <w:top w:val="single" w:sz="4" w:space="0" w:color="auto"/>
              <w:left w:val="single" w:sz="4" w:space="0" w:color="auto"/>
              <w:bottom w:val="single" w:sz="4" w:space="0" w:color="auto"/>
              <w:right w:val="single" w:sz="4" w:space="0" w:color="auto"/>
            </w:tcBorders>
            <w:vAlign w:val="center"/>
          </w:tcPr>
          <w:p w:rsidR="00B30B0A" w:rsidRPr="00A12F15" w:rsidRDefault="00B30B0A" w:rsidP="003E7066">
            <w:pPr>
              <w:tabs>
                <w:tab w:val="left" w:pos="-1440"/>
                <w:tab w:val="left" w:pos="-720"/>
                <w:tab w:val="left" w:pos="0"/>
                <w:tab w:val="left" w:pos="576"/>
                <w:tab w:val="left" w:pos="720"/>
              </w:tabs>
              <w:suppressAutoHyphens/>
              <w:ind w:right="-18"/>
              <w:jc w:val="right"/>
              <w:rPr>
                <w:rFonts w:ascii="Arial" w:hAnsi="Arial"/>
                <w:sz w:val="18"/>
              </w:rPr>
            </w:pPr>
          </w:p>
        </w:tc>
        <w:tc>
          <w:tcPr>
            <w:tcW w:w="1260" w:type="dxa"/>
            <w:tcBorders>
              <w:top w:val="nil"/>
              <w:left w:val="nil"/>
              <w:bottom w:val="nil"/>
              <w:right w:val="nil"/>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r w:rsidRPr="00A12F15">
              <w:rPr>
                <w:rFonts w:ascii="Arial" w:hAnsi="Arial"/>
                <w:sz w:val="18"/>
              </w:rPr>
              <w:t>Passed</w:t>
            </w:r>
          </w:p>
        </w:tc>
        <w:tc>
          <w:tcPr>
            <w:tcW w:w="360" w:type="dxa"/>
            <w:tcBorders>
              <w:top w:val="single" w:sz="4" w:space="0" w:color="auto"/>
              <w:left w:val="single" w:sz="4" w:space="0" w:color="auto"/>
              <w:bottom w:val="single" w:sz="4" w:space="0" w:color="auto"/>
              <w:right w:val="single" w:sz="4" w:space="0" w:color="auto"/>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p>
        </w:tc>
        <w:tc>
          <w:tcPr>
            <w:tcW w:w="1530" w:type="dxa"/>
            <w:tcBorders>
              <w:top w:val="nil"/>
              <w:left w:val="nil"/>
              <w:bottom w:val="nil"/>
              <w:right w:val="nil"/>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r w:rsidRPr="00A12F15">
              <w:rPr>
                <w:rFonts w:ascii="Arial" w:hAnsi="Arial"/>
                <w:sz w:val="18"/>
              </w:rPr>
              <w:t>Failed</w:t>
            </w:r>
          </w:p>
        </w:tc>
      </w:tr>
    </w:tbl>
    <w:p w:rsidR="00B30B0A" w:rsidRPr="00A12F15" w:rsidRDefault="00B30B0A" w:rsidP="00082DD5">
      <w:pPr>
        <w:tabs>
          <w:tab w:val="left" w:pos="-1440"/>
          <w:tab w:val="left" w:pos="-720"/>
          <w:tab w:val="left" w:pos="0"/>
          <w:tab w:val="left" w:pos="576"/>
          <w:tab w:val="left" w:pos="720"/>
        </w:tabs>
        <w:suppressAutoHyphens/>
        <w:jc w:val="both"/>
        <w:rPr>
          <w:rFonts w:ascii="Arial" w:hAnsi="Arial"/>
          <w:sz w:val="18"/>
        </w:rPr>
      </w:pPr>
    </w:p>
    <w:p w:rsidR="00082DD5" w:rsidRPr="00A12F15" w:rsidRDefault="00082DD5" w:rsidP="00082DD5">
      <w:pPr>
        <w:tabs>
          <w:tab w:val="left" w:pos="-1440"/>
          <w:tab w:val="left" w:pos="-720"/>
          <w:tab w:val="left" w:pos="0"/>
          <w:tab w:val="left" w:pos="576"/>
          <w:tab w:val="left" w:pos="720"/>
        </w:tabs>
        <w:suppressAutoHyphens/>
        <w:jc w:val="both"/>
        <w:rPr>
          <w:rFonts w:ascii="Arial" w:hAnsi="Arial"/>
          <w:sz w:val="18"/>
        </w:rPr>
      </w:pPr>
      <w:del w:id="1476" w:author="morayoa" w:date="2013-06-06T09:05:00Z">
        <w:r w:rsidRPr="00A12F15" w:rsidDel="00DC255E">
          <w:rPr>
            <w:rFonts w:ascii="Arial" w:hAnsi="Arial"/>
            <w:sz w:val="18"/>
          </w:rPr>
          <w:delText>Remarks</w:delText>
        </w:r>
      </w:del>
      <w:ins w:id="1477" w:author="morayoa" w:date="2013-06-06T09:05:00Z">
        <w:r w:rsidR="00DC255E">
          <w:rPr>
            <w:rFonts w:ascii="Arial" w:hAnsi="Arial"/>
            <w:sz w:val="18"/>
          </w:rPr>
          <w:t>Observations</w:t>
        </w:r>
      </w:ins>
      <w:r w:rsidRPr="00A12F15">
        <w:rPr>
          <w:rFonts w:ascii="Arial" w:hAnsi="Arial"/>
          <w:sz w:val="18"/>
        </w:rPr>
        <w:t>:</w:t>
      </w:r>
    </w:p>
    <w:p w:rsidR="00CF3230" w:rsidRPr="00A12F15" w:rsidRDefault="0075580A" w:rsidP="00CF3230">
      <w:pPr>
        <w:tabs>
          <w:tab w:val="left" w:pos="-720"/>
          <w:tab w:val="left" w:pos="0"/>
          <w:tab w:val="left" w:pos="259"/>
          <w:tab w:val="left" w:pos="604"/>
          <w:tab w:val="left" w:pos="816"/>
          <w:tab w:val="left" w:pos="1440"/>
        </w:tabs>
        <w:suppressAutoHyphens/>
        <w:jc w:val="both"/>
        <w:rPr>
          <w:ins w:id="1478" w:author="morayoa" w:date="2013-06-05T14:38:00Z"/>
        </w:rPr>
      </w:pPr>
      <w:ins w:id="1479" w:author="morayoa" w:date="2013-06-05T14:40:00Z">
        <w:r>
          <w:rPr>
            <w:rFonts w:ascii="Arial" w:hAnsi="Arial" w:cs="Arial"/>
            <w:sz w:val="16"/>
            <w:szCs w:val="16"/>
          </w:rPr>
          <w:t xml:space="preserve">Include information that affect the test condition, </w:t>
        </w:r>
      </w:ins>
      <w:ins w:id="1480" w:author="morayoa" w:date="2013-06-06T09:50:00Z">
        <w:r w:rsidR="00B05592">
          <w:rPr>
            <w:rFonts w:ascii="Arial" w:hAnsi="Arial" w:cs="Arial"/>
            <w:sz w:val="16"/>
            <w:szCs w:val="16"/>
          </w:rPr>
          <w:t xml:space="preserve">as indicated in the last paragraph </w:t>
        </w:r>
      </w:ins>
      <w:ins w:id="1481" w:author="morayoa" w:date="2013-06-05T14:40:00Z">
        <w:r>
          <w:rPr>
            <w:rFonts w:ascii="Arial" w:hAnsi="Arial" w:cs="Arial"/>
            <w:sz w:val="16"/>
            <w:szCs w:val="16"/>
          </w:rPr>
          <w:t>of R 50-1 &amp; -2, A.7.1</w:t>
        </w:r>
      </w:ins>
    </w:p>
    <w:p w:rsidR="00736C46" w:rsidRDefault="00082DD5" w:rsidP="00CF3230">
      <w:pPr>
        <w:tabs>
          <w:tab w:val="left" w:pos="-1440"/>
          <w:tab w:val="left" w:pos="-720"/>
          <w:tab w:val="left" w:pos="709"/>
        </w:tabs>
        <w:suppressAutoHyphens/>
        <w:ind w:right="95"/>
        <w:rPr>
          <w:ins w:id="1482" w:author="morayoa" w:date="2013-06-10T10:07:00Z"/>
          <w:rFonts w:ascii="Arial" w:hAnsi="Arial" w:cs="Arial"/>
          <w:sz w:val="20"/>
        </w:rPr>
      </w:pPr>
      <w:r w:rsidRPr="00A12F15">
        <w:rPr>
          <w:rFonts w:ascii="Arial" w:hAnsi="Arial"/>
          <w:sz w:val="18"/>
        </w:rPr>
        <w:br w:type="page"/>
      </w:r>
      <w:r w:rsidR="00ED2A45" w:rsidRPr="00A12F15">
        <w:rPr>
          <w:rFonts w:ascii="Arial" w:hAnsi="Arial" w:cs="Arial"/>
          <w:sz w:val="20"/>
        </w:rPr>
        <w:lastRenderedPageBreak/>
        <w:t>1.6.3</w:t>
      </w:r>
      <w:r w:rsidR="00ED2A45" w:rsidRPr="00A12F15">
        <w:rPr>
          <w:rFonts w:ascii="Arial" w:hAnsi="Arial" w:cs="Arial"/>
          <w:sz w:val="20"/>
        </w:rPr>
        <w:tab/>
      </w:r>
      <w:r w:rsidR="00723BB4" w:rsidRPr="00723BB4">
        <w:rPr>
          <w:rFonts w:ascii="Arial" w:hAnsi="Arial" w:cs="Arial"/>
          <w:sz w:val="20"/>
        </w:rPr>
        <w:t>Surges on AC and DC mains power lines and on signal, data and control lines</w:t>
      </w:r>
      <w:r w:rsidR="003541B0" w:rsidRPr="00A12F15">
        <w:rPr>
          <w:rFonts w:ascii="Arial" w:hAnsi="Arial" w:cs="Arial"/>
          <w:sz w:val="20"/>
        </w:rPr>
        <w:t xml:space="preserve"> (R 50-1, 4.5.2 </w:t>
      </w:r>
    </w:p>
    <w:p w:rsidR="00ED2A45" w:rsidRPr="00A12F15" w:rsidRDefault="00736C46" w:rsidP="00CF3230">
      <w:pPr>
        <w:tabs>
          <w:tab w:val="left" w:pos="-1440"/>
          <w:tab w:val="left" w:pos="-720"/>
          <w:tab w:val="left" w:pos="709"/>
        </w:tabs>
        <w:suppressAutoHyphens/>
        <w:ind w:right="95"/>
        <w:rPr>
          <w:rFonts w:ascii="Arial" w:hAnsi="Arial" w:cs="Arial"/>
          <w:sz w:val="18"/>
        </w:rPr>
      </w:pPr>
      <w:ins w:id="1483" w:author="morayoa" w:date="2013-06-10T10:07:00Z">
        <w:r>
          <w:rPr>
            <w:rFonts w:ascii="Arial" w:hAnsi="Arial" w:cs="Arial"/>
            <w:sz w:val="20"/>
          </w:rPr>
          <w:tab/>
        </w:r>
      </w:ins>
      <w:r w:rsidR="003541B0" w:rsidRPr="00A12F15">
        <w:rPr>
          <w:rFonts w:ascii="Arial" w:hAnsi="Arial" w:cs="Arial"/>
          <w:sz w:val="20"/>
        </w:rPr>
        <w:t>&amp; A.7.3.3</w:t>
      </w:r>
      <w:r w:rsidR="00ED2A45" w:rsidRPr="00A12F15">
        <w:rPr>
          <w:rFonts w:ascii="Arial" w:hAnsi="Arial" w:cs="Arial"/>
          <w:sz w:val="20"/>
        </w:rPr>
        <w:t>) (continued)</w:t>
      </w:r>
    </w:p>
    <w:p w:rsidR="00ED2A45" w:rsidRPr="00A12F15" w:rsidRDefault="00ED2A45" w:rsidP="00ED2A45">
      <w:pPr>
        <w:tabs>
          <w:tab w:val="left" w:pos="-1440"/>
          <w:tab w:val="left" w:pos="-720"/>
          <w:tab w:val="left" w:pos="0"/>
          <w:tab w:val="left" w:pos="720"/>
        </w:tabs>
        <w:suppressAutoHyphens/>
        <w:ind w:right="-936"/>
        <w:jc w:val="both"/>
        <w:rPr>
          <w:rFonts w:ascii="Arial" w:hAnsi="Arial"/>
          <w:sz w:val="18"/>
        </w:rPr>
      </w:pPr>
    </w:p>
    <w:p w:rsidR="00ED2A45" w:rsidRPr="00A12F15" w:rsidRDefault="00ED2A45" w:rsidP="00C02765">
      <w:pPr>
        <w:tabs>
          <w:tab w:val="left" w:pos="-1440"/>
          <w:tab w:val="left" w:pos="-720"/>
          <w:tab w:val="left" w:pos="0"/>
          <w:tab w:val="left" w:pos="709"/>
        </w:tabs>
        <w:suppressAutoHyphens/>
        <w:ind w:right="-936"/>
        <w:rPr>
          <w:rFonts w:ascii="Arial" w:hAnsi="Arial"/>
          <w:sz w:val="18"/>
        </w:rPr>
      </w:pPr>
      <w:r w:rsidRPr="00A12F15">
        <w:rPr>
          <w:rFonts w:ascii="Arial" w:hAnsi="Arial"/>
          <w:sz w:val="18"/>
        </w:rPr>
        <w:t>1.6.3.2</w:t>
      </w:r>
      <w:r w:rsidRPr="00A12F15">
        <w:rPr>
          <w:rFonts w:ascii="Arial" w:hAnsi="Arial"/>
          <w:sz w:val="18"/>
        </w:rPr>
        <w:tab/>
      </w:r>
      <w:r w:rsidR="00723BB4">
        <w:rPr>
          <w:rFonts w:ascii="Arial" w:hAnsi="Arial"/>
          <w:sz w:val="18"/>
        </w:rPr>
        <w:t>Surges</w:t>
      </w:r>
      <w:r w:rsidRPr="00A12F15">
        <w:rPr>
          <w:rFonts w:ascii="Arial" w:hAnsi="Arial"/>
          <w:sz w:val="18"/>
        </w:rPr>
        <w:tab/>
      </w:r>
      <w:r w:rsidR="00723BB4" w:rsidRPr="00AF118D">
        <w:rPr>
          <w:rFonts w:ascii="Arial" w:hAnsi="Arial" w:cs="Arial"/>
          <w:snapToGrid w:val="0"/>
          <w:sz w:val="20"/>
          <w:lang w:eastAsia="en-US"/>
        </w:rPr>
        <w:t xml:space="preserve">on </w:t>
      </w:r>
      <w:r w:rsidR="00723BB4" w:rsidRPr="00AF118D">
        <w:rPr>
          <w:rFonts w:ascii="Arial" w:hAnsi="Arial" w:cs="Arial"/>
          <w:bCs/>
          <w:sz w:val="20"/>
        </w:rPr>
        <w:t>signal, data and control</w:t>
      </w:r>
      <w:r w:rsidR="00723BB4" w:rsidRPr="00AF118D">
        <w:rPr>
          <w:rFonts w:ascii="Arial" w:hAnsi="Arial" w:cs="Arial"/>
          <w:snapToGrid w:val="0"/>
          <w:sz w:val="20"/>
          <w:lang w:eastAsia="en-US"/>
        </w:rPr>
        <w:t xml:space="preserve"> lines</w:t>
      </w:r>
    </w:p>
    <w:p w:rsidR="00A80187" w:rsidRPr="00A12F15" w:rsidRDefault="00A80187" w:rsidP="00A80187">
      <w:pPr>
        <w:tabs>
          <w:tab w:val="left" w:pos="-720"/>
          <w:tab w:val="left" w:pos="0"/>
          <w:tab w:val="left" w:pos="259"/>
          <w:tab w:val="left" w:pos="604"/>
          <w:tab w:val="left" w:pos="816"/>
          <w:tab w:val="left" w:pos="1440"/>
        </w:tabs>
        <w:suppressAutoHyphens/>
        <w:jc w:val="both"/>
        <w:rPr>
          <w:rFonts w:ascii="Arial" w:hAnsi="Arial" w:cs="Arial"/>
          <w:sz w:val="20"/>
        </w:rPr>
      </w:pPr>
    </w:p>
    <w:tbl>
      <w:tblPr>
        <w:tblW w:w="8505"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2" w:type="dxa"/>
          <w:right w:w="112" w:type="dxa"/>
        </w:tblCellMar>
        <w:tblLook w:val="0000"/>
      </w:tblPr>
      <w:tblGrid>
        <w:gridCol w:w="3969"/>
        <w:gridCol w:w="898"/>
        <w:gridCol w:w="1087"/>
        <w:gridCol w:w="1134"/>
        <w:gridCol w:w="1417"/>
      </w:tblGrid>
      <w:tr w:rsidR="00A80187" w:rsidRPr="00A12F15" w:rsidTr="004A6CE4">
        <w:trPr>
          <w:trHeight w:hRule="exact" w:val="283"/>
        </w:trPr>
        <w:tc>
          <w:tcPr>
            <w:tcW w:w="3969" w:type="dxa"/>
            <w:tcBorders>
              <w:right w:val="nil"/>
            </w:tcBorders>
          </w:tcPr>
          <w:p w:rsidR="00A80187" w:rsidRPr="00A12F15" w:rsidRDefault="00FC47BA" w:rsidP="00A8018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fldChar w:fldCharType="begin"/>
            </w:r>
            <w:r w:rsidR="00A80187" w:rsidRPr="00A12F15">
              <w:rPr>
                <w:rFonts w:ascii="Arial" w:hAnsi="Arial" w:cs="Arial"/>
                <w:sz w:val="20"/>
              </w:rPr>
              <w:instrText xml:space="preserve">PRIVATE </w:instrText>
            </w:r>
            <w:r w:rsidRPr="00A12F15">
              <w:rPr>
                <w:rFonts w:ascii="Arial" w:hAnsi="Arial" w:cs="Arial"/>
                <w:sz w:val="20"/>
              </w:rPr>
              <w:fldChar w:fldCharType="end"/>
            </w:r>
            <w:r w:rsidR="00A80187" w:rsidRPr="00A12F15">
              <w:rPr>
                <w:rFonts w:ascii="Arial" w:hAnsi="Arial" w:cs="Arial"/>
                <w:sz w:val="20"/>
              </w:rPr>
              <w:t>Application No.</w:t>
            </w:r>
            <w:proofErr w:type="gramStart"/>
            <w:r w:rsidR="00A80187" w:rsidRPr="00A12F15">
              <w:rPr>
                <w:rFonts w:ascii="Arial" w:hAnsi="Arial" w:cs="Arial"/>
                <w:sz w:val="20"/>
              </w:rPr>
              <w:t>:      ...........................</w:t>
            </w:r>
            <w:proofErr w:type="gramEnd"/>
          </w:p>
        </w:tc>
        <w:tc>
          <w:tcPr>
            <w:tcW w:w="898" w:type="dxa"/>
            <w:tcBorders>
              <w:left w:val="nil"/>
            </w:tcBorders>
          </w:tcPr>
          <w:p w:rsidR="00A80187" w:rsidRPr="00A12F15" w:rsidRDefault="00A80187" w:rsidP="00A8018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87" w:type="dxa"/>
          </w:tcPr>
          <w:p w:rsidR="00A80187" w:rsidRPr="00A12F15" w:rsidRDefault="00A80187" w:rsidP="00A80187">
            <w:pPr>
              <w:tabs>
                <w:tab w:val="center" w:pos="665"/>
              </w:tabs>
              <w:suppressAutoHyphens/>
              <w:spacing w:after="56"/>
              <w:rPr>
                <w:rFonts w:ascii="Arial" w:hAnsi="Arial" w:cs="Arial"/>
                <w:sz w:val="20"/>
              </w:rPr>
            </w:pPr>
            <w:r w:rsidRPr="00A12F15">
              <w:rPr>
                <w:rFonts w:ascii="Arial" w:hAnsi="Arial" w:cs="Arial"/>
                <w:sz w:val="20"/>
              </w:rPr>
              <w:tab/>
              <w:t>At start</w:t>
            </w:r>
          </w:p>
        </w:tc>
        <w:tc>
          <w:tcPr>
            <w:tcW w:w="1134" w:type="dxa"/>
            <w:tcBorders>
              <w:bottom w:val="single" w:sz="4" w:space="0" w:color="auto"/>
            </w:tcBorders>
          </w:tcPr>
          <w:p w:rsidR="00A80187" w:rsidRPr="00A12F15" w:rsidRDefault="00A80187" w:rsidP="00A80187">
            <w:pPr>
              <w:tabs>
                <w:tab w:val="center" w:pos="574"/>
              </w:tabs>
              <w:suppressAutoHyphens/>
              <w:spacing w:after="56"/>
              <w:rPr>
                <w:rFonts w:ascii="Arial" w:hAnsi="Arial" w:cs="Arial"/>
                <w:sz w:val="20"/>
              </w:rPr>
            </w:pPr>
            <w:r w:rsidRPr="00A12F15">
              <w:rPr>
                <w:rFonts w:ascii="Arial" w:hAnsi="Arial" w:cs="Arial"/>
                <w:sz w:val="20"/>
              </w:rPr>
              <w:tab/>
              <w:t>At end</w:t>
            </w:r>
          </w:p>
        </w:tc>
        <w:tc>
          <w:tcPr>
            <w:tcW w:w="1417" w:type="dxa"/>
          </w:tcPr>
          <w:p w:rsidR="00A80187" w:rsidRPr="00A12F15" w:rsidRDefault="00A80187" w:rsidP="00A80187">
            <w:pPr>
              <w:tabs>
                <w:tab w:val="left" w:pos="-720"/>
                <w:tab w:val="left" w:pos="0"/>
                <w:tab w:val="left" w:pos="259"/>
                <w:tab w:val="left" w:pos="604"/>
                <w:tab w:val="left" w:pos="816"/>
                <w:tab w:val="left" w:pos="1440"/>
              </w:tabs>
              <w:suppressAutoHyphens/>
              <w:spacing w:after="56"/>
              <w:rPr>
                <w:rFonts w:ascii="Arial" w:hAnsi="Arial" w:cs="Arial"/>
                <w:sz w:val="20"/>
              </w:rPr>
            </w:pPr>
          </w:p>
        </w:tc>
      </w:tr>
      <w:tr w:rsidR="00A80187" w:rsidRPr="00A12F15" w:rsidTr="004A6CE4">
        <w:trPr>
          <w:trHeight w:hRule="exact" w:val="283"/>
        </w:trPr>
        <w:tc>
          <w:tcPr>
            <w:tcW w:w="3969" w:type="dxa"/>
            <w:tcBorders>
              <w:bottom w:val="single" w:sz="4" w:space="0" w:color="auto"/>
            </w:tcBorders>
          </w:tcPr>
          <w:p w:rsidR="00A80187" w:rsidRPr="00A12F15" w:rsidRDefault="00A80187" w:rsidP="00A8018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Type designation</w:t>
            </w:r>
            <w:proofErr w:type="gramStart"/>
            <w:r w:rsidRPr="00A12F15">
              <w:rPr>
                <w:rFonts w:ascii="Arial" w:hAnsi="Arial" w:cs="Arial"/>
                <w:sz w:val="20"/>
              </w:rPr>
              <w:t>:  ........................</w:t>
            </w:r>
            <w:proofErr w:type="gramEnd"/>
          </w:p>
        </w:tc>
        <w:tc>
          <w:tcPr>
            <w:tcW w:w="898" w:type="dxa"/>
          </w:tcPr>
          <w:p w:rsidR="00A80187" w:rsidRPr="00A12F15" w:rsidRDefault="00A80187" w:rsidP="00A80187">
            <w:pPr>
              <w:tabs>
                <w:tab w:val="left" w:pos="-720"/>
                <w:tab w:val="left" w:pos="0"/>
                <w:tab w:val="left" w:pos="259"/>
                <w:tab w:val="left" w:pos="604"/>
                <w:tab w:val="left" w:pos="816"/>
                <w:tab w:val="left" w:pos="1440"/>
              </w:tabs>
              <w:suppressAutoHyphens/>
              <w:spacing w:after="56"/>
              <w:jc w:val="right"/>
              <w:rPr>
                <w:rFonts w:ascii="Arial" w:hAnsi="Arial" w:cs="Arial"/>
                <w:sz w:val="20"/>
              </w:rPr>
            </w:pPr>
            <w:r w:rsidRPr="00A12F15">
              <w:rPr>
                <w:rFonts w:ascii="Arial" w:hAnsi="Arial" w:cs="Arial"/>
                <w:sz w:val="20"/>
              </w:rPr>
              <w:t>Temp:</w:t>
            </w:r>
          </w:p>
        </w:tc>
        <w:tc>
          <w:tcPr>
            <w:tcW w:w="1087" w:type="dxa"/>
            <w:tcBorders>
              <w:bottom w:val="single" w:sz="4" w:space="0" w:color="auto"/>
            </w:tcBorders>
          </w:tcPr>
          <w:p w:rsidR="00A80187" w:rsidRPr="00A12F15" w:rsidRDefault="00A80187" w:rsidP="00A8018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bottom w:val="single" w:sz="4" w:space="0" w:color="auto"/>
            </w:tcBorders>
            <w:shd w:val="pct60" w:color="auto" w:fill="auto"/>
          </w:tcPr>
          <w:p w:rsidR="00A80187" w:rsidRPr="00A12F15" w:rsidRDefault="00A80187" w:rsidP="00A8018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Pr>
          <w:p w:rsidR="00A80187" w:rsidRPr="00A12F15" w:rsidRDefault="00A80187" w:rsidP="00A8018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sym w:font="Symbol" w:char="F0B0"/>
            </w:r>
            <w:r w:rsidRPr="00A12F15">
              <w:rPr>
                <w:rFonts w:ascii="Arial" w:hAnsi="Arial" w:cs="Arial"/>
                <w:sz w:val="20"/>
              </w:rPr>
              <w:t>C</w:t>
            </w:r>
          </w:p>
        </w:tc>
      </w:tr>
      <w:tr w:rsidR="00A80187" w:rsidRPr="00A12F15" w:rsidTr="004A6CE4">
        <w:trPr>
          <w:trHeight w:hRule="exact" w:val="283"/>
        </w:trPr>
        <w:tc>
          <w:tcPr>
            <w:tcW w:w="3969" w:type="dxa"/>
            <w:tcBorders>
              <w:bottom w:val="nil"/>
            </w:tcBorders>
          </w:tcPr>
          <w:p w:rsidR="00A80187" w:rsidRPr="00A12F15" w:rsidRDefault="00A80187" w:rsidP="00A8018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Observer</w:t>
            </w:r>
            <w:proofErr w:type="gramStart"/>
            <w:r w:rsidRPr="00A12F15">
              <w:rPr>
                <w:rFonts w:ascii="Arial" w:hAnsi="Arial" w:cs="Arial"/>
                <w:sz w:val="20"/>
              </w:rPr>
              <w:t>:             .............................</w:t>
            </w:r>
            <w:proofErr w:type="gramEnd"/>
          </w:p>
        </w:tc>
        <w:tc>
          <w:tcPr>
            <w:tcW w:w="898" w:type="dxa"/>
          </w:tcPr>
          <w:p w:rsidR="00A80187" w:rsidRPr="00A12F15" w:rsidRDefault="00A80187" w:rsidP="00A80187">
            <w:pPr>
              <w:tabs>
                <w:tab w:val="right" w:pos="4642"/>
              </w:tabs>
              <w:suppressAutoHyphens/>
              <w:spacing w:after="56"/>
              <w:jc w:val="right"/>
              <w:rPr>
                <w:rFonts w:ascii="Arial" w:hAnsi="Arial" w:cs="Arial"/>
                <w:sz w:val="20"/>
              </w:rPr>
            </w:pPr>
            <w:r w:rsidRPr="00A12F15">
              <w:rPr>
                <w:rFonts w:ascii="Arial" w:hAnsi="Arial" w:cs="Arial"/>
                <w:sz w:val="20"/>
              </w:rPr>
              <w:t>Rel. h:</w:t>
            </w:r>
          </w:p>
        </w:tc>
        <w:tc>
          <w:tcPr>
            <w:tcW w:w="1087" w:type="dxa"/>
            <w:shd w:val="pct60" w:color="auto" w:fill="auto"/>
          </w:tcPr>
          <w:p w:rsidR="00A80187" w:rsidRPr="00A12F15" w:rsidRDefault="00A80187" w:rsidP="00A8018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bottom w:val="single" w:sz="4" w:space="0" w:color="auto"/>
            </w:tcBorders>
            <w:shd w:val="pct60" w:color="auto" w:fill="auto"/>
          </w:tcPr>
          <w:p w:rsidR="00A80187" w:rsidRPr="00A12F15" w:rsidRDefault="00A80187" w:rsidP="00A8018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Pr>
          <w:p w:rsidR="00A80187" w:rsidRPr="00A12F15" w:rsidRDefault="00A80187" w:rsidP="00A8018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w:t>
            </w:r>
          </w:p>
        </w:tc>
      </w:tr>
      <w:tr w:rsidR="00A80187" w:rsidRPr="00A12F15" w:rsidTr="004A6CE4">
        <w:trPr>
          <w:trHeight w:hRule="exact" w:val="283"/>
        </w:trPr>
        <w:tc>
          <w:tcPr>
            <w:tcW w:w="3969" w:type="dxa"/>
            <w:tcBorders>
              <w:top w:val="nil"/>
              <w:bottom w:val="nil"/>
            </w:tcBorders>
          </w:tcPr>
          <w:p w:rsidR="00A80187" w:rsidRPr="00A12F15" w:rsidRDefault="00A80187" w:rsidP="00A80187">
            <w:pPr>
              <w:tabs>
                <w:tab w:val="right" w:pos="4642"/>
              </w:tabs>
              <w:suppressAutoHyphens/>
              <w:spacing w:after="56"/>
              <w:rPr>
                <w:rFonts w:ascii="Arial" w:hAnsi="Arial" w:cs="Arial"/>
                <w:sz w:val="20"/>
              </w:rPr>
            </w:pPr>
          </w:p>
        </w:tc>
        <w:tc>
          <w:tcPr>
            <w:tcW w:w="898" w:type="dxa"/>
          </w:tcPr>
          <w:p w:rsidR="00A80187" w:rsidRPr="00A12F15" w:rsidRDefault="00A80187" w:rsidP="00A80187">
            <w:pPr>
              <w:tabs>
                <w:tab w:val="right" w:pos="4642"/>
              </w:tabs>
              <w:suppressAutoHyphens/>
              <w:spacing w:after="56"/>
              <w:jc w:val="center"/>
              <w:rPr>
                <w:rFonts w:ascii="Arial" w:hAnsi="Arial" w:cs="Arial"/>
                <w:sz w:val="20"/>
              </w:rPr>
            </w:pPr>
            <w:r w:rsidRPr="00A12F15">
              <w:rPr>
                <w:rFonts w:ascii="Arial" w:hAnsi="Arial" w:cs="Arial"/>
                <w:sz w:val="20"/>
              </w:rPr>
              <w:t xml:space="preserve">  Date:</w:t>
            </w:r>
            <w:r w:rsidRPr="00A12F15">
              <w:rPr>
                <w:rFonts w:ascii="Arial" w:hAnsi="Arial" w:cs="Arial"/>
                <w:sz w:val="20"/>
              </w:rPr>
              <w:tab/>
              <w:t>Date:</w:t>
            </w:r>
          </w:p>
        </w:tc>
        <w:tc>
          <w:tcPr>
            <w:tcW w:w="1087" w:type="dxa"/>
          </w:tcPr>
          <w:p w:rsidR="00A80187" w:rsidRPr="00A12F15" w:rsidRDefault="00A80187" w:rsidP="00A8018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shd w:val="pct60" w:color="auto" w:fill="auto"/>
          </w:tcPr>
          <w:p w:rsidR="00A80187" w:rsidRPr="00A12F15" w:rsidRDefault="00A80187" w:rsidP="00A8018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Pr>
          <w:p w:rsidR="00A80187" w:rsidRPr="00A12F15" w:rsidRDefault="00A80187" w:rsidP="00A8018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roofErr w:type="spellStart"/>
            <w:r w:rsidR="002829F3" w:rsidRPr="00A12F15">
              <w:rPr>
                <w:rFonts w:ascii="Arial" w:hAnsi="Arial" w:cs="Arial"/>
                <w:sz w:val="20"/>
              </w:rPr>
              <w:t>yyyy</w:t>
            </w:r>
            <w:proofErr w:type="spellEnd"/>
            <w:r w:rsidR="002829F3" w:rsidRPr="00A12F15">
              <w:rPr>
                <w:rFonts w:ascii="Arial" w:hAnsi="Arial" w:cs="Arial"/>
                <w:sz w:val="20"/>
              </w:rPr>
              <w:t>-mm-</w:t>
            </w:r>
            <w:proofErr w:type="spellStart"/>
            <w:r w:rsidR="002829F3" w:rsidRPr="00A12F15">
              <w:rPr>
                <w:rFonts w:ascii="Arial" w:hAnsi="Arial" w:cs="Arial"/>
                <w:sz w:val="20"/>
              </w:rPr>
              <w:t>dd</w:t>
            </w:r>
            <w:proofErr w:type="spellEnd"/>
          </w:p>
        </w:tc>
      </w:tr>
      <w:tr w:rsidR="00A80187" w:rsidRPr="00A12F15" w:rsidTr="004A6CE4">
        <w:trPr>
          <w:trHeight w:hRule="exact" w:val="274"/>
        </w:trPr>
        <w:tc>
          <w:tcPr>
            <w:tcW w:w="3969" w:type="dxa"/>
            <w:tcBorders>
              <w:top w:val="nil"/>
            </w:tcBorders>
          </w:tcPr>
          <w:p w:rsidR="00A80187" w:rsidRPr="00A12F15" w:rsidRDefault="00A80187" w:rsidP="00A80187">
            <w:pPr>
              <w:tabs>
                <w:tab w:val="right" w:pos="4642"/>
              </w:tabs>
              <w:suppressAutoHyphens/>
              <w:spacing w:after="56"/>
              <w:rPr>
                <w:rFonts w:ascii="Arial" w:hAnsi="Arial" w:cs="Arial"/>
                <w:sz w:val="20"/>
              </w:rPr>
            </w:pPr>
          </w:p>
        </w:tc>
        <w:tc>
          <w:tcPr>
            <w:tcW w:w="898" w:type="dxa"/>
          </w:tcPr>
          <w:p w:rsidR="00A80187" w:rsidRPr="00A12F15" w:rsidRDefault="00A80187" w:rsidP="00A80187">
            <w:pPr>
              <w:tabs>
                <w:tab w:val="right" w:pos="4642"/>
              </w:tabs>
              <w:suppressAutoHyphens/>
              <w:spacing w:after="56"/>
              <w:jc w:val="center"/>
              <w:rPr>
                <w:rFonts w:ascii="Arial" w:hAnsi="Arial" w:cs="Arial"/>
                <w:sz w:val="20"/>
              </w:rPr>
            </w:pPr>
            <w:r w:rsidRPr="00A12F15">
              <w:rPr>
                <w:rFonts w:ascii="Arial" w:hAnsi="Arial" w:cs="Arial"/>
                <w:sz w:val="20"/>
              </w:rPr>
              <w:t xml:space="preserve">  Time:</w:t>
            </w:r>
            <w:r w:rsidRPr="00A12F15">
              <w:rPr>
                <w:rFonts w:ascii="Arial" w:hAnsi="Arial" w:cs="Arial"/>
                <w:sz w:val="20"/>
              </w:rPr>
              <w:tab/>
              <w:t>Time:</w:t>
            </w:r>
          </w:p>
        </w:tc>
        <w:tc>
          <w:tcPr>
            <w:tcW w:w="1087" w:type="dxa"/>
          </w:tcPr>
          <w:p w:rsidR="00A80187" w:rsidRPr="00A12F15" w:rsidRDefault="00A80187" w:rsidP="00A8018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shd w:val="pct60" w:color="auto" w:fill="auto"/>
          </w:tcPr>
          <w:p w:rsidR="00A80187" w:rsidRPr="00A12F15" w:rsidRDefault="00A80187" w:rsidP="00A8018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Pr>
          <w:p w:rsidR="00A80187" w:rsidRPr="00A12F15" w:rsidRDefault="00A80187" w:rsidP="00A8018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roofErr w:type="spellStart"/>
            <w:r w:rsidRPr="00A12F15">
              <w:rPr>
                <w:rFonts w:ascii="Arial" w:hAnsi="Arial" w:cs="Arial"/>
                <w:sz w:val="20"/>
              </w:rPr>
              <w:t>hh:mm:ss</w:t>
            </w:r>
            <w:proofErr w:type="spellEnd"/>
          </w:p>
        </w:tc>
      </w:tr>
      <w:tr w:rsidR="00A80187" w:rsidRPr="00A12F15" w:rsidTr="004A6CE4">
        <w:tc>
          <w:tcPr>
            <w:tcW w:w="8505" w:type="dxa"/>
            <w:gridSpan w:val="5"/>
          </w:tcPr>
          <w:p w:rsidR="00A80187" w:rsidRPr="00A12F15" w:rsidRDefault="00A80187" w:rsidP="00A80187">
            <w:pPr>
              <w:tabs>
                <w:tab w:val="left" w:pos="-720"/>
                <w:tab w:val="left" w:pos="0"/>
                <w:tab w:val="left" w:pos="259"/>
                <w:tab w:val="left" w:pos="604"/>
                <w:tab w:val="left" w:pos="816"/>
                <w:tab w:val="left" w:pos="1440"/>
              </w:tabs>
              <w:suppressAutoHyphens/>
              <w:rPr>
                <w:rFonts w:ascii="Arial" w:hAnsi="Arial" w:cs="Arial"/>
                <w:sz w:val="20"/>
              </w:rPr>
            </w:pPr>
            <w:r w:rsidRPr="00A12F15">
              <w:rPr>
                <w:rFonts w:ascii="Arial" w:hAnsi="Arial" w:cs="Arial"/>
                <w:sz w:val="20"/>
              </w:rPr>
              <w:t>Resolution during test:</w:t>
            </w:r>
          </w:p>
          <w:p w:rsidR="00A80187" w:rsidRPr="00A12F15" w:rsidRDefault="00A80187" w:rsidP="00A8018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w:t>
            </w:r>
            <w:proofErr w:type="gramStart"/>
            <w:r w:rsidRPr="00A12F15">
              <w:rPr>
                <w:rFonts w:ascii="Arial" w:hAnsi="Arial" w:cs="Arial"/>
                <w:sz w:val="20"/>
              </w:rPr>
              <w:t>smaller</w:t>
            </w:r>
            <w:proofErr w:type="gramEnd"/>
            <w:r w:rsidRPr="00A12F15">
              <w:rPr>
                <w:rFonts w:ascii="Arial" w:hAnsi="Arial" w:cs="Arial"/>
                <w:sz w:val="20"/>
              </w:rPr>
              <w:t xml:space="preserve"> than d)       ................................</w:t>
            </w:r>
          </w:p>
        </w:tc>
      </w:tr>
    </w:tbl>
    <w:p w:rsidR="00A80187" w:rsidRPr="00A12F15" w:rsidRDefault="00A80187" w:rsidP="00A80187">
      <w:pPr>
        <w:tabs>
          <w:tab w:val="left" w:pos="-720"/>
          <w:tab w:val="left" w:pos="0"/>
          <w:tab w:val="left" w:pos="259"/>
          <w:tab w:val="left" w:pos="604"/>
          <w:tab w:val="left" w:pos="816"/>
          <w:tab w:val="left" w:pos="1440"/>
        </w:tabs>
        <w:suppressAutoHyphens/>
        <w:jc w:val="both"/>
        <w:rPr>
          <w:rFonts w:ascii="Arial" w:hAnsi="Arial" w:cs="Arial"/>
          <w:sz w:val="20"/>
        </w:rPr>
      </w:pPr>
    </w:p>
    <w:p w:rsidR="00A80187" w:rsidRPr="00A12F15" w:rsidRDefault="00A80187" w:rsidP="00A8018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Pre-test information</w:t>
      </w:r>
    </w:p>
    <w:tbl>
      <w:tblPr>
        <w:tblW w:w="0" w:type="auto"/>
        <w:tblInd w:w="56" w:type="dxa"/>
        <w:tblLayout w:type="fixed"/>
        <w:tblCellMar>
          <w:left w:w="56" w:type="dxa"/>
          <w:right w:w="56" w:type="dxa"/>
        </w:tblCellMar>
        <w:tblLook w:val="0000"/>
      </w:tblPr>
      <w:tblGrid>
        <w:gridCol w:w="1575"/>
        <w:gridCol w:w="1338"/>
        <w:gridCol w:w="1662"/>
        <w:gridCol w:w="1748"/>
      </w:tblGrid>
      <w:tr w:rsidR="00A80187" w:rsidRPr="00A12F15" w:rsidTr="00A80187">
        <w:tc>
          <w:tcPr>
            <w:tcW w:w="1575" w:type="dxa"/>
            <w:tcBorders>
              <w:top w:val="double" w:sz="7" w:space="0" w:color="auto"/>
              <w:left w:val="double" w:sz="7" w:space="0" w:color="auto"/>
            </w:tcBorders>
          </w:tcPr>
          <w:p w:rsidR="00A80187" w:rsidRPr="00A12F15" w:rsidRDefault="00FC47BA" w:rsidP="00A8018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fldChar w:fldCharType="begin"/>
            </w:r>
            <w:r w:rsidR="00A80187" w:rsidRPr="00A12F15">
              <w:rPr>
                <w:rFonts w:ascii="Arial" w:hAnsi="Arial" w:cs="Arial"/>
                <w:sz w:val="20"/>
              </w:rPr>
              <w:instrText xml:space="preserve">PRIVATE </w:instrText>
            </w:r>
            <w:r w:rsidRPr="00A12F15">
              <w:rPr>
                <w:rFonts w:ascii="Arial" w:hAnsi="Arial" w:cs="Arial"/>
                <w:sz w:val="20"/>
              </w:rPr>
              <w:fldChar w:fldCharType="end"/>
            </w:r>
          </w:p>
          <w:p w:rsidR="00A80187" w:rsidRPr="00A12F15" w:rsidRDefault="00A80187" w:rsidP="00A8018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338" w:type="dxa"/>
            <w:tcBorders>
              <w:top w:val="double" w:sz="7" w:space="0" w:color="auto"/>
              <w:left w:val="single" w:sz="7" w:space="0" w:color="auto"/>
            </w:tcBorders>
          </w:tcPr>
          <w:p w:rsidR="00A80187" w:rsidRPr="00A12F15" w:rsidRDefault="00A80187" w:rsidP="00A80187">
            <w:pPr>
              <w:tabs>
                <w:tab w:val="left" w:pos="-720"/>
                <w:tab w:val="left" w:pos="0"/>
                <w:tab w:val="left" w:pos="259"/>
                <w:tab w:val="left" w:pos="604"/>
                <w:tab w:val="left" w:pos="816"/>
                <w:tab w:val="left" w:pos="1440"/>
              </w:tabs>
              <w:suppressAutoHyphens/>
              <w:jc w:val="center"/>
              <w:rPr>
                <w:rFonts w:ascii="Arial" w:hAnsi="Arial" w:cs="Arial"/>
                <w:sz w:val="20"/>
              </w:rPr>
            </w:pPr>
            <w:proofErr w:type="spellStart"/>
            <w:r w:rsidRPr="00A12F15">
              <w:rPr>
                <w:rFonts w:ascii="Arial" w:hAnsi="Arial" w:cs="Arial"/>
                <w:sz w:val="20"/>
              </w:rPr>
              <w:t>Flowrate</w:t>
            </w:r>
            <w:proofErr w:type="spellEnd"/>
          </w:p>
          <w:p w:rsidR="00A80187" w:rsidRPr="00A12F15" w:rsidRDefault="00A80187" w:rsidP="00A80187">
            <w:pPr>
              <w:tabs>
                <w:tab w:val="left" w:pos="-720"/>
                <w:tab w:val="left" w:pos="0"/>
                <w:tab w:val="left" w:pos="259"/>
                <w:tab w:val="left" w:pos="604"/>
                <w:tab w:val="left" w:pos="816"/>
                <w:tab w:val="left" w:pos="1440"/>
              </w:tabs>
              <w:suppressAutoHyphens/>
              <w:jc w:val="center"/>
              <w:rPr>
                <w:rFonts w:ascii="Arial" w:hAnsi="Arial" w:cs="Arial"/>
                <w:sz w:val="20"/>
              </w:rPr>
            </w:pPr>
          </w:p>
          <w:p w:rsidR="00A80187" w:rsidRPr="00A12F15" w:rsidRDefault="00A80187" w:rsidP="00A8018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/h)</w:t>
            </w:r>
          </w:p>
        </w:tc>
        <w:tc>
          <w:tcPr>
            <w:tcW w:w="1662" w:type="dxa"/>
            <w:tcBorders>
              <w:top w:val="double" w:sz="7" w:space="0" w:color="auto"/>
              <w:left w:val="single" w:sz="7" w:space="0" w:color="auto"/>
            </w:tcBorders>
          </w:tcPr>
          <w:p w:rsidR="00A80187" w:rsidRPr="00A12F15" w:rsidRDefault="00A80187" w:rsidP="00A8018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Equivalent</w:t>
            </w:r>
          </w:p>
          <w:p w:rsidR="00A80187" w:rsidRPr="00A12F15" w:rsidRDefault="00A80187" w:rsidP="00A8018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xml:space="preserve">pulses for </w:t>
            </w:r>
            <w:proofErr w:type="spellStart"/>
            <w:r w:rsidRPr="00A12F15">
              <w:rPr>
                <w:rFonts w:ascii="Arial" w:hAnsi="Arial" w:cs="Arial"/>
                <w:sz w:val="20"/>
              </w:rPr>
              <w:t>Σ</w:t>
            </w:r>
            <w:r w:rsidRPr="00A12F15">
              <w:rPr>
                <w:rFonts w:ascii="Arial" w:hAnsi="Arial" w:cs="Arial"/>
                <w:sz w:val="20"/>
                <w:vertAlign w:val="subscript"/>
              </w:rPr>
              <w:t>min</w:t>
            </w:r>
            <w:proofErr w:type="spellEnd"/>
          </w:p>
        </w:tc>
        <w:tc>
          <w:tcPr>
            <w:tcW w:w="1748" w:type="dxa"/>
            <w:tcBorders>
              <w:top w:val="double" w:sz="7" w:space="0" w:color="auto"/>
              <w:left w:val="single" w:sz="7" w:space="0" w:color="auto"/>
              <w:right w:val="double" w:sz="7" w:space="0" w:color="auto"/>
            </w:tcBorders>
          </w:tcPr>
          <w:p w:rsidR="00A80187" w:rsidRPr="00A12F15" w:rsidRDefault="00A80187" w:rsidP="00A80187">
            <w:pPr>
              <w:tabs>
                <w:tab w:val="left" w:pos="-720"/>
                <w:tab w:val="left" w:pos="0"/>
                <w:tab w:val="left" w:pos="259"/>
                <w:tab w:val="left" w:pos="604"/>
                <w:tab w:val="left" w:pos="816"/>
                <w:tab w:val="left" w:pos="1440"/>
              </w:tabs>
              <w:suppressAutoHyphens/>
              <w:jc w:val="center"/>
              <w:rPr>
                <w:rFonts w:ascii="Arial" w:hAnsi="Arial" w:cs="Arial"/>
                <w:sz w:val="20"/>
                <w:vertAlign w:val="subscript"/>
              </w:rPr>
            </w:pPr>
            <w:r w:rsidRPr="00A12F15">
              <w:rPr>
                <w:rFonts w:ascii="Arial" w:hAnsi="Arial" w:cs="Arial"/>
                <w:sz w:val="20"/>
              </w:rPr>
              <w:t xml:space="preserve">Static </w:t>
            </w:r>
            <w:r w:rsidR="00323B66" w:rsidRPr="00A12F15">
              <w:rPr>
                <w:rFonts w:ascii="Arial" w:hAnsi="Arial" w:cs="Arial"/>
                <w:sz w:val="20"/>
              </w:rPr>
              <w:t xml:space="preserve">load (L) </w:t>
            </w:r>
            <w:r w:rsidRPr="00A12F15">
              <w:rPr>
                <w:rFonts w:ascii="Arial" w:hAnsi="Arial" w:cs="Arial"/>
                <w:sz w:val="20"/>
              </w:rPr>
              <w:t xml:space="preserve">for </w:t>
            </w:r>
            <w:proofErr w:type="spellStart"/>
            <w:r w:rsidRPr="00A12F15">
              <w:rPr>
                <w:rFonts w:ascii="Arial" w:hAnsi="Arial" w:cs="Arial"/>
                <w:sz w:val="20"/>
              </w:rPr>
              <w:t>Σ</w:t>
            </w:r>
            <w:r w:rsidRPr="00A12F15">
              <w:rPr>
                <w:rFonts w:ascii="Arial" w:hAnsi="Arial" w:cs="Arial"/>
                <w:sz w:val="20"/>
                <w:vertAlign w:val="subscript"/>
              </w:rPr>
              <w:t>min</w:t>
            </w:r>
            <w:proofErr w:type="spellEnd"/>
          </w:p>
          <w:p w:rsidR="00A80187" w:rsidRPr="00A12F15" w:rsidRDefault="00A80187" w:rsidP="00A8018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w:t>
            </w:r>
          </w:p>
        </w:tc>
      </w:tr>
      <w:tr w:rsidR="00A80187" w:rsidRPr="00A12F15" w:rsidTr="00A80187">
        <w:trPr>
          <w:trHeight w:hRule="exact" w:val="282"/>
        </w:trPr>
        <w:tc>
          <w:tcPr>
            <w:tcW w:w="1575" w:type="dxa"/>
            <w:tcBorders>
              <w:top w:val="single" w:sz="7" w:space="0" w:color="auto"/>
              <w:left w:val="double" w:sz="7" w:space="0" w:color="auto"/>
              <w:bottom w:val="double" w:sz="7" w:space="0" w:color="auto"/>
            </w:tcBorders>
          </w:tcPr>
          <w:p w:rsidR="00A80187" w:rsidRPr="00A12F15" w:rsidRDefault="00A80187" w:rsidP="00A80187">
            <w:pPr>
              <w:tabs>
                <w:tab w:val="left" w:pos="-720"/>
                <w:tab w:val="left" w:pos="0"/>
                <w:tab w:val="left" w:pos="259"/>
                <w:tab w:val="left" w:pos="604"/>
                <w:tab w:val="left" w:pos="816"/>
                <w:tab w:val="left" w:pos="1440"/>
              </w:tabs>
              <w:suppressAutoHyphens/>
              <w:spacing w:after="56"/>
              <w:jc w:val="center"/>
              <w:rPr>
                <w:rFonts w:ascii="Arial" w:hAnsi="Arial" w:cs="Arial"/>
                <w:sz w:val="20"/>
              </w:rPr>
            </w:pPr>
            <w:proofErr w:type="spellStart"/>
            <w:r w:rsidRPr="00A12F15">
              <w:rPr>
                <w:rFonts w:ascii="Arial" w:hAnsi="Arial" w:cs="Arial"/>
                <w:sz w:val="20"/>
              </w:rPr>
              <w:t>Q</w:t>
            </w:r>
            <w:r w:rsidRPr="00A12F15">
              <w:rPr>
                <w:rFonts w:ascii="Arial" w:hAnsi="Arial" w:cs="Arial"/>
                <w:sz w:val="20"/>
                <w:vertAlign w:val="subscript"/>
              </w:rPr>
              <w:t>max</w:t>
            </w:r>
            <w:proofErr w:type="spellEnd"/>
          </w:p>
        </w:tc>
        <w:tc>
          <w:tcPr>
            <w:tcW w:w="1338" w:type="dxa"/>
            <w:tcBorders>
              <w:top w:val="single" w:sz="7" w:space="0" w:color="auto"/>
              <w:left w:val="single" w:sz="7" w:space="0" w:color="auto"/>
              <w:bottom w:val="double" w:sz="7" w:space="0" w:color="auto"/>
            </w:tcBorders>
          </w:tcPr>
          <w:p w:rsidR="00A80187" w:rsidRPr="00A12F15" w:rsidRDefault="00A80187" w:rsidP="00A8018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662" w:type="dxa"/>
            <w:tcBorders>
              <w:top w:val="single" w:sz="7" w:space="0" w:color="auto"/>
              <w:left w:val="single" w:sz="7" w:space="0" w:color="auto"/>
              <w:bottom w:val="double" w:sz="7" w:space="0" w:color="auto"/>
            </w:tcBorders>
          </w:tcPr>
          <w:p w:rsidR="00A80187" w:rsidRPr="00A12F15" w:rsidRDefault="00A80187" w:rsidP="00A8018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748" w:type="dxa"/>
            <w:tcBorders>
              <w:top w:val="single" w:sz="7" w:space="0" w:color="auto"/>
              <w:left w:val="single" w:sz="7" w:space="0" w:color="auto"/>
              <w:bottom w:val="double" w:sz="7" w:space="0" w:color="auto"/>
              <w:right w:val="double" w:sz="7" w:space="0" w:color="auto"/>
            </w:tcBorders>
          </w:tcPr>
          <w:p w:rsidR="00A80187" w:rsidRPr="00A12F15" w:rsidRDefault="00A80187" w:rsidP="00A8018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bl>
    <w:p w:rsidR="00A80187" w:rsidRPr="00A12F15" w:rsidRDefault="00A80187" w:rsidP="00A80187">
      <w:pPr>
        <w:tabs>
          <w:tab w:val="left" w:pos="-720"/>
          <w:tab w:val="left" w:pos="0"/>
          <w:tab w:val="left" w:pos="259"/>
          <w:tab w:val="left" w:pos="604"/>
          <w:tab w:val="left" w:pos="816"/>
          <w:tab w:val="left" w:pos="1440"/>
        </w:tabs>
        <w:suppressAutoHyphens/>
        <w:jc w:val="both"/>
        <w:rPr>
          <w:rFonts w:ascii="Arial" w:hAnsi="Arial" w:cs="Arial"/>
          <w:sz w:val="20"/>
        </w:rPr>
      </w:pPr>
    </w:p>
    <w:p w:rsidR="00CB64C8" w:rsidRPr="00A12F15" w:rsidRDefault="00CB64C8" w:rsidP="00CB64C8">
      <w:pPr>
        <w:tabs>
          <w:tab w:val="left" w:pos="-1440"/>
          <w:tab w:val="left" w:pos="-720"/>
          <w:tab w:val="left" w:pos="0"/>
          <w:tab w:val="left" w:pos="576"/>
          <w:tab w:val="left" w:pos="720"/>
        </w:tabs>
        <w:suppressAutoHyphens/>
        <w:ind w:right="-936"/>
        <w:jc w:val="both"/>
        <w:rPr>
          <w:rFonts w:ascii="Arial" w:hAnsi="Arial"/>
          <w:sz w:val="18"/>
        </w:rPr>
      </w:pPr>
      <w:r w:rsidRPr="00A12F15">
        <w:rPr>
          <w:rFonts w:ascii="Arial" w:hAnsi="Arial"/>
          <w:sz w:val="18"/>
        </w:rPr>
        <w:t xml:space="preserve">Signal and communication lines: test </w:t>
      </w:r>
      <w:r w:rsidR="00463A96" w:rsidRPr="00A12F15">
        <w:rPr>
          <w:rFonts w:ascii="Arial" w:hAnsi="Arial"/>
          <w:sz w:val="18"/>
        </w:rPr>
        <w:t>voltage 1</w:t>
      </w:r>
      <w:r w:rsidRPr="00A12F15">
        <w:rPr>
          <w:rFonts w:ascii="Arial" w:hAnsi="Arial"/>
          <w:sz w:val="18"/>
        </w:rPr>
        <w:t>.</w:t>
      </w:r>
      <w:r w:rsidR="00463A96" w:rsidRPr="00A12F15">
        <w:rPr>
          <w:rFonts w:ascii="Arial" w:hAnsi="Arial"/>
          <w:sz w:val="18"/>
        </w:rPr>
        <w:t>0</w:t>
      </w:r>
      <w:r w:rsidRPr="00A12F15">
        <w:rPr>
          <w:rFonts w:ascii="Arial" w:hAnsi="Arial"/>
          <w:sz w:val="18"/>
        </w:rPr>
        <w:t xml:space="preserve"> kV, </w:t>
      </w:r>
      <w:r w:rsidR="00533CFF" w:rsidRPr="00533CFF">
        <w:rPr>
          <w:rFonts w:ascii="Arial" w:hAnsi="Arial" w:cs="Arial"/>
          <w:sz w:val="18"/>
          <w:szCs w:val="18"/>
        </w:rPr>
        <w:t>3 positive and 3 negative surges</w:t>
      </w:r>
    </w:p>
    <w:p w:rsidR="00CB64C8" w:rsidRPr="00A12F15" w:rsidRDefault="00CB64C8" w:rsidP="00CB64C8">
      <w:pPr>
        <w:tabs>
          <w:tab w:val="left" w:pos="-1440"/>
          <w:tab w:val="left" w:pos="-720"/>
          <w:tab w:val="left" w:pos="0"/>
          <w:tab w:val="left" w:pos="576"/>
          <w:tab w:val="left" w:pos="720"/>
        </w:tabs>
        <w:suppressAutoHyphens/>
        <w:jc w:val="both"/>
        <w:rPr>
          <w:rFonts w:ascii="Arial" w:hAnsi="Arial"/>
          <w:sz w:val="18"/>
        </w:rPr>
      </w:pPr>
    </w:p>
    <w:p w:rsidR="00CB64C8" w:rsidRPr="00A12F15" w:rsidRDefault="00CB64C8" w:rsidP="00CB64C8">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84" w:type="dxa"/>
        <w:tblLayout w:type="fixed"/>
        <w:tblCellMar>
          <w:left w:w="84" w:type="dxa"/>
          <w:right w:w="84" w:type="dxa"/>
        </w:tblCellMar>
        <w:tblLook w:val="0000"/>
      </w:tblPr>
      <w:tblGrid>
        <w:gridCol w:w="1418"/>
        <w:gridCol w:w="1843"/>
        <w:gridCol w:w="1378"/>
        <w:gridCol w:w="1379"/>
        <w:gridCol w:w="553"/>
        <w:gridCol w:w="2454"/>
      </w:tblGrid>
      <w:tr w:rsidR="00CB64C8" w:rsidRPr="00A12F15" w:rsidTr="00CA5ED4">
        <w:trPr>
          <w:cantSplit/>
        </w:trPr>
        <w:tc>
          <w:tcPr>
            <w:tcW w:w="1418" w:type="dxa"/>
            <w:vMerge w:val="restart"/>
            <w:tcBorders>
              <w:top w:val="double" w:sz="6" w:space="0" w:color="auto"/>
              <w:left w:val="double" w:sz="6" w:space="0" w:color="auto"/>
            </w:tcBorders>
            <w:vAlign w:val="center"/>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r w:rsidRPr="00A12F15">
              <w:rPr>
                <w:rFonts w:ascii="Arial" w:hAnsi="Arial"/>
                <w:sz w:val="18"/>
              </w:rPr>
              <w:t>Cable/Interface</w:t>
            </w:r>
          </w:p>
        </w:tc>
        <w:tc>
          <w:tcPr>
            <w:tcW w:w="1843" w:type="dxa"/>
            <w:vMerge w:val="restart"/>
            <w:tcBorders>
              <w:top w:val="double" w:sz="6" w:space="0" w:color="auto"/>
              <w:left w:val="single" w:sz="7" w:space="0" w:color="auto"/>
            </w:tcBorders>
            <w:vAlign w:val="center"/>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20"/>
              </w:rPr>
            </w:pPr>
            <w:r w:rsidRPr="00A12F15">
              <w:rPr>
                <w:rFonts w:ascii="Arial" w:hAnsi="Arial"/>
                <w:sz w:val="20"/>
              </w:rPr>
              <w:t>Polarity</w:t>
            </w:r>
          </w:p>
        </w:tc>
        <w:tc>
          <w:tcPr>
            <w:tcW w:w="5764" w:type="dxa"/>
            <w:gridSpan w:val="4"/>
            <w:tcBorders>
              <w:top w:val="double" w:sz="6" w:space="0" w:color="auto"/>
              <w:left w:val="single" w:sz="4" w:space="0" w:color="auto"/>
              <w:right w:val="double" w:sz="6" w:space="0" w:color="auto"/>
            </w:tcBorders>
            <w:vAlign w:val="center"/>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20"/>
              </w:rPr>
            </w:pPr>
            <w:r w:rsidRPr="00A12F15">
              <w:rPr>
                <w:rFonts w:ascii="Arial" w:hAnsi="Arial"/>
                <w:sz w:val="20"/>
              </w:rPr>
              <w:t>Result</w:t>
            </w:r>
          </w:p>
        </w:tc>
      </w:tr>
      <w:tr w:rsidR="00CB64C8" w:rsidRPr="00A12F15" w:rsidTr="00CA5ED4">
        <w:trPr>
          <w:cantSplit/>
        </w:trPr>
        <w:tc>
          <w:tcPr>
            <w:tcW w:w="1418" w:type="dxa"/>
            <w:vMerge/>
            <w:tcBorders>
              <w:left w:val="double" w:sz="6" w:space="0" w:color="auto"/>
            </w:tcBorders>
            <w:vAlign w:val="center"/>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c>
          <w:tcPr>
            <w:tcW w:w="1843" w:type="dxa"/>
            <w:vMerge/>
            <w:tcBorders>
              <w:top w:val="nil"/>
              <w:left w:val="single" w:sz="7" w:space="0" w:color="auto"/>
            </w:tcBorders>
            <w:vAlign w:val="center"/>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20"/>
              </w:rPr>
            </w:pPr>
          </w:p>
        </w:tc>
        <w:tc>
          <w:tcPr>
            <w:tcW w:w="1378" w:type="dxa"/>
            <w:vMerge w:val="restart"/>
            <w:tcBorders>
              <w:top w:val="single" w:sz="7" w:space="0" w:color="auto"/>
              <w:left w:val="single" w:sz="4" w:space="0" w:color="auto"/>
            </w:tcBorders>
            <w:shd w:val="clear" w:color="auto" w:fill="auto"/>
            <w:vAlign w:val="center"/>
          </w:tcPr>
          <w:p w:rsidR="00CB64C8" w:rsidRPr="00A12F15" w:rsidDel="00C5709B" w:rsidRDefault="002C12BD" w:rsidP="00925B58">
            <w:pPr>
              <w:tabs>
                <w:tab w:val="left" w:pos="-1440"/>
                <w:tab w:val="left" w:pos="-720"/>
                <w:tab w:val="left" w:pos="0"/>
                <w:tab w:val="left" w:pos="576"/>
                <w:tab w:val="left" w:pos="720"/>
              </w:tabs>
              <w:suppressAutoHyphens/>
              <w:jc w:val="center"/>
              <w:rPr>
                <w:rFonts w:ascii="Arial" w:hAnsi="Arial"/>
                <w:sz w:val="20"/>
              </w:rPr>
            </w:pPr>
            <w:r w:rsidRPr="00A12F15">
              <w:rPr>
                <w:rFonts w:ascii="Arial" w:hAnsi="Arial"/>
                <w:sz w:val="20"/>
              </w:rPr>
              <w:t>Load</w:t>
            </w:r>
          </w:p>
        </w:tc>
        <w:tc>
          <w:tcPr>
            <w:tcW w:w="1379" w:type="dxa"/>
            <w:vMerge w:val="restart"/>
            <w:tcBorders>
              <w:top w:val="single" w:sz="7" w:space="0" w:color="auto"/>
              <w:left w:val="single" w:sz="4" w:space="0" w:color="auto"/>
            </w:tcBorders>
            <w:shd w:val="clear" w:color="auto" w:fill="auto"/>
            <w:vAlign w:val="center"/>
          </w:tcPr>
          <w:p w:rsidR="00CB64C8" w:rsidRPr="00A12F15" w:rsidRDefault="002C12BD" w:rsidP="00925B58">
            <w:pPr>
              <w:tabs>
                <w:tab w:val="left" w:pos="-1440"/>
                <w:tab w:val="left" w:pos="-720"/>
                <w:tab w:val="left" w:pos="0"/>
                <w:tab w:val="left" w:pos="576"/>
                <w:tab w:val="left" w:pos="720"/>
              </w:tabs>
              <w:suppressAutoHyphens/>
              <w:jc w:val="center"/>
              <w:rPr>
                <w:rFonts w:ascii="Arial" w:hAnsi="Arial"/>
                <w:sz w:val="20"/>
              </w:rPr>
            </w:pPr>
            <w:r w:rsidRPr="00A12F15">
              <w:rPr>
                <w:rFonts w:ascii="Arial" w:hAnsi="Arial"/>
                <w:sz w:val="20"/>
              </w:rPr>
              <w:t>Indication</w:t>
            </w:r>
          </w:p>
          <w:p w:rsidR="00CB64C8" w:rsidRPr="00A12F15" w:rsidRDefault="002C12BD" w:rsidP="00925B58">
            <w:pPr>
              <w:tabs>
                <w:tab w:val="left" w:pos="-1440"/>
                <w:tab w:val="left" w:pos="-720"/>
                <w:tab w:val="left" w:pos="0"/>
                <w:tab w:val="left" w:pos="576"/>
                <w:tab w:val="left" w:pos="720"/>
              </w:tabs>
              <w:suppressAutoHyphens/>
              <w:jc w:val="center"/>
              <w:rPr>
                <w:rFonts w:ascii="Arial" w:hAnsi="Arial"/>
                <w:sz w:val="20"/>
              </w:rPr>
            </w:pPr>
            <w:r w:rsidRPr="00A12F15">
              <w:rPr>
                <w:rFonts w:ascii="Arial" w:hAnsi="Arial"/>
                <w:sz w:val="20"/>
              </w:rPr>
              <w:t>I</w:t>
            </w:r>
          </w:p>
        </w:tc>
        <w:tc>
          <w:tcPr>
            <w:tcW w:w="3007" w:type="dxa"/>
            <w:gridSpan w:val="2"/>
            <w:tcBorders>
              <w:top w:val="single" w:sz="7" w:space="0" w:color="auto"/>
              <w:left w:val="single" w:sz="7" w:space="0" w:color="auto"/>
              <w:right w:val="double" w:sz="6" w:space="0" w:color="auto"/>
            </w:tcBorders>
            <w:vAlign w:val="center"/>
          </w:tcPr>
          <w:p w:rsidR="00CB64C8" w:rsidRPr="00A12F15" w:rsidRDefault="002C12BD" w:rsidP="00744398">
            <w:pPr>
              <w:tabs>
                <w:tab w:val="left" w:pos="-1440"/>
                <w:tab w:val="left" w:pos="-720"/>
                <w:tab w:val="left" w:pos="0"/>
                <w:tab w:val="left" w:pos="576"/>
                <w:tab w:val="left" w:pos="720"/>
              </w:tabs>
              <w:suppressAutoHyphens/>
              <w:jc w:val="center"/>
              <w:rPr>
                <w:rFonts w:ascii="Arial" w:hAnsi="Arial"/>
                <w:sz w:val="20"/>
              </w:rPr>
            </w:pPr>
            <w:r w:rsidRPr="00A12F15">
              <w:rPr>
                <w:rFonts w:ascii="Arial" w:hAnsi="Arial"/>
                <w:sz w:val="20"/>
              </w:rPr>
              <w:t xml:space="preserve">Significant fault  </w:t>
            </w:r>
          </w:p>
        </w:tc>
      </w:tr>
      <w:tr w:rsidR="00CB64C8" w:rsidRPr="00A12F15" w:rsidTr="00CA5ED4">
        <w:trPr>
          <w:cantSplit/>
          <w:trHeight w:val="97"/>
        </w:trPr>
        <w:tc>
          <w:tcPr>
            <w:tcW w:w="1418" w:type="dxa"/>
            <w:vMerge/>
            <w:tcBorders>
              <w:left w:val="double" w:sz="6" w:space="0" w:color="auto"/>
            </w:tcBorders>
            <w:vAlign w:val="center"/>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c>
          <w:tcPr>
            <w:tcW w:w="1843" w:type="dxa"/>
            <w:vMerge/>
            <w:tcBorders>
              <w:left w:val="single" w:sz="7" w:space="0" w:color="auto"/>
              <w:right w:val="single" w:sz="4" w:space="0" w:color="auto"/>
            </w:tcBorders>
            <w:vAlign w:val="center"/>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20"/>
              </w:rPr>
            </w:pPr>
          </w:p>
        </w:tc>
        <w:tc>
          <w:tcPr>
            <w:tcW w:w="1378" w:type="dxa"/>
            <w:vMerge/>
            <w:tcBorders>
              <w:left w:val="single" w:sz="4" w:space="0" w:color="auto"/>
              <w:bottom w:val="single" w:sz="4" w:space="0" w:color="auto"/>
            </w:tcBorders>
            <w:shd w:val="clear" w:color="auto" w:fill="auto"/>
            <w:vAlign w:val="center"/>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20"/>
              </w:rPr>
            </w:pPr>
          </w:p>
        </w:tc>
        <w:tc>
          <w:tcPr>
            <w:tcW w:w="1379" w:type="dxa"/>
            <w:vMerge/>
            <w:tcBorders>
              <w:left w:val="single" w:sz="4" w:space="0" w:color="auto"/>
              <w:bottom w:val="single" w:sz="4" w:space="0" w:color="auto"/>
            </w:tcBorders>
            <w:shd w:val="clear" w:color="auto" w:fill="auto"/>
            <w:vAlign w:val="center"/>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20"/>
              </w:rPr>
            </w:pPr>
          </w:p>
        </w:tc>
        <w:tc>
          <w:tcPr>
            <w:tcW w:w="553" w:type="dxa"/>
            <w:tcBorders>
              <w:left w:val="single" w:sz="7" w:space="0" w:color="auto"/>
            </w:tcBorders>
            <w:vAlign w:val="center"/>
          </w:tcPr>
          <w:p w:rsidR="00CB64C8" w:rsidRPr="00A12F15" w:rsidRDefault="002C12BD" w:rsidP="00925B58">
            <w:pPr>
              <w:tabs>
                <w:tab w:val="left" w:pos="-1440"/>
                <w:tab w:val="left" w:pos="-720"/>
                <w:tab w:val="left" w:pos="0"/>
                <w:tab w:val="left" w:pos="576"/>
                <w:tab w:val="left" w:pos="720"/>
              </w:tabs>
              <w:suppressAutoHyphens/>
              <w:jc w:val="center"/>
              <w:rPr>
                <w:rFonts w:ascii="Arial" w:hAnsi="Arial"/>
                <w:sz w:val="20"/>
              </w:rPr>
            </w:pPr>
            <w:r w:rsidRPr="00A12F15">
              <w:rPr>
                <w:rFonts w:ascii="Arial" w:hAnsi="Arial"/>
                <w:sz w:val="20"/>
              </w:rPr>
              <w:t>No</w:t>
            </w:r>
          </w:p>
        </w:tc>
        <w:tc>
          <w:tcPr>
            <w:tcW w:w="2454" w:type="dxa"/>
            <w:tcBorders>
              <w:right w:val="double" w:sz="6" w:space="0" w:color="auto"/>
            </w:tcBorders>
            <w:vAlign w:val="center"/>
          </w:tcPr>
          <w:p w:rsidR="00CB64C8" w:rsidRPr="00A12F15" w:rsidRDefault="002C12BD" w:rsidP="00925B58">
            <w:pPr>
              <w:tabs>
                <w:tab w:val="left" w:pos="-1440"/>
                <w:tab w:val="left" w:pos="-720"/>
                <w:tab w:val="left" w:pos="0"/>
                <w:tab w:val="left" w:pos="576"/>
                <w:tab w:val="left" w:pos="720"/>
              </w:tabs>
              <w:suppressAutoHyphens/>
              <w:jc w:val="center"/>
              <w:rPr>
                <w:rFonts w:ascii="Arial" w:hAnsi="Arial"/>
                <w:sz w:val="20"/>
              </w:rPr>
            </w:pPr>
            <w:r w:rsidRPr="00A12F15">
              <w:rPr>
                <w:rFonts w:ascii="Arial" w:hAnsi="Arial"/>
                <w:sz w:val="20"/>
              </w:rPr>
              <w:t>Yes (</w:t>
            </w:r>
            <w:del w:id="1484" w:author="morayoa" w:date="2013-06-06T09:06:00Z">
              <w:r w:rsidRPr="00A12F15" w:rsidDel="00DC255E">
                <w:rPr>
                  <w:rFonts w:ascii="Arial" w:hAnsi="Arial"/>
                  <w:sz w:val="20"/>
                </w:rPr>
                <w:delText>remarks</w:delText>
              </w:r>
            </w:del>
            <w:ins w:id="1485" w:author="morayoa" w:date="2013-06-06T09:44:00Z">
              <w:r w:rsidR="00AF4C7F">
                <w:rPr>
                  <w:rFonts w:ascii="Arial" w:hAnsi="Arial"/>
                  <w:sz w:val="20"/>
                </w:rPr>
                <w:t>Observations</w:t>
              </w:r>
            </w:ins>
            <w:r w:rsidRPr="00A12F15">
              <w:rPr>
                <w:rFonts w:ascii="Arial" w:hAnsi="Arial"/>
                <w:sz w:val="20"/>
              </w:rPr>
              <w:t>)</w:t>
            </w:r>
          </w:p>
        </w:tc>
      </w:tr>
      <w:tr w:rsidR="00CB64C8" w:rsidRPr="00A12F15" w:rsidTr="00CA5ED4">
        <w:tc>
          <w:tcPr>
            <w:tcW w:w="3261" w:type="dxa"/>
            <w:gridSpan w:val="2"/>
            <w:tcBorders>
              <w:top w:val="single" w:sz="7" w:space="0" w:color="auto"/>
              <w:left w:val="double" w:sz="6" w:space="0" w:color="auto"/>
              <w:right w:val="single" w:sz="4" w:space="0" w:color="auto"/>
            </w:tcBorders>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r w:rsidRPr="00A12F15">
              <w:rPr>
                <w:rFonts w:ascii="Arial" w:hAnsi="Arial"/>
                <w:sz w:val="18"/>
              </w:rPr>
              <w:t>without disturbance</w:t>
            </w:r>
          </w:p>
        </w:tc>
        <w:tc>
          <w:tcPr>
            <w:tcW w:w="1378" w:type="dxa"/>
            <w:tcBorders>
              <w:top w:val="single" w:sz="4" w:space="0" w:color="auto"/>
              <w:left w:val="single" w:sz="4" w:space="0" w:color="auto"/>
              <w:bottom w:val="single" w:sz="4" w:space="0" w:color="auto"/>
            </w:tcBorders>
            <w:shd w:val="clear" w:color="auto" w:fill="auto"/>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c>
          <w:tcPr>
            <w:tcW w:w="1379" w:type="dxa"/>
            <w:tcBorders>
              <w:top w:val="single" w:sz="4" w:space="0" w:color="auto"/>
              <w:left w:val="single" w:sz="4" w:space="0" w:color="auto"/>
              <w:bottom w:val="single" w:sz="4" w:space="0" w:color="auto"/>
              <w:right w:val="single" w:sz="8" w:space="0" w:color="auto"/>
            </w:tcBorders>
            <w:shd w:val="clear" w:color="auto" w:fill="auto"/>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c>
          <w:tcPr>
            <w:tcW w:w="553" w:type="dxa"/>
            <w:tcBorders>
              <w:top w:val="single" w:sz="7" w:space="0" w:color="auto"/>
              <w:left w:val="single" w:sz="8" w:space="0" w:color="auto"/>
            </w:tcBorders>
            <w:shd w:val="pct50" w:color="auto" w:fill="auto"/>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c>
          <w:tcPr>
            <w:tcW w:w="2454" w:type="dxa"/>
            <w:tcBorders>
              <w:top w:val="single" w:sz="7" w:space="0" w:color="auto"/>
              <w:left w:val="single" w:sz="7" w:space="0" w:color="auto"/>
              <w:right w:val="double" w:sz="6" w:space="0" w:color="auto"/>
            </w:tcBorders>
            <w:shd w:val="pct50" w:color="auto" w:fill="auto"/>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r>
      <w:tr w:rsidR="00CB64C8" w:rsidRPr="00A12F15" w:rsidTr="00CA5ED4">
        <w:trPr>
          <w:cantSplit/>
        </w:trPr>
        <w:tc>
          <w:tcPr>
            <w:tcW w:w="1418" w:type="dxa"/>
            <w:vMerge w:val="restart"/>
            <w:tcBorders>
              <w:top w:val="single" w:sz="7" w:space="0" w:color="auto"/>
              <w:left w:val="double" w:sz="6" w:space="0" w:color="auto"/>
            </w:tcBorders>
            <w:vAlign w:val="center"/>
          </w:tcPr>
          <w:p w:rsidR="00CB64C8" w:rsidRPr="00A12F15" w:rsidRDefault="00CB64C8" w:rsidP="00925B58">
            <w:pPr>
              <w:tabs>
                <w:tab w:val="left" w:pos="-1440"/>
                <w:tab w:val="left" w:pos="-720"/>
                <w:tab w:val="left" w:pos="0"/>
                <w:tab w:val="left" w:pos="576"/>
                <w:tab w:val="left" w:pos="720"/>
              </w:tabs>
              <w:suppressAutoHyphens/>
              <w:rPr>
                <w:rFonts w:ascii="Arial" w:hAnsi="Arial"/>
                <w:sz w:val="18"/>
              </w:rPr>
            </w:pPr>
            <w:r w:rsidRPr="00A12F15">
              <w:rPr>
                <w:rFonts w:ascii="Arial" w:hAnsi="Arial"/>
                <w:sz w:val="18"/>
              </w:rPr>
              <w:t>C/1,1</w:t>
            </w:r>
          </w:p>
        </w:tc>
        <w:tc>
          <w:tcPr>
            <w:tcW w:w="1843" w:type="dxa"/>
            <w:tcBorders>
              <w:top w:val="single" w:sz="8" w:space="0" w:color="auto"/>
              <w:left w:val="single" w:sz="7" w:space="0" w:color="auto"/>
              <w:bottom w:val="single" w:sz="4" w:space="0" w:color="auto"/>
              <w:right w:val="single" w:sz="4" w:space="0" w:color="auto"/>
            </w:tcBorders>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r w:rsidRPr="00A12F15">
              <w:rPr>
                <w:rFonts w:ascii="Arial" w:hAnsi="Arial"/>
                <w:sz w:val="18"/>
              </w:rPr>
              <w:t>pos</w:t>
            </w:r>
          </w:p>
        </w:tc>
        <w:tc>
          <w:tcPr>
            <w:tcW w:w="1378" w:type="dxa"/>
            <w:tcBorders>
              <w:top w:val="single" w:sz="4" w:space="0" w:color="auto"/>
              <w:left w:val="single" w:sz="4" w:space="0" w:color="auto"/>
              <w:bottom w:val="single" w:sz="4" w:space="0" w:color="auto"/>
            </w:tcBorders>
            <w:shd w:val="clear" w:color="auto" w:fill="auto"/>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c>
          <w:tcPr>
            <w:tcW w:w="1379" w:type="dxa"/>
            <w:tcBorders>
              <w:top w:val="single" w:sz="4" w:space="0" w:color="auto"/>
              <w:left w:val="single" w:sz="4" w:space="0" w:color="auto"/>
              <w:bottom w:val="single" w:sz="4" w:space="0" w:color="auto"/>
              <w:right w:val="single" w:sz="8" w:space="0" w:color="auto"/>
            </w:tcBorders>
            <w:shd w:val="clear" w:color="auto" w:fill="auto"/>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c>
          <w:tcPr>
            <w:tcW w:w="553" w:type="dxa"/>
            <w:tcBorders>
              <w:top w:val="single" w:sz="7" w:space="0" w:color="auto"/>
              <w:left w:val="single" w:sz="8" w:space="0" w:color="auto"/>
            </w:tcBorders>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c>
          <w:tcPr>
            <w:tcW w:w="2454" w:type="dxa"/>
            <w:tcBorders>
              <w:top w:val="single" w:sz="7" w:space="0" w:color="auto"/>
              <w:left w:val="single" w:sz="7" w:space="0" w:color="auto"/>
              <w:right w:val="double" w:sz="6" w:space="0" w:color="auto"/>
            </w:tcBorders>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r>
      <w:tr w:rsidR="00CB64C8" w:rsidRPr="00A12F15" w:rsidTr="00CA5ED4">
        <w:trPr>
          <w:cantSplit/>
        </w:trPr>
        <w:tc>
          <w:tcPr>
            <w:tcW w:w="1418" w:type="dxa"/>
            <w:vMerge/>
            <w:tcBorders>
              <w:left w:val="double" w:sz="6" w:space="0" w:color="auto"/>
            </w:tcBorders>
          </w:tcPr>
          <w:p w:rsidR="00CB64C8" w:rsidRPr="00A12F15" w:rsidRDefault="00CB64C8" w:rsidP="00925B58">
            <w:pPr>
              <w:tabs>
                <w:tab w:val="left" w:pos="-1440"/>
                <w:tab w:val="left" w:pos="-720"/>
                <w:tab w:val="left" w:pos="0"/>
                <w:tab w:val="left" w:pos="576"/>
                <w:tab w:val="left" w:pos="720"/>
              </w:tabs>
              <w:suppressAutoHyphens/>
              <w:rPr>
                <w:rFonts w:ascii="Arial" w:hAnsi="Arial"/>
                <w:sz w:val="18"/>
              </w:rPr>
            </w:pPr>
          </w:p>
        </w:tc>
        <w:tc>
          <w:tcPr>
            <w:tcW w:w="1843" w:type="dxa"/>
            <w:tcBorders>
              <w:top w:val="single" w:sz="4" w:space="0" w:color="auto"/>
              <w:left w:val="single" w:sz="7" w:space="0" w:color="auto"/>
              <w:bottom w:val="single" w:sz="4" w:space="0" w:color="auto"/>
              <w:right w:val="single" w:sz="4" w:space="0" w:color="auto"/>
            </w:tcBorders>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roofErr w:type="spellStart"/>
            <w:r w:rsidRPr="00A12F15">
              <w:rPr>
                <w:rFonts w:ascii="Arial" w:hAnsi="Arial"/>
                <w:sz w:val="18"/>
              </w:rPr>
              <w:t>neg</w:t>
            </w:r>
            <w:proofErr w:type="spellEnd"/>
          </w:p>
        </w:tc>
        <w:tc>
          <w:tcPr>
            <w:tcW w:w="1378" w:type="dxa"/>
            <w:tcBorders>
              <w:top w:val="single" w:sz="4" w:space="0" w:color="auto"/>
              <w:left w:val="single" w:sz="4" w:space="0" w:color="auto"/>
              <w:bottom w:val="single" w:sz="4" w:space="0" w:color="auto"/>
            </w:tcBorders>
            <w:shd w:val="clear" w:color="auto" w:fill="auto"/>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c>
          <w:tcPr>
            <w:tcW w:w="1379" w:type="dxa"/>
            <w:tcBorders>
              <w:top w:val="single" w:sz="4" w:space="0" w:color="auto"/>
              <w:left w:val="single" w:sz="4" w:space="0" w:color="auto"/>
              <w:bottom w:val="single" w:sz="4" w:space="0" w:color="auto"/>
              <w:right w:val="single" w:sz="8" w:space="0" w:color="auto"/>
            </w:tcBorders>
            <w:shd w:val="clear" w:color="auto" w:fill="auto"/>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c>
          <w:tcPr>
            <w:tcW w:w="553" w:type="dxa"/>
            <w:tcBorders>
              <w:top w:val="single" w:sz="7" w:space="0" w:color="auto"/>
              <w:left w:val="single" w:sz="8" w:space="0" w:color="auto"/>
            </w:tcBorders>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c>
          <w:tcPr>
            <w:tcW w:w="2454" w:type="dxa"/>
            <w:tcBorders>
              <w:top w:val="single" w:sz="7" w:space="0" w:color="auto"/>
              <w:left w:val="single" w:sz="7" w:space="0" w:color="auto"/>
              <w:right w:val="double" w:sz="6" w:space="0" w:color="auto"/>
            </w:tcBorders>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r>
      <w:tr w:rsidR="00CB64C8" w:rsidRPr="00A12F15" w:rsidTr="00CA5ED4">
        <w:tc>
          <w:tcPr>
            <w:tcW w:w="3261" w:type="dxa"/>
            <w:gridSpan w:val="2"/>
            <w:tcBorders>
              <w:top w:val="single" w:sz="4" w:space="0" w:color="auto"/>
              <w:left w:val="double" w:sz="6" w:space="0" w:color="auto"/>
              <w:bottom w:val="single" w:sz="4" w:space="0" w:color="auto"/>
              <w:right w:val="single" w:sz="4" w:space="0" w:color="auto"/>
            </w:tcBorders>
            <w:vAlign w:val="center"/>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r w:rsidRPr="00A12F15">
              <w:rPr>
                <w:rFonts w:ascii="Arial" w:hAnsi="Arial"/>
                <w:sz w:val="18"/>
              </w:rPr>
              <w:t>without disturbance</w:t>
            </w:r>
          </w:p>
        </w:tc>
        <w:tc>
          <w:tcPr>
            <w:tcW w:w="1378" w:type="dxa"/>
            <w:tcBorders>
              <w:top w:val="single" w:sz="4" w:space="0" w:color="auto"/>
              <w:left w:val="single" w:sz="4" w:space="0" w:color="auto"/>
              <w:bottom w:val="single" w:sz="4" w:space="0" w:color="auto"/>
            </w:tcBorders>
            <w:shd w:val="clear" w:color="auto" w:fill="auto"/>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c>
          <w:tcPr>
            <w:tcW w:w="1379" w:type="dxa"/>
            <w:tcBorders>
              <w:top w:val="single" w:sz="4" w:space="0" w:color="auto"/>
              <w:left w:val="single" w:sz="4" w:space="0" w:color="auto"/>
              <w:bottom w:val="single" w:sz="4" w:space="0" w:color="auto"/>
              <w:right w:val="single" w:sz="8" w:space="0" w:color="auto"/>
            </w:tcBorders>
            <w:shd w:val="clear" w:color="auto" w:fill="auto"/>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c>
          <w:tcPr>
            <w:tcW w:w="553" w:type="dxa"/>
            <w:tcBorders>
              <w:top w:val="single" w:sz="7" w:space="0" w:color="auto"/>
              <w:left w:val="single" w:sz="8" w:space="0" w:color="auto"/>
            </w:tcBorders>
            <w:shd w:val="pct50" w:color="auto" w:fill="auto"/>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c>
          <w:tcPr>
            <w:tcW w:w="2454" w:type="dxa"/>
            <w:tcBorders>
              <w:top w:val="single" w:sz="7" w:space="0" w:color="auto"/>
              <w:left w:val="single" w:sz="7" w:space="0" w:color="auto"/>
              <w:right w:val="double" w:sz="6" w:space="0" w:color="auto"/>
            </w:tcBorders>
            <w:shd w:val="pct50" w:color="auto" w:fill="auto"/>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r>
      <w:tr w:rsidR="00CB64C8" w:rsidRPr="00A12F15" w:rsidTr="00CA5ED4">
        <w:trPr>
          <w:cantSplit/>
        </w:trPr>
        <w:tc>
          <w:tcPr>
            <w:tcW w:w="1418" w:type="dxa"/>
            <w:vMerge w:val="restart"/>
            <w:tcBorders>
              <w:top w:val="single" w:sz="7" w:space="0" w:color="auto"/>
              <w:left w:val="double" w:sz="6" w:space="0" w:color="auto"/>
            </w:tcBorders>
            <w:vAlign w:val="center"/>
          </w:tcPr>
          <w:p w:rsidR="00CB64C8" w:rsidRPr="00A12F15" w:rsidRDefault="00CB64C8" w:rsidP="00925B58">
            <w:pPr>
              <w:tabs>
                <w:tab w:val="left" w:pos="-1440"/>
                <w:tab w:val="left" w:pos="-720"/>
                <w:tab w:val="left" w:pos="0"/>
                <w:tab w:val="left" w:pos="576"/>
                <w:tab w:val="left" w:pos="720"/>
              </w:tabs>
              <w:suppressAutoHyphens/>
              <w:rPr>
                <w:rFonts w:ascii="Arial" w:hAnsi="Arial"/>
                <w:sz w:val="18"/>
              </w:rPr>
            </w:pPr>
            <w:r w:rsidRPr="00A12F15">
              <w:rPr>
                <w:rFonts w:ascii="Arial" w:hAnsi="Arial"/>
                <w:sz w:val="18"/>
              </w:rPr>
              <w:t>C/1,2</w:t>
            </w:r>
          </w:p>
        </w:tc>
        <w:tc>
          <w:tcPr>
            <w:tcW w:w="1843" w:type="dxa"/>
            <w:tcBorders>
              <w:top w:val="single" w:sz="4" w:space="0" w:color="auto"/>
              <w:left w:val="single" w:sz="7" w:space="0" w:color="auto"/>
              <w:bottom w:val="single" w:sz="4" w:space="0" w:color="auto"/>
              <w:right w:val="single" w:sz="4" w:space="0" w:color="auto"/>
            </w:tcBorders>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r w:rsidRPr="00A12F15">
              <w:rPr>
                <w:rFonts w:ascii="Arial" w:hAnsi="Arial"/>
                <w:sz w:val="18"/>
              </w:rPr>
              <w:t>pos</w:t>
            </w:r>
          </w:p>
        </w:tc>
        <w:tc>
          <w:tcPr>
            <w:tcW w:w="1378" w:type="dxa"/>
            <w:tcBorders>
              <w:top w:val="single" w:sz="4" w:space="0" w:color="auto"/>
              <w:left w:val="single" w:sz="4" w:space="0" w:color="auto"/>
              <w:bottom w:val="single" w:sz="4" w:space="0" w:color="auto"/>
            </w:tcBorders>
            <w:shd w:val="clear" w:color="auto" w:fill="auto"/>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c>
          <w:tcPr>
            <w:tcW w:w="1379" w:type="dxa"/>
            <w:tcBorders>
              <w:top w:val="single" w:sz="4" w:space="0" w:color="auto"/>
              <w:left w:val="single" w:sz="4" w:space="0" w:color="auto"/>
              <w:bottom w:val="single" w:sz="4" w:space="0" w:color="auto"/>
              <w:right w:val="single" w:sz="8" w:space="0" w:color="auto"/>
            </w:tcBorders>
            <w:shd w:val="clear" w:color="auto" w:fill="auto"/>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c>
          <w:tcPr>
            <w:tcW w:w="553" w:type="dxa"/>
            <w:tcBorders>
              <w:top w:val="single" w:sz="7" w:space="0" w:color="auto"/>
              <w:left w:val="single" w:sz="8" w:space="0" w:color="auto"/>
            </w:tcBorders>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c>
          <w:tcPr>
            <w:tcW w:w="2454" w:type="dxa"/>
            <w:tcBorders>
              <w:top w:val="single" w:sz="7" w:space="0" w:color="auto"/>
              <w:left w:val="single" w:sz="7" w:space="0" w:color="auto"/>
              <w:right w:val="double" w:sz="6" w:space="0" w:color="auto"/>
            </w:tcBorders>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r>
      <w:tr w:rsidR="00CB64C8" w:rsidRPr="00A12F15" w:rsidTr="00CA5ED4">
        <w:trPr>
          <w:cantSplit/>
        </w:trPr>
        <w:tc>
          <w:tcPr>
            <w:tcW w:w="1418" w:type="dxa"/>
            <w:vMerge/>
            <w:tcBorders>
              <w:left w:val="double" w:sz="6" w:space="0" w:color="auto"/>
            </w:tcBorders>
          </w:tcPr>
          <w:p w:rsidR="00CB64C8" w:rsidRPr="00A12F15" w:rsidRDefault="00CB64C8" w:rsidP="00925B58">
            <w:pPr>
              <w:tabs>
                <w:tab w:val="left" w:pos="-1440"/>
                <w:tab w:val="left" w:pos="-720"/>
                <w:tab w:val="left" w:pos="0"/>
                <w:tab w:val="left" w:pos="576"/>
                <w:tab w:val="left" w:pos="720"/>
              </w:tabs>
              <w:suppressAutoHyphens/>
              <w:rPr>
                <w:rFonts w:ascii="Arial" w:hAnsi="Arial"/>
                <w:sz w:val="18"/>
              </w:rPr>
            </w:pPr>
          </w:p>
        </w:tc>
        <w:tc>
          <w:tcPr>
            <w:tcW w:w="1843" w:type="dxa"/>
            <w:tcBorders>
              <w:top w:val="single" w:sz="4" w:space="0" w:color="auto"/>
              <w:left w:val="single" w:sz="7" w:space="0" w:color="auto"/>
              <w:bottom w:val="single" w:sz="4" w:space="0" w:color="auto"/>
              <w:right w:val="single" w:sz="4" w:space="0" w:color="auto"/>
            </w:tcBorders>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roofErr w:type="spellStart"/>
            <w:r w:rsidRPr="00A12F15">
              <w:rPr>
                <w:rFonts w:ascii="Arial" w:hAnsi="Arial"/>
                <w:sz w:val="18"/>
              </w:rPr>
              <w:t>neg</w:t>
            </w:r>
            <w:proofErr w:type="spellEnd"/>
          </w:p>
        </w:tc>
        <w:tc>
          <w:tcPr>
            <w:tcW w:w="1378" w:type="dxa"/>
            <w:tcBorders>
              <w:top w:val="single" w:sz="4" w:space="0" w:color="auto"/>
              <w:left w:val="single" w:sz="4" w:space="0" w:color="auto"/>
              <w:bottom w:val="single" w:sz="4" w:space="0" w:color="auto"/>
            </w:tcBorders>
            <w:shd w:val="clear" w:color="auto" w:fill="auto"/>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c>
          <w:tcPr>
            <w:tcW w:w="1379" w:type="dxa"/>
            <w:tcBorders>
              <w:top w:val="single" w:sz="4" w:space="0" w:color="auto"/>
              <w:left w:val="single" w:sz="4" w:space="0" w:color="auto"/>
              <w:bottom w:val="single" w:sz="4" w:space="0" w:color="auto"/>
              <w:right w:val="single" w:sz="8" w:space="0" w:color="auto"/>
            </w:tcBorders>
            <w:shd w:val="clear" w:color="auto" w:fill="auto"/>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c>
          <w:tcPr>
            <w:tcW w:w="553" w:type="dxa"/>
            <w:tcBorders>
              <w:top w:val="single" w:sz="7" w:space="0" w:color="auto"/>
              <w:left w:val="single" w:sz="8" w:space="0" w:color="auto"/>
            </w:tcBorders>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c>
          <w:tcPr>
            <w:tcW w:w="2454" w:type="dxa"/>
            <w:tcBorders>
              <w:top w:val="single" w:sz="7" w:space="0" w:color="auto"/>
              <w:left w:val="single" w:sz="7" w:space="0" w:color="auto"/>
              <w:right w:val="double" w:sz="6" w:space="0" w:color="auto"/>
            </w:tcBorders>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r>
      <w:tr w:rsidR="00CB64C8" w:rsidRPr="00A12F15" w:rsidTr="00CA5ED4">
        <w:tc>
          <w:tcPr>
            <w:tcW w:w="3261" w:type="dxa"/>
            <w:gridSpan w:val="2"/>
            <w:tcBorders>
              <w:top w:val="single" w:sz="4" w:space="0" w:color="auto"/>
              <w:left w:val="double" w:sz="6" w:space="0" w:color="auto"/>
              <w:bottom w:val="single" w:sz="4" w:space="0" w:color="auto"/>
              <w:right w:val="single" w:sz="4" w:space="0" w:color="auto"/>
            </w:tcBorders>
            <w:vAlign w:val="center"/>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r w:rsidRPr="00A12F15">
              <w:rPr>
                <w:rFonts w:ascii="Arial" w:hAnsi="Arial"/>
                <w:sz w:val="18"/>
              </w:rPr>
              <w:t>without disturbance</w:t>
            </w:r>
          </w:p>
        </w:tc>
        <w:tc>
          <w:tcPr>
            <w:tcW w:w="1378" w:type="dxa"/>
            <w:tcBorders>
              <w:top w:val="single" w:sz="4" w:space="0" w:color="auto"/>
              <w:left w:val="single" w:sz="4" w:space="0" w:color="auto"/>
              <w:bottom w:val="single" w:sz="4" w:space="0" w:color="auto"/>
            </w:tcBorders>
            <w:shd w:val="clear" w:color="auto" w:fill="auto"/>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c>
          <w:tcPr>
            <w:tcW w:w="1379" w:type="dxa"/>
            <w:tcBorders>
              <w:top w:val="single" w:sz="4" w:space="0" w:color="auto"/>
              <w:left w:val="single" w:sz="4" w:space="0" w:color="auto"/>
              <w:bottom w:val="single" w:sz="4" w:space="0" w:color="auto"/>
              <w:right w:val="single" w:sz="8" w:space="0" w:color="auto"/>
            </w:tcBorders>
            <w:shd w:val="clear" w:color="auto" w:fill="auto"/>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c>
          <w:tcPr>
            <w:tcW w:w="553" w:type="dxa"/>
            <w:tcBorders>
              <w:top w:val="single" w:sz="7" w:space="0" w:color="auto"/>
              <w:left w:val="single" w:sz="8" w:space="0" w:color="auto"/>
            </w:tcBorders>
            <w:shd w:val="pct50" w:color="auto" w:fill="auto"/>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c>
          <w:tcPr>
            <w:tcW w:w="2454" w:type="dxa"/>
            <w:tcBorders>
              <w:top w:val="single" w:sz="7" w:space="0" w:color="auto"/>
              <w:left w:val="single" w:sz="7" w:space="0" w:color="auto"/>
              <w:right w:val="double" w:sz="6" w:space="0" w:color="auto"/>
            </w:tcBorders>
            <w:shd w:val="pct50" w:color="auto" w:fill="auto"/>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r>
      <w:tr w:rsidR="00CB64C8" w:rsidRPr="00A12F15" w:rsidTr="00CA5ED4">
        <w:trPr>
          <w:cantSplit/>
        </w:trPr>
        <w:tc>
          <w:tcPr>
            <w:tcW w:w="1418" w:type="dxa"/>
            <w:vMerge w:val="restart"/>
            <w:tcBorders>
              <w:top w:val="single" w:sz="7" w:space="0" w:color="auto"/>
              <w:left w:val="double" w:sz="6" w:space="0" w:color="auto"/>
            </w:tcBorders>
            <w:vAlign w:val="center"/>
          </w:tcPr>
          <w:p w:rsidR="00CB64C8" w:rsidRPr="00A12F15" w:rsidRDefault="00CB64C8" w:rsidP="00925B58">
            <w:pPr>
              <w:tabs>
                <w:tab w:val="left" w:pos="-1440"/>
                <w:tab w:val="left" w:pos="-720"/>
                <w:tab w:val="left" w:pos="0"/>
                <w:tab w:val="left" w:pos="576"/>
                <w:tab w:val="left" w:pos="720"/>
              </w:tabs>
              <w:suppressAutoHyphens/>
              <w:rPr>
                <w:rFonts w:ascii="Arial" w:hAnsi="Arial"/>
                <w:sz w:val="18"/>
              </w:rPr>
            </w:pPr>
            <w:r w:rsidRPr="00A12F15">
              <w:rPr>
                <w:rFonts w:ascii="Arial" w:hAnsi="Arial"/>
                <w:sz w:val="18"/>
              </w:rPr>
              <w:t>C/1,3</w:t>
            </w:r>
          </w:p>
        </w:tc>
        <w:tc>
          <w:tcPr>
            <w:tcW w:w="1843" w:type="dxa"/>
            <w:tcBorders>
              <w:top w:val="single" w:sz="4" w:space="0" w:color="auto"/>
              <w:left w:val="single" w:sz="7" w:space="0" w:color="auto"/>
              <w:bottom w:val="single" w:sz="4" w:space="0" w:color="auto"/>
              <w:right w:val="single" w:sz="4" w:space="0" w:color="auto"/>
            </w:tcBorders>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r w:rsidRPr="00A12F15">
              <w:rPr>
                <w:rFonts w:ascii="Arial" w:hAnsi="Arial"/>
                <w:sz w:val="18"/>
              </w:rPr>
              <w:t>pos</w:t>
            </w:r>
          </w:p>
        </w:tc>
        <w:tc>
          <w:tcPr>
            <w:tcW w:w="1378" w:type="dxa"/>
            <w:tcBorders>
              <w:top w:val="single" w:sz="4" w:space="0" w:color="auto"/>
              <w:left w:val="single" w:sz="4" w:space="0" w:color="auto"/>
              <w:bottom w:val="single" w:sz="4" w:space="0" w:color="auto"/>
            </w:tcBorders>
            <w:shd w:val="clear" w:color="auto" w:fill="auto"/>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c>
          <w:tcPr>
            <w:tcW w:w="1379" w:type="dxa"/>
            <w:tcBorders>
              <w:top w:val="single" w:sz="4" w:space="0" w:color="auto"/>
              <w:left w:val="single" w:sz="4" w:space="0" w:color="auto"/>
              <w:bottom w:val="single" w:sz="4" w:space="0" w:color="auto"/>
              <w:right w:val="single" w:sz="8" w:space="0" w:color="auto"/>
            </w:tcBorders>
            <w:shd w:val="clear" w:color="auto" w:fill="auto"/>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c>
          <w:tcPr>
            <w:tcW w:w="553" w:type="dxa"/>
            <w:tcBorders>
              <w:top w:val="single" w:sz="7" w:space="0" w:color="auto"/>
              <w:left w:val="single" w:sz="8" w:space="0" w:color="auto"/>
            </w:tcBorders>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c>
          <w:tcPr>
            <w:tcW w:w="2454" w:type="dxa"/>
            <w:tcBorders>
              <w:top w:val="single" w:sz="7" w:space="0" w:color="auto"/>
              <w:left w:val="single" w:sz="7" w:space="0" w:color="auto"/>
              <w:right w:val="double" w:sz="6" w:space="0" w:color="auto"/>
            </w:tcBorders>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r>
      <w:tr w:rsidR="00CB64C8" w:rsidRPr="00A12F15" w:rsidTr="00CA5ED4">
        <w:trPr>
          <w:cantSplit/>
          <w:trHeight w:val="220"/>
        </w:trPr>
        <w:tc>
          <w:tcPr>
            <w:tcW w:w="1418" w:type="dxa"/>
            <w:vMerge/>
            <w:tcBorders>
              <w:left w:val="double" w:sz="6" w:space="0" w:color="auto"/>
            </w:tcBorders>
          </w:tcPr>
          <w:p w:rsidR="00CB64C8" w:rsidRPr="00A12F15" w:rsidRDefault="00CB64C8" w:rsidP="00925B58">
            <w:pPr>
              <w:tabs>
                <w:tab w:val="left" w:pos="-1440"/>
                <w:tab w:val="left" w:pos="-720"/>
                <w:tab w:val="left" w:pos="0"/>
                <w:tab w:val="left" w:pos="576"/>
                <w:tab w:val="left" w:pos="720"/>
              </w:tabs>
              <w:suppressAutoHyphens/>
              <w:rPr>
                <w:rFonts w:ascii="Arial" w:hAnsi="Arial"/>
                <w:sz w:val="18"/>
              </w:rPr>
            </w:pPr>
          </w:p>
        </w:tc>
        <w:tc>
          <w:tcPr>
            <w:tcW w:w="1843" w:type="dxa"/>
            <w:tcBorders>
              <w:top w:val="single" w:sz="4" w:space="0" w:color="auto"/>
              <w:left w:val="single" w:sz="7" w:space="0" w:color="auto"/>
              <w:bottom w:val="single" w:sz="4" w:space="0" w:color="auto"/>
              <w:right w:val="single" w:sz="4" w:space="0" w:color="auto"/>
            </w:tcBorders>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roofErr w:type="spellStart"/>
            <w:r w:rsidRPr="00A12F15">
              <w:rPr>
                <w:rFonts w:ascii="Arial" w:hAnsi="Arial"/>
                <w:sz w:val="18"/>
              </w:rPr>
              <w:t>neg</w:t>
            </w:r>
            <w:proofErr w:type="spellEnd"/>
          </w:p>
        </w:tc>
        <w:tc>
          <w:tcPr>
            <w:tcW w:w="1378" w:type="dxa"/>
            <w:tcBorders>
              <w:top w:val="single" w:sz="4" w:space="0" w:color="auto"/>
              <w:left w:val="single" w:sz="4" w:space="0" w:color="auto"/>
              <w:bottom w:val="single" w:sz="4" w:space="0" w:color="auto"/>
            </w:tcBorders>
            <w:shd w:val="clear" w:color="auto" w:fill="auto"/>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c>
          <w:tcPr>
            <w:tcW w:w="1379" w:type="dxa"/>
            <w:tcBorders>
              <w:top w:val="single" w:sz="4" w:space="0" w:color="auto"/>
              <w:left w:val="single" w:sz="4" w:space="0" w:color="auto"/>
              <w:bottom w:val="single" w:sz="4" w:space="0" w:color="auto"/>
              <w:right w:val="single" w:sz="8" w:space="0" w:color="auto"/>
            </w:tcBorders>
            <w:shd w:val="clear" w:color="auto" w:fill="auto"/>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c>
          <w:tcPr>
            <w:tcW w:w="553" w:type="dxa"/>
            <w:tcBorders>
              <w:top w:val="single" w:sz="7" w:space="0" w:color="auto"/>
              <w:left w:val="single" w:sz="8" w:space="0" w:color="auto"/>
            </w:tcBorders>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c>
          <w:tcPr>
            <w:tcW w:w="2454" w:type="dxa"/>
            <w:tcBorders>
              <w:top w:val="single" w:sz="7" w:space="0" w:color="auto"/>
              <w:left w:val="single" w:sz="7" w:space="0" w:color="auto"/>
              <w:right w:val="double" w:sz="6" w:space="0" w:color="auto"/>
            </w:tcBorders>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r>
      <w:tr w:rsidR="00CB64C8" w:rsidRPr="00A12F15" w:rsidTr="00CA5ED4">
        <w:tc>
          <w:tcPr>
            <w:tcW w:w="3261" w:type="dxa"/>
            <w:gridSpan w:val="2"/>
            <w:tcBorders>
              <w:top w:val="single" w:sz="4" w:space="0" w:color="auto"/>
              <w:left w:val="double" w:sz="6" w:space="0" w:color="auto"/>
              <w:bottom w:val="single" w:sz="4" w:space="0" w:color="auto"/>
              <w:right w:val="single" w:sz="4" w:space="0" w:color="auto"/>
            </w:tcBorders>
            <w:vAlign w:val="center"/>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r w:rsidRPr="00A12F15">
              <w:rPr>
                <w:rFonts w:ascii="Arial" w:hAnsi="Arial"/>
                <w:sz w:val="18"/>
              </w:rPr>
              <w:t>without disturbance</w:t>
            </w:r>
          </w:p>
        </w:tc>
        <w:tc>
          <w:tcPr>
            <w:tcW w:w="1378" w:type="dxa"/>
            <w:tcBorders>
              <w:top w:val="single" w:sz="4" w:space="0" w:color="auto"/>
              <w:left w:val="single" w:sz="4" w:space="0" w:color="auto"/>
              <w:bottom w:val="single" w:sz="4" w:space="0" w:color="auto"/>
            </w:tcBorders>
            <w:shd w:val="clear" w:color="auto" w:fill="auto"/>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c>
          <w:tcPr>
            <w:tcW w:w="1379" w:type="dxa"/>
            <w:tcBorders>
              <w:top w:val="single" w:sz="4" w:space="0" w:color="auto"/>
              <w:left w:val="single" w:sz="4" w:space="0" w:color="auto"/>
              <w:bottom w:val="single" w:sz="4" w:space="0" w:color="auto"/>
              <w:right w:val="single" w:sz="8" w:space="0" w:color="auto"/>
            </w:tcBorders>
            <w:shd w:val="clear" w:color="auto" w:fill="auto"/>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c>
          <w:tcPr>
            <w:tcW w:w="553" w:type="dxa"/>
            <w:tcBorders>
              <w:top w:val="single" w:sz="7" w:space="0" w:color="auto"/>
              <w:left w:val="single" w:sz="8" w:space="0" w:color="auto"/>
            </w:tcBorders>
            <w:shd w:val="pct50" w:color="auto" w:fill="auto"/>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c>
          <w:tcPr>
            <w:tcW w:w="2454" w:type="dxa"/>
            <w:tcBorders>
              <w:top w:val="single" w:sz="7" w:space="0" w:color="auto"/>
              <w:left w:val="single" w:sz="7" w:space="0" w:color="auto"/>
              <w:right w:val="double" w:sz="6" w:space="0" w:color="auto"/>
            </w:tcBorders>
            <w:shd w:val="pct50" w:color="auto" w:fill="auto"/>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r>
      <w:tr w:rsidR="00CB64C8" w:rsidRPr="00A12F15" w:rsidTr="00CA5ED4">
        <w:trPr>
          <w:cantSplit/>
        </w:trPr>
        <w:tc>
          <w:tcPr>
            <w:tcW w:w="1418" w:type="dxa"/>
            <w:vMerge w:val="restart"/>
            <w:tcBorders>
              <w:top w:val="single" w:sz="7" w:space="0" w:color="auto"/>
              <w:left w:val="double" w:sz="6" w:space="0" w:color="auto"/>
            </w:tcBorders>
            <w:vAlign w:val="center"/>
          </w:tcPr>
          <w:p w:rsidR="00CB64C8" w:rsidRPr="00A12F15" w:rsidRDefault="00CB64C8" w:rsidP="00925B58">
            <w:pPr>
              <w:tabs>
                <w:tab w:val="left" w:pos="-1440"/>
                <w:tab w:val="left" w:pos="-720"/>
                <w:tab w:val="left" w:pos="0"/>
                <w:tab w:val="left" w:pos="576"/>
                <w:tab w:val="left" w:pos="720"/>
              </w:tabs>
              <w:suppressAutoHyphens/>
              <w:rPr>
                <w:rFonts w:ascii="Arial" w:hAnsi="Arial"/>
                <w:sz w:val="18"/>
              </w:rPr>
            </w:pPr>
            <w:r w:rsidRPr="00A12F15">
              <w:rPr>
                <w:rFonts w:ascii="Arial" w:hAnsi="Arial"/>
                <w:sz w:val="18"/>
              </w:rPr>
              <w:t>C/1,4</w:t>
            </w:r>
          </w:p>
        </w:tc>
        <w:tc>
          <w:tcPr>
            <w:tcW w:w="1843" w:type="dxa"/>
            <w:tcBorders>
              <w:top w:val="single" w:sz="4" w:space="0" w:color="auto"/>
              <w:left w:val="single" w:sz="7" w:space="0" w:color="auto"/>
              <w:bottom w:val="single" w:sz="4" w:space="0" w:color="auto"/>
              <w:right w:val="single" w:sz="4" w:space="0" w:color="auto"/>
            </w:tcBorders>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r w:rsidRPr="00A12F15">
              <w:rPr>
                <w:rFonts w:ascii="Arial" w:hAnsi="Arial"/>
                <w:sz w:val="18"/>
              </w:rPr>
              <w:t>pos</w:t>
            </w:r>
          </w:p>
        </w:tc>
        <w:tc>
          <w:tcPr>
            <w:tcW w:w="1378" w:type="dxa"/>
            <w:tcBorders>
              <w:top w:val="single" w:sz="4" w:space="0" w:color="auto"/>
              <w:left w:val="single" w:sz="4" w:space="0" w:color="auto"/>
              <w:bottom w:val="single" w:sz="4" w:space="0" w:color="auto"/>
            </w:tcBorders>
            <w:shd w:val="clear" w:color="auto" w:fill="auto"/>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c>
          <w:tcPr>
            <w:tcW w:w="1379" w:type="dxa"/>
            <w:tcBorders>
              <w:top w:val="single" w:sz="4" w:space="0" w:color="auto"/>
              <w:left w:val="single" w:sz="4" w:space="0" w:color="auto"/>
              <w:bottom w:val="single" w:sz="4" w:space="0" w:color="auto"/>
              <w:right w:val="single" w:sz="8" w:space="0" w:color="auto"/>
            </w:tcBorders>
            <w:shd w:val="clear" w:color="auto" w:fill="auto"/>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c>
          <w:tcPr>
            <w:tcW w:w="553" w:type="dxa"/>
            <w:tcBorders>
              <w:top w:val="single" w:sz="7" w:space="0" w:color="auto"/>
              <w:left w:val="single" w:sz="8" w:space="0" w:color="auto"/>
            </w:tcBorders>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c>
          <w:tcPr>
            <w:tcW w:w="2454" w:type="dxa"/>
            <w:tcBorders>
              <w:top w:val="single" w:sz="7" w:space="0" w:color="auto"/>
              <w:left w:val="single" w:sz="7" w:space="0" w:color="auto"/>
              <w:right w:val="double" w:sz="6" w:space="0" w:color="auto"/>
            </w:tcBorders>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r>
      <w:tr w:rsidR="00CB64C8" w:rsidRPr="00A12F15" w:rsidTr="00CA5ED4">
        <w:trPr>
          <w:cantSplit/>
        </w:trPr>
        <w:tc>
          <w:tcPr>
            <w:tcW w:w="1418" w:type="dxa"/>
            <w:vMerge/>
            <w:tcBorders>
              <w:left w:val="double" w:sz="6" w:space="0" w:color="auto"/>
            </w:tcBorders>
          </w:tcPr>
          <w:p w:rsidR="00CB64C8" w:rsidRPr="00A12F15" w:rsidRDefault="00CB64C8" w:rsidP="00925B58">
            <w:pPr>
              <w:tabs>
                <w:tab w:val="left" w:pos="-1440"/>
                <w:tab w:val="left" w:pos="-720"/>
                <w:tab w:val="left" w:pos="0"/>
                <w:tab w:val="left" w:pos="576"/>
                <w:tab w:val="left" w:pos="720"/>
              </w:tabs>
              <w:suppressAutoHyphens/>
              <w:rPr>
                <w:rFonts w:ascii="Arial" w:hAnsi="Arial"/>
                <w:sz w:val="18"/>
              </w:rPr>
            </w:pPr>
          </w:p>
        </w:tc>
        <w:tc>
          <w:tcPr>
            <w:tcW w:w="1843" w:type="dxa"/>
            <w:tcBorders>
              <w:top w:val="single" w:sz="4" w:space="0" w:color="auto"/>
              <w:left w:val="single" w:sz="7" w:space="0" w:color="auto"/>
              <w:bottom w:val="single" w:sz="4" w:space="0" w:color="auto"/>
              <w:right w:val="single" w:sz="4" w:space="0" w:color="auto"/>
            </w:tcBorders>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roofErr w:type="spellStart"/>
            <w:r w:rsidRPr="00A12F15">
              <w:rPr>
                <w:rFonts w:ascii="Arial" w:hAnsi="Arial"/>
                <w:sz w:val="18"/>
              </w:rPr>
              <w:t>neg</w:t>
            </w:r>
            <w:proofErr w:type="spellEnd"/>
          </w:p>
        </w:tc>
        <w:tc>
          <w:tcPr>
            <w:tcW w:w="1378" w:type="dxa"/>
            <w:tcBorders>
              <w:top w:val="single" w:sz="4" w:space="0" w:color="auto"/>
              <w:left w:val="single" w:sz="4" w:space="0" w:color="auto"/>
              <w:bottom w:val="single" w:sz="4" w:space="0" w:color="auto"/>
            </w:tcBorders>
            <w:shd w:val="clear" w:color="auto" w:fill="auto"/>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c>
          <w:tcPr>
            <w:tcW w:w="1379" w:type="dxa"/>
            <w:tcBorders>
              <w:top w:val="single" w:sz="4" w:space="0" w:color="auto"/>
              <w:left w:val="single" w:sz="4" w:space="0" w:color="auto"/>
              <w:bottom w:val="single" w:sz="4" w:space="0" w:color="auto"/>
              <w:right w:val="single" w:sz="8" w:space="0" w:color="auto"/>
            </w:tcBorders>
            <w:shd w:val="clear" w:color="auto" w:fill="auto"/>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c>
          <w:tcPr>
            <w:tcW w:w="553" w:type="dxa"/>
            <w:tcBorders>
              <w:top w:val="single" w:sz="7" w:space="0" w:color="auto"/>
              <w:left w:val="single" w:sz="8" w:space="0" w:color="auto"/>
            </w:tcBorders>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c>
          <w:tcPr>
            <w:tcW w:w="2454" w:type="dxa"/>
            <w:tcBorders>
              <w:top w:val="single" w:sz="7" w:space="0" w:color="auto"/>
              <w:left w:val="single" w:sz="7" w:space="0" w:color="auto"/>
              <w:right w:val="double" w:sz="6" w:space="0" w:color="auto"/>
            </w:tcBorders>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r>
      <w:tr w:rsidR="00CB64C8" w:rsidRPr="00A12F15" w:rsidTr="00CA5ED4">
        <w:tc>
          <w:tcPr>
            <w:tcW w:w="3261" w:type="dxa"/>
            <w:gridSpan w:val="2"/>
            <w:tcBorders>
              <w:top w:val="single" w:sz="4" w:space="0" w:color="auto"/>
              <w:left w:val="double" w:sz="6" w:space="0" w:color="auto"/>
              <w:bottom w:val="single" w:sz="4" w:space="0" w:color="auto"/>
              <w:right w:val="single" w:sz="4" w:space="0" w:color="auto"/>
            </w:tcBorders>
            <w:vAlign w:val="center"/>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r w:rsidRPr="00A12F15">
              <w:rPr>
                <w:rFonts w:ascii="Arial" w:hAnsi="Arial"/>
                <w:sz w:val="18"/>
              </w:rPr>
              <w:t>without disturbance</w:t>
            </w:r>
          </w:p>
        </w:tc>
        <w:tc>
          <w:tcPr>
            <w:tcW w:w="1378" w:type="dxa"/>
            <w:tcBorders>
              <w:top w:val="single" w:sz="4" w:space="0" w:color="auto"/>
              <w:left w:val="single" w:sz="4" w:space="0" w:color="auto"/>
              <w:bottom w:val="single" w:sz="4" w:space="0" w:color="auto"/>
            </w:tcBorders>
            <w:shd w:val="clear" w:color="auto" w:fill="auto"/>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c>
          <w:tcPr>
            <w:tcW w:w="1379" w:type="dxa"/>
            <w:tcBorders>
              <w:top w:val="single" w:sz="4" w:space="0" w:color="auto"/>
              <w:left w:val="single" w:sz="4" w:space="0" w:color="auto"/>
              <w:bottom w:val="single" w:sz="4" w:space="0" w:color="auto"/>
              <w:right w:val="single" w:sz="8" w:space="0" w:color="auto"/>
            </w:tcBorders>
            <w:shd w:val="clear" w:color="auto" w:fill="auto"/>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c>
          <w:tcPr>
            <w:tcW w:w="553" w:type="dxa"/>
            <w:tcBorders>
              <w:top w:val="single" w:sz="7" w:space="0" w:color="auto"/>
              <w:left w:val="single" w:sz="8" w:space="0" w:color="auto"/>
            </w:tcBorders>
            <w:shd w:val="pct50" w:color="auto" w:fill="auto"/>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c>
          <w:tcPr>
            <w:tcW w:w="2454" w:type="dxa"/>
            <w:tcBorders>
              <w:top w:val="single" w:sz="7" w:space="0" w:color="auto"/>
              <w:left w:val="single" w:sz="7" w:space="0" w:color="auto"/>
              <w:right w:val="double" w:sz="6" w:space="0" w:color="auto"/>
            </w:tcBorders>
            <w:shd w:val="pct50" w:color="auto" w:fill="auto"/>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r>
      <w:tr w:rsidR="00CB64C8" w:rsidRPr="00A12F15" w:rsidTr="00CA5ED4">
        <w:trPr>
          <w:cantSplit/>
        </w:trPr>
        <w:tc>
          <w:tcPr>
            <w:tcW w:w="1418" w:type="dxa"/>
            <w:vMerge w:val="restart"/>
            <w:tcBorders>
              <w:top w:val="single" w:sz="7" w:space="0" w:color="auto"/>
              <w:left w:val="double" w:sz="6" w:space="0" w:color="auto"/>
            </w:tcBorders>
            <w:vAlign w:val="center"/>
          </w:tcPr>
          <w:p w:rsidR="00CB64C8" w:rsidRPr="00A12F15" w:rsidRDefault="00CB64C8" w:rsidP="00925B58">
            <w:pPr>
              <w:tabs>
                <w:tab w:val="left" w:pos="-1440"/>
                <w:tab w:val="left" w:pos="-720"/>
                <w:tab w:val="left" w:pos="0"/>
                <w:tab w:val="left" w:pos="576"/>
                <w:tab w:val="left" w:pos="720"/>
              </w:tabs>
              <w:suppressAutoHyphens/>
              <w:rPr>
                <w:rFonts w:ascii="Arial" w:hAnsi="Arial"/>
                <w:sz w:val="18"/>
              </w:rPr>
            </w:pPr>
            <w:r w:rsidRPr="00A12F15">
              <w:rPr>
                <w:rFonts w:ascii="Arial" w:hAnsi="Arial"/>
                <w:sz w:val="18"/>
              </w:rPr>
              <w:t>C/1,5</w:t>
            </w:r>
          </w:p>
        </w:tc>
        <w:tc>
          <w:tcPr>
            <w:tcW w:w="1843" w:type="dxa"/>
            <w:tcBorders>
              <w:top w:val="single" w:sz="4" w:space="0" w:color="auto"/>
              <w:left w:val="single" w:sz="7" w:space="0" w:color="auto"/>
              <w:bottom w:val="single" w:sz="4" w:space="0" w:color="auto"/>
              <w:right w:val="single" w:sz="4" w:space="0" w:color="auto"/>
            </w:tcBorders>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r w:rsidRPr="00A12F15">
              <w:rPr>
                <w:rFonts w:ascii="Arial" w:hAnsi="Arial"/>
                <w:sz w:val="18"/>
              </w:rPr>
              <w:t>pos</w:t>
            </w:r>
          </w:p>
        </w:tc>
        <w:tc>
          <w:tcPr>
            <w:tcW w:w="1378" w:type="dxa"/>
            <w:tcBorders>
              <w:top w:val="single" w:sz="4" w:space="0" w:color="auto"/>
              <w:left w:val="single" w:sz="4" w:space="0" w:color="auto"/>
              <w:bottom w:val="single" w:sz="4" w:space="0" w:color="auto"/>
            </w:tcBorders>
            <w:shd w:val="clear" w:color="auto" w:fill="auto"/>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c>
          <w:tcPr>
            <w:tcW w:w="1379" w:type="dxa"/>
            <w:tcBorders>
              <w:top w:val="single" w:sz="4" w:space="0" w:color="auto"/>
              <w:left w:val="single" w:sz="4" w:space="0" w:color="auto"/>
              <w:bottom w:val="single" w:sz="4" w:space="0" w:color="auto"/>
              <w:right w:val="single" w:sz="8" w:space="0" w:color="auto"/>
            </w:tcBorders>
            <w:shd w:val="clear" w:color="auto" w:fill="auto"/>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c>
          <w:tcPr>
            <w:tcW w:w="553" w:type="dxa"/>
            <w:tcBorders>
              <w:top w:val="single" w:sz="7" w:space="0" w:color="auto"/>
              <w:left w:val="single" w:sz="8" w:space="0" w:color="auto"/>
            </w:tcBorders>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c>
          <w:tcPr>
            <w:tcW w:w="2454" w:type="dxa"/>
            <w:tcBorders>
              <w:top w:val="single" w:sz="7" w:space="0" w:color="auto"/>
              <w:left w:val="single" w:sz="7" w:space="0" w:color="auto"/>
              <w:right w:val="double" w:sz="6" w:space="0" w:color="auto"/>
            </w:tcBorders>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r>
      <w:tr w:rsidR="00CB64C8" w:rsidRPr="00A12F15" w:rsidTr="00CA5ED4">
        <w:trPr>
          <w:cantSplit/>
        </w:trPr>
        <w:tc>
          <w:tcPr>
            <w:tcW w:w="1418" w:type="dxa"/>
            <w:vMerge/>
            <w:tcBorders>
              <w:left w:val="double" w:sz="6" w:space="0" w:color="auto"/>
            </w:tcBorders>
          </w:tcPr>
          <w:p w:rsidR="00CB64C8" w:rsidRPr="00A12F15" w:rsidRDefault="00CB64C8" w:rsidP="00925B58">
            <w:pPr>
              <w:tabs>
                <w:tab w:val="left" w:pos="-1440"/>
                <w:tab w:val="left" w:pos="-720"/>
                <w:tab w:val="left" w:pos="0"/>
                <w:tab w:val="left" w:pos="576"/>
                <w:tab w:val="left" w:pos="720"/>
              </w:tabs>
              <w:suppressAutoHyphens/>
              <w:rPr>
                <w:rFonts w:ascii="Arial" w:hAnsi="Arial"/>
                <w:sz w:val="18"/>
              </w:rPr>
            </w:pPr>
          </w:p>
        </w:tc>
        <w:tc>
          <w:tcPr>
            <w:tcW w:w="1843" w:type="dxa"/>
            <w:tcBorders>
              <w:top w:val="single" w:sz="4" w:space="0" w:color="auto"/>
              <w:left w:val="single" w:sz="7" w:space="0" w:color="auto"/>
              <w:bottom w:val="single" w:sz="4" w:space="0" w:color="auto"/>
              <w:right w:val="single" w:sz="4" w:space="0" w:color="auto"/>
            </w:tcBorders>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roofErr w:type="spellStart"/>
            <w:r w:rsidRPr="00A12F15">
              <w:rPr>
                <w:rFonts w:ascii="Arial" w:hAnsi="Arial"/>
                <w:sz w:val="18"/>
              </w:rPr>
              <w:t>neg</w:t>
            </w:r>
            <w:proofErr w:type="spellEnd"/>
          </w:p>
        </w:tc>
        <w:tc>
          <w:tcPr>
            <w:tcW w:w="1378" w:type="dxa"/>
            <w:tcBorders>
              <w:top w:val="single" w:sz="4" w:space="0" w:color="auto"/>
              <w:left w:val="single" w:sz="4" w:space="0" w:color="auto"/>
              <w:bottom w:val="single" w:sz="4" w:space="0" w:color="auto"/>
            </w:tcBorders>
            <w:shd w:val="clear" w:color="auto" w:fill="auto"/>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c>
          <w:tcPr>
            <w:tcW w:w="1379" w:type="dxa"/>
            <w:tcBorders>
              <w:top w:val="single" w:sz="4" w:space="0" w:color="auto"/>
              <w:left w:val="single" w:sz="4" w:space="0" w:color="auto"/>
              <w:bottom w:val="single" w:sz="4" w:space="0" w:color="auto"/>
              <w:right w:val="single" w:sz="8" w:space="0" w:color="auto"/>
            </w:tcBorders>
            <w:shd w:val="clear" w:color="auto" w:fill="auto"/>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c>
          <w:tcPr>
            <w:tcW w:w="553" w:type="dxa"/>
            <w:tcBorders>
              <w:top w:val="single" w:sz="7" w:space="0" w:color="auto"/>
              <w:left w:val="single" w:sz="8" w:space="0" w:color="auto"/>
            </w:tcBorders>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c>
          <w:tcPr>
            <w:tcW w:w="2454" w:type="dxa"/>
            <w:tcBorders>
              <w:top w:val="single" w:sz="7" w:space="0" w:color="auto"/>
              <w:left w:val="single" w:sz="7" w:space="0" w:color="auto"/>
              <w:right w:val="double" w:sz="6" w:space="0" w:color="auto"/>
            </w:tcBorders>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r>
      <w:tr w:rsidR="00CB64C8" w:rsidRPr="00A12F15" w:rsidTr="00CA5ED4">
        <w:tc>
          <w:tcPr>
            <w:tcW w:w="3261" w:type="dxa"/>
            <w:gridSpan w:val="2"/>
            <w:tcBorders>
              <w:top w:val="single" w:sz="4" w:space="0" w:color="auto"/>
              <w:left w:val="double" w:sz="6" w:space="0" w:color="auto"/>
              <w:bottom w:val="single" w:sz="4" w:space="0" w:color="auto"/>
              <w:right w:val="single" w:sz="4" w:space="0" w:color="auto"/>
            </w:tcBorders>
            <w:vAlign w:val="center"/>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r w:rsidRPr="00A12F15">
              <w:rPr>
                <w:rFonts w:ascii="Arial" w:hAnsi="Arial"/>
                <w:sz w:val="18"/>
              </w:rPr>
              <w:t>without disturbance</w:t>
            </w:r>
          </w:p>
        </w:tc>
        <w:tc>
          <w:tcPr>
            <w:tcW w:w="1378" w:type="dxa"/>
            <w:tcBorders>
              <w:top w:val="single" w:sz="4" w:space="0" w:color="auto"/>
              <w:left w:val="single" w:sz="4" w:space="0" w:color="auto"/>
              <w:bottom w:val="single" w:sz="4" w:space="0" w:color="auto"/>
            </w:tcBorders>
            <w:shd w:val="clear" w:color="auto" w:fill="auto"/>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c>
          <w:tcPr>
            <w:tcW w:w="1379" w:type="dxa"/>
            <w:tcBorders>
              <w:top w:val="single" w:sz="4" w:space="0" w:color="auto"/>
              <w:left w:val="single" w:sz="4" w:space="0" w:color="auto"/>
              <w:bottom w:val="single" w:sz="4" w:space="0" w:color="auto"/>
              <w:right w:val="single" w:sz="8" w:space="0" w:color="auto"/>
            </w:tcBorders>
            <w:shd w:val="clear" w:color="auto" w:fill="auto"/>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c>
          <w:tcPr>
            <w:tcW w:w="553" w:type="dxa"/>
            <w:tcBorders>
              <w:top w:val="single" w:sz="7" w:space="0" w:color="auto"/>
              <w:left w:val="single" w:sz="8" w:space="0" w:color="auto"/>
            </w:tcBorders>
            <w:shd w:val="pct50" w:color="auto" w:fill="auto"/>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c>
          <w:tcPr>
            <w:tcW w:w="2454" w:type="dxa"/>
            <w:tcBorders>
              <w:top w:val="single" w:sz="7" w:space="0" w:color="auto"/>
              <w:left w:val="single" w:sz="7" w:space="0" w:color="auto"/>
              <w:right w:val="double" w:sz="6" w:space="0" w:color="auto"/>
            </w:tcBorders>
            <w:shd w:val="pct50" w:color="auto" w:fill="auto"/>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r>
      <w:tr w:rsidR="00CB64C8" w:rsidRPr="00A12F15" w:rsidTr="00CA5ED4">
        <w:trPr>
          <w:cantSplit/>
        </w:trPr>
        <w:tc>
          <w:tcPr>
            <w:tcW w:w="1418" w:type="dxa"/>
            <w:vMerge w:val="restart"/>
            <w:tcBorders>
              <w:top w:val="single" w:sz="7" w:space="0" w:color="auto"/>
              <w:left w:val="double" w:sz="6" w:space="0" w:color="auto"/>
            </w:tcBorders>
            <w:vAlign w:val="center"/>
          </w:tcPr>
          <w:p w:rsidR="00CB64C8" w:rsidRPr="00A12F15" w:rsidRDefault="00CB64C8" w:rsidP="00925B58">
            <w:pPr>
              <w:tabs>
                <w:tab w:val="left" w:pos="-1440"/>
                <w:tab w:val="left" w:pos="-720"/>
                <w:tab w:val="left" w:pos="0"/>
                <w:tab w:val="left" w:pos="576"/>
                <w:tab w:val="left" w:pos="720"/>
              </w:tabs>
              <w:suppressAutoHyphens/>
              <w:rPr>
                <w:rFonts w:ascii="Arial" w:hAnsi="Arial"/>
                <w:sz w:val="18"/>
              </w:rPr>
            </w:pPr>
            <w:r w:rsidRPr="00A12F15">
              <w:rPr>
                <w:rFonts w:ascii="Arial" w:hAnsi="Arial"/>
                <w:sz w:val="18"/>
              </w:rPr>
              <w:t>C/1,6</w:t>
            </w:r>
          </w:p>
        </w:tc>
        <w:tc>
          <w:tcPr>
            <w:tcW w:w="1843" w:type="dxa"/>
            <w:tcBorders>
              <w:top w:val="single" w:sz="4" w:space="0" w:color="auto"/>
              <w:left w:val="single" w:sz="7" w:space="0" w:color="auto"/>
              <w:bottom w:val="single" w:sz="4" w:space="0" w:color="auto"/>
              <w:right w:val="single" w:sz="4" w:space="0" w:color="auto"/>
            </w:tcBorders>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r w:rsidRPr="00A12F15">
              <w:rPr>
                <w:rFonts w:ascii="Arial" w:hAnsi="Arial"/>
                <w:sz w:val="18"/>
              </w:rPr>
              <w:t>pos</w:t>
            </w:r>
          </w:p>
        </w:tc>
        <w:tc>
          <w:tcPr>
            <w:tcW w:w="1378" w:type="dxa"/>
            <w:tcBorders>
              <w:top w:val="single" w:sz="4" w:space="0" w:color="auto"/>
              <w:left w:val="single" w:sz="4" w:space="0" w:color="auto"/>
              <w:bottom w:val="single" w:sz="4" w:space="0" w:color="auto"/>
            </w:tcBorders>
            <w:shd w:val="clear" w:color="auto" w:fill="auto"/>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c>
          <w:tcPr>
            <w:tcW w:w="1379" w:type="dxa"/>
            <w:tcBorders>
              <w:top w:val="single" w:sz="4" w:space="0" w:color="auto"/>
              <w:left w:val="single" w:sz="4" w:space="0" w:color="auto"/>
              <w:bottom w:val="single" w:sz="4" w:space="0" w:color="auto"/>
              <w:right w:val="single" w:sz="8" w:space="0" w:color="auto"/>
            </w:tcBorders>
            <w:shd w:val="clear" w:color="auto" w:fill="auto"/>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c>
          <w:tcPr>
            <w:tcW w:w="553" w:type="dxa"/>
            <w:tcBorders>
              <w:top w:val="single" w:sz="7" w:space="0" w:color="auto"/>
              <w:left w:val="single" w:sz="8" w:space="0" w:color="auto"/>
            </w:tcBorders>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c>
          <w:tcPr>
            <w:tcW w:w="2454" w:type="dxa"/>
            <w:tcBorders>
              <w:top w:val="single" w:sz="7" w:space="0" w:color="auto"/>
              <w:left w:val="single" w:sz="7" w:space="0" w:color="auto"/>
              <w:right w:val="double" w:sz="6" w:space="0" w:color="auto"/>
            </w:tcBorders>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r>
      <w:tr w:rsidR="00CB64C8" w:rsidRPr="00A12F15" w:rsidTr="00CA5ED4">
        <w:trPr>
          <w:cantSplit/>
          <w:trHeight w:val="193"/>
        </w:trPr>
        <w:tc>
          <w:tcPr>
            <w:tcW w:w="1418" w:type="dxa"/>
            <w:vMerge/>
            <w:tcBorders>
              <w:left w:val="double" w:sz="6" w:space="0" w:color="auto"/>
              <w:bottom w:val="double" w:sz="6" w:space="0" w:color="auto"/>
            </w:tcBorders>
          </w:tcPr>
          <w:p w:rsidR="00CB64C8" w:rsidRPr="00A12F15" w:rsidRDefault="00CB64C8" w:rsidP="00925B58">
            <w:pPr>
              <w:tabs>
                <w:tab w:val="left" w:pos="-1440"/>
                <w:tab w:val="left" w:pos="-720"/>
                <w:tab w:val="left" w:pos="0"/>
                <w:tab w:val="left" w:pos="576"/>
                <w:tab w:val="left" w:pos="720"/>
              </w:tabs>
              <w:suppressAutoHyphens/>
              <w:rPr>
                <w:rFonts w:ascii="Arial" w:hAnsi="Arial"/>
                <w:sz w:val="18"/>
              </w:rPr>
            </w:pPr>
          </w:p>
        </w:tc>
        <w:tc>
          <w:tcPr>
            <w:tcW w:w="1843" w:type="dxa"/>
            <w:tcBorders>
              <w:top w:val="single" w:sz="4" w:space="0" w:color="auto"/>
              <w:left w:val="single" w:sz="7" w:space="0" w:color="auto"/>
              <w:bottom w:val="double" w:sz="6" w:space="0" w:color="auto"/>
              <w:right w:val="single" w:sz="4" w:space="0" w:color="auto"/>
            </w:tcBorders>
          </w:tcPr>
          <w:p w:rsidR="00CB64C8" w:rsidRPr="00A12F15" w:rsidRDefault="00CB64C8" w:rsidP="00925B58">
            <w:pPr>
              <w:tabs>
                <w:tab w:val="left" w:pos="-1440"/>
                <w:tab w:val="left" w:pos="-720"/>
                <w:tab w:val="left" w:pos="0"/>
                <w:tab w:val="left" w:pos="576"/>
                <w:tab w:val="left" w:pos="720"/>
              </w:tabs>
              <w:suppressAutoHyphens/>
              <w:spacing w:before="60" w:after="60"/>
              <w:jc w:val="center"/>
              <w:rPr>
                <w:rFonts w:ascii="Arial" w:hAnsi="Arial"/>
                <w:sz w:val="18"/>
              </w:rPr>
            </w:pPr>
            <w:proofErr w:type="spellStart"/>
            <w:r w:rsidRPr="00A12F15">
              <w:rPr>
                <w:rFonts w:ascii="Arial" w:hAnsi="Arial"/>
                <w:sz w:val="18"/>
              </w:rPr>
              <w:t>neg</w:t>
            </w:r>
            <w:proofErr w:type="spellEnd"/>
          </w:p>
        </w:tc>
        <w:tc>
          <w:tcPr>
            <w:tcW w:w="1378" w:type="dxa"/>
            <w:tcBorders>
              <w:top w:val="single" w:sz="4" w:space="0" w:color="auto"/>
              <w:left w:val="single" w:sz="4" w:space="0" w:color="auto"/>
              <w:bottom w:val="double" w:sz="6" w:space="0" w:color="auto"/>
            </w:tcBorders>
            <w:shd w:val="clear" w:color="auto" w:fill="auto"/>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c>
          <w:tcPr>
            <w:tcW w:w="1379" w:type="dxa"/>
            <w:tcBorders>
              <w:top w:val="single" w:sz="4" w:space="0" w:color="auto"/>
              <w:left w:val="single" w:sz="4" w:space="0" w:color="auto"/>
              <w:bottom w:val="double" w:sz="6" w:space="0" w:color="auto"/>
              <w:right w:val="single" w:sz="8" w:space="0" w:color="auto"/>
            </w:tcBorders>
            <w:shd w:val="clear" w:color="auto" w:fill="auto"/>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c>
          <w:tcPr>
            <w:tcW w:w="553" w:type="dxa"/>
            <w:tcBorders>
              <w:top w:val="single" w:sz="7" w:space="0" w:color="auto"/>
              <w:left w:val="single" w:sz="8" w:space="0" w:color="auto"/>
              <w:bottom w:val="double" w:sz="6" w:space="0" w:color="auto"/>
            </w:tcBorders>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c>
          <w:tcPr>
            <w:tcW w:w="2454" w:type="dxa"/>
            <w:tcBorders>
              <w:top w:val="single" w:sz="7" w:space="0" w:color="auto"/>
              <w:left w:val="single" w:sz="7" w:space="0" w:color="auto"/>
              <w:bottom w:val="double" w:sz="6" w:space="0" w:color="auto"/>
              <w:right w:val="double" w:sz="6" w:space="0" w:color="auto"/>
            </w:tcBorders>
          </w:tcPr>
          <w:p w:rsidR="00CB64C8" w:rsidRPr="00A12F15" w:rsidRDefault="00CB64C8" w:rsidP="00925B58">
            <w:pPr>
              <w:tabs>
                <w:tab w:val="left" w:pos="-1440"/>
                <w:tab w:val="left" w:pos="-720"/>
                <w:tab w:val="left" w:pos="0"/>
                <w:tab w:val="left" w:pos="576"/>
                <w:tab w:val="left" w:pos="720"/>
              </w:tabs>
              <w:suppressAutoHyphens/>
              <w:jc w:val="center"/>
              <w:rPr>
                <w:rFonts w:ascii="Arial" w:hAnsi="Arial"/>
                <w:sz w:val="18"/>
              </w:rPr>
            </w:pPr>
          </w:p>
        </w:tc>
      </w:tr>
    </w:tbl>
    <w:p w:rsidR="00CB64C8" w:rsidRPr="00A12F15" w:rsidRDefault="00CB64C8" w:rsidP="00142F28">
      <w:pPr>
        <w:tabs>
          <w:tab w:val="left" w:pos="-1440"/>
          <w:tab w:val="left" w:pos="-720"/>
          <w:tab w:val="left" w:pos="0"/>
          <w:tab w:val="left" w:pos="576"/>
          <w:tab w:val="left" w:pos="709"/>
          <w:tab w:val="left" w:pos="1134"/>
        </w:tabs>
        <w:suppressAutoHyphens/>
        <w:jc w:val="both"/>
        <w:rPr>
          <w:rFonts w:ascii="Arial" w:hAnsi="Arial"/>
          <w:sz w:val="18"/>
        </w:rPr>
      </w:pPr>
    </w:p>
    <w:p w:rsidR="00CB64C8" w:rsidRPr="00A12F15" w:rsidRDefault="00CB64C8" w:rsidP="00142F28">
      <w:pPr>
        <w:tabs>
          <w:tab w:val="left" w:pos="-1440"/>
          <w:tab w:val="left" w:pos="-720"/>
          <w:tab w:val="left" w:pos="576"/>
          <w:tab w:val="left" w:pos="709"/>
          <w:tab w:val="left" w:pos="1134"/>
        </w:tabs>
        <w:suppressAutoHyphens/>
        <w:ind w:left="1134" w:hanging="1134"/>
        <w:jc w:val="both"/>
        <w:rPr>
          <w:rFonts w:ascii="Arial" w:hAnsi="Arial"/>
          <w:sz w:val="18"/>
        </w:rPr>
      </w:pPr>
      <w:r w:rsidRPr="00A12F15">
        <w:rPr>
          <w:rFonts w:ascii="Arial" w:hAnsi="Arial"/>
          <w:sz w:val="18"/>
        </w:rPr>
        <w:t xml:space="preserve">Notes:  </w:t>
      </w:r>
      <w:r w:rsidR="00631696">
        <w:rPr>
          <w:rFonts w:ascii="Arial" w:hAnsi="Arial"/>
          <w:sz w:val="18"/>
        </w:rPr>
        <w:tab/>
      </w:r>
      <w:r w:rsidRPr="00A12F15">
        <w:rPr>
          <w:rFonts w:ascii="Arial" w:hAnsi="Arial"/>
          <w:sz w:val="18"/>
        </w:rPr>
        <w:t>(1)</w:t>
      </w:r>
      <w:r w:rsidRPr="00A12F15">
        <w:rPr>
          <w:rFonts w:ascii="Arial" w:hAnsi="Arial"/>
          <w:sz w:val="18"/>
        </w:rPr>
        <w:tab/>
        <w:t>Explain or make a sketch indicating where the clamp is located on the cable; if necessary, add additional page.</w:t>
      </w:r>
    </w:p>
    <w:p w:rsidR="00CB64C8" w:rsidRPr="00A12F15" w:rsidRDefault="002F15FD" w:rsidP="00142F28">
      <w:pPr>
        <w:tabs>
          <w:tab w:val="left" w:pos="-1440"/>
          <w:tab w:val="left" w:pos="-720"/>
          <w:tab w:val="left" w:pos="576"/>
          <w:tab w:val="left" w:pos="709"/>
          <w:tab w:val="left" w:pos="1134"/>
        </w:tabs>
        <w:suppressAutoHyphens/>
        <w:ind w:left="1134" w:hanging="1134"/>
        <w:jc w:val="both"/>
        <w:rPr>
          <w:rFonts w:ascii="Arial" w:hAnsi="Arial"/>
          <w:sz w:val="18"/>
        </w:rPr>
      </w:pPr>
      <w:r w:rsidRPr="00A12F15">
        <w:rPr>
          <w:rFonts w:ascii="Arial" w:hAnsi="Arial"/>
          <w:sz w:val="18"/>
        </w:rPr>
        <w:tab/>
      </w:r>
      <w:r w:rsidR="00631696">
        <w:rPr>
          <w:rFonts w:ascii="Arial" w:hAnsi="Arial"/>
          <w:sz w:val="18"/>
        </w:rPr>
        <w:tab/>
      </w:r>
      <w:r w:rsidRPr="00A12F15">
        <w:rPr>
          <w:rFonts w:ascii="Arial" w:hAnsi="Arial"/>
          <w:sz w:val="18"/>
        </w:rPr>
        <w:t xml:space="preserve">(2) </w:t>
      </w:r>
      <w:r w:rsidRPr="00A12F15">
        <w:rPr>
          <w:rFonts w:ascii="Arial" w:hAnsi="Arial"/>
          <w:sz w:val="18"/>
        </w:rPr>
        <w:tab/>
        <w:t>The cell references C/1</w:t>
      </w:r>
      <w:proofErr w:type="gramStart"/>
      <w:r w:rsidRPr="00A12F15">
        <w:rPr>
          <w:rFonts w:ascii="Arial" w:hAnsi="Arial"/>
          <w:sz w:val="18"/>
        </w:rPr>
        <w:t>,</w:t>
      </w:r>
      <w:r w:rsidR="00CB64C8" w:rsidRPr="00A12F15">
        <w:rPr>
          <w:rFonts w:ascii="Arial" w:hAnsi="Arial"/>
          <w:sz w:val="18"/>
        </w:rPr>
        <w:t>1</w:t>
      </w:r>
      <w:proofErr w:type="gramEnd"/>
      <w:r w:rsidR="00CB64C8" w:rsidRPr="00A12F15">
        <w:rPr>
          <w:rFonts w:ascii="Arial" w:hAnsi="Arial"/>
          <w:sz w:val="18"/>
        </w:rPr>
        <w:t xml:space="preserve"> to C/1,6 should be used to cross-reference the cable or interface between Tables A and B.</w:t>
      </w:r>
    </w:p>
    <w:p w:rsidR="00A80187" w:rsidRPr="00A12F15" w:rsidRDefault="00A80187">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
        <w:gridCol w:w="1260"/>
        <w:gridCol w:w="360"/>
        <w:gridCol w:w="1530"/>
      </w:tblGrid>
      <w:tr w:rsidR="00B30B0A" w:rsidRPr="00A12F15" w:rsidTr="003E7066">
        <w:trPr>
          <w:trHeight w:hRule="exact" w:val="280"/>
        </w:trPr>
        <w:tc>
          <w:tcPr>
            <w:tcW w:w="360" w:type="dxa"/>
            <w:tcBorders>
              <w:top w:val="single" w:sz="4" w:space="0" w:color="auto"/>
              <w:left w:val="single" w:sz="4" w:space="0" w:color="auto"/>
              <w:bottom w:val="single" w:sz="4" w:space="0" w:color="auto"/>
              <w:right w:val="single" w:sz="4" w:space="0" w:color="auto"/>
            </w:tcBorders>
            <w:vAlign w:val="center"/>
          </w:tcPr>
          <w:p w:rsidR="00B30B0A" w:rsidRPr="00A12F15" w:rsidRDefault="00B30B0A" w:rsidP="003E7066">
            <w:pPr>
              <w:tabs>
                <w:tab w:val="left" w:pos="-1440"/>
                <w:tab w:val="left" w:pos="-720"/>
                <w:tab w:val="left" w:pos="0"/>
                <w:tab w:val="left" w:pos="576"/>
                <w:tab w:val="left" w:pos="720"/>
              </w:tabs>
              <w:suppressAutoHyphens/>
              <w:ind w:right="-18"/>
              <w:jc w:val="right"/>
              <w:rPr>
                <w:rFonts w:ascii="Arial" w:hAnsi="Arial"/>
                <w:sz w:val="18"/>
              </w:rPr>
            </w:pPr>
          </w:p>
        </w:tc>
        <w:tc>
          <w:tcPr>
            <w:tcW w:w="1260" w:type="dxa"/>
            <w:tcBorders>
              <w:top w:val="nil"/>
              <w:left w:val="nil"/>
              <w:bottom w:val="nil"/>
              <w:right w:val="nil"/>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r w:rsidRPr="00A12F15">
              <w:rPr>
                <w:rFonts w:ascii="Arial" w:hAnsi="Arial"/>
                <w:sz w:val="18"/>
              </w:rPr>
              <w:t>Passed</w:t>
            </w:r>
          </w:p>
        </w:tc>
        <w:tc>
          <w:tcPr>
            <w:tcW w:w="360" w:type="dxa"/>
            <w:tcBorders>
              <w:top w:val="single" w:sz="4" w:space="0" w:color="auto"/>
              <w:left w:val="single" w:sz="4" w:space="0" w:color="auto"/>
              <w:bottom w:val="single" w:sz="4" w:space="0" w:color="auto"/>
              <w:right w:val="single" w:sz="4" w:space="0" w:color="auto"/>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p>
        </w:tc>
        <w:tc>
          <w:tcPr>
            <w:tcW w:w="1530" w:type="dxa"/>
            <w:tcBorders>
              <w:top w:val="nil"/>
              <w:left w:val="nil"/>
              <w:bottom w:val="nil"/>
              <w:right w:val="nil"/>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r w:rsidRPr="00A12F15">
              <w:rPr>
                <w:rFonts w:ascii="Arial" w:hAnsi="Arial"/>
                <w:sz w:val="18"/>
              </w:rPr>
              <w:t>Failed</w:t>
            </w:r>
          </w:p>
        </w:tc>
      </w:tr>
    </w:tbl>
    <w:p w:rsidR="00B30B0A" w:rsidRPr="00A12F15" w:rsidRDefault="00B30B0A">
      <w:pPr>
        <w:tabs>
          <w:tab w:val="left" w:pos="-720"/>
          <w:tab w:val="left" w:pos="0"/>
          <w:tab w:val="left" w:pos="259"/>
          <w:tab w:val="left" w:pos="604"/>
          <w:tab w:val="left" w:pos="816"/>
          <w:tab w:val="left" w:pos="1440"/>
        </w:tabs>
        <w:suppressAutoHyphens/>
        <w:jc w:val="both"/>
        <w:rPr>
          <w:rFonts w:ascii="Arial" w:hAnsi="Arial" w:cs="Arial"/>
          <w:sz w:val="20"/>
        </w:rPr>
      </w:pPr>
    </w:p>
    <w:p w:rsidR="00A80187" w:rsidRDefault="008C244C">
      <w:pPr>
        <w:tabs>
          <w:tab w:val="left" w:pos="-720"/>
          <w:tab w:val="left" w:pos="0"/>
          <w:tab w:val="left" w:pos="259"/>
          <w:tab w:val="left" w:pos="604"/>
          <w:tab w:val="left" w:pos="816"/>
          <w:tab w:val="left" w:pos="1440"/>
        </w:tabs>
        <w:suppressAutoHyphens/>
        <w:jc w:val="both"/>
        <w:rPr>
          <w:ins w:id="1486" w:author="morayoa" w:date="2013-06-04T16:07:00Z"/>
          <w:rFonts w:ascii="Arial" w:hAnsi="Arial" w:cs="Arial"/>
          <w:sz w:val="20"/>
        </w:rPr>
      </w:pPr>
      <w:del w:id="1487" w:author="morayoa" w:date="2013-06-06T09:05:00Z">
        <w:r w:rsidRPr="00A12F15" w:rsidDel="00DC255E">
          <w:rPr>
            <w:rFonts w:ascii="Arial" w:hAnsi="Arial" w:cs="Arial"/>
            <w:sz w:val="20"/>
          </w:rPr>
          <w:delText>Remarks</w:delText>
        </w:r>
      </w:del>
      <w:ins w:id="1488" w:author="morayoa" w:date="2013-06-06T09:05:00Z">
        <w:r w:rsidR="00DC255E">
          <w:rPr>
            <w:rFonts w:ascii="Arial" w:hAnsi="Arial" w:cs="Arial"/>
            <w:sz w:val="20"/>
          </w:rPr>
          <w:t>Observations</w:t>
        </w:r>
      </w:ins>
      <w:r w:rsidRPr="00A12F15">
        <w:rPr>
          <w:rFonts w:ascii="Arial" w:hAnsi="Arial" w:cs="Arial"/>
          <w:sz w:val="20"/>
        </w:rPr>
        <w:t>:</w:t>
      </w:r>
    </w:p>
    <w:p w:rsidR="00CF3230" w:rsidRPr="00A12F15" w:rsidRDefault="0075580A" w:rsidP="00CF3230">
      <w:pPr>
        <w:tabs>
          <w:tab w:val="left" w:pos="-720"/>
          <w:tab w:val="left" w:pos="0"/>
          <w:tab w:val="left" w:pos="259"/>
          <w:tab w:val="left" w:pos="604"/>
          <w:tab w:val="left" w:pos="816"/>
          <w:tab w:val="left" w:pos="1440"/>
        </w:tabs>
        <w:suppressAutoHyphens/>
        <w:jc w:val="both"/>
        <w:rPr>
          <w:ins w:id="1489" w:author="morayoa" w:date="2013-06-05T14:38:00Z"/>
        </w:rPr>
      </w:pPr>
      <w:ins w:id="1490" w:author="morayoa" w:date="2013-06-05T14:40:00Z">
        <w:r>
          <w:rPr>
            <w:rFonts w:ascii="Arial" w:hAnsi="Arial" w:cs="Arial"/>
            <w:sz w:val="16"/>
            <w:szCs w:val="16"/>
          </w:rPr>
          <w:t xml:space="preserve">Include information that affect the test condition, </w:t>
        </w:r>
      </w:ins>
      <w:ins w:id="1491" w:author="morayoa" w:date="2013-06-06T09:50:00Z">
        <w:r w:rsidR="00B05592">
          <w:rPr>
            <w:rFonts w:ascii="Arial" w:hAnsi="Arial" w:cs="Arial"/>
            <w:sz w:val="16"/>
            <w:szCs w:val="16"/>
          </w:rPr>
          <w:t xml:space="preserve">as indicated in the last paragraph </w:t>
        </w:r>
      </w:ins>
      <w:ins w:id="1492" w:author="morayoa" w:date="2013-06-05T14:40:00Z">
        <w:r>
          <w:rPr>
            <w:rFonts w:ascii="Arial" w:hAnsi="Arial" w:cs="Arial"/>
            <w:sz w:val="16"/>
            <w:szCs w:val="16"/>
          </w:rPr>
          <w:t>of R 50-1 &amp; -2, A.7.1</w:t>
        </w:r>
      </w:ins>
    </w:p>
    <w:p w:rsidR="00D87BD4" w:rsidRDefault="00D87BD4">
      <w:pPr>
        <w:tabs>
          <w:tab w:val="left" w:pos="-720"/>
          <w:tab w:val="left" w:pos="0"/>
          <w:tab w:val="left" w:pos="259"/>
          <w:tab w:val="left" w:pos="604"/>
          <w:tab w:val="left" w:pos="816"/>
          <w:tab w:val="left" w:pos="1440"/>
        </w:tabs>
        <w:suppressAutoHyphens/>
        <w:jc w:val="both"/>
        <w:rPr>
          <w:ins w:id="1493" w:author="morayoa" w:date="2013-06-04T16:07:00Z"/>
          <w:rFonts w:ascii="Arial" w:hAnsi="Arial" w:cs="Arial"/>
          <w:sz w:val="20"/>
        </w:rPr>
      </w:pPr>
    </w:p>
    <w:p w:rsidR="00D87BD4" w:rsidRDefault="00D87BD4">
      <w:pPr>
        <w:tabs>
          <w:tab w:val="left" w:pos="-720"/>
          <w:tab w:val="left" w:pos="0"/>
          <w:tab w:val="left" w:pos="259"/>
          <w:tab w:val="left" w:pos="604"/>
          <w:tab w:val="left" w:pos="816"/>
          <w:tab w:val="left" w:pos="1440"/>
        </w:tabs>
        <w:suppressAutoHyphens/>
        <w:jc w:val="both"/>
        <w:rPr>
          <w:ins w:id="1494" w:author="morayoa" w:date="2013-06-04T16:07:00Z"/>
          <w:rFonts w:ascii="Arial" w:hAnsi="Arial" w:cs="Arial"/>
          <w:sz w:val="20"/>
        </w:rPr>
      </w:pPr>
    </w:p>
    <w:p w:rsidR="001E2D97" w:rsidRPr="00A12F15" w:rsidRDefault="00257A24">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lastRenderedPageBreak/>
        <w:t>1.6.4</w:t>
      </w:r>
      <w:r w:rsidR="001E2D97" w:rsidRPr="00A12F15">
        <w:rPr>
          <w:rFonts w:ascii="Arial" w:hAnsi="Arial" w:cs="Arial"/>
          <w:sz w:val="20"/>
        </w:rPr>
        <w:tab/>
      </w:r>
      <w:r w:rsidR="00FC347E" w:rsidRPr="00A12F15">
        <w:rPr>
          <w:rFonts w:ascii="Arial" w:hAnsi="Arial" w:cs="Arial"/>
          <w:sz w:val="20"/>
        </w:rPr>
        <w:tab/>
      </w:r>
      <w:r w:rsidR="001E2D97" w:rsidRPr="00A12F15">
        <w:rPr>
          <w:rFonts w:ascii="Arial" w:hAnsi="Arial" w:cs="Arial"/>
          <w:sz w:val="20"/>
        </w:rPr>
        <w:t>Electrostatic discharge</w:t>
      </w:r>
      <w:r w:rsidR="00C362EB">
        <w:rPr>
          <w:rFonts w:ascii="Arial" w:hAnsi="Arial" w:cs="Arial"/>
          <w:sz w:val="20"/>
        </w:rPr>
        <w:t xml:space="preserve"> te</w:t>
      </w:r>
      <w:r w:rsidR="001E2D97" w:rsidRPr="00A12F15">
        <w:rPr>
          <w:rFonts w:ascii="Arial" w:hAnsi="Arial" w:cs="Arial"/>
          <w:sz w:val="20"/>
        </w:rPr>
        <w:t>s</w:t>
      </w:r>
      <w:r w:rsidR="00C362EB">
        <w:rPr>
          <w:rFonts w:ascii="Arial" w:hAnsi="Arial" w:cs="Arial"/>
          <w:sz w:val="20"/>
        </w:rPr>
        <w:t>t</w:t>
      </w:r>
      <w:r w:rsidR="001E2D97" w:rsidRPr="00A12F15">
        <w:rPr>
          <w:rFonts w:ascii="Arial" w:hAnsi="Arial" w:cs="Arial"/>
          <w:sz w:val="20"/>
        </w:rPr>
        <w:t xml:space="preserve"> (R 50-1, 4.5.2 &amp; </w:t>
      </w:r>
      <w:r w:rsidR="000B0C65" w:rsidRPr="00A12F15">
        <w:rPr>
          <w:rFonts w:ascii="Arial" w:hAnsi="Arial" w:cs="Arial"/>
          <w:sz w:val="20"/>
        </w:rPr>
        <w:t>A.7.3.</w:t>
      </w:r>
      <w:r w:rsidR="003541B0" w:rsidRPr="00A12F15">
        <w:rPr>
          <w:rFonts w:ascii="Arial" w:hAnsi="Arial" w:cs="Arial"/>
          <w:sz w:val="20"/>
        </w:rPr>
        <w:t>4</w:t>
      </w:r>
      <w:r w:rsidR="001E2D97" w:rsidRPr="00A12F15">
        <w:rPr>
          <w:rFonts w:ascii="Arial" w:hAnsi="Arial" w:cs="Arial"/>
          <w:sz w:val="20"/>
        </w:rPr>
        <w:t>)</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257A24">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1.6.4</w:t>
      </w:r>
      <w:r w:rsidR="001E2D97" w:rsidRPr="00A12F15">
        <w:rPr>
          <w:rFonts w:ascii="Arial" w:hAnsi="Arial" w:cs="Arial"/>
          <w:sz w:val="20"/>
        </w:rPr>
        <w:t>.1</w:t>
      </w:r>
      <w:r w:rsidR="001E2D97" w:rsidRPr="00A12F15">
        <w:rPr>
          <w:rFonts w:ascii="Arial" w:hAnsi="Arial" w:cs="Arial"/>
          <w:sz w:val="20"/>
        </w:rPr>
        <w:tab/>
        <w:t>Direct application</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8647"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2" w:type="dxa"/>
          <w:right w:w="112" w:type="dxa"/>
        </w:tblCellMar>
        <w:tblLook w:val="0000"/>
      </w:tblPr>
      <w:tblGrid>
        <w:gridCol w:w="3969"/>
        <w:gridCol w:w="898"/>
        <w:gridCol w:w="1087"/>
        <w:gridCol w:w="1134"/>
        <w:gridCol w:w="1559"/>
      </w:tblGrid>
      <w:tr w:rsidR="00E14CA6" w:rsidRPr="00A12F15" w:rsidTr="00870A73">
        <w:trPr>
          <w:trHeight w:hRule="exact" w:val="283"/>
        </w:trPr>
        <w:tc>
          <w:tcPr>
            <w:tcW w:w="3969" w:type="dxa"/>
            <w:tcBorders>
              <w:right w:val="nil"/>
            </w:tcBorders>
          </w:tcPr>
          <w:p w:rsidR="00E14CA6" w:rsidRPr="00A12F15" w:rsidRDefault="00FC47BA" w:rsidP="00E14CA6">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fldChar w:fldCharType="begin"/>
            </w:r>
            <w:r w:rsidR="00E14CA6" w:rsidRPr="00A12F15">
              <w:rPr>
                <w:rFonts w:ascii="Arial" w:hAnsi="Arial" w:cs="Arial"/>
                <w:sz w:val="20"/>
              </w:rPr>
              <w:instrText xml:space="preserve">PRIVATE </w:instrText>
            </w:r>
            <w:r w:rsidRPr="00A12F15">
              <w:rPr>
                <w:rFonts w:ascii="Arial" w:hAnsi="Arial" w:cs="Arial"/>
                <w:sz w:val="20"/>
              </w:rPr>
              <w:fldChar w:fldCharType="end"/>
            </w:r>
            <w:r w:rsidR="00E14CA6" w:rsidRPr="00A12F15">
              <w:rPr>
                <w:rFonts w:ascii="Arial" w:hAnsi="Arial" w:cs="Arial"/>
                <w:sz w:val="20"/>
              </w:rPr>
              <w:t>Application No.</w:t>
            </w:r>
            <w:proofErr w:type="gramStart"/>
            <w:r w:rsidR="00E14CA6" w:rsidRPr="00A12F15">
              <w:rPr>
                <w:rFonts w:ascii="Arial" w:hAnsi="Arial" w:cs="Arial"/>
                <w:sz w:val="20"/>
              </w:rPr>
              <w:t>:      ...........................</w:t>
            </w:r>
            <w:proofErr w:type="gramEnd"/>
          </w:p>
        </w:tc>
        <w:tc>
          <w:tcPr>
            <w:tcW w:w="898" w:type="dxa"/>
            <w:tcBorders>
              <w:left w:val="nil"/>
            </w:tcBorders>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87" w:type="dxa"/>
            <w:tcBorders>
              <w:bottom w:val="single" w:sz="4" w:space="0" w:color="auto"/>
            </w:tcBorders>
          </w:tcPr>
          <w:p w:rsidR="00E14CA6" w:rsidRPr="00A12F15" w:rsidRDefault="00E14CA6" w:rsidP="00E14CA6">
            <w:pPr>
              <w:tabs>
                <w:tab w:val="center" w:pos="665"/>
              </w:tabs>
              <w:suppressAutoHyphens/>
              <w:spacing w:after="56"/>
              <w:rPr>
                <w:rFonts w:ascii="Arial" w:hAnsi="Arial" w:cs="Arial"/>
                <w:sz w:val="20"/>
              </w:rPr>
            </w:pPr>
            <w:r w:rsidRPr="00A12F15">
              <w:rPr>
                <w:rFonts w:ascii="Arial" w:hAnsi="Arial" w:cs="Arial"/>
                <w:sz w:val="20"/>
              </w:rPr>
              <w:tab/>
              <w:t>At start</w:t>
            </w:r>
          </w:p>
        </w:tc>
        <w:tc>
          <w:tcPr>
            <w:tcW w:w="1134" w:type="dxa"/>
            <w:tcBorders>
              <w:bottom w:val="single" w:sz="4" w:space="0" w:color="auto"/>
            </w:tcBorders>
          </w:tcPr>
          <w:p w:rsidR="00E14CA6" w:rsidRPr="00A12F15" w:rsidRDefault="00E14CA6" w:rsidP="00E14CA6">
            <w:pPr>
              <w:tabs>
                <w:tab w:val="center" w:pos="574"/>
              </w:tabs>
              <w:suppressAutoHyphens/>
              <w:spacing w:after="56"/>
              <w:rPr>
                <w:rFonts w:ascii="Arial" w:hAnsi="Arial" w:cs="Arial"/>
                <w:sz w:val="20"/>
              </w:rPr>
            </w:pPr>
            <w:r w:rsidRPr="00A12F15">
              <w:rPr>
                <w:rFonts w:ascii="Arial" w:hAnsi="Arial" w:cs="Arial"/>
                <w:sz w:val="20"/>
              </w:rPr>
              <w:tab/>
              <w:t>At end</w:t>
            </w:r>
          </w:p>
        </w:tc>
        <w:tc>
          <w:tcPr>
            <w:tcW w:w="1559" w:type="dxa"/>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p>
        </w:tc>
      </w:tr>
      <w:tr w:rsidR="00E14CA6" w:rsidRPr="00A12F15" w:rsidTr="00870A73">
        <w:trPr>
          <w:trHeight w:hRule="exact" w:val="283"/>
        </w:trPr>
        <w:tc>
          <w:tcPr>
            <w:tcW w:w="3969" w:type="dxa"/>
            <w:tcBorders>
              <w:bottom w:val="single" w:sz="4" w:space="0" w:color="auto"/>
            </w:tcBorders>
          </w:tcPr>
          <w:p w:rsidR="00E14CA6" w:rsidRPr="00A12F15" w:rsidRDefault="00451C6B" w:rsidP="00E14CA6">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Type</w:t>
            </w:r>
            <w:r w:rsidR="00E14CA6" w:rsidRPr="00A12F15">
              <w:rPr>
                <w:rFonts w:ascii="Arial" w:hAnsi="Arial" w:cs="Arial"/>
                <w:sz w:val="20"/>
              </w:rPr>
              <w:t xml:space="preserve"> designation</w:t>
            </w:r>
            <w:proofErr w:type="gramStart"/>
            <w:r w:rsidR="00E14CA6" w:rsidRPr="00A12F15">
              <w:rPr>
                <w:rFonts w:ascii="Arial" w:hAnsi="Arial" w:cs="Arial"/>
                <w:sz w:val="20"/>
              </w:rPr>
              <w:t>:  ........................</w:t>
            </w:r>
            <w:proofErr w:type="gramEnd"/>
          </w:p>
        </w:tc>
        <w:tc>
          <w:tcPr>
            <w:tcW w:w="898" w:type="dxa"/>
          </w:tcPr>
          <w:p w:rsidR="00E14CA6" w:rsidRPr="00A12F15" w:rsidRDefault="00E14CA6" w:rsidP="00E14CA6">
            <w:pPr>
              <w:tabs>
                <w:tab w:val="left" w:pos="-720"/>
                <w:tab w:val="left" w:pos="0"/>
                <w:tab w:val="left" w:pos="259"/>
                <w:tab w:val="left" w:pos="604"/>
                <w:tab w:val="left" w:pos="816"/>
                <w:tab w:val="left" w:pos="1440"/>
              </w:tabs>
              <w:suppressAutoHyphens/>
              <w:spacing w:after="56"/>
              <w:jc w:val="right"/>
              <w:rPr>
                <w:rFonts w:ascii="Arial" w:hAnsi="Arial" w:cs="Arial"/>
                <w:sz w:val="20"/>
              </w:rPr>
            </w:pPr>
            <w:r w:rsidRPr="00A12F15">
              <w:rPr>
                <w:rFonts w:ascii="Arial" w:hAnsi="Arial" w:cs="Arial"/>
                <w:sz w:val="20"/>
              </w:rPr>
              <w:t>Temp:</w:t>
            </w:r>
          </w:p>
        </w:tc>
        <w:tc>
          <w:tcPr>
            <w:tcW w:w="1087" w:type="dxa"/>
            <w:tcBorders>
              <w:bottom w:val="single" w:sz="4" w:space="0" w:color="auto"/>
            </w:tcBorders>
            <w:shd w:val="clear" w:color="auto" w:fill="auto"/>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bottom w:val="single" w:sz="4" w:space="0" w:color="auto"/>
            </w:tcBorders>
            <w:shd w:val="pct60" w:color="auto" w:fill="auto"/>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r w:rsidRPr="00A12F15">
              <w:rPr>
                <w:rFonts w:ascii="Arial" w:hAnsi="Arial" w:cs="Arial"/>
                <w:sz w:val="20"/>
              </w:rPr>
              <w:sym w:font="Symbol" w:char="F0B0"/>
            </w:r>
            <w:r w:rsidRPr="00A12F15">
              <w:rPr>
                <w:rFonts w:ascii="Arial" w:hAnsi="Arial" w:cs="Arial"/>
                <w:sz w:val="20"/>
              </w:rPr>
              <w:t>C</w:t>
            </w:r>
          </w:p>
        </w:tc>
      </w:tr>
      <w:tr w:rsidR="00E14CA6" w:rsidRPr="00A12F15" w:rsidTr="00870A73">
        <w:trPr>
          <w:trHeight w:hRule="exact" w:val="283"/>
        </w:trPr>
        <w:tc>
          <w:tcPr>
            <w:tcW w:w="3969" w:type="dxa"/>
            <w:tcBorders>
              <w:bottom w:val="nil"/>
            </w:tcBorders>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Observer</w:t>
            </w:r>
            <w:proofErr w:type="gramStart"/>
            <w:r w:rsidRPr="00A12F15">
              <w:rPr>
                <w:rFonts w:ascii="Arial" w:hAnsi="Arial" w:cs="Arial"/>
                <w:sz w:val="20"/>
              </w:rPr>
              <w:t>:             .............................</w:t>
            </w:r>
            <w:proofErr w:type="gramEnd"/>
          </w:p>
        </w:tc>
        <w:tc>
          <w:tcPr>
            <w:tcW w:w="898" w:type="dxa"/>
          </w:tcPr>
          <w:p w:rsidR="00E14CA6" w:rsidRPr="00A12F15" w:rsidRDefault="00E14CA6" w:rsidP="00E14CA6">
            <w:pPr>
              <w:tabs>
                <w:tab w:val="right" w:pos="4642"/>
              </w:tabs>
              <w:suppressAutoHyphens/>
              <w:spacing w:after="56"/>
              <w:jc w:val="right"/>
              <w:rPr>
                <w:rFonts w:ascii="Arial" w:hAnsi="Arial" w:cs="Arial"/>
                <w:sz w:val="20"/>
              </w:rPr>
            </w:pPr>
            <w:r w:rsidRPr="00A12F15">
              <w:rPr>
                <w:rFonts w:ascii="Arial" w:hAnsi="Arial" w:cs="Arial"/>
                <w:sz w:val="20"/>
              </w:rPr>
              <w:t>Rel. h:</w:t>
            </w:r>
          </w:p>
        </w:tc>
        <w:tc>
          <w:tcPr>
            <w:tcW w:w="1087" w:type="dxa"/>
            <w:shd w:val="clear" w:color="auto" w:fill="auto"/>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bottom w:val="single" w:sz="4" w:space="0" w:color="auto"/>
            </w:tcBorders>
            <w:shd w:val="pct60" w:color="auto" w:fill="auto"/>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
        </w:tc>
      </w:tr>
      <w:tr w:rsidR="00E14CA6" w:rsidRPr="00A12F15" w:rsidTr="00870A73">
        <w:trPr>
          <w:trHeight w:hRule="exact" w:val="283"/>
        </w:trPr>
        <w:tc>
          <w:tcPr>
            <w:tcW w:w="3969" w:type="dxa"/>
            <w:tcBorders>
              <w:top w:val="nil"/>
              <w:bottom w:val="nil"/>
            </w:tcBorders>
          </w:tcPr>
          <w:p w:rsidR="00E14CA6" w:rsidRPr="00A12F15" w:rsidRDefault="00E14CA6" w:rsidP="00E14CA6">
            <w:pPr>
              <w:tabs>
                <w:tab w:val="right" w:pos="4642"/>
              </w:tabs>
              <w:suppressAutoHyphens/>
              <w:spacing w:after="56"/>
              <w:rPr>
                <w:rFonts w:ascii="Arial" w:hAnsi="Arial" w:cs="Arial"/>
                <w:sz w:val="20"/>
              </w:rPr>
            </w:pPr>
          </w:p>
        </w:tc>
        <w:tc>
          <w:tcPr>
            <w:tcW w:w="898" w:type="dxa"/>
          </w:tcPr>
          <w:p w:rsidR="00E14CA6" w:rsidRPr="00A12F15" w:rsidRDefault="00E14CA6" w:rsidP="00E14CA6">
            <w:pPr>
              <w:tabs>
                <w:tab w:val="right" w:pos="4642"/>
              </w:tabs>
              <w:suppressAutoHyphens/>
              <w:spacing w:after="56"/>
              <w:jc w:val="center"/>
              <w:rPr>
                <w:rFonts w:ascii="Arial" w:hAnsi="Arial" w:cs="Arial"/>
                <w:sz w:val="20"/>
              </w:rPr>
            </w:pPr>
            <w:r w:rsidRPr="00A12F15">
              <w:rPr>
                <w:rFonts w:ascii="Arial" w:hAnsi="Arial" w:cs="Arial"/>
                <w:sz w:val="20"/>
              </w:rPr>
              <w:t xml:space="preserve">  Date:</w:t>
            </w:r>
            <w:r w:rsidRPr="00A12F15">
              <w:rPr>
                <w:rFonts w:ascii="Arial" w:hAnsi="Arial" w:cs="Arial"/>
                <w:sz w:val="20"/>
              </w:rPr>
              <w:tab/>
              <w:t>Date:</w:t>
            </w:r>
          </w:p>
        </w:tc>
        <w:tc>
          <w:tcPr>
            <w:tcW w:w="1087" w:type="dxa"/>
            <w:shd w:val="clear" w:color="auto" w:fill="auto"/>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shd w:val="pct60" w:color="auto" w:fill="auto"/>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roofErr w:type="spellStart"/>
            <w:r w:rsidR="002829F3" w:rsidRPr="00A12F15">
              <w:rPr>
                <w:rFonts w:ascii="Arial" w:hAnsi="Arial" w:cs="Arial"/>
                <w:sz w:val="20"/>
              </w:rPr>
              <w:t>yyyy</w:t>
            </w:r>
            <w:proofErr w:type="spellEnd"/>
            <w:r w:rsidR="002829F3" w:rsidRPr="00A12F15">
              <w:rPr>
                <w:rFonts w:ascii="Arial" w:hAnsi="Arial" w:cs="Arial"/>
                <w:sz w:val="20"/>
              </w:rPr>
              <w:t>-mm-</w:t>
            </w:r>
            <w:proofErr w:type="spellStart"/>
            <w:r w:rsidR="002829F3" w:rsidRPr="00A12F15">
              <w:rPr>
                <w:rFonts w:ascii="Arial" w:hAnsi="Arial" w:cs="Arial"/>
                <w:sz w:val="20"/>
              </w:rPr>
              <w:t>dd</w:t>
            </w:r>
            <w:proofErr w:type="spellEnd"/>
          </w:p>
        </w:tc>
      </w:tr>
      <w:tr w:rsidR="00E14CA6" w:rsidRPr="00A12F15" w:rsidTr="00870A73">
        <w:trPr>
          <w:trHeight w:hRule="exact" w:val="274"/>
        </w:trPr>
        <w:tc>
          <w:tcPr>
            <w:tcW w:w="3969" w:type="dxa"/>
            <w:tcBorders>
              <w:top w:val="nil"/>
            </w:tcBorders>
          </w:tcPr>
          <w:p w:rsidR="00E14CA6" w:rsidRPr="00A12F15" w:rsidRDefault="00E14CA6" w:rsidP="00E14CA6">
            <w:pPr>
              <w:tabs>
                <w:tab w:val="right" w:pos="4642"/>
              </w:tabs>
              <w:suppressAutoHyphens/>
              <w:spacing w:after="56"/>
              <w:rPr>
                <w:rFonts w:ascii="Arial" w:hAnsi="Arial" w:cs="Arial"/>
                <w:sz w:val="20"/>
              </w:rPr>
            </w:pPr>
          </w:p>
        </w:tc>
        <w:tc>
          <w:tcPr>
            <w:tcW w:w="898" w:type="dxa"/>
          </w:tcPr>
          <w:p w:rsidR="00E14CA6" w:rsidRPr="00A12F15" w:rsidRDefault="00E14CA6" w:rsidP="00E14CA6">
            <w:pPr>
              <w:tabs>
                <w:tab w:val="right" w:pos="4642"/>
              </w:tabs>
              <w:suppressAutoHyphens/>
              <w:spacing w:after="56"/>
              <w:jc w:val="center"/>
              <w:rPr>
                <w:rFonts w:ascii="Arial" w:hAnsi="Arial" w:cs="Arial"/>
                <w:sz w:val="20"/>
              </w:rPr>
            </w:pPr>
            <w:r w:rsidRPr="00A12F15">
              <w:rPr>
                <w:rFonts w:ascii="Arial" w:hAnsi="Arial" w:cs="Arial"/>
                <w:sz w:val="20"/>
              </w:rPr>
              <w:t xml:space="preserve">  Time:</w:t>
            </w:r>
            <w:r w:rsidRPr="00A12F15">
              <w:rPr>
                <w:rFonts w:ascii="Arial" w:hAnsi="Arial" w:cs="Arial"/>
                <w:sz w:val="20"/>
              </w:rPr>
              <w:tab/>
              <w:t>Time:</w:t>
            </w:r>
          </w:p>
        </w:tc>
        <w:tc>
          <w:tcPr>
            <w:tcW w:w="1087" w:type="dxa"/>
            <w:shd w:val="clear" w:color="auto" w:fill="auto"/>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shd w:val="pct60" w:color="auto" w:fill="auto"/>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Pr>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roofErr w:type="spellStart"/>
            <w:r w:rsidRPr="00A12F15">
              <w:rPr>
                <w:rFonts w:ascii="Arial" w:hAnsi="Arial" w:cs="Arial"/>
                <w:sz w:val="20"/>
              </w:rPr>
              <w:t>hh:mm:ss</w:t>
            </w:r>
            <w:proofErr w:type="spellEnd"/>
          </w:p>
        </w:tc>
      </w:tr>
      <w:tr w:rsidR="00E14CA6" w:rsidRPr="00A12F15" w:rsidTr="00870A73">
        <w:tc>
          <w:tcPr>
            <w:tcW w:w="8647" w:type="dxa"/>
            <w:gridSpan w:val="5"/>
          </w:tcPr>
          <w:p w:rsidR="00E14CA6" w:rsidRPr="00A12F15" w:rsidRDefault="00E14CA6" w:rsidP="00E14CA6">
            <w:pPr>
              <w:tabs>
                <w:tab w:val="left" w:pos="-720"/>
                <w:tab w:val="left" w:pos="0"/>
                <w:tab w:val="left" w:pos="259"/>
                <w:tab w:val="left" w:pos="604"/>
                <w:tab w:val="left" w:pos="816"/>
                <w:tab w:val="left" w:pos="1440"/>
              </w:tabs>
              <w:suppressAutoHyphens/>
              <w:rPr>
                <w:rFonts w:ascii="Arial" w:hAnsi="Arial" w:cs="Arial"/>
                <w:sz w:val="20"/>
              </w:rPr>
            </w:pPr>
            <w:r w:rsidRPr="00A12F15">
              <w:rPr>
                <w:rFonts w:ascii="Arial" w:hAnsi="Arial" w:cs="Arial"/>
                <w:sz w:val="20"/>
              </w:rPr>
              <w:t>Resolution during test:</w:t>
            </w:r>
          </w:p>
          <w:p w:rsidR="00E14CA6" w:rsidRPr="00A12F15" w:rsidRDefault="00E14CA6" w:rsidP="00E14CA6">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w:t>
            </w:r>
            <w:proofErr w:type="gramStart"/>
            <w:r w:rsidRPr="00A12F15">
              <w:rPr>
                <w:rFonts w:ascii="Arial" w:hAnsi="Arial" w:cs="Arial"/>
                <w:sz w:val="20"/>
              </w:rPr>
              <w:t>smaller</w:t>
            </w:r>
            <w:proofErr w:type="gramEnd"/>
            <w:r w:rsidRPr="00A12F15">
              <w:rPr>
                <w:rFonts w:ascii="Arial" w:hAnsi="Arial" w:cs="Arial"/>
                <w:sz w:val="20"/>
              </w:rPr>
              <w:t xml:space="preserve"> than d)       ................................</w:t>
            </w: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Pre-test information</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56" w:type="dxa"/>
        <w:tblLayout w:type="fixed"/>
        <w:tblCellMar>
          <w:left w:w="56" w:type="dxa"/>
          <w:right w:w="56" w:type="dxa"/>
        </w:tblCellMar>
        <w:tblLook w:val="0000"/>
      </w:tblPr>
      <w:tblGrid>
        <w:gridCol w:w="1575"/>
        <w:gridCol w:w="1338"/>
        <w:gridCol w:w="1662"/>
        <w:gridCol w:w="1662"/>
      </w:tblGrid>
      <w:tr w:rsidR="001E2D97" w:rsidRPr="00A12F15">
        <w:tc>
          <w:tcPr>
            <w:tcW w:w="1575" w:type="dxa"/>
            <w:tcBorders>
              <w:top w:val="double" w:sz="7" w:space="0" w:color="auto"/>
              <w:left w:val="double" w:sz="7" w:space="0" w:color="auto"/>
            </w:tcBorders>
          </w:tcPr>
          <w:p w:rsidR="001E2D97" w:rsidRPr="00A12F15" w:rsidRDefault="00FC47BA">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fldChar w:fldCharType="begin"/>
            </w:r>
            <w:r w:rsidR="001E2D97" w:rsidRPr="00A12F15">
              <w:rPr>
                <w:rFonts w:ascii="Arial" w:hAnsi="Arial" w:cs="Arial"/>
                <w:sz w:val="20"/>
              </w:rPr>
              <w:instrText xml:space="preserve">PRIVATE </w:instrText>
            </w:r>
            <w:r w:rsidRPr="00A12F15">
              <w:rPr>
                <w:rFonts w:ascii="Arial" w:hAnsi="Arial" w:cs="Arial"/>
                <w:sz w:val="20"/>
              </w:rPr>
              <w:fldChar w:fldCharType="end"/>
            </w: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338" w:type="dxa"/>
            <w:tcBorders>
              <w:top w:val="doub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proofErr w:type="spellStart"/>
            <w:r w:rsidRPr="00A12F15">
              <w:rPr>
                <w:rFonts w:ascii="Arial" w:hAnsi="Arial" w:cs="Arial"/>
                <w:sz w:val="20"/>
              </w:rPr>
              <w:t>Flowrate</w:t>
            </w:r>
            <w:proofErr w:type="spellEnd"/>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/h)</w:t>
            </w:r>
          </w:p>
        </w:tc>
        <w:tc>
          <w:tcPr>
            <w:tcW w:w="1662" w:type="dxa"/>
            <w:tcBorders>
              <w:top w:val="doub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Equivalent</w:t>
            </w: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xml:space="preserve">pulses for </w:t>
            </w:r>
            <w:proofErr w:type="spellStart"/>
            <w:r w:rsidRPr="00A12F15">
              <w:rPr>
                <w:rFonts w:ascii="Arial" w:hAnsi="Arial" w:cs="Arial"/>
                <w:sz w:val="20"/>
              </w:rPr>
              <w:t>Σ</w:t>
            </w:r>
            <w:r w:rsidRPr="00A12F15">
              <w:rPr>
                <w:rFonts w:ascii="Arial" w:hAnsi="Arial" w:cs="Arial"/>
                <w:sz w:val="20"/>
                <w:vertAlign w:val="subscript"/>
              </w:rPr>
              <w:t>min</w:t>
            </w:r>
            <w:proofErr w:type="spellEnd"/>
          </w:p>
        </w:tc>
        <w:tc>
          <w:tcPr>
            <w:tcW w:w="1662" w:type="dxa"/>
            <w:tcBorders>
              <w:top w:val="doub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vertAlign w:val="subscript"/>
              </w:rPr>
            </w:pPr>
            <w:r w:rsidRPr="00A12F15">
              <w:rPr>
                <w:rFonts w:ascii="Arial" w:hAnsi="Arial" w:cs="Arial"/>
                <w:sz w:val="20"/>
              </w:rPr>
              <w:t xml:space="preserve">Static </w:t>
            </w:r>
            <w:r w:rsidR="00323B66" w:rsidRPr="00A12F15">
              <w:rPr>
                <w:rFonts w:ascii="Arial" w:hAnsi="Arial" w:cs="Arial"/>
                <w:sz w:val="20"/>
              </w:rPr>
              <w:t xml:space="preserve">load (L) </w:t>
            </w:r>
            <w:r w:rsidRPr="00A12F15">
              <w:rPr>
                <w:rFonts w:ascii="Arial" w:hAnsi="Arial" w:cs="Arial"/>
                <w:sz w:val="20"/>
              </w:rPr>
              <w:t xml:space="preserve">for </w:t>
            </w:r>
            <w:proofErr w:type="spellStart"/>
            <w:r w:rsidRPr="00A12F15">
              <w:rPr>
                <w:rFonts w:ascii="Arial" w:hAnsi="Arial" w:cs="Arial"/>
                <w:sz w:val="20"/>
              </w:rPr>
              <w:t>Σ</w:t>
            </w:r>
            <w:r w:rsidRPr="00A12F15">
              <w:rPr>
                <w:rFonts w:ascii="Arial" w:hAnsi="Arial" w:cs="Arial"/>
                <w:sz w:val="20"/>
                <w:vertAlign w:val="subscript"/>
              </w:rPr>
              <w:t>min</w:t>
            </w:r>
            <w:proofErr w:type="spellEnd"/>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w:t>
            </w:r>
          </w:p>
        </w:tc>
      </w:tr>
      <w:tr w:rsidR="001E2D97" w:rsidRPr="00A12F15">
        <w:tc>
          <w:tcPr>
            <w:tcW w:w="1575" w:type="dxa"/>
            <w:tcBorders>
              <w:top w:val="single" w:sz="7" w:space="0" w:color="auto"/>
              <w:left w:val="doub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roofErr w:type="spellStart"/>
            <w:r w:rsidRPr="00A12F15">
              <w:rPr>
                <w:rFonts w:ascii="Arial" w:hAnsi="Arial" w:cs="Arial"/>
                <w:sz w:val="20"/>
              </w:rPr>
              <w:t>Q</w:t>
            </w:r>
            <w:r w:rsidRPr="00A12F15">
              <w:rPr>
                <w:rFonts w:ascii="Arial" w:hAnsi="Arial" w:cs="Arial"/>
                <w:sz w:val="20"/>
                <w:vertAlign w:val="subscript"/>
              </w:rPr>
              <w:t>max</w:t>
            </w:r>
            <w:proofErr w:type="spellEnd"/>
          </w:p>
        </w:tc>
        <w:tc>
          <w:tcPr>
            <w:tcW w:w="1338"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662"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662" w:type="dxa"/>
            <w:tcBorders>
              <w:top w:val="single" w:sz="7" w:space="0" w:color="auto"/>
              <w:left w:val="single" w:sz="7" w:space="0" w:color="auto"/>
              <w:bottom w:val="doub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 xml:space="preserve">                                                                       </w:t>
      </w:r>
    </w:p>
    <w:tbl>
      <w:tblPr>
        <w:tblW w:w="0" w:type="auto"/>
        <w:tblInd w:w="56" w:type="dxa"/>
        <w:tblLayout w:type="fixed"/>
        <w:tblCellMar>
          <w:left w:w="56" w:type="dxa"/>
          <w:right w:w="56" w:type="dxa"/>
        </w:tblCellMar>
        <w:tblLook w:val="0000"/>
      </w:tblPr>
      <w:tblGrid>
        <w:gridCol w:w="732"/>
        <w:gridCol w:w="2200"/>
        <w:gridCol w:w="655"/>
        <w:gridCol w:w="1941"/>
      </w:tblGrid>
      <w:tr w:rsidR="001E2D97" w:rsidRPr="00A12F15">
        <w:tc>
          <w:tcPr>
            <w:tcW w:w="732" w:type="dxa"/>
            <w:tcBorders>
              <w:top w:val="single" w:sz="7" w:space="0" w:color="auto"/>
              <w:left w:val="single" w:sz="7" w:space="0" w:color="auto"/>
              <w:bottom w:val="single" w:sz="7" w:space="0" w:color="auto"/>
            </w:tcBorders>
          </w:tcPr>
          <w:p w:rsidR="001E2D97" w:rsidRPr="00A12F15" w:rsidRDefault="00FC47BA">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fldChar w:fldCharType="begin"/>
            </w:r>
            <w:r w:rsidR="001E2D97" w:rsidRPr="00A12F15">
              <w:rPr>
                <w:rFonts w:ascii="Arial" w:hAnsi="Arial" w:cs="Arial"/>
                <w:sz w:val="20"/>
              </w:rPr>
              <w:instrText xml:space="preserve">PRIVATE </w:instrText>
            </w:r>
            <w:r w:rsidRPr="00A12F15">
              <w:rPr>
                <w:rFonts w:ascii="Arial" w:hAnsi="Arial" w:cs="Arial"/>
                <w:sz w:val="20"/>
              </w:rPr>
              <w:fldChar w:fldCharType="end"/>
            </w:r>
          </w:p>
        </w:tc>
        <w:tc>
          <w:tcPr>
            <w:tcW w:w="2200" w:type="dxa"/>
            <w:tcBorders>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Contact discharge</w:t>
            </w:r>
          </w:p>
        </w:tc>
        <w:tc>
          <w:tcPr>
            <w:tcW w:w="655" w:type="dxa"/>
            <w:tcBorders>
              <w:top w:val="single" w:sz="7" w:space="0" w:color="auto"/>
              <w:left w:val="single" w:sz="7" w:space="0" w:color="auto"/>
              <w:bottom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941" w:type="dxa"/>
            <w:tcBorders>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Paint penetration</w:t>
            </w: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56" w:type="dxa"/>
        <w:tblLayout w:type="fixed"/>
        <w:tblCellMar>
          <w:left w:w="56" w:type="dxa"/>
          <w:right w:w="56" w:type="dxa"/>
        </w:tblCellMar>
        <w:tblLook w:val="0000"/>
      </w:tblPr>
      <w:tblGrid>
        <w:gridCol w:w="732"/>
        <w:gridCol w:w="1509"/>
        <w:gridCol w:w="1941"/>
        <w:gridCol w:w="645"/>
        <w:gridCol w:w="991"/>
        <w:gridCol w:w="645"/>
        <w:gridCol w:w="904"/>
      </w:tblGrid>
      <w:tr w:rsidR="001E2D97" w:rsidRPr="00A12F15">
        <w:tc>
          <w:tcPr>
            <w:tcW w:w="732" w:type="dxa"/>
            <w:tcBorders>
              <w:top w:val="single" w:sz="7" w:space="0" w:color="auto"/>
              <w:left w:val="single" w:sz="7" w:space="0" w:color="auto"/>
              <w:bottom w:val="single" w:sz="7" w:space="0" w:color="auto"/>
            </w:tcBorders>
          </w:tcPr>
          <w:p w:rsidR="001E2D97" w:rsidRPr="00A12F15" w:rsidRDefault="00FC47BA">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fldChar w:fldCharType="begin"/>
            </w:r>
            <w:r w:rsidR="001E2D97" w:rsidRPr="00A12F15">
              <w:rPr>
                <w:rFonts w:ascii="Arial" w:hAnsi="Arial" w:cs="Arial"/>
                <w:sz w:val="20"/>
              </w:rPr>
              <w:instrText xml:space="preserve">PRIVATE </w:instrText>
            </w:r>
            <w:r w:rsidRPr="00A12F15">
              <w:rPr>
                <w:rFonts w:ascii="Arial" w:hAnsi="Arial" w:cs="Arial"/>
                <w:sz w:val="20"/>
              </w:rPr>
              <w:fldChar w:fldCharType="end"/>
            </w:r>
          </w:p>
        </w:tc>
        <w:tc>
          <w:tcPr>
            <w:tcW w:w="1509" w:type="dxa"/>
            <w:tcBorders>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Air discharge</w:t>
            </w:r>
          </w:p>
        </w:tc>
        <w:tc>
          <w:tcPr>
            <w:tcW w:w="1941" w:type="dxa"/>
          </w:tcPr>
          <w:p w:rsidR="001E2D97" w:rsidRPr="00A12F15" w:rsidRDefault="001E2D97">
            <w:pPr>
              <w:tabs>
                <w:tab w:val="right" w:pos="1829"/>
              </w:tabs>
              <w:suppressAutoHyphens/>
              <w:spacing w:after="56"/>
              <w:rPr>
                <w:rFonts w:ascii="Arial" w:hAnsi="Arial" w:cs="Arial"/>
                <w:sz w:val="20"/>
              </w:rPr>
            </w:pPr>
            <w:r w:rsidRPr="00A12F15">
              <w:rPr>
                <w:rFonts w:ascii="Arial" w:hAnsi="Arial" w:cs="Arial"/>
                <w:sz w:val="20"/>
              </w:rPr>
              <w:t xml:space="preserve"> </w:t>
            </w:r>
            <w:r w:rsidRPr="00A12F15">
              <w:rPr>
                <w:rFonts w:ascii="Arial" w:hAnsi="Arial" w:cs="Arial"/>
                <w:sz w:val="20"/>
              </w:rPr>
              <w:tab/>
              <w:t xml:space="preserve">Polarity </w:t>
            </w:r>
            <w:r w:rsidRPr="00A12F15">
              <w:rPr>
                <w:rStyle w:val="FootnoteReference"/>
                <w:rFonts w:ascii="Arial" w:hAnsi="Arial" w:cs="Arial"/>
                <w:sz w:val="20"/>
                <w:vertAlign w:val="baseline"/>
              </w:rPr>
              <w:t>(</w:t>
            </w:r>
            <w:r w:rsidRPr="00A12F15">
              <w:rPr>
                <w:rStyle w:val="FootnoteReference"/>
                <w:rFonts w:ascii="Arial" w:hAnsi="Arial" w:cs="Arial"/>
                <w:sz w:val="20"/>
                <w:vertAlign w:val="baseline"/>
              </w:rPr>
              <w:footnoteReference w:customMarkFollows="1" w:id="17"/>
              <w:t>*)</w:t>
            </w:r>
            <w:r w:rsidRPr="00A12F15">
              <w:rPr>
                <w:rFonts w:ascii="Arial" w:hAnsi="Arial" w:cs="Arial"/>
                <w:sz w:val="20"/>
              </w:rPr>
              <w:t>:</w:t>
            </w:r>
          </w:p>
        </w:tc>
        <w:tc>
          <w:tcPr>
            <w:tcW w:w="645" w:type="dxa"/>
            <w:tcBorders>
              <w:top w:val="single" w:sz="7" w:space="0" w:color="auto"/>
              <w:left w:val="single" w:sz="7" w:space="0" w:color="auto"/>
              <w:bottom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91" w:type="dxa"/>
            <w:tcBorders>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pos</w:t>
            </w:r>
          </w:p>
        </w:tc>
        <w:tc>
          <w:tcPr>
            <w:tcW w:w="645" w:type="dxa"/>
            <w:tcBorders>
              <w:top w:val="single" w:sz="7" w:space="0" w:color="auto"/>
              <w:left w:val="single" w:sz="7" w:space="0" w:color="auto"/>
              <w:bottom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04" w:type="dxa"/>
            <w:tcBorders>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roofErr w:type="spellStart"/>
            <w:r w:rsidRPr="00A12F15">
              <w:rPr>
                <w:rFonts w:ascii="Arial" w:hAnsi="Arial" w:cs="Arial"/>
                <w:sz w:val="20"/>
              </w:rPr>
              <w:t>neg</w:t>
            </w:r>
            <w:proofErr w:type="spellEnd"/>
          </w:p>
        </w:tc>
      </w:tr>
    </w:tbl>
    <w:p w:rsidR="007C7C2C" w:rsidRPr="00A12F15" w:rsidRDefault="007C7C2C">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9072" w:type="dxa"/>
        <w:tblInd w:w="56" w:type="dxa"/>
        <w:tblLayout w:type="fixed"/>
        <w:tblCellMar>
          <w:left w:w="56" w:type="dxa"/>
          <w:right w:w="56" w:type="dxa"/>
        </w:tblCellMar>
        <w:tblLook w:val="0000"/>
      </w:tblPr>
      <w:tblGrid>
        <w:gridCol w:w="1701"/>
        <w:gridCol w:w="1418"/>
        <w:gridCol w:w="1276"/>
        <w:gridCol w:w="1134"/>
        <w:gridCol w:w="1275"/>
        <w:gridCol w:w="567"/>
        <w:gridCol w:w="1701"/>
      </w:tblGrid>
      <w:tr w:rsidR="00DE62AB" w:rsidRPr="00A12F15" w:rsidTr="00DE62AB">
        <w:trPr>
          <w:trHeight w:val="985"/>
        </w:trPr>
        <w:tc>
          <w:tcPr>
            <w:tcW w:w="4395" w:type="dxa"/>
            <w:gridSpan w:val="3"/>
            <w:tcBorders>
              <w:top w:val="double" w:sz="6" w:space="0" w:color="auto"/>
              <w:left w:val="double" w:sz="6" w:space="0" w:color="auto"/>
              <w:bottom w:val="nil"/>
              <w:right w:val="single" w:sz="8" w:space="0" w:color="auto"/>
            </w:tcBorders>
          </w:tcPr>
          <w:p w:rsidR="00DE62AB" w:rsidRPr="00A12F15" w:rsidRDefault="00FC47BA">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fldChar w:fldCharType="begin"/>
            </w:r>
            <w:r w:rsidR="00DE62AB" w:rsidRPr="00A12F15">
              <w:rPr>
                <w:rFonts w:ascii="Arial" w:hAnsi="Arial" w:cs="Arial"/>
                <w:sz w:val="20"/>
              </w:rPr>
              <w:instrText xml:space="preserve">PRIVATE </w:instrText>
            </w:r>
            <w:r w:rsidRPr="00A12F15">
              <w:rPr>
                <w:rFonts w:ascii="Arial" w:hAnsi="Arial" w:cs="Arial"/>
                <w:sz w:val="20"/>
              </w:rPr>
              <w:fldChar w:fldCharType="end"/>
            </w:r>
            <w:r w:rsidR="00DE62AB" w:rsidRPr="00A12F15">
              <w:rPr>
                <w:rFonts w:ascii="Arial" w:hAnsi="Arial" w:cs="Arial"/>
                <w:sz w:val="20"/>
              </w:rPr>
              <w:t>Discharges</w:t>
            </w:r>
          </w:p>
        </w:tc>
        <w:tc>
          <w:tcPr>
            <w:tcW w:w="1134" w:type="dxa"/>
            <w:tcBorders>
              <w:top w:val="double" w:sz="6" w:space="0" w:color="auto"/>
              <w:left w:val="single" w:sz="8" w:space="0" w:color="auto"/>
              <w:bottom w:val="nil"/>
              <w:right w:val="single" w:sz="8" w:space="0" w:color="auto"/>
            </w:tcBorders>
          </w:tcPr>
          <w:p w:rsidR="00DE62AB" w:rsidRPr="00A12F15" w:rsidRDefault="00DE62AB">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Pulses</w:t>
            </w:r>
          </w:p>
        </w:tc>
        <w:tc>
          <w:tcPr>
            <w:tcW w:w="1275" w:type="dxa"/>
            <w:tcBorders>
              <w:top w:val="double" w:sz="6" w:space="0" w:color="auto"/>
              <w:left w:val="single" w:sz="8" w:space="0" w:color="auto"/>
              <w:bottom w:val="nil"/>
              <w:right w:val="single" w:sz="8" w:space="0" w:color="auto"/>
            </w:tcBorders>
          </w:tcPr>
          <w:p w:rsidR="00DE62AB" w:rsidRPr="00A12F15" w:rsidRDefault="00DE62AB">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Indicated</w:t>
            </w:r>
          </w:p>
          <w:p w:rsidR="00DE62AB" w:rsidRPr="00A12F15" w:rsidRDefault="00DE62AB">
            <w:pPr>
              <w:tabs>
                <w:tab w:val="left" w:pos="-720"/>
                <w:tab w:val="left" w:pos="0"/>
                <w:tab w:val="left" w:pos="259"/>
                <w:tab w:val="left" w:pos="604"/>
                <w:tab w:val="left" w:pos="816"/>
                <w:tab w:val="left" w:pos="1440"/>
              </w:tabs>
              <w:suppressAutoHyphens/>
              <w:jc w:val="center"/>
              <w:rPr>
                <w:rFonts w:ascii="Arial" w:hAnsi="Arial" w:cs="Arial"/>
                <w:sz w:val="20"/>
              </w:rPr>
            </w:pPr>
            <w:proofErr w:type="spellStart"/>
            <w:r w:rsidRPr="00A12F15">
              <w:rPr>
                <w:rFonts w:ascii="Arial" w:hAnsi="Arial" w:cs="Arial"/>
                <w:sz w:val="20"/>
              </w:rPr>
              <w:t>totalization</w:t>
            </w:r>
            <w:proofErr w:type="spellEnd"/>
          </w:p>
          <w:p w:rsidR="00DE62AB" w:rsidRPr="00A12F15" w:rsidRDefault="00DE62AB">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I</w:t>
            </w:r>
          </w:p>
          <w:p w:rsidR="00DE62AB" w:rsidRPr="00A12F15" w:rsidRDefault="00DE62AB">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    )</w:t>
            </w:r>
          </w:p>
        </w:tc>
        <w:tc>
          <w:tcPr>
            <w:tcW w:w="2268" w:type="dxa"/>
            <w:gridSpan w:val="2"/>
            <w:tcBorders>
              <w:top w:val="double" w:sz="6" w:space="0" w:color="auto"/>
              <w:left w:val="single" w:sz="8" w:space="0" w:color="auto"/>
              <w:bottom w:val="dashSmallGap" w:sz="4" w:space="0" w:color="auto"/>
              <w:right w:val="double" w:sz="6" w:space="0" w:color="auto"/>
            </w:tcBorders>
          </w:tcPr>
          <w:p w:rsidR="00DE62AB" w:rsidRPr="00A12F15" w:rsidRDefault="00DE62AB">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Significant</w:t>
            </w:r>
          </w:p>
          <w:p w:rsidR="00DE62AB" w:rsidRPr="00A12F15" w:rsidRDefault="00DE62AB">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fault</w:t>
            </w:r>
          </w:p>
          <w:p w:rsidR="00DE62AB" w:rsidRPr="00A12F15" w:rsidRDefault="00DE62AB">
            <w:pPr>
              <w:tabs>
                <w:tab w:val="left" w:pos="-720"/>
                <w:tab w:val="left" w:pos="0"/>
                <w:tab w:val="left" w:pos="259"/>
                <w:tab w:val="left" w:pos="604"/>
                <w:tab w:val="left" w:pos="816"/>
                <w:tab w:val="left" w:pos="1440"/>
              </w:tabs>
              <w:suppressAutoHyphens/>
              <w:jc w:val="center"/>
              <w:rPr>
                <w:rFonts w:ascii="Arial" w:hAnsi="Arial" w:cs="Arial"/>
                <w:sz w:val="20"/>
              </w:rPr>
            </w:pPr>
            <w:ins w:id="1495" w:author="morayoa" w:date="2013-06-11T15:24:00Z">
              <w:r>
                <w:rPr>
                  <w:rFonts w:ascii="Arial" w:hAnsi="Arial" w:cs="Arial"/>
                  <w:sz w:val="20"/>
                </w:rPr>
                <w:t>(Observations)</w:t>
              </w:r>
            </w:ins>
          </w:p>
          <w:p w:rsidR="00DE62AB" w:rsidRPr="00A12F15" w:rsidRDefault="00DE62AB">
            <w:pPr>
              <w:tabs>
                <w:tab w:val="left" w:pos="-720"/>
                <w:tab w:val="left" w:pos="0"/>
                <w:tab w:val="left" w:pos="259"/>
                <w:tab w:val="left" w:pos="604"/>
                <w:tab w:val="left" w:pos="816"/>
                <w:tab w:val="left" w:pos="1440"/>
              </w:tabs>
              <w:suppressAutoHyphens/>
              <w:jc w:val="center"/>
              <w:rPr>
                <w:rFonts w:ascii="Arial" w:hAnsi="Arial" w:cs="Arial"/>
                <w:sz w:val="20"/>
              </w:rPr>
            </w:pPr>
          </w:p>
        </w:tc>
      </w:tr>
      <w:tr w:rsidR="00DE62AB" w:rsidRPr="00A12F15" w:rsidTr="00DE62AB">
        <w:tc>
          <w:tcPr>
            <w:tcW w:w="1701" w:type="dxa"/>
            <w:tcBorders>
              <w:top w:val="single" w:sz="7" w:space="0" w:color="auto"/>
              <w:left w:val="double" w:sz="6" w:space="0" w:color="auto"/>
              <w:right w:val="single" w:sz="8" w:space="0" w:color="auto"/>
            </w:tcBorders>
          </w:tcPr>
          <w:p w:rsidR="00DE62AB" w:rsidRPr="00A12F15" w:rsidRDefault="00DE62AB">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Test</w:t>
            </w:r>
          </w:p>
          <w:p w:rsidR="00DE62AB" w:rsidRPr="00A12F15" w:rsidRDefault="00DE62AB">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voltage</w:t>
            </w:r>
          </w:p>
          <w:p w:rsidR="00DE62AB" w:rsidRPr="00A12F15" w:rsidRDefault="00DE62AB">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(kV)</w:t>
            </w:r>
          </w:p>
        </w:tc>
        <w:tc>
          <w:tcPr>
            <w:tcW w:w="1418" w:type="dxa"/>
            <w:tcBorders>
              <w:top w:val="single" w:sz="7" w:space="0" w:color="auto"/>
              <w:left w:val="single" w:sz="8" w:space="0" w:color="auto"/>
              <w:right w:val="single" w:sz="8" w:space="0" w:color="auto"/>
            </w:tcBorders>
          </w:tcPr>
          <w:p w:rsidR="00DE62AB" w:rsidRPr="00A12F15" w:rsidRDefault="00DE62AB">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Number of</w:t>
            </w:r>
          </w:p>
          <w:p w:rsidR="00DE62AB" w:rsidRPr="00A12F15" w:rsidRDefault="00DE62AB">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discharges</w:t>
            </w:r>
          </w:p>
          <w:p w:rsidR="00DE62AB" w:rsidRPr="00A12F15" w:rsidRDefault="00DE62AB">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sym w:font="Symbol" w:char="F0B3"/>
            </w:r>
            <w:r w:rsidRPr="00A12F15">
              <w:rPr>
                <w:rFonts w:ascii="Arial" w:hAnsi="Arial" w:cs="Arial"/>
                <w:sz w:val="20"/>
              </w:rPr>
              <w:t xml:space="preserve"> 10</w:t>
            </w:r>
          </w:p>
        </w:tc>
        <w:tc>
          <w:tcPr>
            <w:tcW w:w="1276" w:type="dxa"/>
            <w:tcBorders>
              <w:top w:val="single" w:sz="7" w:space="0" w:color="auto"/>
              <w:left w:val="single" w:sz="8" w:space="0" w:color="auto"/>
              <w:right w:val="single" w:sz="8" w:space="0" w:color="auto"/>
            </w:tcBorders>
          </w:tcPr>
          <w:p w:rsidR="00DE62AB" w:rsidRPr="00A12F15" w:rsidRDefault="00DE62AB">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Repetition</w:t>
            </w:r>
          </w:p>
          <w:p w:rsidR="00DE62AB" w:rsidRPr="00A12F15" w:rsidRDefault="00DE62AB">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interval</w:t>
            </w:r>
          </w:p>
          <w:p w:rsidR="00DE62AB" w:rsidRPr="00A12F15" w:rsidRDefault="00DE62AB">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(s)</w:t>
            </w:r>
          </w:p>
        </w:tc>
        <w:tc>
          <w:tcPr>
            <w:tcW w:w="1134" w:type="dxa"/>
            <w:tcBorders>
              <w:top w:val="dashSmallGap" w:sz="4" w:space="0" w:color="auto"/>
              <w:left w:val="single" w:sz="8" w:space="0" w:color="auto"/>
              <w:right w:val="single" w:sz="8" w:space="0" w:color="auto"/>
            </w:tcBorders>
          </w:tcPr>
          <w:p w:rsidR="00DE62AB" w:rsidRPr="00A12F15" w:rsidRDefault="00DE62AB">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5" w:type="dxa"/>
            <w:tcBorders>
              <w:top w:val="dashSmallGap" w:sz="4" w:space="0" w:color="auto"/>
              <w:left w:val="single" w:sz="8" w:space="0" w:color="auto"/>
              <w:right w:val="single" w:sz="8" w:space="0" w:color="auto"/>
            </w:tcBorders>
          </w:tcPr>
          <w:p w:rsidR="00DE62AB" w:rsidRPr="00A12F15" w:rsidRDefault="00DE62AB">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567" w:type="dxa"/>
            <w:tcBorders>
              <w:left w:val="single" w:sz="8" w:space="0" w:color="auto"/>
              <w:right w:val="single" w:sz="8" w:space="0" w:color="auto"/>
            </w:tcBorders>
          </w:tcPr>
          <w:p w:rsidR="00DE62AB" w:rsidRDefault="00DE62AB">
            <w:pPr>
              <w:tabs>
                <w:tab w:val="left" w:pos="-720"/>
                <w:tab w:val="left" w:pos="0"/>
                <w:tab w:val="left" w:pos="259"/>
                <w:tab w:val="left" w:pos="604"/>
                <w:tab w:val="left" w:pos="816"/>
                <w:tab w:val="left" w:pos="1440"/>
              </w:tabs>
              <w:suppressAutoHyphens/>
              <w:spacing w:after="56"/>
              <w:jc w:val="center"/>
              <w:rPr>
                <w:ins w:id="1496" w:author="morayoa" w:date="2013-06-11T15:23:00Z"/>
                <w:rFonts w:ascii="Arial" w:hAnsi="Arial" w:cs="Arial"/>
                <w:sz w:val="20"/>
              </w:rPr>
            </w:pPr>
            <w:ins w:id="1497" w:author="morayoa" w:date="2013-06-11T15:24:00Z">
              <w:r>
                <w:rPr>
                  <w:rFonts w:ascii="Arial" w:hAnsi="Arial" w:cs="Arial"/>
                  <w:sz w:val="20"/>
                </w:rPr>
                <w:t>No</w:t>
              </w:r>
            </w:ins>
          </w:p>
        </w:tc>
        <w:tc>
          <w:tcPr>
            <w:tcW w:w="1701" w:type="dxa"/>
            <w:tcBorders>
              <w:left w:val="single" w:sz="8" w:space="0" w:color="auto"/>
              <w:right w:val="double" w:sz="6" w:space="0" w:color="auto"/>
            </w:tcBorders>
          </w:tcPr>
          <w:p w:rsidR="00DE62AB" w:rsidRPr="00A12F15" w:rsidRDefault="00DE62AB">
            <w:pPr>
              <w:tabs>
                <w:tab w:val="left" w:pos="-720"/>
                <w:tab w:val="left" w:pos="0"/>
                <w:tab w:val="left" w:pos="259"/>
                <w:tab w:val="left" w:pos="604"/>
                <w:tab w:val="left" w:pos="816"/>
                <w:tab w:val="left" w:pos="1440"/>
              </w:tabs>
              <w:suppressAutoHyphens/>
              <w:spacing w:after="56"/>
              <w:jc w:val="center"/>
              <w:rPr>
                <w:rFonts w:ascii="Arial" w:hAnsi="Arial" w:cs="Arial"/>
                <w:sz w:val="20"/>
              </w:rPr>
            </w:pPr>
            <w:ins w:id="1498" w:author="morayoa" w:date="2013-06-11T15:24:00Z">
              <w:r>
                <w:rPr>
                  <w:rFonts w:ascii="Arial" w:hAnsi="Arial" w:cs="Arial"/>
                  <w:sz w:val="20"/>
                </w:rPr>
                <w:t>Yes</w:t>
              </w:r>
            </w:ins>
          </w:p>
        </w:tc>
      </w:tr>
      <w:tr w:rsidR="00DE62AB" w:rsidRPr="00A12F15" w:rsidTr="00DE62AB">
        <w:tc>
          <w:tcPr>
            <w:tcW w:w="4395" w:type="dxa"/>
            <w:gridSpan w:val="3"/>
            <w:tcBorders>
              <w:top w:val="single" w:sz="7" w:space="0" w:color="auto"/>
              <w:left w:val="double" w:sz="6" w:space="0" w:color="auto"/>
              <w:right w:val="single" w:sz="8" w:space="0" w:color="auto"/>
            </w:tcBorders>
          </w:tcPr>
          <w:p w:rsidR="00DE62AB" w:rsidRPr="00A12F15" w:rsidRDefault="00DE62AB">
            <w:pPr>
              <w:tabs>
                <w:tab w:val="center" w:pos="2725"/>
              </w:tabs>
              <w:suppressAutoHyphens/>
              <w:spacing w:after="56"/>
              <w:rPr>
                <w:rFonts w:ascii="Arial" w:hAnsi="Arial" w:cs="Arial"/>
                <w:sz w:val="20"/>
              </w:rPr>
            </w:pPr>
            <w:r w:rsidRPr="00A12F15">
              <w:rPr>
                <w:rFonts w:ascii="Arial" w:hAnsi="Arial" w:cs="Arial"/>
                <w:sz w:val="20"/>
              </w:rPr>
              <w:tab/>
              <w:t>without disturbance</w:t>
            </w:r>
          </w:p>
        </w:tc>
        <w:tc>
          <w:tcPr>
            <w:tcW w:w="1134" w:type="dxa"/>
            <w:tcBorders>
              <w:top w:val="single" w:sz="7" w:space="0" w:color="auto"/>
              <w:left w:val="single" w:sz="8" w:space="0" w:color="auto"/>
              <w:right w:val="single" w:sz="8" w:space="0" w:color="auto"/>
            </w:tcBorders>
          </w:tcPr>
          <w:p w:rsidR="00DE62AB" w:rsidRPr="00A12F15" w:rsidRDefault="00DE62A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tcBorders>
              <w:top w:val="single" w:sz="7" w:space="0" w:color="auto"/>
              <w:left w:val="single" w:sz="8" w:space="0" w:color="auto"/>
              <w:right w:val="single" w:sz="8" w:space="0" w:color="auto"/>
            </w:tcBorders>
          </w:tcPr>
          <w:p w:rsidR="00DE62AB" w:rsidRPr="00A12F15" w:rsidRDefault="00DE62A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567" w:type="dxa"/>
            <w:tcBorders>
              <w:top w:val="single" w:sz="7" w:space="0" w:color="auto"/>
              <w:left w:val="single" w:sz="8" w:space="0" w:color="auto"/>
              <w:right w:val="single" w:sz="8" w:space="0" w:color="auto"/>
            </w:tcBorders>
            <w:shd w:val="pct75" w:color="auto" w:fill="auto"/>
          </w:tcPr>
          <w:p w:rsidR="00DE62AB" w:rsidRPr="00A12F15" w:rsidRDefault="00DE62AB">
            <w:pPr>
              <w:tabs>
                <w:tab w:val="left" w:pos="-720"/>
                <w:tab w:val="left" w:pos="0"/>
                <w:tab w:val="left" w:pos="259"/>
                <w:tab w:val="left" w:pos="604"/>
                <w:tab w:val="left" w:pos="816"/>
                <w:tab w:val="left" w:pos="1440"/>
              </w:tabs>
              <w:suppressAutoHyphens/>
              <w:spacing w:after="56"/>
              <w:rPr>
                <w:ins w:id="1499" w:author="morayoa" w:date="2013-06-11T15:23:00Z"/>
                <w:rFonts w:ascii="Arial" w:hAnsi="Arial" w:cs="Arial"/>
                <w:sz w:val="20"/>
              </w:rPr>
            </w:pPr>
          </w:p>
        </w:tc>
        <w:tc>
          <w:tcPr>
            <w:tcW w:w="1701" w:type="dxa"/>
            <w:tcBorders>
              <w:top w:val="single" w:sz="7" w:space="0" w:color="auto"/>
              <w:left w:val="single" w:sz="8" w:space="0" w:color="auto"/>
              <w:right w:val="double" w:sz="6" w:space="0" w:color="auto"/>
            </w:tcBorders>
            <w:shd w:val="pct75" w:color="auto" w:fill="auto"/>
          </w:tcPr>
          <w:p w:rsidR="00DE62AB" w:rsidRPr="00A12F15" w:rsidRDefault="00DE62AB">
            <w:pPr>
              <w:tabs>
                <w:tab w:val="left" w:pos="-720"/>
                <w:tab w:val="left" w:pos="0"/>
                <w:tab w:val="left" w:pos="259"/>
                <w:tab w:val="left" w:pos="604"/>
                <w:tab w:val="left" w:pos="816"/>
                <w:tab w:val="left" w:pos="1440"/>
              </w:tabs>
              <w:suppressAutoHyphens/>
              <w:spacing w:after="56"/>
              <w:rPr>
                <w:rFonts w:ascii="Arial" w:hAnsi="Arial" w:cs="Arial"/>
                <w:sz w:val="20"/>
              </w:rPr>
            </w:pPr>
          </w:p>
        </w:tc>
      </w:tr>
      <w:tr w:rsidR="00DE62AB" w:rsidRPr="00A12F15" w:rsidTr="00DE62AB">
        <w:tc>
          <w:tcPr>
            <w:tcW w:w="1701" w:type="dxa"/>
            <w:tcBorders>
              <w:top w:val="single" w:sz="7" w:space="0" w:color="auto"/>
              <w:left w:val="double" w:sz="6" w:space="0" w:color="auto"/>
              <w:right w:val="single" w:sz="8" w:space="0" w:color="auto"/>
            </w:tcBorders>
          </w:tcPr>
          <w:p w:rsidR="00DE62AB" w:rsidRPr="00A12F15" w:rsidRDefault="00DE62AB">
            <w:pPr>
              <w:tabs>
                <w:tab w:val="center" w:pos="1122"/>
              </w:tabs>
              <w:suppressAutoHyphens/>
              <w:spacing w:after="56"/>
              <w:rPr>
                <w:rFonts w:ascii="Arial" w:hAnsi="Arial" w:cs="Arial"/>
                <w:sz w:val="20"/>
              </w:rPr>
            </w:pPr>
            <w:r w:rsidRPr="00A12F15">
              <w:rPr>
                <w:rFonts w:ascii="Arial" w:hAnsi="Arial" w:cs="Arial"/>
                <w:sz w:val="20"/>
              </w:rPr>
              <w:tab/>
              <w:t>2</w:t>
            </w:r>
          </w:p>
        </w:tc>
        <w:tc>
          <w:tcPr>
            <w:tcW w:w="1418" w:type="dxa"/>
            <w:tcBorders>
              <w:top w:val="single" w:sz="7" w:space="0" w:color="auto"/>
              <w:left w:val="single" w:sz="8" w:space="0" w:color="auto"/>
              <w:right w:val="single" w:sz="8" w:space="0" w:color="auto"/>
            </w:tcBorders>
          </w:tcPr>
          <w:p w:rsidR="00DE62AB" w:rsidRPr="00A12F15" w:rsidRDefault="00DE62A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6" w:type="dxa"/>
            <w:tcBorders>
              <w:top w:val="single" w:sz="7" w:space="0" w:color="auto"/>
              <w:left w:val="single" w:sz="8" w:space="0" w:color="auto"/>
              <w:right w:val="single" w:sz="8" w:space="0" w:color="auto"/>
            </w:tcBorders>
          </w:tcPr>
          <w:p w:rsidR="00DE62AB" w:rsidRPr="00A12F15" w:rsidRDefault="00DE62A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8" w:space="0" w:color="auto"/>
              <w:right w:val="single" w:sz="8" w:space="0" w:color="auto"/>
            </w:tcBorders>
          </w:tcPr>
          <w:p w:rsidR="00DE62AB" w:rsidRPr="00A12F15" w:rsidRDefault="00DE62A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tcBorders>
              <w:top w:val="single" w:sz="7" w:space="0" w:color="auto"/>
              <w:left w:val="single" w:sz="8" w:space="0" w:color="auto"/>
              <w:right w:val="single" w:sz="8" w:space="0" w:color="auto"/>
            </w:tcBorders>
          </w:tcPr>
          <w:p w:rsidR="00DE62AB" w:rsidRPr="00A12F15" w:rsidRDefault="00DE62A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567" w:type="dxa"/>
            <w:tcBorders>
              <w:top w:val="single" w:sz="7" w:space="0" w:color="auto"/>
              <w:left w:val="single" w:sz="8" w:space="0" w:color="auto"/>
              <w:right w:val="single" w:sz="8" w:space="0" w:color="auto"/>
            </w:tcBorders>
          </w:tcPr>
          <w:p w:rsidR="00DE62AB" w:rsidRPr="00A12F15" w:rsidRDefault="00DE62AB">
            <w:pPr>
              <w:tabs>
                <w:tab w:val="left" w:pos="-720"/>
                <w:tab w:val="left" w:pos="0"/>
                <w:tab w:val="left" w:pos="259"/>
                <w:tab w:val="left" w:pos="604"/>
                <w:tab w:val="left" w:pos="816"/>
                <w:tab w:val="left" w:pos="1440"/>
              </w:tabs>
              <w:suppressAutoHyphens/>
              <w:spacing w:after="56"/>
              <w:rPr>
                <w:ins w:id="1500" w:author="morayoa" w:date="2013-06-11T15:23:00Z"/>
                <w:rFonts w:ascii="Arial" w:hAnsi="Arial" w:cs="Arial"/>
                <w:sz w:val="20"/>
              </w:rPr>
            </w:pPr>
          </w:p>
        </w:tc>
        <w:tc>
          <w:tcPr>
            <w:tcW w:w="1701" w:type="dxa"/>
            <w:tcBorders>
              <w:top w:val="single" w:sz="7" w:space="0" w:color="auto"/>
              <w:left w:val="single" w:sz="8" w:space="0" w:color="auto"/>
              <w:right w:val="double" w:sz="6" w:space="0" w:color="auto"/>
            </w:tcBorders>
          </w:tcPr>
          <w:p w:rsidR="00DE62AB" w:rsidRPr="00A12F15" w:rsidRDefault="00DE62AB">
            <w:pPr>
              <w:tabs>
                <w:tab w:val="left" w:pos="-720"/>
                <w:tab w:val="left" w:pos="0"/>
                <w:tab w:val="left" w:pos="259"/>
                <w:tab w:val="left" w:pos="604"/>
                <w:tab w:val="left" w:pos="816"/>
                <w:tab w:val="left" w:pos="1440"/>
              </w:tabs>
              <w:suppressAutoHyphens/>
              <w:spacing w:after="56"/>
              <w:rPr>
                <w:rFonts w:ascii="Arial" w:hAnsi="Arial" w:cs="Arial"/>
                <w:sz w:val="20"/>
              </w:rPr>
            </w:pPr>
          </w:p>
        </w:tc>
      </w:tr>
      <w:tr w:rsidR="00DE62AB" w:rsidRPr="00A12F15" w:rsidTr="00DE62AB">
        <w:tc>
          <w:tcPr>
            <w:tcW w:w="1701" w:type="dxa"/>
            <w:tcBorders>
              <w:top w:val="single" w:sz="7" w:space="0" w:color="auto"/>
              <w:left w:val="double" w:sz="6" w:space="0" w:color="auto"/>
              <w:right w:val="single" w:sz="8" w:space="0" w:color="auto"/>
            </w:tcBorders>
          </w:tcPr>
          <w:p w:rsidR="00DE62AB" w:rsidRPr="00A12F15" w:rsidRDefault="00DE62AB">
            <w:pPr>
              <w:tabs>
                <w:tab w:val="center" w:pos="1122"/>
              </w:tabs>
              <w:suppressAutoHyphens/>
              <w:spacing w:after="56"/>
              <w:rPr>
                <w:rFonts w:ascii="Arial" w:hAnsi="Arial" w:cs="Arial"/>
                <w:sz w:val="20"/>
              </w:rPr>
            </w:pPr>
            <w:r w:rsidRPr="00A12F15">
              <w:rPr>
                <w:rFonts w:ascii="Arial" w:hAnsi="Arial" w:cs="Arial"/>
                <w:sz w:val="20"/>
              </w:rPr>
              <w:tab/>
              <w:t>4</w:t>
            </w:r>
          </w:p>
        </w:tc>
        <w:tc>
          <w:tcPr>
            <w:tcW w:w="1418" w:type="dxa"/>
            <w:tcBorders>
              <w:top w:val="single" w:sz="7" w:space="0" w:color="auto"/>
              <w:left w:val="single" w:sz="8" w:space="0" w:color="auto"/>
              <w:right w:val="single" w:sz="8" w:space="0" w:color="auto"/>
            </w:tcBorders>
          </w:tcPr>
          <w:p w:rsidR="00DE62AB" w:rsidRPr="00A12F15" w:rsidRDefault="00DE62A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6" w:type="dxa"/>
            <w:tcBorders>
              <w:top w:val="single" w:sz="7" w:space="0" w:color="auto"/>
              <w:left w:val="single" w:sz="8" w:space="0" w:color="auto"/>
              <w:right w:val="single" w:sz="8" w:space="0" w:color="auto"/>
            </w:tcBorders>
          </w:tcPr>
          <w:p w:rsidR="00DE62AB" w:rsidRPr="00A12F15" w:rsidRDefault="00DE62A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8" w:space="0" w:color="auto"/>
              <w:right w:val="single" w:sz="8" w:space="0" w:color="auto"/>
            </w:tcBorders>
          </w:tcPr>
          <w:p w:rsidR="00DE62AB" w:rsidRPr="00A12F15" w:rsidRDefault="00DE62A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tcBorders>
              <w:top w:val="single" w:sz="7" w:space="0" w:color="auto"/>
              <w:left w:val="single" w:sz="8" w:space="0" w:color="auto"/>
              <w:right w:val="single" w:sz="8" w:space="0" w:color="auto"/>
            </w:tcBorders>
          </w:tcPr>
          <w:p w:rsidR="00DE62AB" w:rsidRPr="00A12F15" w:rsidRDefault="00DE62A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567" w:type="dxa"/>
            <w:tcBorders>
              <w:top w:val="single" w:sz="7" w:space="0" w:color="auto"/>
              <w:left w:val="single" w:sz="8" w:space="0" w:color="auto"/>
              <w:right w:val="single" w:sz="8" w:space="0" w:color="auto"/>
            </w:tcBorders>
          </w:tcPr>
          <w:p w:rsidR="00DE62AB" w:rsidRPr="00A12F15" w:rsidRDefault="00DE62AB">
            <w:pPr>
              <w:tabs>
                <w:tab w:val="left" w:pos="-720"/>
                <w:tab w:val="left" w:pos="0"/>
                <w:tab w:val="left" w:pos="259"/>
                <w:tab w:val="left" w:pos="604"/>
                <w:tab w:val="left" w:pos="816"/>
                <w:tab w:val="left" w:pos="1440"/>
              </w:tabs>
              <w:suppressAutoHyphens/>
              <w:spacing w:after="56"/>
              <w:rPr>
                <w:ins w:id="1501" w:author="morayoa" w:date="2013-06-11T15:23:00Z"/>
                <w:rFonts w:ascii="Arial" w:hAnsi="Arial" w:cs="Arial"/>
                <w:sz w:val="20"/>
              </w:rPr>
            </w:pPr>
          </w:p>
        </w:tc>
        <w:tc>
          <w:tcPr>
            <w:tcW w:w="1701" w:type="dxa"/>
            <w:tcBorders>
              <w:top w:val="single" w:sz="7" w:space="0" w:color="auto"/>
              <w:left w:val="single" w:sz="8" w:space="0" w:color="auto"/>
              <w:right w:val="double" w:sz="6" w:space="0" w:color="auto"/>
            </w:tcBorders>
          </w:tcPr>
          <w:p w:rsidR="00DE62AB" w:rsidRPr="00A12F15" w:rsidRDefault="00DE62AB">
            <w:pPr>
              <w:tabs>
                <w:tab w:val="left" w:pos="-720"/>
                <w:tab w:val="left" w:pos="0"/>
                <w:tab w:val="left" w:pos="259"/>
                <w:tab w:val="left" w:pos="604"/>
                <w:tab w:val="left" w:pos="816"/>
                <w:tab w:val="left" w:pos="1440"/>
              </w:tabs>
              <w:suppressAutoHyphens/>
              <w:spacing w:after="56"/>
              <w:rPr>
                <w:rFonts w:ascii="Arial" w:hAnsi="Arial" w:cs="Arial"/>
                <w:sz w:val="20"/>
              </w:rPr>
            </w:pPr>
          </w:p>
        </w:tc>
      </w:tr>
      <w:tr w:rsidR="00DE62AB" w:rsidRPr="00A12F15" w:rsidTr="00DE62AB">
        <w:tc>
          <w:tcPr>
            <w:tcW w:w="1701" w:type="dxa"/>
            <w:tcBorders>
              <w:top w:val="single" w:sz="7" w:space="0" w:color="auto"/>
              <w:left w:val="double" w:sz="6" w:space="0" w:color="auto"/>
              <w:right w:val="single" w:sz="8" w:space="0" w:color="auto"/>
            </w:tcBorders>
          </w:tcPr>
          <w:p w:rsidR="00DE62AB" w:rsidRPr="00A12F15" w:rsidRDefault="00DE62AB">
            <w:pPr>
              <w:tabs>
                <w:tab w:val="center" w:pos="1122"/>
              </w:tabs>
              <w:suppressAutoHyphens/>
              <w:spacing w:after="56"/>
              <w:rPr>
                <w:rFonts w:ascii="Arial" w:hAnsi="Arial" w:cs="Arial"/>
                <w:sz w:val="20"/>
              </w:rPr>
            </w:pPr>
            <w:r w:rsidRPr="00A12F15">
              <w:rPr>
                <w:rFonts w:ascii="Arial" w:hAnsi="Arial" w:cs="Arial"/>
                <w:sz w:val="20"/>
              </w:rPr>
              <w:tab/>
              <w:t>6</w:t>
            </w:r>
          </w:p>
        </w:tc>
        <w:tc>
          <w:tcPr>
            <w:tcW w:w="1418" w:type="dxa"/>
            <w:tcBorders>
              <w:top w:val="single" w:sz="7" w:space="0" w:color="auto"/>
              <w:left w:val="single" w:sz="8" w:space="0" w:color="auto"/>
              <w:right w:val="single" w:sz="8" w:space="0" w:color="auto"/>
            </w:tcBorders>
          </w:tcPr>
          <w:p w:rsidR="00DE62AB" w:rsidRPr="00A12F15" w:rsidRDefault="00DE62A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6" w:type="dxa"/>
            <w:tcBorders>
              <w:top w:val="single" w:sz="7" w:space="0" w:color="auto"/>
              <w:left w:val="single" w:sz="8" w:space="0" w:color="auto"/>
              <w:right w:val="single" w:sz="8" w:space="0" w:color="auto"/>
            </w:tcBorders>
          </w:tcPr>
          <w:p w:rsidR="00DE62AB" w:rsidRPr="00A12F15" w:rsidRDefault="00DE62A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8" w:space="0" w:color="auto"/>
              <w:right w:val="single" w:sz="8" w:space="0" w:color="auto"/>
            </w:tcBorders>
          </w:tcPr>
          <w:p w:rsidR="00DE62AB" w:rsidRPr="00A12F15" w:rsidRDefault="00DE62A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tcBorders>
              <w:top w:val="single" w:sz="7" w:space="0" w:color="auto"/>
              <w:left w:val="single" w:sz="8" w:space="0" w:color="auto"/>
              <w:right w:val="single" w:sz="8" w:space="0" w:color="auto"/>
            </w:tcBorders>
          </w:tcPr>
          <w:p w:rsidR="00DE62AB" w:rsidRPr="00A12F15" w:rsidRDefault="00DE62A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567" w:type="dxa"/>
            <w:tcBorders>
              <w:top w:val="single" w:sz="7" w:space="0" w:color="auto"/>
              <w:left w:val="single" w:sz="8" w:space="0" w:color="auto"/>
              <w:right w:val="single" w:sz="8" w:space="0" w:color="auto"/>
            </w:tcBorders>
          </w:tcPr>
          <w:p w:rsidR="00DE62AB" w:rsidRPr="00A12F15" w:rsidRDefault="00DE62AB">
            <w:pPr>
              <w:tabs>
                <w:tab w:val="left" w:pos="-720"/>
                <w:tab w:val="left" w:pos="0"/>
                <w:tab w:val="left" w:pos="259"/>
                <w:tab w:val="left" w:pos="604"/>
                <w:tab w:val="left" w:pos="816"/>
                <w:tab w:val="left" w:pos="1440"/>
              </w:tabs>
              <w:suppressAutoHyphens/>
              <w:spacing w:after="56"/>
              <w:rPr>
                <w:ins w:id="1502" w:author="morayoa" w:date="2013-06-11T15:23:00Z"/>
                <w:rFonts w:ascii="Arial" w:hAnsi="Arial" w:cs="Arial"/>
                <w:sz w:val="20"/>
              </w:rPr>
            </w:pPr>
          </w:p>
        </w:tc>
        <w:tc>
          <w:tcPr>
            <w:tcW w:w="1701" w:type="dxa"/>
            <w:tcBorders>
              <w:top w:val="single" w:sz="7" w:space="0" w:color="auto"/>
              <w:left w:val="single" w:sz="8" w:space="0" w:color="auto"/>
              <w:right w:val="double" w:sz="6" w:space="0" w:color="auto"/>
            </w:tcBorders>
          </w:tcPr>
          <w:p w:rsidR="00DE62AB" w:rsidRPr="00A12F15" w:rsidRDefault="00DE62AB">
            <w:pPr>
              <w:tabs>
                <w:tab w:val="left" w:pos="-720"/>
                <w:tab w:val="left" w:pos="0"/>
                <w:tab w:val="left" w:pos="259"/>
                <w:tab w:val="left" w:pos="604"/>
                <w:tab w:val="left" w:pos="816"/>
                <w:tab w:val="left" w:pos="1440"/>
              </w:tabs>
              <w:suppressAutoHyphens/>
              <w:spacing w:after="56"/>
              <w:rPr>
                <w:rFonts w:ascii="Arial" w:hAnsi="Arial" w:cs="Arial"/>
                <w:sz w:val="20"/>
              </w:rPr>
            </w:pPr>
          </w:p>
        </w:tc>
      </w:tr>
      <w:tr w:rsidR="00DE62AB" w:rsidRPr="00A12F15" w:rsidTr="00DE62AB">
        <w:tc>
          <w:tcPr>
            <w:tcW w:w="1701" w:type="dxa"/>
            <w:tcBorders>
              <w:top w:val="single" w:sz="7" w:space="0" w:color="auto"/>
              <w:left w:val="double" w:sz="6" w:space="0" w:color="auto"/>
              <w:bottom w:val="double" w:sz="6" w:space="0" w:color="auto"/>
              <w:right w:val="single" w:sz="8" w:space="0" w:color="auto"/>
            </w:tcBorders>
          </w:tcPr>
          <w:p w:rsidR="00DE62AB" w:rsidRPr="00A12F15" w:rsidRDefault="00DE62AB">
            <w:pPr>
              <w:tabs>
                <w:tab w:val="center" w:pos="1122"/>
              </w:tabs>
              <w:suppressAutoHyphens/>
              <w:spacing w:after="56"/>
              <w:rPr>
                <w:rFonts w:ascii="Arial" w:hAnsi="Arial" w:cs="Arial"/>
                <w:sz w:val="20"/>
              </w:rPr>
            </w:pPr>
            <w:r w:rsidRPr="00A12F15">
              <w:rPr>
                <w:rFonts w:ascii="Arial" w:hAnsi="Arial" w:cs="Arial"/>
                <w:sz w:val="20"/>
              </w:rPr>
              <w:tab/>
              <w:t xml:space="preserve">8 (air discharges) </w:t>
            </w:r>
          </w:p>
        </w:tc>
        <w:tc>
          <w:tcPr>
            <w:tcW w:w="1418" w:type="dxa"/>
            <w:tcBorders>
              <w:top w:val="single" w:sz="7" w:space="0" w:color="auto"/>
              <w:left w:val="single" w:sz="8" w:space="0" w:color="auto"/>
              <w:bottom w:val="double" w:sz="6" w:space="0" w:color="auto"/>
              <w:right w:val="single" w:sz="8" w:space="0" w:color="auto"/>
            </w:tcBorders>
          </w:tcPr>
          <w:p w:rsidR="00DE62AB" w:rsidRPr="00A12F15" w:rsidRDefault="00DE62A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6" w:type="dxa"/>
            <w:tcBorders>
              <w:top w:val="single" w:sz="7" w:space="0" w:color="auto"/>
              <w:left w:val="single" w:sz="8" w:space="0" w:color="auto"/>
              <w:bottom w:val="double" w:sz="6" w:space="0" w:color="auto"/>
              <w:right w:val="single" w:sz="8" w:space="0" w:color="auto"/>
            </w:tcBorders>
          </w:tcPr>
          <w:p w:rsidR="00DE62AB" w:rsidRPr="00A12F15" w:rsidRDefault="00DE62A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8" w:space="0" w:color="auto"/>
              <w:bottom w:val="double" w:sz="6" w:space="0" w:color="auto"/>
              <w:right w:val="single" w:sz="8" w:space="0" w:color="auto"/>
            </w:tcBorders>
          </w:tcPr>
          <w:p w:rsidR="00DE62AB" w:rsidRPr="00A12F15" w:rsidRDefault="00DE62A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tcBorders>
              <w:top w:val="single" w:sz="7" w:space="0" w:color="auto"/>
              <w:left w:val="single" w:sz="8" w:space="0" w:color="auto"/>
              <w:bottom w:val="double" w:sz="6" w:space="0" w:color="auto"/>
              <w:right w:val="single" w:sz="8" w:space="0" w:color="auto"/>
            </w:tcBorders>
          </w:tcPr>
          <w:p w:rsidR="00DE62AB" w:rsidRPr="00A12F15" w:rsidRDefault="00DE62A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567" w:type="dxa"/>
            <w:tcBorders>
              <w:top w:val="single" w:sz="7" w:space="0" w:color="auto"/>
              <w:left w:val="single" w:sz="8" w:space="0" w:color="auto"/>
              <w:bottom w:val="double" w:sz="6" w:space="0" w:color="auto"/>
              <w:right w:val="single" w:sz="8" w:space="0" w:color="auto"/>
            </w:tcBorders>
          </w:tcPr>
          <w:p w:rsidR="00DE62AB" w:rsidRPr="00A12F15" w:rsidRDefault="00DE62AB">
            <w:pPr>
              <w:tabs>
                <w:tab w:val="left" w:pos="-720"/>
                <w:tab w:val="left" w:pos="0"/>
                <w:tab w:val="left" w:pos="259"/>
                <w:tab w:val="left" w:pos="604"/>
                <w:tab w:val="left" w:pos="816"/>
                <w:tab w:val="left" w:pos="1440"/>
              </w:tabs>
              <w:suppressAutoHyphens/>
              <w:spacing w:after="56"/>
              <w:rPr>
                <w:ins w:id="1503" w:author="morayoa" w:date="2013-06-11T15:23:00Z"/>
                <w:rFonts w:ascii="Arial" w:hAnsi="Arial" w:cs="Arial"/>
                <w:sz w:val="20"/>
              </w:rPr>
            </w:pPr>
          </w:p>
        </w:tc>
        <w:tc>
          <w:tcPr>
            <w:tcW w:w="1701" w:type="dxa"/>
            <w:tcBorders>
              <w:top w:val="single" w:sz="7" w:space="0" w:color="auto"/>
              <w:left w:val="single" w:sz="8" w:space="0" w:color="auto"/>
              <w:bottom w:val="double" w:sz="6" w:space="0" w:color="auto"/>
              <w:right w:val="double" w:sz="6" w:space="0" w:color="auto"/>
            </w:tcBorders>
          </w:tcPr>
          <w:p w:rsidR="00DE62AB" w:rsidRPr="00A12F15" w:rsidRDefault="00DE62AB">
            <w:pPr>
              <w:tabs>
                <w:tab w:val="left" w:pos="-720"/>
                <w:tab w:val="left" w:pos="0"/>
                <w:tab w:val="left" w:pos="259"/>
                <w:tab w:val="left" w:pos="604"/>
                <w:tab w:val="left" w:pos="816"/>
                <w:tab w:val="left" w:pos="1440"/>
              </w:tabs>
              <w:suppressAutoHyphens/>
              <w:spacing w:after="56"/>
              <w:rPr>
                <w:rFonts w:ascii="Arial" w:hAnsi="Arial" w:cs="Arial"/>
                <w:sz w:val="20"/>
              </w:rPr>
            </w:pP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Note:  If the EUT fails, the test point at which this occurs shall be recorded.</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
        <w:gridCol w:w="1260"/>
        <w:gridCol w:w="360"/>
        <w:gridCol w:w="1530"/>
      </w:tblGrid>
      <w:tr w:rsidR="00B30B0A" w:rsidRPr="00A12F15" w:rsidTr="003E7066">
        <w:trPr>
          <w:trHeight w:hRule="exact" w:val="280"/>
        </w:trPr>
        <w:tc>
          <w:tcPr>
            <w:tcW w:w="360" w:type="dxa"/>
            <w:tcBorders>
              <w:top w:val="single" w:sz="4" w:space="0" w:color="auto"/>
              <w:left w:val="single" w:sz="4" w:space="0" w:color="auto"/>
              <w:bottom w:val="single" w:sz="4" w:space="0" w:color="auto"/>
              <w:right w:val="single" w:sz="4" w:space="0" w:color="auto"/>
            </w:tcBorders>
            <w:vAlign w:val="center"/>
          </w:tcPr>
          <w:p w:rsidR="00B30B0A" w:rsidRPr="00A12F15" w:rsidRDefault="00B30B0A" w:rsidP="003E7066">
            <w:pPr>
              <w:tabs>
                <w:tab w:val="left" w:pos="-1440"/>
                <w:tab w:val="left" w:pos="-720"/>
                <w:tab w:val="left" w:pos="0"/>
                <w:tab w:val="left" w:pos="576"/>
                <w:tab w:val="left" w:pos="720"/>
              </w:tabs>
              <w:suppressAutoHyphens/>
              <w:ind w:right="-18"/>
              <w:jc w:val="right"/>
              <w:rPr>
                <w:rFonts w:ascii="Arial" w:hAnsi="Arial"/>
                <w:sz w:val="18"/>
              </w:rPr>
            </w:pPr>
          </w:p>
        </w:tc>
        <w:tc>
          <w:tcPr>
            <w:tcW w:w="1260" w:type="dxa"/>
            <w:tcBorders>
              <w:top w:val="nil"/>
              <w:left w:val="nil"/>
              <w:bottom w:val="nil"/>
              <w:right w:val="nil"/>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r w:rsidRPr="00A12F15">
              <w:rPr>
                <w:rFonts w:ascii="Arial" w:hAnsi="Arial"/>
                <w:sz w:val="18"/>
              </w:rPr>
              <w:t>Passed</w:t>
            </w:r>
          </w:p>
        </w:tc>
        <w:tc>
          <w:tcPr>
            <w:tcW w:w="360" w:type="dxa"/>
            <w:tcBorders>
              <w:top w:val="single" w:sz="4" w:space="0" w:color="auto"/>
              <w:left w:val="single" w:sz="4" w:space="0" w:color="auto"/>
              <w:bottom w:val="single" w:sz="4" w:space="0" w:color="auto"/>
              <w:right w:val="single" w:sz="4" w:space="0" w:color="auto"/>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p>
        </w:tc>
        <w:tc>
          <w:tcPr>
            <w:tcW w:w="1530" w:type="dxa"/>
            <w:tcBorders>
              <w:top w:val="nil"/>
              <w:left w:val="nil"/>
              <w:bottom w:val="nil"/>
              <w:right w:val="nil"/>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r w:rsidRPr="00A12F15">
              <w:rPr>
                <w:rFonts w:ascii="Arial" w:hAnsi="Arial"/>
                <w:sz w:val="18"/>
              </w:rPr>
              <w:t>Failed</w:t>
            </w:r>
          </w:p>
        </w:tc>
      </w:tr>
    </w:tbl>
    <w:p w:rsidR="00B30B0A" w:rsidRPr="00A12F15" w:rsidRDefault="00B30B0A">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del w:id="1504" w:author="morayoa" w:date="2013-06-06T09:05:00Z">
        <w:r w:rsidRPr="00A12F15" w:rsidDel="00DC255E">
          <w:rPr>
            <w:rFonts w:ascii="Arial" w:hAnsi="Arial" w:cs="Arial"/>
            <w:sz w:val="20"/>
          </w:rPr>
          <w:delText>Remarks</w:delText>
        </w:r>
      </w:del>
      <w:ins w:id="1505" w:author="morayoa" w:date="2013-06-06T09:05:00Z">
        <w:r w:rsidR="00DC255E">
          <w:rPr>
            <w:rFonts w:ascii="Arial" w:hAnsi="Arial" w:cs="Arial"/>
            <w:sz w:val="20"/>
          </w:rPr>
          <w:t>Observations</w:t>
        </w:r>
      </w:ins>
      <w:r w:rsidRPr="00A12F15">
        <w:rPr>
          <w:rFonts w:ascii="Arial" w:hAnsi="Arial" w:cs="Arial"/>
          <w:sz w:val="20"/>
        </w:rPr>
        <w:t>:</w:t>
      </w:r>
    </w:p>
    <w:p w:rsidR="00CF3230" w:rsidRPr="00A12F15" w:rsidRDefault="0075580A" w:rsidP="00CF3230">
      <w:pPr>
        <w:tabs>
          <w:tab w:val="left" w:pos="-720"/>
          <w:tab w:val="left" w:pos="0"/>
          <w:tab w:val="left" w:pos="259"/>
          <w:tab w:val="left" w:pos="604"/>
          <w:tab w:val="left" w:pos="816"/>
          <w:tab w:val="left" w:pos="1440"/>
        </w:tabs>
        <w:suppressAutoHyphens/>
        <w:jc w:val="both"/>
        <w:rPr>
          <w:ins w:id="1506" w:author="morayoa" w:date="2013-06-05T14:38:00Z"/>
        </w:rPr>
      </w:pPr>
      <w:ins w:id="1507" w:author="morayoa" w:date="2013-06-05T14:40:00Z">
        <w:r>
          <w:rPr>
            <w:rFonts w:ascii="Arial" w:hAnsi="Arial" w:cs="Arial"/>
            <w:sz w:val="16"/>
            <w:szCs w:val="16"/>
          </w:rPr>
          <w:t xml:space="preserve">Include information that affect the test condition, </w:t>
        </w:r>
      </w:ins>
      <w:ins w:id="1508" w:author="morayoa" w:date="2013-06-06T09:50:00Z">
        <w:r w:rsidR="00B05592">
          <w:rPr>
            <w:rFonts w:ascii="Arial" w:hAnsi="Arial" w:cs="Arial"/>
            <w:sz w:val="16"/>
            <w:szCs w:val="16"/>
          </w:rPr>
          <w:t xml:space="preserve">as indicated in the last paragraph </w:t>
        </w:r>
      </w:ins>
      <w:ins w:id="1509" w:author="morayoa" w:date="2013-06-05T14:40:00Z">
        <w:r>
          <w:rPr>
            <w:rFonts w:ascii="Arial" w:hAnsi="Arial" w:cs="Arial"/>
            <w:sz w:val="16"/>
            <w:szCs w:val="16"/>
          </w:rPr>
          <w:t>of R 50-1 &amp; -2, A.7.1</w:t>
        </w:r>
      </w:ins>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br w:type="page"/>
      </w:r>
      <w:r w:rsidR="00257A24" w:rsidRPr="00A12F15">
        <w:rPr>
          <w:rFonts w:ascii="Arial" w:hAnsi="Arial" w:cs="Arial"/>
          <w:sz w:val="20"/>
        </w:rPr>
        <w:lastRenderedPageBreak/>
        <w:t>1.6.4</w:t>
      </w:r>
      <w:r w:rsidRPr="00A12F15">
        <w:rPr>
          <w:rFonts w:ascii="Arial" w:hAnsi="Arial" w:cs="Arial"/>
          <w:sz w:val="20"/>
        </w:rPr>
        <w:tab/>
      </w:r>
      <w:r w:rsidR="00F954F0" w:rsidRPr="00A12F15">
        <w:rPr>
          <w:rFonts w:ascii="Arial" w:hAnsi="Arial" w:cs="Arial"/>
          <w:sz w:val="20"/>
        </w:rPr>
        <w:tab/>
      </w:r>
      <w:r w:rsidRPr="00A12F15">
        <w:rPr>
          <w:rFonts w:ascii="Arial" w:hAnsi="Arial" w:cs="Arial"/>
          <w:sz w:val="20"/>
        </w:rPr>
        <w:t>Electrostatic discharge</w:t>
      </w:r>
      <w:r w:rsidR="00BC3404">
        <w:rPr>
          <w:rFonts w:ascii="Arial" w:hAnsi="Arial" w:cs="Arial"/>
          <w:sz w:val="20"/>
        </w:rPr>
        <w:t xml:space="preserve"> te</w:t>
      </w:r>
      <w:r w:rsidRPr="00A12F15">
        <w:rPr>
          <w:rFonts w:ascii="Arial" w:hAnsi="Arial" w:cs="Arial"/>
          <w:sz w:val="20"/>
        </w:rPr>
        <w:t>s</w:t>
      </w:r>
      <w:r w:rsidR="00BC3404">
        <w:rPr>
          <w:rFonts w:ascii="Arial" w:hAnsi="Arial" w:cs="Arial"/>
          <w:sz w:val="20"/>
        </w:rPr>
        <w:t>t</w:t>
      </w:r>
      <w:r w:rsidRPr="00A12F15">
        <w:rPr>
          <w:rFonts w:ascii="Arial" w:hAnsi="Arial" w:cs="Arial"/>
          <w:sz w:val="20"/>
        </w:rPr>
        <w:t xml:space="preserve"> (continued)</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257A24">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1.6.4</w:t>
      </w:r>
      <w:r w:rsidR="001E2D97" w:rsidRPr="00A12F15">
        <w:rPr>
          <w:rFonts w:ascii="Arial" w:hAnsi="Arial" w:cs="Arial"/>
          <w:sz w:val="20"/>
        </w:rPr>
        <w:t>.2</w:t>
      </w:r>
      <w:r w:rsidR="001E2D97" w:rsidRPr="00A12F15">
        <w:rPr>
          <w:rFonts w:ascii="Arial" w:hAnsi="Arial" w:cs="Arial"/>
          <w:sz w:val="20"/>
        </w:rPr>
        <w:tab/>
        <w:t>Indirect application (contact discharges only)</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8505"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2" w:type="dxa"/>
          <w:right w:w="112" w:type="dxa"/>
        </w:tblCellMar>
        <w:tblLook w:val="0000"/>
      </w:tblPr>
      <w:tblGrid>
        <w:gridCol w:w="3969"/>
        <w:gridCol w:w="898"/>
        <w:gridCol w:w="1229"/>
        <w:gridCol w:w="992"/>
        <w:gridCol w:w="1417"/>
      </w:tblGrid>
      <w:tr w:rsidR="003A5D2F" w:rsidRPr="00A12F15" w:rsidTr="004A6CE4">
        <w:trPr>
          <w:trHeight w:hRule="exact" w:val="283"/>
        </w:trPr>
        <w:tc>
          <w:tcPr>
            <w:tcW w:w="3969" w:type="dxa"/>
            <w:tcBorders>
              <w:right w:val="nil"/>
            </w:tcBorders>
          </w:tcPr>
          <w:p w:rsidR="003A5D2F" w:rsidRPr="00A12F15" w:rsidRDefault="00FC47BA" w:rsidP="003A5D2F">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fldChar w:fldCharType="begin"/>
            </w:r>
            <w:r w:rsidR="003A5D2F" w:rsidRPr="00A12F15">
              <w:rPr>
                <w:rFonts w:ascii="Arial" w:hAnsi="Arial" w:cs="Arial"/>
                <w:sz w:val="20"/>
              </w:rPr>
              <w:instrText xml:space="preserve">PRIVATE </w:instrText>
            </w:r>
            <w:r w:rsidRPr="00A12F15">
              <w:rPr>
                <w:rFonts w:ascii="Arial" w:hAnsi="Arial" w:cs="Arial"/>
                <w:sz w:val="20"/>
              </w:rPr>
              <w:fldChar w:fldCharType="end"/>
            </w:r>
            <w:r w:rsidR="003A5D2F" w:rsidRPr="00A12F15">
              <w:rPr>
                <w:rFonts w:ascii="Arial" w:hAnsi="Arial" w:cs="Arial"/>
                <w:sz w:val="20"/>
              </w:rPr>
              <w:t>Application No.</w:t>
            </w:r>
            <w:proofErr w:type="gramStart"/>
            <w:r w:rsidR="003A5D2F" w:rsidRPr="00A12F15">
              <w:rPr>
                <w:rFonts w:ascii="Arial" w:hAnsi="Arial" w:cs="Arial"/>
                <w:sz w:val="20"/>
              </w:rPr>
              <w:t>:      ...........................</w:t>
            </w:r>
            <w:proofErr w:type="gramEnd"/>
          </w:p>
        </w:tc>
        <w:tc>
          <w:tcPr>
            <w:tcW w:w="898" w:type="dxa"/>
            <w:tcBorders>
              <w:left w:val="nil"/>
            </w:tcBorders>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29" w:type="dxa"/>
            <w:tcBorders>
              <w:bottom w:val="single" w:sz="4" w:space="0" w:color="auto"/>
            </w:tcBorders>
          </w:tcPr>
          <w:p w:rsidR="003A5D2F" w:rsidRPr="00A12F15" w:rsidRDefault="003A5D2F" w:rsidP="003A5D2F">
            <w:pPr>
              <w:tabs>
                <w:tab w:val="center" w:pos="665"/>
              </w:tabs>
              <w:suppressAutoHyphens/>
              <w:spacing w:after="56"/>
              <w:rPr>
                <w:rFonts w:ascii="Arial" w:hAnsi="Arial" w:cs="Arial"/>
                <w:sz w:val="20"/>
              </w:rPr>
            </w:pPr>
            <w:r w:rsidRPr="00A12F15">
              <w:rPr>
                <w:rFonts w:ascii="Arial" w:hAnsi="Arial" w:cs="Arial"/>
                <w:sz w:val="20"/>
              </w:rPr>
              <w:tab/>
              <w:t>At start</w:t>
            </w:r>
          </w:p>
        </w:tc>
        <w:tc>
          <w:tcPr>
            <w:tcW w:w="992" w:type="dxa"/>
            <w:tcBorders>
              <w:bottom w:val="single" w:sz="4" w:space="0" w:color="auto"/>
            </w:tcBorders>
          </w:tcPr>
          <w:p w:rsidR="003A5D2F" w:rsidRPr="00A12F15" w:rsidRDefault="003A5D2F" w:rsidP="003A5D2F">
            <w:pPr>
              <w:tabs>
                <w:tab w:val="center" w:pos="574"/>
              </w:tabs>
              <w:suppressAutoHyphens/>
              <w:spacing w:after="56"/>
              <w:rPr>
                <w:rFonts w:ascii="Arial" w:hAnsi="Arial" w:cs="Arial"/>
                <w:sz w:val="20"/>
              </w:rPr>
            </w:pPr>
            <w:r w:rsidRPr="00A12F15">
              <w:rPr>
                <w:rFonts w:ascii="Arial" w:hAnsi="Arial" w:cs="Arial"/>
                <w:sz w:val="20"/>
              </w:rPr>
              <w:tab/>
              <w:t>At end</w:t>
            </w:r>
          </w:p>
        </w:tc>
        <w:tc>
          <w:tcPr>
            <w:tcW w:w="1417" w:type="dxa"/>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r>
      <w:tr w:rsidR="003A5D2F" w:rsidRPr="00A12F15" w:rsidTr="004A6CE4">
        <w:trPr>
          <w:trHeight w:hRule="exact" w:val="283"/>
        </w:trPr>
        <w:tc>
          <w:tcPr>
            <w:tcW w:w="3969" w:type="dxa"/>
            <w:tcBorders>
              <w:bottom w:val="single" w:sz="4" w:space="0" w:color="auto"/>
            </w:tcBorders>
          </w:tcPr>
          <w:p w:rsidR="003A5D2F" w:rsidRPr="00A12F15" w:rsidRDefault="00451C6B" w:rsidP="003A5D2F">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Type</w:t>
            </w:r>
            <w:r w:rsidR="003A5D2F" w:rsidRPr="00A12F15">
              <w:rPr>
                <w:rFonts w:ascii="Arial" w:hAnsi="Arial" w:cs="Arial"/>
                <w:sz w:val="20"/>
              </w:rPr>
              <w:t xml:space="preserve"> designation</w:t>
            </w:r>
            <w:proofErr w:type="gramStart"/>
            <w:r w:rsidR="003A5D2F" w:rsidRPr="00A12F15">
              <w:rPr>
                <w:rFonts w:ascii="Arial" w:hAnsi="Arial" w:cs="Arial"/>
                <w:sz w:val="20"/>
              </w:rPr>
              <w:t>:  ........................</w:t>
            </w:r>
            <w:proofErr w:type="gramEnd"/>
          </w:p>
        </w:tc>
        <w:tc>
          <w:tcPr>
            <w:tcW w:w="898" w:type="dxa"/>
          </w:tcPr>
          <w:p w:rsidR="003A5D2F" w:rsidRPr="00A12F15" w:rsidRDefault="003A5D2F" w:rsidP="003A5D2F">
            <w:pPr>
              <w:tabs>
                <w:tab w:val="left" w:pos="-720"/>
                <w:tab w:val="left" w:pos="0"/>
                <w:tab w:val="left" w:pos="259"/>
                <w:tab w:val="left" w:pos="604"/>
                <w:tab w:val="left" w:pos="816"/>
                <w:tab w:val="left" w:pos="1440"/>
              </w:tabs>
              <w:suppressAutoHyphens/>
              <w:spacing w:after="56"/>
              <w:jc w:val="right"/>
              <w:rPr>
                <w:rFonts w:ascii="Arial" w:hAnsi="Arial" w:cs="Arial"/>
                <w:sz w:val="20"/>
              </w:rPr>
            </w:pPr>
            <w:r w:rsidRPr="00A12F15">
              <w:rPr>
                <w:rFonts w:ascii="Arial" w:hAnsi="Arial" w:cs="Arial"/>
                <w:sz w:val="20"/>
              </w:rPr>
              <w:t>Temp:</w:t>
            </w:r>
          </w:p>
        </w:tc>
        <w:tc>
          <w:tcPr>
            <w:tcW w:w="1229" w:type="dxa"/>
            <w:tcBorders>
              <w:bottom w:val="single" w:sz="4" w:space="0" w:color="auto"/>
            </w:tcBorders>
            <w:shd w:val="clear" w:color="auto" w:fill="auto"/>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92" w:type="dxa"/>
            <w:tcBorders>
              <w:bottom w:val="single" w:sz="4" w:space="0" w:color="auto"/>
            </w:tcBorders>
            <w:shd w:val="pct60" w:color="auto" w:fill="auto"/>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r w:rsidRPr="00A12F15">
              <w:rPr>
                <w:rFonts w:ascii="Arial" w:hAnsi="Arial" w:cs="Arial"/>
                <w:sz w:val="20"/>
              </w:rPr>
              <w:sym w:font="Symbol" w:char="F0B0"/>
            </w:r>
            <w:r w:rsidRPr="00A12F15">
              <w:rPr>
                <w:rFonts w:ascii="Arial" w:hAnsi="Arial" w:cs="Arial"/>
                <w:sz w:val="20"/>
              </w:rPr>
              <w:t>C</w:t>
            </w:r>
          </w:p>
        </w:tc>
      </w:tr>
      <w:tr w:rsidR="003A5D2F" w:rsidRPr="00A12F15" w:rsidTr="004A6CE4">
        <w:trPr>
          <w:trHeight w:hRule="exact" w:val="283"/>
        </w:trPr>
        <w:tc>
          <w:tcPr>
            <w:tcW w:w="3969" w:type="dxa"/>
            <w:tcBorders>
              <w:bottom w:val="nil"/>
            </w:tcBorders>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Observer</w:t>
            </w:r>
            <w:proofErr w:type="gramStart"/>
            <w:r w:rsidRPr="00A12F15">
              <w:rPr>
                <w:rFonts w:ascii="Arial" w:hAnsi="Arial" w:cs="Arial"/>
                <w:sz w:val="20"/>
              </w:rPr>
              <w:t>:             .............................</w:t>
            </w:r>
            <w:proofErr w:type="gramEnd"/>
          </w:p>
        </w:tc>
        <w:tc>
          <w:tcPr>
            <w:tcW w:w="898" w:type="dxa"/>
          </w:tcPr>
          <w:p w:rsidR="003A5D2F" w:rsidRPr="00A12F15" w:rsidRDefault="003A5D2F" w:rsidP="003A5D2F">
            <w:pPr>
              <w:tabs>
                <w:tab w:val="right" w:pos="4642"/>
              </w:tabs>
              <w:suppressAutoHyphens/>
              <w:spacing w:after="56"/>
              <w:jc w:val="right"/>
              <w:rPr>
                <w:rFonts w:ascii="Arial" w:hAnsi="Arial" w:cs="Arial"/>
                <w:sz w:val="20"/>
              </w:rPr>
            </w:pPr>
            <w:r w:rsidRPr="00A12F15">
              <w:rPr>
                <w:rFonts w:ascii="Arial" w:hAnsi="Arial" w:cs="Arial"/>
                <w:sz w:val="20"/>
              </w:rPr>
              <w:t>Rel. h:</w:t>
            </w:r>
          </w:p>
        </w:tc>
        <w:tc>
          <w:tcPr>
            <w:tcW w:w="1229" w:type="dxa"/>
            <w:shd w:val="clear" w:color="auto" w:fill="auto"/>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92" w:type="dxa"/>
            <w:tcBorders>
              <w:bottom w:val="single" w:sz="4" w:space="0" w:color="auto"/>
            </w:tcBorders>
            <w:shd w:val="pct60" w:color="auto" w:fill="auto"/>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
        </w:tc>
      </w:tr>
      <w:tr w:rsidR="003A5D2F" w:rsidRPr="00A12F15" w:rsidTr="004A6CE4">
        <w:trPr>
          <w:trHeight w:hRule="exact" w:val="283"/>
        </w:trPr>
        <w:tc>
          <w:tcPr>
            <w:tcW w:w="3969" w:type="dxa"/>
            <w:tcBorders>
              <w:top w:val="nil"/>
              <w:bottom w:val="nil"/>
            </w:tcBorders>
          </w:tcPr>
          <w:p w:rsidR="003A5D2F" w:rsidRPr="00A12F15" w:rsidRDefault="003A5D2F" w:rsidP="003A5D2F">
            <w:pPr>
              <w:tabs>
                <w:tab w:val="right" w:pos="4642"/>
              </w:tabs>
              <w:suppressAutoHyphens/>
              <w:spacing w:after="56"/>
              <w:rPr>
                <w:rFonts w:ascii="Arial" w:hAnsi="Arial" w:cs="Arial"/>
                <w:sz w:val="20"/>
              </w:rPr>
            </w:pPr>
          </w:p>
        </w:tc>
        <w:tc>
          <w:tcPr>
            <w:tcW w:w="898" w:type="dxa"/>
          </w:tcPr>
          <w:p w:rsidR="003A5D2F" w:rsidRPr="00A12F15" w:rsidRDefault="003A5D2F" w:rsidP="003A5D2F">
            <w:pPr>
              <w:tabs>
                <w:tab w:val="right" w:pos="4642"/>
              </w:tabs>
              <w:suppressAutoHyphens/>
              <w:spacing w:after="56"/>
              <w:jc w:val="center"/>
              <w:rPr>
                <w:rFonts w:ascii="Arial" w:hAnsi="Arial" w:cs="Arial"/>
                <w:sz w:val="20"/>
              </w:rPr>
            </w:pPr>
            <w:r w:rsidRPr="00A12F15">
              <w:rPr>
                <w:rFonts w:ascii="Arial" w:hAnsi="Arial" w:cs="Arial"/>
                <w:sz w:val="20"/>
              </w:rPr>
              <w:t xml:space="preserve">  Date:</w:t>
            </w:r>
            <w:r w:rsidRPr="00A12F15">
              <w:rPr>
                <w:rFonts w:ascii="Arial" w:hAnsi="Arial" w:cs="Arial"/>
                <w:sz w:val="20"/>
              </w:rPr>
              <w:tab/>
              <w:t>Date:</w:t>
            </w:r>
          </w:p>
        </w:tc>
        <w:tc>
          <w:tcPr>
            <w:tcW w:w="1229" w:type="dxa"/>
            <w:shd w:val="clear" w:color="auto" w:fill="auto"/>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92" w:type="dxa"/>
            <w:shd w:val="pct60" w:color="auto" w:fill="auto"/>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roofErr w:type="spellStart"/>
            <w:r w:rsidR="002829F3" w:rsidRPr="00A12F15">
              <w:rPr>
                <w:rFonts w:ascii="Arial" w:hAnsi="Arial" w:cs="Arial"/>
                <w:sz w:val="20"/>
              </w:rPr>
              <w:t>yyyy</w:t>
            </w:r>
            <w:proofErr w:type="spellEnd"/>
            <w:r w:rsidR="002829F3" w:rsidRPr="00A12F15">
              <w:rPr>
                <w:rFonts w:ascii="Arial" w:hAnsi="Arial" w:cs="Arial"/>
                <w:sz w:val="20"/>
              </w:rPr>
              <w:t>-mm-</w:t>
            </w:r>
            <w:proofErr w:type="spellStart"/>
            <w:r w:rsidR="002829F3" w:rsidRPr="00A12F15">
              <w:rPr>
                <w:rFonts w:ascii="Arial" w:hAnsi="Arial" w:cs="Arial"/>
                <w:sz w:val="20"/>
              </w:rPr>
              <w:t>dd</w:t>
            </w:r>
            <w:proofErr w:type="spellEnd"/>
          </w:p>
        </w:tc>
      </w:tr>
      <w:tr w:rsidR="003A5D2F" w:rsidRPr="00A12F15" w:rsidTr="004A6CE4">
        <w:trPr>
          <w:trHeight w:hRule="exact" w:val="274"/>
        </w:trPr>
        <w:tc>
          <w:tcPr>
            <w:tcW w:w="3969" w:type="dxa"/>
            <w:tcBorders>
              <w:top w:val="nil"/>
            </w:tcBorders>
          </w:tcPr>
          <w:p w:rsidR="003A5D2F" w:rsidRPr="00A12F15" w:rsidRDefault="003A5D2F" w:rsidP="003A5D2F">
            <w:pPr>
              <w:tabs>
                <w:tab w:val="right" w:pos="4642"/>
              </w:tabs>
              <w:suppressAutoHyphens/>
              <w:spacing w:after="56"/>
              <w:rPr>
                <w:rFonts w:ascii="Arial" w:hAnsi="Arial" w:cs="Arial"/>
                <w:sz w:val="20"/>
              </w:rPr>
            </w:pPr>
          </w:p>
        </w:tc>
        <w:tc>
          <w:tcPr>
            <w:tcW w:w="898" w:type="dxa"/>
          </w:tcPr>
          <w:p w:rsidR="003A5D2F" w:rsidRPr="00A12F15" w:rsidRDefault="003A5D2F" w:rsidP="003A5D2F">
            <w:pPr>
              <w:tabs>
                <w:tab w:val="right" w:pos="4642"/>
              </w:tabs>
              <w:suppressAutoHyphens/>
              <w:spacing w:after="56"/>
              <w:jc w:val="center"/>
              <w:rPr>
                <w:rFonts w:ascii="Arial" w:hAnsi="Arial" w:cs="Arial"/>
                <w:sz w:val="20"/>
              </w:rPr>
            </w:pPr>
            <w:r w:rsidRPr="00A12F15">
              <w:rPr>
                <w:rFonts w:ascii="Arial" w:hAnsi="Arial" w:cs="Arial"/>
                <w:sz w:val="20"/>
              </w:rPr>
              <w:t xml:space="preserve">  Time:</w:t>
            </w:r>
            <w:r w:rsidRPr="00A12F15">
              <w:rPr>
                <w:rFonts w:ascii="Arial" w:hAnsi="Arial" w:cs="Arial"/>
                <w:sz w:val="20"/>
              </w:rPr>
              <w:tab/>
              <w:t>Time:</w:t>
            </w:r>
          </w:p>
        </w:tc>
        <w:tc>
          <w:tcPr>
            <w:tcW w:w="1229" w:type="dxa"/>
            <w:shd w:val="clear" w:color="auto" w:fill="auto"/>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92" w:type="dxa"/>
            <w:shd w:val="pct60" w:color="auto" w:fill="auto"/>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roofErr w:type="spellStart"/>
            <w:r w:rsidRPr="00A12F15">
              <w:rPr>
                <w:rFonts w:ascii="Arial" w:hAnsi="Arial" w:cs="Arial"/>
                <w:sz w:val="20"/>
              </w:rPr>
              <w:t>hh:mm:ss</w:t>
            </w:r>
            <w:proofErr w:type="spellEnd"/>
          </w:p>
        </w:tc>
      </w:tr>
      <w:tr w:rsidR="003A5D2F" w:rsidRPr="00A12F15" w:rsidTr="004A6CE4">
        <w:tc>
          <w:tcPr>
            <w:tcW w:w="8505" w:type="dxa"/>
            <w:gridSpan w:val="5"/>
          </w:tcPr>
          <w:p w:rsidR="003A5D2F" w:rsidRPr="00A12F15" w:rsidRDefault="003A5D2F" w:rsidP="003A5D2F">
            <w:pPr>
              <w:tabs>
                <w:tab w:val="left" w:pos="-720"/>
                <w:tab w:val="left" w:pos="0"/>
                <w:tab w:val="left" w:pos="259"/>
                <w:tab w:val="left" w:pos="604"/>
                <w:tab w:val="left" w:pos="816"/>
                <w:tab w:val="left" w:pos="1440"/>
              </w:tabs>
              <w:suppressAutoHyphens/>
              <w:rPr>
                <w:rFonts w:ascii="Arial" w:hAnsi="Arial" w:cs="Arial"/>
                <w:sz w:val="20"/>
              </w:rPr>
            </w:pPr>
            <w:r w:rsidRPr="00A12F15">
              <w:rPr>
                <w:rFonts w:ascii="Arial" w:hAnsi="Arial" w:cs="Arial"/>
                <w:sz w:val="20"/>
              </w:rPr>
              <w:t>Resolution during test:</w:t>
            </w:r>
          </w:p>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w:t>
            </w:r>
            <w:proofErr w:type="gramStart"/>
            <w:r w:rsidRPr="00A12F15">
              <w:rPr>
                <w:rFonts w:ascii="Arial" w:hAnsi="Arial" w:cs="Arial"/>
                <w:sz w:val="20"/>
              </w:rPr>
              <w:t>smaller</w:t>
            </w:r>
            <w:proofErr w:type="gramEnd"/>
            <w:r w:rsidRPr="00A12F15">
              <w:rPr>
                <w:rFonts w:ascii="Arial" w:hAnsi="Arial" w:cs="Arial"/>
                <w:sz w:val="20"/>
              </w:rPr>
              <w:t xml:space="preserve"> than d)       ................................</w:t>
            </w:r>
          </w:p>
        </w:tc>
      </w:tr>
    </w:tbl>
    <w:p w:rsidR="00E14CA6" w:rsidRPr="00A12F15" w:rsidRDefault="00E14CA6">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Pre-test information</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56" w:type="dxa"/>
        <w:tblLayout w:type="fixed"/>
        <w:tblCellMar>
          <w:left w:w="56" w:type="dxa"/>
          <w:right w:w="56" w:type="dxa"/>
        </w:tblCellMar>
        <w:tblLook w:val="0000"/>
      </w:tblPr>
      <w:tblGrid>
        <w:gridCol w:w="1575"/>
        <w:gridCol w:w="1165"/>
        <w:gridCol w:w="1489"/>
        <w:gridCol w:w="1575"/>
      </w:tblGrid>
      <w:tr w:rsidR="001E2D97" w:rsidRPr="00A12F15">
        <w:tc>
          <w:tcPr>
            <w:tcW w:w="1575" w:type="dxa"/>
            <w:tcBorders>
              <w:top w:val="double" w:sz="7" w:space="0" w:color="auto"/>
              <w:left w:val="double" w:sz="7" w:space="0" w:color="auto"/>
            </w:tcBorders>
          </w:tcPr>
          <w:p w:rsidR="001E2D97" w:rsidRPr="00A12F15" w:rsidRDefault="00FC47BA">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fldChar w:fldCharType="begin"/>
            </w:r>
            <w:r w:rsidR="001E2D97" w:rsidRPr="00A12F15">
              <w:rPr>
                <w:rFonts w:ascii="Arial" w:hAnsi="Arial" w:cs="Arial"/>
                <w:sz w:val="20"/>
              </w:rPr>
              <w:instrText xml:space="preserve">PRIVATE </w:instrText>
            </w:r>
            <w:r w:rsidRPr="00A12F15">
              <w:rPr>
                <w:rFonts w:ascii="Arial" w:hAnsi="Arial" w:cs="Arial"/>
                <w:sz w:val="20"/>
              </w:rPr>
              <w:fldChar w:fldCharType="end"/>
            </w: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65" w:type="dxa"/>
            <w:tcBorders>
              <w:top w:val="doub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proofErr w:type="spellStart"/>
            <w:r w:rsidRPr="00A12F15">
              <w:rPr>
                <w:rFonts w:ascii="Arial" w:hAnsi="Arial" w:cs="Arial"/>
                <w:sz w:val="20"/>
              </w:rPr>
              <w:t>Flowrate</w:t>
            </w:r>
            <w:proofErr w:type="spellEnd"/>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/h)</w:t>
            </w:r>
          </w:p>
        </w:tc>
        <w:tc>
          <w:tcPr>
            <w:tcW w:w="1489" w:type="dxa"/>
            <w:tcBorders>
              <w:top w:val="doub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Equivalent</w:t>
            </w: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xml:space="preserve">pulses for </w:t>
            </w:r>
            <w:proofErr w:type="spellStart"/>
            <w:r w:rsidRPr="00A12F15">
              <w:rPr>
                <w:rFonts w:ascii="Arial" w:hAnsi="Arial" w:cs="Arial"/>
                <w:sz w:val="20"/>
              </w:rPr>
              <w:t>Σ</w:t>
            </w:r>
            <w:r w:rsidRPr="00A12F15">
              <w:rPr>
                <w:rFonts w:ascii="Arial" w:hAnsi="Arial" w:cs="Arial"/>
                <w:sz w:val="20"/>
                <w:vertAlign w:val="subscript"/>
              </w:rPr>
              <w:t>min</w:t>
            </w:r>
            <w:proofErr w:type="spellEnd"/>
          </w:p>
        </w:tc>
        <w:tc>
          <w:tcPr>
            <w:tcW w:w="1575" w:type="dxa"/>
            <w:tcBorders>
              <w:top w:val="doub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vertAlign w:val="subscript"/>
              </w:rPr>
            </w:pPr>
            <w:r w:rsidRPr="00A12F15">
              <w:rPr>
                <w:rFonts w:ascii="Arial" w:hAnsi="Arial" w:cs="Arial"/>
                <w:sz w:val="20"/>
              </w:rPr>
              <w:t xml:space="preserve">Static </w:t>
            </w:r>
            <w:r w:rsidR="00323B66" w:rsidRPr="00A12F15">
              <w:rPr>
                <w:rFonts w:ascii="Arial" w:hAnsi="Arial" w:cs="Arial"/>
                <w:sz w:val="20"/>
              </w:rPr>
              <w:t xml:space="preserve">load (L) </w:t>
            </w:r>
            <w:r w:rsidRPr="00A12F15">
              <w:rPr>
                <w:rFonts w:ascii="Arial" w:hAnsi="Arial" w:cs="Arial"/>
                <w:sz w:val="20"/>
              </w:rPr>
              <w:t xml:space="preserve">for </w:t>
            </w:r>
            <w:proofErr w:type="spellStart"/>
            <w:r w:rsidRPr="00A12F15">
              <w:rPr>
                <w:rFonts w:ascii="Arial" w:hAnsi="Arial" w:cs="Arial"/>
                <w:sz w:val="20"/>
              </w:rPr>
              <w:t>Σ</w:t>
            </w:r>
            <w:r w:rsidRPr="00A12F15">
              <w:rPr>
                <w:rFonts w:ascii="Arial" w:hAnsi="Arial" w:cs="Arial"/>
                <w:sz w:val="20"/>
                <w:vertAlign w:val="subscript"/>
              </w:rPr>
              <w:t>min</w:t>
            </w:r>
            <w:proofErr w:type="spellEnd"/>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w:t>
            </w:r>
          </w:p>
        </w:tc>
      </w:tr>
      <w:tr w:rsidR="001E2D97" w:rsidRPr="00A12F15">
        <w:tc>
          <w:tcPr>
            <w:tcW w:w="1575" w:type="dxa"/>
            <w:tcBorders>
              <w:top w:val="single" w:sz="7" w:space="0" w:color="auto"/>
              <w:left w:val="doub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roofErr w:type="spellStart"/>
            <w:r w:rsidRPr="00A12F15">
              <w:rPr>
                <w:rFonts w:ascii="Arial" w:hAnsi="Arial" w:cs="Arial"/>
                <w:sz w:val="20"/>
              </w:rPr>
              <w:t>Q</w:t>
            </w:r>
            <w:r w:rsidRPr="00A12F15">
              <w:rPr>
                <w:rFonts w:ascii="Arial" w:hAnsi="Arial" w:cs="Arial"/>
                <w:sz w:val="20"/>
                <w:vertAlign w:val="subscript"/>
              </w:rPr>
              <w:t>max</w:t>
            </w:r>
            <w:proofErr w:type="spellEnd"/>
          </w:p>
        </w:tc>
        <w:tc>
          <w:tcPr>
            <w:tcW w:w="1165"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89"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575" w:type="dxa"/>
            <w:tcBorders>
              <w:top w:val="single" w:sz="7" w:space="0" w:color="auto"/>
              <w:left w:val="single" w:sz="7" w:space="0" w:color="auto"/>
              <w:bottom w:val="doub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56" w:type="dxa"/>
        <w:tblLayout w:type="fixed"/>
        <w:tblCellMar>
          <w:left w:w="56" w:type="dxa"/>
          <w:right w:w="56" w:type="dxa"/>
        </w:tblCellMar>
        <w:tblLook w:val="0000"/>
      </w:tblPr>
      <w:tblGrid>
        <w:gridCol w:w="1668"/>
        <w:gridCol w:w="400"/>
        <w:gridCol w:w="1236"/>
        <w:gridCol w:w="400"/>
        <w:gridCol w:w="1927"/>
      </w:tblGrid>
      <w:tr w:rsidR="001E2D97" w:rsidRPr="00A12F15">
        <w:tc>
          <w:tcPr>
            <w:tcW w:w="1668" w:type="dxa"/>
          </w:tcPr>
          <w:p w:rsidR="001E2D97" w:rsidRPr="00A12F15" w:rsidRDefault="00FC47BA">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fldChar w:fldCharType="begin"/>
            </w:r>
            <w:r w:rsidR="001E2D97" w:rsidRPr="00A12F15">
              <w:rPr>
                <w:rFonts w:ascii="Arial" w:hAnsi="Arial" w:cs="Arial"/>
                <w:sz w:val="20"/>
              </w:rPr>
              <w:instrText xml:space="preserve">PRIVATE </w:instrText>
            </w:r>
            <w:r w:rsidRPr="00A12F15">
              <w:rPr>
                <w:rFonts w:ascii="Arial" w:hAnsi="Arial" w:cs="Arial"/>
                <w:sz w:val="20"/>
              </w:rPr>
              <w:fldChar w:fldCharType="end"/>
            </w:r>
            <w:r w:rsidR="001E2D97" w:rsidRPr="00A12F15">
              <w:rPr>
                <w:rFonts w:ascii="Arial" w:hAnsi="Arial" w:cs="Arial"/>
                <w:sz w:val="20"/>
              </w:rPr>
              <w:t xml:space="preserve">Polarity </w:t>
            </w:r>
            <w:r w:rsidR="001E2D97" w:rsidRPr="00A12F15">
              <w:rPr>
                <w:rStyle w:val="FootnoteReference"/>
                <w:rFonts w:ascii="Arial" w:hAnsi="Arial" w:cs="Arial"/>
                <w:sz w:val="20"/>
                <w:vertAlign w:val="baseline"/>
              </w:rPr>
              <w:t>(</w:t>
            </w:r>
            <w:r w:rsidR="001E2D97" w:rsidRPr="00A12F15">
              <w:rPr>
                <w:rStyle w:val="FootnoteReference"/>
                <w:rFonts w:ascii="Arial" w:hAnsi="Arial" w:cs="Arial"/>
                <w:sz w:val="20"/>
                <w:vertAlign w:val="baseline"/>
              </w:rPr>
              <w:footnoteReference w:customMarkFollows="1" w:id="18"/>
              <w:t>*)</w:t>
            </w:r>
            <w:r w:rsidR="001E2D97" w:rsidRPr="00A12F15">
              <w:rPr>
                <w:rFonts w:ascii="Arial" w:hAnsi="Arial" w:cs="Arial"/>
                <w:sz w:val="20"/>
              </w:rPr>
              <w:t xml:space="preserve">:  </w:t>
            </w:r>
          </w:p>
        </w:tc>
        <w:tc>
          <w:tcPr>
            <w:tcW w:w="400" w:type="dxa"/>
            <w:tcBorders>
              <w:top w:val="single" w:sz="7" w:space="0" w:color="auto"/>
              <w:left w:val="single" w:sz="7" w:space="0" w:color="auto"/>
              <w:bottom w:val="single" w:sz="7" w:space="0" w:color="auto"/>
              <w:righ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36" w:type="dxa"/>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pos</w:t>
            </w:r>
          </w:p>
        </w:tc>
        <w:tc>
          <w:tcPr>
            <w:tcW w:w="400" w:type="dxa"/>
            <w:tcBorders>
              <w:top w:val="single" w:sz="7" w:space="0" w:color="auto"/>
              <w:left w:val="single" w:sz="7" w:space="0" w:color="auto"/>
              <w:bottom w:val="single" w:sz="7" w:space="0" w:color="auto"/>
              <w:righ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927" w:type="dxa"/>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roofErr w:type="spellStart"/>
            <w:r w:rsidRPr="00A12F15">
              <w:rPr>
                <w:rFonts w:ascii="Arial" w:hAnsi="Arial" w:cs="Arial"/>
                <w:sz w:val="20"/>
              </w:rPr>
              <w:t>neg</w:t>
            </w:r>
            <w:proofErr w:type="spellEnd"/>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Horizontal coupling plane</w:t>
      </w:r>
    </w:p>
    <w:tbl>
      <w:tblPr>
        <w:tblW w:w="9072" w:type="dxa"/>
        <w:tblInd w:w="56" w:type="dxa"/>
        <w:tblLayout w:type="fixed"/>
        <w:tblCellMar>
          <w:left w:w="56" w:type="dxa"/>
          <w:right w:w="56" w:type="dxa"/>
        </w:tblCellMar>
        <w:tblLook w:val="0000"/>
      </w:tblPr>
      <w:tblGrid>
        <w:gridCol w:w="1392"/>
        <w:gridCol w:w="1160"/>
        <w:gridCol w:w="1276"/>
        <w:gridCol w:w="1275"/>
        <w:gridCol w:w="1418"/>
        <w:gridCol w:w="709"/>
        <w:gridCol w:w="1842"/>
      </w:tblGrid>
      <w:tr w:rsidR="00642E7B" w:rsidRPr="00A12F15" w:rsidTr="00642E7B">
        <w:tc>
          <w:tcPr>
            <w:tcW w:w="1392" w:type="dxa"/>
            <w:tcBorders>
              <w:top w:val="double" w:sz="6" w:space="0" w:color="auto"/>
              <w:left w:val="double" w:sz="6" w:space="0" w:color="auto"/>
              <w:right w:val="single" w:sz="8" w:space="0" w:color="auto"/>
            </w:tcBorders>
          </w:tcPr>
          <w:p w:rsidR="00642E7B" w:rsidRPr="00A12F15" w:rsidRDefault="00FC47BA">
            <w:pPr>
              <w:tabs>
                <w:tab w:val="center" w:pos="668"/>
              </w:tabs>
              <w:suppressAutoHyphens/>
              <w:rPr>
                <w:rFonts w:ascii="Arial" w:hAnsi="Arial" w:cs="Arial"/>
                <w:sz w:val="20"/>
              </w:rPr>
            </w:pPr>
            <w:r w:rsidRPr="00A12F15">
              <w:rPr>
                <w:rFonts w:ascii="Arial" w:hAnsi="Arial" w:cs="Arial"/>
                <w:sz w:val="20"/>
              </w:rPr>
              <w:fldChar w:fldCharType="begin"/>
            </w:r>
            <w:r w:rsidR="00642E7B" w:rsidRPr="00A12F15">
              <w:rPr>
                <w:rFonts w:ascii="Arial" w:hAnsi="Arial" w:cs="Arial"/>
                <w:sz w:val="20"/>
              </w:rPr>
              <w:instrText xml:space="preserve">PRIVATE </w:instrText>
            </w:r>
            <w:r w:rsidRPr="00A12F15">
              <w:rPr>
                <w:rFonts w:ascii="Arial" w:hAnsi="Arial" w:cs="Arial"/>
                <w:sz w:val="20"/>
              </w:rPr>
              <w:fldChar w:fldCharType="end"/>
            </w:r>
            <w:r w:rsidR="00642E7B" w:rsidRPr="00A12F15">
              <w:rPr>
                <w:rFonts w:ascii="Arial" w:hAnsi="Arial" w:cs="Arial"/>
                <w:sz w:val="20"/>
              </w:rPr>
              <w:tab/>
              <w:t>Load L</w:t>
            </w:r>
          </w:p>
          <w:p w:rsidR="00642E7B" w:rsidRPr="00A12F15" w:rsidRDefault="00642E7B">
            <w:pPr>
              <w:tabs>
                <w:tab w:val="center" w:pos="668"/>
              </w:tabs>
              <w:suppressAutoHyphens/>
              <w:spacing w:after="56"/>
              <w:rPr>
                <w:rFonts w:ascii="Arial" w:hAnsi="Arial" w:cs="Arial"/>
                <w:sz w:val="20"/>
              </w:rPr>
            </w:pPr>
            <w:r w:rsidRPr="00A12F15">
              <w:rPr>
                <w:rFonts w:ascii="Arial" w:hAnsi="Arial" w:cs="Arial"/>
                <w:sz w:val="20"/>
              </w:rPr>
              <w:tab/>
              <w:t>(  )</w:t>
            </w:r>
          </w:p>
        </w:tc>
        <w:tc>
          <w:tcPr>
            <w:tcW w:w="3711" w:type="dxa"/>
            <w:gridSpan w:val="3"/>
            <w:tcBorders>
              <w:top w:val="double" w:sz="6" w:space="0" w:color="auto"/>
              <w:left w:val="single" w:sz="8" w:space="0" w:color="auto"/>
              <w:right w:val="single" w:sz="8" w:space="0" w:color="auto"/>
            </w:tcBorders>
          </w:tcPr>
          <w:p w:rsidR="00642E7B" w:rsidRPr="00A12F15" w:rsidRDefault="00642E7B">
            <w:pPr>
              <w:tabs>
                <w:tab w:val="center" w:pos="2041"/>
              </w:tabs>
              <w:suppressAutoHyphens/>
              <w:spacing w:after="56"/>
              <w:rPr>
                <w:rFonts w:ascii="Arial" w:hAnsi="Arial" w:cs="Arial"/>
                <w:sz w:val="20"/>
              </w:rPr>
            </w:pPr>
            <w:r w:rsidRPr="00A12F15">
              <w:rPr>
                <w:rFonts w:ascii="Arial" w:hAnsi="Arial" w:cs="Arial"/>
                <w:sz w:val="20"/>
              </w:rPr>
              <w:tab/>
              <w:t>Discharges</w:t>
            </w:r>
          </w:p>
        </w:tc>
        <w:tc>
          <w:tcPr>
            <w:tcW w:w="1418" w:type="dxa"/>
            <w:tcBorders>
              <w:top w:val="double" w:sz="6" w:space="0" w:color="auto"/>
              <w:left w:val="single" w:sz="8" w:space="0" w:color="auto"/>
              <w:right w:val="single" w:sz="8" w:space="0" w:color="auto"/>
            </w:tcBorders>
          </w:tcPr>
          <w:p w:rsidR="00642E7B" w:rsidRPr="00A12F15" w:rsidRDefault="00642E7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2551" w:type="dxa"/>
            <w:gridSpan w:val="2"/>
            <w:tcBorders>
              <w:top w:val="double" w:sz="6" w:space="0" w:color="auto"/>
              <w:left w:val="single" w:sz="8" w:space="0" w:color="auto"/>
              <w:right w:val="double" w:sz="6" w:space="0" w:color="auto"/>
            </w:tcBorders>
          </w:tcPr>
          <w:p w:rsidR="00642E7B" w:rsidRPr="00A12F15" w:rsidRDefault="00642E7B" w:rsidP="00480FD9">
            <w:pPr>
              <w:tabs>
                <w:tab w:val="left" w:pos="-720"/>
                <w:tab w:val="left" w:pos="0"/>
                <w:tab w:val="left" w:pos="259"/>
                <w:tab w:val="left" w:pos="604"/>
                <w:tab w:val="left" w:pos="816"/>
                <w:tab w:val="left" w:pos="1440"/>
              </w:tabs>
              <w:suppressAutoHyphens/>
              <w:jc w:val="center"/>
              <w:rPr>
                <w:rFonts w:ascii="Arial" w:hAnsi="Arial" w:cs="Arial"/>
                <w:sz w:val="20"/>
              </w:rPr>
            </w:pPr>
            <w:ins w:id="1510" w:author="morayoa" w:date="2013-06-11T15:28:00Z">
              <w:r w:rsidRPr="00A12F15">
                <w:rPr>
                  <w:rFonts w:ascii="Arial" w:hAnsi="Arial" w:cs="Arial"/>
                  <w:sz w:val="20"/>
                </w:rPr>
                <w:t>Significant</w:t>
              </w:r>
            </w:ins>
            <w:ins w:id="1511" w:author="morayoa" w:date="2013-06-12T15:22:00Z">
              <w:r w:rsidR="00480FD9">
                <w:rPr>
                  <w:rFonts w:ascii="Arial" w:hAnsi="Arial" w:cs="Arial"/>
                  <w:sz w:val="20"/>
                </w:rPr>
                <w:t xml:space="preserve"> </w:t>
              </w:r>
            </w:ins>
            <w:ins w:id="1512" w:author="morayoa" w:date="2013-06-11T15:28:00Z">
              <w:r w:rsidRPr="00A12F15">
                <w:rPr>
                  <w:rFonts w:ascii="Arial" w:hAnsi="Arial" w:cs="Arial"/>
                  <w:sz w:val="20"/>
                </w:rPr>
                <w:t>Fault</w:t>
              </w:r>
            </w:ins>
            <w:ins w:id="1513" w:author="morayoa" w:date="2013-06-11T15:29:00Z">
              <w:r>
                <w:rPr>
                  <w:rFonts w:ascii="Arial" w:hAnsi="Arial" w:cs="Arial"/>
                  <w:sz w:val="20"/>
                </w:rPr>
                <w:t xml:space="preserve"> (Observations)</w:t>
              </w:r>
            </w:ins>
          </w:p>
        </w:tc>
      </w:tr>
      <w:tr w:rsidR="00642E7B" w:rsidRPr="00A12F15" w:rsidTr="001B2909">
        <w:tc>
          <w:tcPr>
            <w:tcW w:w="1392" w:type="dxa"/>
            <w:tcBorders>
              <w:top w:val="single" w:sz="7" w:space="0" w:color="auto"/>
              <w:left w:val="double" w:sz="6" w:space="0" w:color="auto"/>
              <w:right w:val="single" w:sz="8" w:space="0" w:color="auto"/>
            </w:tcBorders>
          </w:tcPr>
          <w:p w:rsidR="00642E7B" w:rsidRPr="00A12F15" w:rsidRDefault="00642E7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60" w:type="dxa"/>
            <w:tcBorders>
              <w:top w:val="single" w:sz="7" w:space="0" w:color="auto"/>
              <w:left w:val="single" w:sz="8" w:space="0" w:color="auto"/>
              <w:right w:val="single" w:sz="8" w:space="0" w:color="auto"/>
            </w:tcBorders>
          </w:tcPr>
          <w:p w:rsidR="00642E7B" w:rsidRPr="00A12F15" w:rsidRDefault="00642E7B">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Test</w:t>
            </w:r>
          </w:p>
          <w:p w:rsidR="00642E7B" w:rsidRPr="00A12F15" w:rsidRDefault="00642E7B">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voltage</w:t>
            </w:r>
          </w:p>
          <w:p w:rsidR="00642E7B" w:rsidRPr="00A12F15" w:rsidRDefault="00642E7B">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(kV)</w:t>
            </w:r>
          </w:p>
        </w:tc>
        <w:tc>
          <w:tcPr>
            <w:tcW w:w="1276" w:type="dxa"/>
            <w:tcBorders>
              <w:top w:val="single" w:sz="7" w:space="0" w:color="auto"/>
              <w:left w:val="single" w:sz="8" w:space="0" w:color="auto"/>
              <w:right w:val="single" w:sz="8" w:space="0" w:color="auto"/>
            </w:tcBorders>
          </w:tcPr>
          <w:p w:rsidR="00642E7B" w:rsidRPr="00A12F15" w:rsidRDefault="00642E7B">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Number of</w:t>
            </w:r>
          </w:p>
          <w:p w:rsidR="00642E7B" w:rsidRPr="00A12F15" w:rsidRDefault="00642E7B">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discharges</w:t>
            </w:r>
          </w:p>
          <w:p w:rsidR="00642E7B" w:rsidRPr="00A12F15" w:rsidRDefault="00642E7B">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sym w:font="Symbol" w:char="F0B3"/>
            </w:r>
            <w:r w:rsidRPr="00A12F15">
              <w:rPr>
                <w:rFonts w:ascii="Arial" w:hAnsi="Arial" w:cs="Arial"/>
                <w:sz w:val="20"/>
              </w:rPr>
              <w:t xml:space="preserve"> 10</w:t>
            </w:r>
          </w:p>
        </w:tc>
        <w:tc>
          <w:tcPr>
            <w:tcW w:w="1275" w:type="dxa"/>
            <w:tcBorders>
              <w:top w:val="single" w:sz="7" w:space="0" w:color="auto"/>
              <w:left w:val="single" w:sz="8" w:space="0" w:color="auto"/>
              <w:right w:val="single" w:sz="8" w:space="0" w:color="auto"/>
            </w:tcBorders>
          </w:tcPr>
          <w:p w:rsidR="00642E7B" w:rsidRPr="00A12F15" w:rsidRDefault="00642E7B">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Repetition</w:t>
            </w:r>
          </w:p>
          <w:p w:rsidR="00642E7B" w:rsidRPr="00A12F15" w:rsidRDefault="00642E7B">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interval</w:t>
            </w:r>
          </w:p>
          <w:p w:rsidR="00642E7B" w:rsidRPr="00A12F15" w:rsidRDefault="00642E7B">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(s)</w:t>
            </w:r>
          </w:p>
        </w:tc>
        <w:tc>
          <w:tcPr>
            <w:tcW w:w="1418" w:type="dxa"/>
            <w:tcBorders>
              <w:top w:val="single" w:sz="7" w:space="0" w:color="auto"/>
              <w:left w:val="single" w:sz="8" w:space="0" w:color="auto"/>
              <w:right w:val="single" w:sz="8" w:space="0" w:color="auto"/>
            </w:tcBorders>
          </w:tcPr>
          <w:p w:rsidR="00642E7B" w:rsidRPr="00A12F15" w:rsidRDefault="00642E7B">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Indicated</w:t>
            </w:r>
          </w:p>
          <w:p w:rsidR="00642E7B" w:rsidRPr="00A12F15" w:rsidRDefault="00642E7B">
            <w:pPr>
              <w:tabs>
                <w:tab w:val="left" w:pos="-720"/>
                <w:tab w:val="left" w:pos="0"/>
                <w:tab w:val="left" w:pos="259"/>
                <w:tab w:val="left" w:pos="604"/>
                <w:tab w:val="left" w:pos="816"/>
                <w:tab w:val="left" w:pos="1440"/>
              </w:tabs>
              <w:suppressAutoHyphens/>
              <w:jc w:val="center"/>
              <w:rPr>
                <w:rFonts w:ascii="Arial" w:hAnsi="Arial" w:cs="Arial"/>
                <w:sz w:val="20"/>
              </w:rPr>
            </w:pPr>
            <w:proofErr w:type="spellStart"/>
            <w:r w:rsidRPr="00A12F15">
              <w:rPr>
                <w:rFonts w:ascii="Arial" w:hAnsi="Arial" w:cs="Arial"/>
                <w:sz w:val="20"/>
              </w:rPr>
              <w:t>totalization</w:t>
            </w:r>
            <w:proofErr w:type="spellEnd"/>
          </w:p>
          <w:p w:rsidR="00642E7B" w:rsidRPr="00A12F15" w:rsidRDefault="00642E7B">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I</w:t>
            </w:r>
          </w:p>
        </w:tc>
        <w:tc>
          <w:tcPr>
            <w:tcW w:w="709" w:type="dxa"/>
            <w:tcBorders>
              <w:top w:val="single" w:sz="7" w:space="0" w:color="auto"/>
              <w:left w:val="single" w:sz="8" w:space="0" w:color="auto"/>
              <w:right w:val="single" w:sz="8" w:space="0" w:color="auto"/>
            </w:tcBorders>
          </w:tcPr>
          <w:p w:rsidR="00642E7B" w:rsidRPr="00A12F15" w:rsidRDefault="00642E7B">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No</w:t>
            </w:r>
          </w:p>
        </w:tc>
        <w:tc>
          <w:tcPr>
            <w:tcW w:w="1842" w:type="dxa"/>
            <w:tcBorders>
              <w:top w:val="single" w:sz="8" w:space="0" w:color="auto"/>
              <w:left w:val="single" w:sz="8" w:space="0" w:color="auto"/>
              <w:right w:val="double" w:sz="6" w:space="0" w:color="auto"/>
            </w:tcBorders>
          </w:tcPr>
          <w:p w:rsidR="00642E7B" w:rsidRPr="00A12F15" w:rsidRDefault="00642E7B">
            <w:pPr>
              <w:tabs>
                <w:tab w:val="left" w:pos="-720"/>
                <w:tab w:val="left" w:pos="0"/>
                <w:tab w:val="left" w:pos="259"/>
                <w:tab w:val="left" w:pos="604"/>
                <w:tab w:val="left" w:pos="816"/>
                <w:tab w:val="left" w:pos="1440"/>
              </w:tabs>
              <w:suppressAutoHyphens/>
              <w:jc w:val="center"/>
              <w:rPr>
                <w:rFonts w:ascii="Arial" w:hAnsi="Arial" w:cs="Arial"/>
                <w:sz w:val="20"/>
              </w:rPr>
            </w:pPr>
            <w:ins w:id="1514" w:author="morayoa" w:date="2013-06-11T15:29:00Z">
              <w:r>
                <w:rPr>
                  <w:rFonts w:ascii="Arial" w:hAnsi="Arial" w:cs="Arial"/>
                  <w:sz w:val="20"/>
                </w:rPr>
                <w:t>Yes</w:t>
              </w:r>
            </w:ins>
          </w:p>
        </w:tc>
      </w:tr>
      <w:tr w:rsidR="00642E7B" w:rsidRPr="00A12F15" w:rsidTr="001B2909">
        <w:trPr>
          <w:trHeight w:hRule="exact" w:val="312"/>
        </w:trPr>
        <w:tc>
          <w:tcPr>
            <w:tcW w:w="1392" w:type="dxa"/>
            <w:tcBorders>
              <w:top w:val="single" w:sz="7" w:space="0" w:color="auto"/>
              <w:left w:val="double" w:sz="6" w:space="0" w:color="auto"/>
              <w:right w:val="single" w:sz="8" w:space="0" w:color="auto"/>
            </w:tcBorders>
          </w:tcPr>
          <w:p w:rsidR="00642E7B" w:rsidRPr="00A12F15" w:rsidRDefault="00642E7B">
            <w:pPr>
              <w:tabs>
                <w:tab w:val="left" w:pos="-720"/>
                <w:tab w:val="left" w:pos="0"/>
                <w:tab w:val="left" w:pos="259"/>
                <w:tab w:val="left" w:pos="604"/>
                <w:tab w:val="left" w:pos="816"/>
                <w:tab w:val="left" w:pos="1440"/>
              </w:tabs>
              <w:suppressAutoHyphens/>
              <w:rPr>
                <w:rFonts w:ascii="Arial" w:hAnsi="Arial" w:cs="Arial"/>
                <w:sz w:val="20"/>
              </w:rPr>
            </w:pPr>
          </w:p>
          <w:p w:rsidR="00642E7B" w:rsidRPr="00A12F15" w:rsidRDefault="00642E7B">
            <w:pPr>
              <w:tabs>
                <w:tab w:val="left" w:pos="-720"/>
                <w:tab w:val="left" w:pos="0"/>
                <w:tab w:val="left" w:pos="259"/>
                <w:tab w:val="left" w:pos="604"/>
                <w:tab w:val="left" w:pos="816"/>
                <w:tab w:val="left" w:pos="1440"/>
              </w:tabs>
              <w:suppressAutoHyphens/>
              <w:rPr>
                <w:rFonts w:ascii="Arial" w:hAnsi="Arial" w:cs="Arial"/>
                <w:sz w:val="20"/>
              </w:rPr>
            </w:pPr>
          </w:p>
        </w:tc>
        <w:tc>
          <w:tcPr>
            <w:tcW w:w="3711" w:type="dxa"/>
            <w:gridSpan w:val="3"/>
            <w:tcBorders>
              <w:top w:val="single" w:sz="7" w:space="0" w:color="auto"/>
              <w:left w:val="single" w:sz="8" w:space="0" w:color="auto"/>
              <w:right w:val="single" w:sz="8" w:space="0" w:color="auto"/>
            </w:tcBorders>
          </w:tcPr>
          <w:p w:rsidR="00642E7B" w:rsidRPr="00A12F15" w:rsidRDefault="00642E7B">
            <w:pPr>
              <w:tabs>
                <w:tab w:val="center" w:pos="2041"/>
              </w:tabs>
              <w:suppressAutoHyphens/>
              <w:spacing w:after="56"/>
              <w:rPr>
                <w:rFonts w:ascii="Arial" w:hAnsi="Arial" w:cs="Arial"/>
                <w:sz w:val="20"/>
              </w:rPr>
            </w:pPr>
            <w:r w:rsidRPr="00A12F15">
              <w:rPr>
                <w:rFonts w:ascii="Arial" w:hAnsi="Arial" w:cs="Arial"/>
                <w:sz w:val="20"/>
              </w:rPr>
              <w:tab/>
              <w:t>without disturbance</w:t>
            </w:r>
          </w:p>
        </w:tc>
        <w:tc>
          <w:tcPr>
            <w:tcW w:w="1418" w:type="dxa"/>
            <w:tcBorders>
              <w:top w:val="single" w:sz="7" w:space="0" w:color="auto"/>
              <w:left w:val="single" w:sz="8" w:space="0" w:color="auto"/>
              <w:right w:val="single" w:sz="8" w:space="0" w:color="auto"/>
            </w:tcBorders>
          </w:tcPr>
          <w:p w:rsidR="00642E7B" w:rsidRPr="00A12F15" w:rsidRDefault="00642E7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709" w:type="dxa"/>
            <w:tcBorders>
              <w:top w:val="single" w:sz="7" w:space="0" w:color="auto"/>
              <w:left w:val="single" w:sz="8" w:space="0" w:color="auto"/>
              <w:right w:val="single" w:sz="8" w:space="0" w:color="auto"/>
            </w:tcBorders>
            <w:shd w:val="pct75" w:color="auto" w:fill="auto"/>
          </w:tcPr>
          <w:p w:rsidR="00642E7B" w:rsidRPr="00A12F15" w:rsidRDefault="00642E7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842" w:type="dxa"/>
            <w:tcBorders>
              <w:top w:val="single" w:sz="7" w:space="0" w:color="auto"/>
              <w:left w:val="single" w:sz="8" w:space="0" w:color="auto"/>
              <w:right w:val="double" w:sz="6" w:space="0" w:color="auto"/>
            </w:tcBorders>
            <w:shd w:val="pct75" w:color="auto" w:fill="auto"/>
          </w:tcPr>
          <w:p w:rsidR="00642E7B" w:rsidRPr="00A12F15" w:rsidRDefault="00642E7B">
            <w:pPr>
              <w:tabs>
                <w:tab w:val="left" w:pos="-720"/>
                <w:tab w:val="left" w:pos="0"/>
                <w:tab w:val="left" w:pos="259"/>
                <w:tab w:val="left" w:pos="604"/>
                <w:tab w:val="left" w:pos="816"/>
                <w:tab w:val="left" w:pos="1440"/>
              </w:tabs>
              <w:suppressAutoHyphens/>
              <w:spacing w:after="56"/>
              <w:rPr>
                <w:ins w:id="1515" w:author="morayoa" w:date="2013-06-11T15:28:00Z"/>
                <w:rFonts w:ascii="Arial" w:hAnsi="Arial" w:cs="Arial"/>
                <w:sz w:val="20"/>
              </w:rPr>
            </w:pPr>
          </w:p>
        </w:tc>
      </w:tr>
      <w:tr w:rsidR="00642E7B" w:rsidRPr="00A12F15" w:rsidTr="001B2909">
        <w:trPr>
          <w:trHeight w:hRule="exact" w:val="312"/>
        </w:trPr>
        <w:tc>
          <w:tcPr>
            <w:tcW w:w="1392" w:type="dxa"/>
            <w:tcBorders>
              <w:left w:val="double" w:sz="6" w:space="0" w:color="auto"/>
              <w:right w:val="single" w:sz="8" w:space="0" w:color="auto"/>
            </w:tcBorders>
          </w:tcPr>
          <w:p w:rsidR="00642E7B" w:rsidRPr="00A12F15" w:rsidRDefault="00642E7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60" w:type="dxa"/>
            <w:tcBorders>
              <w:top w:val="single" w:sz="7" w:space="0" w:color="auto"/>
              <w:left w:val="single" w:sz="8" w:space="0" w:color="auto"/>
              <w:right w:val="single" w:sz="8" w:space="0" w:color="auto"/>
            </w:tcBorders>
          </w:tcPr>
          <w:p w:rsidR="00642E7B" w:rsidRPr="00A12F15" w:rsidRDefault="00642E7B">
            <w:pPr>
              <w:tabs>
                <w:tab w:val="center" w:pos="649"/>
              </w:tabs>
              <w:suppressAutoHyphens/>
              <w:spacing w:after="56"/>
              <w:rPr>
                <w:rFonts w:ascii="Arial" w:hAnsi="Arial" w:cs="Arial"/>
                <w:sz w:val="20"/>
              </w:rPr>
            </w:pPr>
            <w:r w:rsidRPr="00A12F15">
              <w:rPr>
                <w:rFonts w:ascii="Arial" w:hAnsi="Arial" w:cs="Arial"/>
                <w:sz w:val="20"/>
              </w:rPr>
              <w:tab/>
              <w:t>2</w:t>
            </w:r>
          </w:p>
        </w:tc>
        <w:tc>
          <w:tcPr>
            <w:tcW w:w="1276" w:type="dxa"/>
            <w:tcBorders>
              <w:top w:val="single" w:sz="7" w:space="0" w:color="auto"/>
              <w:left w:val="single" w:sz="8" w:space="0" w:color="auto"/>
              <w:right w:val="single" w:sz="8" w:space="0" w:color="auto"/>
            </w:tcBorders>
          </w:tcPr>
          <w:p w:rsidR="00642E7B" w:rsidRPr="00A12F15" w:rsidRDefault="00642E7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tcBorders>
              <w:top w:val="single" w:sz="7" w:space="0" w:color="auto"/>
              <w:left w:val="single" w:sz="8" w:space="0" w:color="auto"/>
              <w:right w:val="single" w:sz="8" w:space="0" w:color="auto"/>
            </w:tcBorders>
          </w:tcPr>
          <w:p w:rsidR="00642E7B" w:rsidRPr="00A12F15" w:rsidRDefault="00642E7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8" w:type="dxa"/>
            <w:tcBorders>
              <w:top w:val="single" w:sz="7" w:space="0" w:color="auto"/>
              <w:left w:val="single" w:sz="8" w:space="0" w:color="auto"/>
              <w:right w:val="single" w:sz="8" w:space="0" w:color="auto"/>
            </w:tcBorders>
          </w:tcPr>
          <w:p w:rsidR="00642E7B" w:rsidRPr="00A12F15" w:rsidRDefault="00642E7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709" w:type="dxa"/>
            <w:tcBorders>
              <w:top w:val="single" w:sz="7" w:space="0" w:color="auto"/>
              <w:left w:val="single" w:sz="8" w:space="0" w:color="auto"/>
              <w:right w:val="single" w:sz="8" w:space="0" w:color="auto"/>
            </w:tcBorders>
          </w:tcPr>
          <w:p w:rsidR="00642E7B" w:rsidRPr="00A12F15" w:rsidRDefault="00642E7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842" w:type="dxa"/>
            <w:tcBorders>
              <w:top w:val="single" w:sz="7" w:space="0" w:color="auto"/>
              <w:left w:val="single" w:sz="8" w:space="0" w:color="auto"/>
              <w:right w:val="double" w:sz="6" w:space="0" w:color="auto"/>
            </w:tcBorders>
          </w:tcPr>
          <w:p w:rsidR="00642E7B" w:rsidRPr="00A12F15" w:rsidRDefault="00642E7B">
            <w:pPr>
              <w:tabs>
                <w:tab w:val="left" w:pos="-720"/>
                <w:tab w:val="left" w:pos="0"/>
                <w:tab w:val="left" w:pos="259"/>
                <w:tab w:val="left" w:pos="604"/>
                <w:tab w:val="left" w:pos="816"/>
                <w:tab w:val="left" w:pos="1440"/>
              </w:tabs>
              <w:suppressAutoHyphens/>
              <w:spacing w:after="56"/>
              <w:rPr>
                <w:ins w:id="1516" w:author="morayoa" w:date="2013-06-11T15:28:00Z"/>
                <w:rFonts w:ascii="Arial" w:hAnsi="Arial" w:cs="Arial"/>
                <w:sz w:val="20"/>
              </w:rPr>
            </w:pPr>
          </w:p>
        </w:tc>
      </w:tr>
      <w:tr w:rsidR="00642E7B" w:rsidRPr="00A12F15" w:rsidTr="001B2909">
        <w:trPr>
          <w:trHeight w:hRule="exact" w:val="312"/>
        </w:trPr>
        <w:tc>
          <w:tcPr>
            <w:tcW w:w="1392" w:type="dxa"/>
            <w:tcBorders>
              <w:left w:val="double" w:sz="6" w:space="0" w:color="auto"/>
              <w:right w:val="single" w:sz="8" w:space="0" w:color="auto"/>
            </w:tcBorders>
          </w:tcPr>
          <w:p w:rsidR="00642E7B" w:rsidRPr="00A12F15" w:rsidRDefault="00642E7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60" w:type="dxa"/>
            <w:tcBorders>
              <w:top w:val="single" w:sz="7" w:space="0" w:color="auto"/>
              <w:left w:val="single" w:sz="8" w:space="0" w:color="auto"/>
              <w:right w:val="single" w:sz="8" w:space="0" w:color="auto"/>
            </w:tcBorders>
          </w:tcPr>
          <w:p w:rsidR="00642E7B" w:rsidRPr="00A12F15" w:rsidRDefault="00642E7B">
            <w:pPr>
              <w:tabs>
                <w:tab w:val="center" w:pos="649"/>
              </w:tabs>
              <w:suppressAutoHyphens/>
              <w:spacing w:after="56"/>
              <w:rPr>
                <w:rFonts w:ascii="Arial" w:hAnsi="Arial" w:cs="Arial"/>
                <w:sz w:val="20"/>
              </w:rPr>
            </w:pPr>
            <w:r w:rsidRPr="00A12F15">
              <w:rPr>
                <w:rFonts w:ascii="Arial" w:hAnsi="Arial" w:cs="Arial"/>
                <w:sz w:val="20"/>
              </w:rPr>
              <w:tab/>
              <w:t>4</w:t>
            </w:r>
          </w:p>
        </w:tc>
        <w:tc>
          <w:tcPr>
            <w:tcW w:w="1276" w:type="dxa"/>
            <w:tcBorders>
              <w:top w:val="single" w:sz="7" w:space="0" w:color="auto"/>
              <w:left w:val="single" w:sz="8" w:space="0" w:color="auto"/>
              <w:right w:val="single" w:sz="8" w:space="0" w:color="auto"/>
            </w:tcBorders>
          </w:tcPr>
          <w:p w:rsidR="00642E7B" w:rsidRPr="00A12F15" w:rsidRDefault="00642E7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tcBorders>
              <w:top w:val="single" w:sz="7" w:space="0" w:color="auto"/>
              <w:left w:val="single" w:sz="8" w:space="0" w:color="auto"/>
              <w:right w:val="single" w:sz="8" w:space="0" w:color="auto"/>
            </w:tcBorders>
          </w:tcPr>
          <w:p w:rsidR="00642E7B" w:rsidRPr="00A12F15" w:rsidRDefault="00642E7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8" w:type="dxa"/>
            <w:tcBorders>
              <w:top w:val="single" w:sz="7" w:space="0" w:color="auto"/>
              <w:left w:val="single" w:sz="8" w:space="0" w:color="auto"/>
              <w:right w:val="single" w:sz="8" w:space="0" w:color="auto"/>
            </w:tcBorders>
          </w:tcPr>
          <w:p w:rsidR="00642E7B" w:rsidRPr="00A12F15" w:rsidRDefault="00642E7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709" w:type="dxa"/>
            <w:tcBorders>
              <w:top w:val="single" w:sz="7" w:space="0" w:color="auto"/>
              <w:left w:val="single" w:sz="8" w:space="0" w:color="auto"/>
              <w:right w:val="single" w:sz="8" w:space="0" w:color="auto"/>
            </w:tcBorders>
          </w:tcPr>
          <w:p w:rsidR="00642E7B" w:rsidRPr="00A12F15" w:rsidRDefault="00642E7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842" w:type="dxa"/>
            <w:tcBorders>
              <w:top w:val="single" w:sz="7" w:space="0" w:color="auto"/>
              <w:left w:val="single" w:sz="8" w:space="0" w:color="auto"/>
              <w:right w:val="double" w:sz="6" w:space="0" w:color="auto"/>
            </w:tcBorders>
          </w:tcPr>
          <w:p w:rsidR="00642E7B" w:rsidRPr="00A12F15" w:rsidRDefault="00642E7B">
            <w:pPr>
              <w:tabs>
                <w:tab w:val="left" w:pos="-720"/>
                <w:tab w:val="left" w:pos="0"/>
                <w:tab w:val="left" w:pos="259"/>
                <w:tab w:val="left" w:pos="604"/>
                <w:tab w:val="left" w:pos="816"/>
                <w:tab w:val="left" w:pos="1440"/>
              </w:tabs>
              <w:suppressAutoHyphens/>
              <w:spacing w:after="56"/>
              <w:rPr>
                <w:ins w:id="1517" w:author="morayoa" w:date="2013-06-11T15:28:00Z"/>
                <w:rFonts w:ascii="Arial" w:hAnsi="Arial" w:cs="Arial"/>
                <w:sz w:val="20"/>
              </w:rPr>
            </w:pPr>
          </w:p>
        </w:tc>
      </w:tr>
      <w:tr w:rsidR="00642E7B" w:rsidRPr="00A12F15" w:rsidTr="001B2909">
        <w:trPr>
          <w:trHeight w:hRule="exact" w:val="255"/>
        </w:trPr>
        <w:tc>
          <w:tcPr>
            <w:tcW w:w="1392" w:type="dxa"/>
            <w:tcBorders>
              <w:left w:val="double" w:sz="6" w:space="0" w:color="auto"/>
              <w:bottom w:val="double" w:sz="6" w:space="0" w:color="auto"/>
              <w:right w:val="single" w:sz="8" w:space="0" w:color="auto"/>
            </w:tcBorders>
          </w:tcPr>
          <w:p w:rsidR="00642E7B" w:rsidRPr="00A12F15" w:rsidRDefault="00642E7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60" w:type="dxa"/>
            <w:tcBorders>
              <w:top w:val="single" w:sz="7" w:space="0" w:color="auto"/>
              <w:left w:val="single" w:sz="8" w:space="0" w:color="auto"/>
              <w:bottom w:val="double" w:sz="6" w:space="0" w:color="auto"/>
              <w:right w:val="single" w:sz="8" w:space="0" w:color="auto"/>
            </w:tcBorders>
          </w:tcPr>
          <w:p w:rsidR="00642E7B" w:rsidRPr="00A12F15" w:rsidRDefault="00642E7B">
            <w:pPr>
              <w:tabs>
                <w:tab w:val="center" w:pos="649"/>
              </w:tabs>
              <w:suppressAutoHyphens/>
              <w:spacing w:after="56"/>
              <w:rPr>
                <w:rFonts w:ascii="Arial" w:hAnsi="Arial" w:cs="Arial"/>
                <w:sz w:val="20"/>
              </w:rPr>
            </w:pPr>
            <w:r w:rsidRPr="00A12F15">
              <w:rPr>
                <w:rFonts w:ascii="Arial" w:hAnsi="Arial" w:cs="Arial"/>
                <w:sz w:val="20"/>
              </w:rPr>
              <w:tab/>
              <w:t>6</w:t>
            </w:r>
          </w:p>
        </w:tc>
        <w:tc>
          <w:tcPr>
            <w:tcW w:w="1276" w:type="dxa"/>
            <w:tcBorders>
              <w:top w:val="single" w:sz="7" w:space="0" w:color="auto"/>
              <w:left w:val="single" w:sz="8" w:space="0" w:color="auto"/>
              <w:bottom w:val="double" w:sz="6" w:space="0" w:color="auto"/>
              <w:right w:val="single" w:sz="8" w:space="0" w:color="auto"/>
            </w:tcBorders>
          </w:tcPr>
          <w:p w:rsidR="00642E7B" w:rsidRPr="00A12F15" w:rsidRDefault="00642E7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tcBorders>
              <w:top w:val="single" w:sz="7" w:space="0" w:color="auto"/>
              <w:left w:val="single" w:sz="8" w:space="0" w:color="auto"/>
              <w:bottom w:val="double" w:sz="6" w:space="0" w:color="auto"/>
              <w:right w:val="single" w:sz="8" w:space="0" w:color="auto"/>
            </w:tcBorders>
          </w:tcPr>
          <w:p w:rsidR="00642E7B" w:rsidRPr="00A12F15" w:rsidRDefault="00642E7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8" w:type="dxa"/>
            <w:tcBorders>
              <w:top w:val="single" w:sz="7" w:space="0" w:color="auto"/>
              <w:left w:val="single" w:sz="8" w:space="0" w:color="auto"/>
              <w:bottom w:val="double" w:sz="6" w:space="0" w:color="auto"/>
              <w:right w:val="single" w:sz="8" w:space="0" w:color="auto"/>
            </w:tcBorders>
          </w:tcPr>
          <w:p w:rsidR="00642E7B" w:rsidRPr="00A12F15" w:rsidRDefault="00642E7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709" w:type="dxa"/>
            <w:tcBorders>
              <w:top w:val="single" w:sz="7" w:space="0" w:color="auto"/>
              <w:left w:val="single" w:sz="8" w:space="0" w:color="auto"/>
              <w:bottom w:val="double" w:sz="6" w:space="0" w:color="auto"/>
              <w:right w:val="single" w:sz="8" w:space="0" w:color="auto"/>
            </w:tcBorders>
          </w:tcPr>
          <w:p w:rsidR="00642E7B" w:rsidRPr="00A12F15" w:rsidRDefault="00642E7B">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842" w:type="dxa"/>
            <w:tcBorders>
              <w:top w:val="single" w:sz="7" w:space="0" w:color="auto"/>
              <w:left w:val="single" w:sz="8" w:space="0" w:color="auto"/>
              <w:bottom w:val="double" w:sz="6" w:space="0" w:color="auto"/>
              <w:right w:val="double" w:sz="6" w:space="0" w:color="auto"/>
            </w:tcBorders>
          </w:tcPr>
          <w:p w:rsidR="00642E7B" w:rsidRPr="00A12F15" w:rsidRDefault="00642E7B">
            <w:pPr>
              <w:tabs>
                <w:tab w:val="left" w:pos="-720"/>
                <w:tab w:val="left" w:pos="0"/>
                <w:tab w:val="left" w:pos="259"/>
                <w:tab w:val="left" w:pos="604"/>
                <w:tab w:val="left" w:pos="816"/>
                <w:tab w:val="left" w:pos="1440"/>
              </w:tabs>
              <w:suppressAutoHyphens/>
              <w:spacing w:after="56"/>
              <w:rPr>
                <w:ins w:id="1518" w:author="morayoa" w:date="2013-06-11T15:28:00Z"/>
                <w:rFonts w:ascii="Arial" w:hAnsi="Arial" w:cs="Arial"/>
                <w:sz w:val="20"/>
              </w:rPr>
            </w:pP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Vertical coupling plane</w:t>
      </w:r>
    </w:p>
    <w:tbl>
      <w:tblPr>
        <w:tblW w:w="9072" w:type="dxa"/>
        <w:tblInd w:w="56" w:type="dxa"/>
        <w:tblLayout w:type="fixed"/>
        <w:tblCellMar>
          <w:left w:w="56" w:type="dxa"/>
          <w:right w:w="56" w:type="dxa"/>
        </w:tblCellMar>
        <w:tblLook w:val="0000"/>
      </w:tblPr>
      <w:tblGrid>
        <w:gridCol w:w="1392"/>
        <w:gridCol w:w="1160"/>
        <w:gridCol w:w="1276"/>
        <w:gridCol w:w="1275"/>
        <w:gridCol w:w="1418"/>
        <w:gridCol w:w="709"/>
        <w:gridCol w:w="1842"/>
      </w:tblGrid>
      <w:tr w:rsidR="005D091A" w:rsidRPr="00A12F15" w:rsidTr="008B4BB7">
        <w:tc>
          <w:tcPr>
            <w:tcW w:w="1392" w:type="dxa"/>
            <w:tcBorders>
              <w:top w:val="double" w:sz="6" w:space="0" w:color="auto"/>
              <w:left w:val="double" w:sz="6" w:space="0" w:color="auto"/>
              <w:right w:val="single" w:sz="8" w:space="0" w:color="auto"/>
            </w:tcBorders>
          </w:tcPr>
          <w:p w:rsidR="005D091A" w:rsidRPr="00A12F15" w:rsidRDefault="00FC47BA" w:rsidP="008B4BB7">
            <w:pPr>
              <w:tabs>
                <w:tab w:val="center" w:pos="668"/>
              </w:tabs>
              <w:suppressAutoHyphens/>
              <w:rPr>
                <w:rFonts w:ascii="Arial" w:hAnsi="Arial" w:cs="Arial"/>
                <w:sz w:val="20"/>
              </w:rPr>
            </w:pPr>
            <w:r w:rsidRPr="00A12F15">
              <w:rPr>
                <w:rFonts w:ascii="Arial" w:hAnsi="Arial" w:cs="Arial"/>
                <w:sz w:val="20"/>
              </w:rPr>
              <w:fldChar w:fldCharType="begin"/>
            </w:r>
            <w:r w:rsidR="005D091A" w:rsidRPr="00A12F15">
              <w:rPr>
                <w:rFonts w:ascii="Arial" w:hAnsi="Arial" w:cs="Arial"/>
                <w:sz w:val="20"/>
              </w:rPr>
              <w:instrText xml:space="preserve">PRIVATE </w:instrText>
            </w:r>
            <w:r w:rsidRPr="00A12F15">
              <w:rPr>
                <w:rFonts w:ascii="Arial" w:hAnsi="Arial" w:cs="Arial"/>
                <w:sz w:val="20"/>
              </w:rPr>
              <w:fldChar w:fldCharType="end"/>
            </w:r>
            <w:r w:rsidR="005D091A" w:rsidRPr="00A12F15">
              <w:rPr>
                <w:rFonts w:ascii="Arial" w:hAnsi="Arial" w:cs="Arial"/>
                <w:sz w:val="20"/>
              </w:rPr>
              <w:tab/>
              <w:t>Load L</w:t>
            </w:r>
          </w:p>
          <w:p w:rsidR="005D091A" w:rsidRPr="00A12F15" w:rsidRDefault="005D091A" w:rsidP="008B4BB7">
            <w:pPr>
              <w:tabs>
                <w:tab w:val="center" w:pos="668"/>
              </w:tabs>
              <w:suppressAutoHyphens/>
              <w:spacing w:after="56"/>
              <w:rPr>
                <w:rFonts w:ascii="Arial" w:hAnsi="Arial" w:cs="Arial"/>
                <w:sz w:val="20"/>
              </w:rPr>
            </w:pPr>
            <w:r w:rsidRPr="00A12F15">
              <w:rPr>
                <w:rFonts w:ascii="Arial" w:hAnsi="Arial" w:cs="Arial"/>
                <w:sz w:val="20"/>
              </w:rPr>
              <w:tab/>
              <w:t>(  )</w:t>
            </w:r>
          </w:p>
        </w:tc>
        <w:tc>
          <w:tcPr>
            <w:tcW w:w="3711" w:type="dxa"/>
            <w:gridSpan w:val="3"/>
            <w:tcBorders>
              <w:top w:val="double" w:sz="6" w:space="0" w:color="auto"/>
              <w:left w:val="single" w:sz="8" w:space="0" w:color="auto"/>
              <w:right w:val="single" w:sz="8" w:space="0" w:color="auto"/>
            </w:tcBorders>
          </w:tcPr>
          <w:p w:rsidR="005D091A" w:rsidRPr="00A12F15" w:rsidRDefault="005D091A" w:rsidP="008B4BB7">
            <w:pPr>
              <w:tabs>
                <w:tab w:val="center" w:pos="2041"/>
              </w:tabs>
              <w:suppressAutoHyphens/>
              <w:spacing w:after="56"/>
              <w:rPr>
                <w:rFonts w:ascii="Arial" w:hAnsi="Arial" w:cs="Arial"/>
                <w:sz w:val="20"/>
              </w:rPr>
            </w:pPr>
            <w:r w:rsidRPr="00A12F15">
              <w:rPr>
                <w:rFonts w:ascii="Arial" w:hAnsi="Arial" w:cs="Arial"/>
                <w:sz w:val="20"/>
              </w:rPr>
              <w:tab/>
              <w:t>Discharges</w:t>
            </w:r>
          </w:p>
        </w:tc>
        <w:tc>
          <w:tcPr>
            <w:tcW w:w="1418" w:type="dxa"/>
            <w:tcBorders>
              <w:top w:val="double" w:sz="6" w:space="0" w:color="auto"/>
              <w:left w:val="single" w:sz="8" w:space="0" w:color="auto"/>
              <w:right w:val="single" w:sz="8" w:space="0" w:color="auto"/>
            </w:tcBorders>
          </w:tcPr>
          <w:p w:rsidR="005D091A" w:rsidRPr="00A12F15" w:rsidRDefault="005D091A" w:rsidP="008B4BB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2551" w:type="dxa"/>
            <w:gridSpan w:val="2"/>
            <w:tcBorders>
              <w:top w:val="double" w:sz="6" w:space="0" w:color="auto"/>
              <w:left w:val="single" w:sz="8" w:space="0" w:color="auto"/>
              <w:right w:val="double" w:sz="6" w:space="0" w:color="auto"/>
            </w:tcBorders>
          </w:tcPr>
          <w:p w:rsidR="005D091A" w:rsidRPr="00A12F15" w:rsidRDefault="005D091A" w:rsidP="008B4BB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Significant</w:t>
            </w:r>
            <w:ins w:id="1519" w:author="morayoa" w:date="2013-06-12T15:22:00Z">
              <w:r w:rsidR="00480FD9">
                <w:rPr>
                  <w:rFonts w:ascii="Arial" w:hAnsi="Arial" w:cs="Arial"/>
                  <w:sz w:val="20"/>
                </w:rPr>
                <w:t xml:space="preserve"> </w:t>
              </w:r>
            </w:ins>
            <w:r w:rsidRPr="00A12F15">
              <w:rPr>
                <w:rFonts w:ascii="Arial" w:hAnsi="Arial" w:cs="Arial"/>
                <w:sz w:val="20"/>
              </w:rPr>
              <w:t>Fault</w:t>
            </w:r>
            <w:r>
              <w:rPr>
                <w:rFonts w:ascii="Arial" w:hAnsi="Arial" w:cs="Arial"/>
                <w:sz w:val="20"/>
              </w:rPr>
              <w:t xml:space="preserve"> (Observations)</w:t>
            </w:r>
          </w:p>
        </w:tc>
      </w:tr>
      <w:tr w:rsidR="005D091A" w:rsidRPr="00A12F15" w:rsidTr="001B2909">
        <w:tc>
          <w:tcPr>
            <w:tcW w:w="1392" w:type="dxa"/>
            <w:tcBorders>
              <w:top w:val="single" w:sz="7" w:space="0" w:color="auto"/>
              <w:left w:val="double" w:sz="6" w:space="0" w:color="auto"/>
              <w:right w:val="single" w:sz="8" w:space="0" w:color="auto"/>
            </w:tcBorders>
          </w:tcPr>
          <w:p w:rsidR="005D091A" w:rsidRPr="00A12F15" w:rsidRDefault="005D091A" w:rsidP="008B4BB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60" w:type="dxa"/>
            <w:tcBorders>
              <w:top w:val="single" w:sz="7" w:space="0" w:color="auto"/>
              <w:left w:val="single" w:sz="8" w:space="0" w:color="auto"/>
              <w:right w:val="single" w:sz="8" w:space="0" w:color="auto"/>
            </w:tcBorders>
          </w:tcPr>
          <w:p w:rsidR="005D091A" w:rsidRPr="00A12F15" w:rsidRDefault="005D091A" w:rsidP="008B4BB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Test</w:t>
            </w:r>
          </w:p>
          <w:p w:rsidR="005D091A" w:rsidRPr="00A12F15" w:rsidRDefault="005D091A" w:rsidP="008B4BB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voltage</w:t>
            </w:r>
          </w:p>
          <w:p w:rsidR="005D091A" w:rsidRPr="00A12F15" w:rsidRDefault="005D091A" w:rsidP="008B4BB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(kV)</w:t>
            </w:r>
          </w:p>
        </w:tc>
        <w:tc>
          <w:tcPr>
            <w:tcW w:w="1276" w:type="dxa"/>
            <w:tcBorders>
              <w:top w:val="single" w:sz="7" w:space="0" w:color="auto"/>
              <w:left w:val="single" w:sz="8" w:space="0" w:color="auto"/>
              <w:right w:val="single" w:sz="8" w:space="0" w:color="auto"/>
            </w:tcBorders>
          </w:tcPr>
          <w:p w:rsidR="005D091A" w:rsidRPr="00A12F15" w:rsidRDefault="005D091A" w:rsidP="008B4BB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Number of</w:t>
            </w:r>
          </w:p>
          <w:p w:rsidR="005D091A" w:rsidRPr="00A12F15" w:rsidRDefault="005D091A" w:rsidP="008B4BB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discharges</w:t>
            </w:r>
          </w:p>
          <w:p w:rsidR="005D091A" w:rsidRPr="00A12F15" w:rsidRDefault="005D091A" w:rsidP="008B4BB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sym w:font="Symbol" w:char="F0B3"/>
            </w:r>
            <w:r w:rsidRPr="00A12F15">
              <w:rPr>
                <w:rFonts w:ascii="Arial" w:hAnsi="Arial" w:cs="Arial"/>
                <w:sz w:val="20"/>
              </w:rPr>
              <w:t xml:space="preserve"> 10</w:t>
            </w:r>
          </w:p>
        </w:tc>
        <w:tc>
          <w:tcPr>
            <w:tcW w:w="1275" w:type="dxa"/>
            <w:tcBorders>
              <w:top w:val="single" w:sz="7" w:space="0" w:color="auto"/>
              <w:left w:val="single" w:sz="8" w:space="0" w:color="auto"/>
              <w:right w:val="single" w:sz="8" w:space="0" w:color="auto"/>
            </w:tcBorders>
          </w:tcPr>
          <w:p w:rsidR="005D091A" w:rsidRPr="00A12F15" w:rsidRDefault="005D091A" w:rsidP="008B4BB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Repetition</w:t>
            </w:r>
          </w:p>
          <w:p w:rsidR="005D091A" w:rsidRPr="00A12F15" w:rsidRDefault="005D091A" w:rsidP="008B4BB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interval</w:t>
            </w:r>
          </w:p>
          <w:p w:rsidR="005D091A" w:rsidRPr="00A12F15" w:rsidRDefault="005D091A" w:rsidP="008B4BB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(s)</w:t>
            </w:r>
          </w:p>
        </w:tc>
        <w:tc>
          <w:tcPr>
            <w:tcW w:w="1418" w:type="dxa"/>
            <w:tcBorders>
              <w:top w:val="single" w:sz="7" w:space="0" w:color="auto"/>
              <w:left w:val="single" w:sz="8" w:space="0" w:color="auto"/>
              <w:right w:val="single" w:sz="8" w:space="0" w:color="auto"/>
            </w:tcBorders>
          </w:tcPr>
          <w:p w:rsidR="005D091A" w:rsidRPr="00A12F15" w:rsidRDefault="005D091A" w:rsidP="008B4BB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Indicated</w:t>
            </w:r>
          </w:p>
          <w:p w:rsidR="005D091A" w:rsidRPr="00A12F15" w:rsidRDefault="005D091A" w:rsidP="008B4BB7">
            <w:pPr>
              <w:tabs>
                <w:tab w:val="left" w:pos="-720"/>
                <w:tab w:val="left" w:pos="0"/>
                <w:tab w:val="left" w:pos="259"/>
                <w:tab w:val="left" w:pos="604"/>
                <w:tab w:val="left" w:pos="816"/>
                <w:tab w:val="left" w:pos="1440"/>
              </w:tabs>
              <w:suppressAutoHyphens/>
              <w:jc w:val="center"/>
              <w:rPr>
                <w:rFonts w:ascii="Arial" w:hAnsi="Arial" w:cs="Arial"/>
                <w:sz w:val="20"/>
              </w:rPr>
            </w:pPr>
            <w:proofErr w:type="spellStart"/>
            <w:r w:rsidRPr="00A12F15">
              <w:rPr>
                <w:rFonts w:ascii="Arial" w:hAnsi="Arial" w:cs="Arial"/>
                <w:sz w:val="20"/>
              </w:rPr>
              <w:t>totalization</w:t>
            </w:r>
            <w:proofErr w:type="spellEnd"/>
          </w:p>
          <w:p w:rsidR="005D091A" w:rsidRPr="00A12F15" w:rsidRDefault="005D091A" w:rsidP="008B4BB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I</w:t>
            </w:r>
          </w:p>
        </w:tc>
        <w:tc>
          <w:tcPr>
            <w:tcW w:w="709" w:type="dxa"/>
            <w:tcBorders>
              <w:top w:val="single" w:sz="7" w:space="0" w:color="auto"/>
              <w:left w:val="single" w:sz="8" w:space="0" w:color="auto"/>
              <w:bottom w:val="single" w:sz="8" w:space="0" w:color="auto"/>
              <w:right w:val="single" w:sz="8" w:space="0" w:color="auto"/>
            </w:tcBorders>
          </w:tcPr>
          <w:p w:rsidR="005D091A" w:rsidRPr="00A12F15" w:rsidRDefault="005D091A" w:rsidP="008B4BB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No</w:t>
            </w:r>
          </w:p>
        </w:tc>
        <w:tc>
          <w:tcPr>
            <w:tcW w:w="1842" w:type="dxa"/>
            <w:tcBorders>
              <w:top w:val="single" w:sz="8" w:space="0" w:color="auto"/>
              <w:left w:val="single" w:sz="8" w:space="0" w:color="auto"/>
              <w:bottom w:val="single" w:sz="8" w:space="0" w:color="auto"/>
              <w:right w:val="double" w:sz="6" w:space="0" w:color="auto"/>
            </w:tcBorders>
          </w:tcPr>
          <w:p w:rsidR="005D091A" w:rsidRPr="00A12F15" w:rsidRDefault="005D091A" w:rsidP="008B4BB7">
            <w:pPr>
              <w:tabs>
                <w:tab w:val="left" w:pos="-720"/>
                <w:tab w:val="left" w:pos="0"/>
                <w:tab w:val="left" w:pos="259"/>
                <w:tab w:val="left" w:pos="604"/>
                <w:tab w:val="left" w:pos="816"/>
                <w:tab w:val="left" w:pos="1440"/>
              </w:tabs>
              <w:suppressAutoHyphens/>
              <w:jc w:val="center"/>
              <w:rPr>
                <w:rFonts w:ascii="Arial" w:hAnsi="Arial" w:cs="Arial"/>
                <w:sz w:val="20"/>
              </w:rPr>
            </w:pPr>
            <w:r>
              <w:rPr>
                <w:rFonts w:ascii="Arial" w:hAnsi="Arial" w:cs="Arial"/>
                <w:sz w:val="20"/>
              </w:rPr>
              <w:t>Yes</w:t>
            </w:r>
          </w:p>
        </w:tc>
      </w:tr>
      <w:tr w:rsidR="005D091A" w:rsidRPr="00A12F15" w:rsidTr="001B2909">
        <w:trPr>
          <w:trHeight w:hRule="exact" w:val="312"/>
        </w:trPr>
        <w:tc>
          <w:tcPr>
            <w:tcW w:w="1392" w:type="dxa"/>
            <w:vMerge w:val="restart"/>
            <w:tcBorders>
              <w:top w:val="single" w:sz="7" w:space="0" w:color="auto"/>
              <w:left w:val="double" w:sz="6" w:space="0" w:color="auto"/>
              <w:right w:val="single" w:sz="8" w:space="0" w:color="auto"/>
            </w:tcBorders>
          </w:tcPr>
          <w:p w:rsidR="005D091A" w:rsidRPr="00A12F15" w:rsidRDefault="005D091A" w:rsidP="008B4BB7">
            <w:pPr>
              <w:tabs>
                <w:tab w:val="left" w:pos="-720"/>
                <w:tab w:val="left" w:pos="0"/>
                <w:tab w:val="left" w:pos="259"/>
                <w:tab w:val="left" w:pos="604"/>
                <w:tab w:val="left" w:pos="816"/>
                <w:tab w:val="left" w:pos="1440"/>
              </w:tabs>
              <w:suppressAutoHyphens/>
              <w:rPr>
                <w:rFonts w:ascii="Arial" w:hAnsi="Arial" w:cs="Arial"/>
                <w:sz w:val="20"/>
              </w:rPr>
            </w:pPr>
          </w:p>
          <w:p w:rsidR="005D091A" w:rsidRPr="00A12F15" w:rsidRDefault="005D091A" w:rsidP="008B4BB7">
            <w:pPr>
              <w:tabs>
                <w:tab w:val="left" w:pos="-720"/>
                <w:tab w:val="left" w:pos="0"/>
                <w:tab w:val="left" w:pos="259"/>
                <w:tab w:val="left" w:pos="604"/>
                <w:tab w:val="left" w:pos="816"/>
                <w:tab w:val="left" w:pos="1440"/>
              </w:tabs>
              <w:suppressAutoHyphens/>
              <w:rPr>
                <w:rFonts w:ascii="Arial" w:hAnsi="Arial" w:cs="Arial"/>
                <w:sz w:val="20"/>
              </w:rPr>
            </w:pPr>
          </w:p>
        </w:tc>
        <w:tc>
          <w:tcPr>
            <w:tcW w:w="3711" w:type="dxa"/>
            <w:gridSpan w:val="3"/>
            <w:tcBorders>
              <w:top w:val="single" w:sz="7" w:space="0" w:color="auto"/>
              <w:left w:val="single" w:sz="8" w:space="0" w:color="auto"/>
              <w:right w:val="single" w:sz="8" w:space="0" w:color="auto"/>
            </w:tcBorders>
          </w:tcPr>
          <w:p w:rsidR="005D091A" w:rsidRPr="00A12F15" w:rsidRDefault="005D091A" w:rsidP="008B4BB7">
            <w:pPr>
              <w:tabs>
                <w:tab w:val="center" w:pos="2041"/>
              </w:tabs>
              <w:suppressAutoHyphens/>
              <w:spacing w:after="56"/>
              <w:rPr>
                <w:rFonts w:ascii="Arial" w:hAnsi="Arial" w:cs="Arial"/>
                <w:sz w:val="20"/>
              </w:rPr>
            </w:pPr>
            <w:r w:rsidRPr="00A12F15">
              <w:rPr>
                <w:rFonts w:ascii="Arial" w:hAnsi="Arial" w:cs="Arial"/>
                <w:sz w:val="20"/>
              </w:rPr>
              <w:tab/>
              <w:t>without disturbance</w:t>
            </w:r>
          </w:p>
        </w:tc>
        <w:tc>
          <w:tcPr>
            <w:tcW w:w="1418" w:type="dxa"/>
            <w:tcBorders>
              <w:top w:val="single" w:sz="7" w:space="0" w:color="auto"/>
              <w:left w:val="single" w:sz="8" w:space="0" w:color="auto"/>
              <w:right w:val="single" w:sz="8" w:space="0" w:color="auto"/>
            </w:tcBorders>
          </w:tcPr>
          <w:p w:rsidR="005D091A" w:rsidRPr="00A12F15" w:rsidRDefault="005D091A" w:rsidP="008B4BB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709" w:type="dxa"/>
            <w:tcBorders>
              <w:top w:val="single" w:sz="8" w:space="0" w:color="auto"/>
              <w:left w:val="single" w:sz="8" w:space="0" w:color="auto"/>
              <w:right w:val="single" w:sz="8" w:space="0" w:color="auto"/>
            </w:tcBorders>
            <w:shd w:val="pct75" w:color="auto" w:fill="262626" w:themeFill="text1" w:themeFillTint="D9"/>
          </w:tcPr>
          <w:p w:rsidR="005D091A" w:rsidRPr="00A12F15" w:rsidRDefault="005D091A" w:rsidP="008B4BB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842" w:type="dxa"/>
            <w:tcBorders>
              <w:top w:val="single" w:sz="8" w:space="0" w:color="auto"/>
              <w:left w:val="single" w:sz="8" w:space="0" w:color="auto"/>
              <w:right w:val="double" w:sz="6" w:space="0" w:color="auto"/>
            </w:tcBorders>
            <w:shd w:val="pct75" w:color="auto" w:fill="262626" w:themeFill="text1" w:themeFillTint="D9"/>
          </w:tcPr>
          <w:p w:rsidR="005D091A" w:rsidRPr="00A12F15" w:rsidRDefault="005D091A" w:rsidP="008B4BB7">
            <w:pPr>
              <w:tabs>
                <w:tab w:val="left" w:pos="-720"/>
                <w:tab w:val="left" w:pos="0"/>
                <w:tab w:val="left" w:pos="259"/>
                <w:tab w:val="left" w:pos="604"/>
                <w:tab w:val="left" w:pos="816"/>
                <w:tab w:val="left" w:pos="1440"/>
              </w:tabs>
              <w:suppressAutoHyphens/>
              <w:spacing w:after="56"/>
              <w:rPr>
                <w:rFonts w:ascii="Arial" w:hAnsi="Arial" w:cs="Arial"/>
                <w:sz w:val="20"/>
              </w:rPr>
            </w:pPr>
          </w:p>
        </w:tc>
      </w:tr>
      <w:tr w:rsidR="005D091A" w:rsidRPr="00A12F15" w:rsidTr="001B2909">
        <w:trPr>
          <w:trHeight w:hRule="exact" w:val="312"/>
        </w:trPr>
        <w:tc>
          <w:tcPr>
            <w:tcW w:w="1392" w:type="dxa"/>
            <w:vMerge/>
            <w:tcBorders>
              <w:left w:val="double" w:sz="6" w:space="0" w:color="auto"/>
              <w:right w:val="single" w:sz="8" w:space="0" w:color="auto"/>
            </w:tcBorders>
          </w:tcPr>
          <w:p w:rsidR="005D091A" w:rsidRPr="00A12F15" w:rsidRDefault="005D091A" w:rsidP="008B4BB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60" w:type="dxa"/>
            <w:tcBorders>
              <w:top w:val="single" w:sz="7" w:space="0" w:color="auto"/>
              <w:left w:val="single" w:sz="8" w:space="0" w:color="auto"/>
              <w:right w:val="single" w:sz="8" w:space="0" w:color="auto"/>
            </w:tcBorders>
          </w:tcPr>
          <w:p w:rsidR="005D091A" w:rsidRPr="00A12F15" w:rsidRDefault="005D091A" w:rsidP="008B4BB7">
            <w:pPr>
              <w:tabs>
                <w:tab w:val="center" w:pos="649"/>
              </w:tabs>
              <w:suppressAutoHyphens/>
              <w:spacing w:after="56"/>
              <w:rPr>
                <w:rFonts w:ascii="Arial" w:hAnsi="Arial" w:cs="Arial"/>
                <w:sz w:val="20"/>
              </w:rPr>
            </w:pPr>
            <w:r w:rsidRPr="00A12F15">
              <w:rPr>
                <w:rFonts w:ascii="Arial" w:hAnsi="Arial" w:cs="Arial"/>
                <w:sz w:val="20"/>
              </w:rPr>
              <w:tab/>
              <w:t>2</w:t>
            </w:r>
          </w:p>
        </w:tc>
        <w:tc>
          <w:tcPr>
            <w:tcW w:w="1276" w:type="dxa"/>
            <w:tcBorders>
              <w:top w:val="single" w:sz="7" w:space="0" w:color="auto"/>
              <w:left w:val="single" w:sz="8" w:space="0" w:color="auto"/>
              <w:right w:val="single" w:sz="8" w:space="0" w:color="auto"/>
            </w:tcBorders>
          </w:tcPr>
          <w:p w:rsidR="005D091A" w:rsidRPr="00A12F15" w:rsidRDefault="005D091A" w:rsidP="008B4BB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tcBorders>
              <w:top w:val="single" w:sz="7" w:space="0" w:color="auto"/>
              <w:left w:val="single" w:sz="8" w:space="0" w:color="auto"/>
              <w:right w:val="single" w:sz="8" w:space="0" w:color="auto"/>
            </w:tcBorders>
          </w:tcPr>
          <w:p w:rsidR="005D091A" w:rsidRPr="00A12F15" w:rsidRDefault="005D091A" w:rsidP="008B4BB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8" w:type="dxa"/>
            <w:tcBorders>
              <w:top w:val="single" w:sz="7" w:space="0" w:color="auto"/>
              <w:left w:val="single" w:sz="8" w:space="0" w:color="auto"/>
              <w:right w:val="single" w:sz="8" w:space="0" w:color="auto"/>
            </w:tcBorders>
          </w:tcPr>
          <w:p w:rsidR="005D091A" w:rsidRPr="00A12F15" w:rsidRDefault="005D091A" w:rsidP="008B4BB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709" w:type="dxa"/>
            <w:tcBorders>
              <w:top w:val="single" w:sz="7" w:space="0" w:color="auto"/>
              <w:left w:val="single" w:sz="8" w:space="0" w:color="auto"/>
              <w:right w:val="single" w:sz="8" w:space="0" w:color="auto"/>
            </w:tcBorders>
          </w:tcPr>
          <w:p w:rsidR="005D091A" w:rsidRPr="00A12F15" w:rsidRDefault="005D091A" w:rsidP="008B4BB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842" w:type="dxa"/>
            <w:tcBorders>
              <w:top w:val="single" w:sz="7" w:space="0" w:color="auto"/>
              <w:left w:val="single" w:sz="8" w:space="0" w:color="auto"/>
              <w:right w:val="double" w:sz="6" w:space="0" w:color="auto"/>
            </w:tcBorders>
          </w:tcPr>
          <w:p w:rsidR="005D091A" w:rsidRPr="00A12F15" w:rsidRDefault="005D091A" w:rsidP="008B4BB7">
            <w:pPr>
              <w:tabs>
                <w:tab w:val="left" w:pos="-720"/>
                <w:tab w:val="left" w:pos="0"/>
                <w:tab w:val="left" w:pos="259"/>
                <w:tab w:val="left" w:pos="604"/>
                <w:tab w:val="left" w:pos="816"/>
                <w:tab w:val="left" w:pos="1440"/>
              </w:tabs>
              <w:suppressAutoHyphens/>
              <w:spacing w:after="56"/>
              <w:rPr>
                <w:rFonts w:ascii="Arial" w:hAnsi="Arial" w:cs="Arial"/>
                <w:sz w:val="20"/>
              </w:rPr>
            </w:pPr>
          </w:p>
        </w:tc>
      </w:tr>
      <w:tr w:rsidR="005D091A" w:rsidRPr="00A12F15" w:rsidTr="001B2909">
        <w:trPr>
          <w:trHeight w:hRule="exact" w:val="312"/>
        </w:trPr>
        <w:tc>
          <w:tcPr>
            <w:tcW w:w="1392" w:type="dxa"/>
            <w:tcBorders>
              <w:left w:val="double" w:sz="6" w:space="0" w:color="auto"/>
              <w:right w:val="single" w:sz="8" w:space="0" w:color="auto"/>
            </w:tcBorders>
          </w:tcPr>
          <w:p w:rsidR="005D091A" w:rsidRPr="00A12F15" w:rsidRDefault="005D091A" w:rsidP="008B4BB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60" w:type="dxa"/>
            <w:tcBorders>
              <w:top w:val="single" w:sz="7" w:space="0" w:color="auto"/>
              <w:left w:val="single" w:sz="8" w:space="0" w:color="auto"/>
              <w:right w:val="single" w:sz="8" w:space="0" w:color="auto"/>
            </w:tcBorders>
          </w:tcPr>
          <w:p w:rsidR="005D091A" w:rsidRPr="00A12F15" w:rsidRDefault="005D091A" w:rsidP="008B4BB7">
            <w:pPr>
              <w:tabs>
                <w:tab w:val="center" w:pos="649"/>
              </w:tabs>
              <w:suppressAutoHyphens/>
              <w:spacing w:after="56"/>
              <w:rPr>
                <w:rFonts w:ascii="Arial" w:hAnsi="Arial" w:cs="Arial"/>
                <w:sz w:val="20"/>
              </w:rPr>
            </w:pPr>
            <w:r w:rsidRPr="00A12F15">
              <w:rPr>
                <w:rFonts w:ascii="Arial" w:hAnsi="Arial" w:cs="Arial"/>
                <w:sz w:val="20"/>
              </w:rPr>
              <w:tab/>
              <w:t>4</w:t>
            </w:r>
          </w:p>
        </w:tc>
        <w:tc>
          <w:tcPr>
            <w:tcW w:w="1276" w:type="dxa"/>
            <w:tcBorders>
              <w:top w:val="single" w:sz="7" w:space="0" w:color="auto"/>
              <w:left w:val="single" w:sz="8" w:space="0" w:color="auto"/>
              <w:right w:val="single" w:sz="8" w:space="0" w:color="auto"/>
            </w:tcBorders>
          </w:tcPr>
          <w:p w:rsidR="005D091A" w:rsidRPr="00A12F15" w:rsidRDefault="005D091A" w:rsidP="008B4BB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tcBorders>
              <w:top w:val="single" w:sz="7" w:space="0" w:color="auto"/>
              <w:left w:val="single" w:sz="8" w:space="0" w:color="auto"/>
              <w:right w:val="single" w:sz="8" w:space="0" w:color="auto"/>
            </w:tcBorders>
          </w:tcPr>
          <w:p w:rsidR="005D091A" w:rsidRPr="00A12F15" w:rsidRDefault="005D091A" w:rsidP="008B4BB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8" w:type="dxa"/>
            <w:tcBorders>
              <w:top w:val="single" w:sz="7" w:space="0" w:color="auto"/>
              <w:left w:val="single" w:sz="8" w:space="0" w:color="auto"/>
              <w:right w:val="single" w:sz="8" w:space="0" w:color="auto"/>
            </w:tcBorders>
          </w:tcPr>
          <w:p w:rsidR="005D091A" w:rsidRPr="00A12F15" w:rsidRDefault="005D091A" w:rsidP="008B4BB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709" w:type="dxa"/>
            <w:tcBorders>
              <w:top w:val="single" w:sz="7" w:space="0" w:color="auto"/>
              <w:left w:val="single" w:sz="8" w:space="0" w:color="auto"/>
              <w:right w:val="single" w:sz="8" w:space="0" w:color="auto"/>
            </w:tcBorders>
          </w:tcPr>
          <w:p w:rsidR="005D091A" w:rsidRPr="00A12F15" w:rsidRDefault="005D091A" w:rsidP="008B4BB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842" w:type="dxa"/>
            <w:tcBorders>
              <w:top w:val="single" w:sz="7" w:space="0" w:color="auto"/>
              <w:left w:val="single" w:sz="8" w:space="0" w:color="auto"/>
              <w:right w:val="double" w:sz="6" w:space="0" w:color="auto"/>
            </w:tcBorders>
          </w:tcPr>
          <w:p w:rsidR="005D091A" w:rsidRPr="00A12F15" w:rsidRDefault="005D091A" w:rsidP="008B4BB7">
            <w:pPr>
              <w:tabs>
                <w:tab w:val="left" w:pos="-720"/>
                <w:tab w:val="left" w:pos="0"/>
                <w:tab w:val="left" w:pos="259"/>
                <w:tab w:val="left" w:pos="604"/>
                <w:tab w:val="left" w:pos="816"/>
                <w:tab w:val="left" w:pos="1440"/>
              </w:tabs>
              <w:suppressAutoHyphens/>
              <w:spacing w:after="56"/>
              <w:rPr>
                <w:rFonts w:ascii="Arial" w:hAnsi="Arial" w:cs="Arial"/>
                <w:sz w:val="20"/>
              </w:rPr>
            </w:pPr>
          </w:p>
        </w:tc>
      </w:tr>
      <w:tr w:rsidR="005D091A" w:rsidRPr="00A12F15" w:rsidTr="001B2909">
        <w:trPr>
          <w:trHeight w:hRule="exact" w:val="255"/>
        </w:trPr>
        <w:tc>
          <w:tcPr>
            <w:tcW w:w="1392" w:type="dxa"/>
            <w:tcBorders>
              <w:left w:val="double" w:sz="6" w:space="0" w:color="auto"/>
              <w:bottom w:val="double" w:sz="6" w:space="0" w:color="auto"/>
              <w:right w:val="single" w:sz="8" w:space="0" w:color="auto"/>
            </w:tcBorders>
          </w:tcPr>
          <w:p w:rsidR="005D091A" w:rsidRPr="00A12F15" w:rsidRDefault="005D091A" w:rsidP="008B4BB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60" w:type="dxa"/>
            <w:tcBorders>
              <w:top w:val="single" w:sz="7" w:space="0" w:color="auto"/>
              <w:left w:val="single" w:sz="8" w:space="0" w:color="auto"/>
              <w:bottom w:val="double" w:sz="6" w:space="0" w:color="auto"/>
              <w:right w:val="single" w:sz="8" w:space="0" w:color="auto"/>
            </w:tcBorders>
          </w:tcPr>
          <w:p w:rsidR="005D091A" w:rsidRPr="00A12F15" w:rsidRDefault="005D091A" w:rsidP="008B4BB7">
            <w:pPr>
              <w:tabs>
                <w:tab w:val="center" w:pos="649"/>
              </w:tabs>
              <w:suppressAutoHyphens/>
              <w:spacing w:after="56"/>
              <w:rPr>
                <w:rFonts w:ascii="Arial" w:hAnsi="Arial" w:cs="Arial"/>
                <w:sz w:val="20"/>
              </w:rPr>
            </w:pPr>
            <w:r w:rsidRPr="00A12F15">
              <w:rPr>
                <w:rFonts w:ascii="Arial" w:hAnsi="Arial" w:cs="Arial"/>
                <w:sz w:val="20"/>
              </w:rPr>
              <w:tab/>
              <w:t>6</w:t>
            </w:r>
          </w:p>
        </w:tc>
        <w:tc>
          <w:tcPr>
            <w:tcW w:w="1276" w:type="dxa"/>
            <w:tcBorders>
              <w:top w:val="single" w:sz="7" w:space="0" w:color="auto"/>
              <w:left w:val="single" w:sz="8" w:space="0" w:color="auto"/>
              <w:bottom w:val="double" w:sz="6" w:space="0" w:color="auto"/>
              <w:right w:val="single" w:sz="8" w:space="0" w:color="auto"/>
            </w:tcBorders>
          </w:tcPr>
          <w:p w:rsidR="005D091A" w:rsidRPr="00A12F15" w:rsidRDefault="005D091A" w:rsidP="008B4BB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tcBorders>
              <w:top w:val="single" w:sz="7" w:space="0" w:color="auto"/>
              <w:left w:val="single" w:sz="8" w:space="0" w:color="auto"/>
              <w:bottom w:val="double" w:sz="6" w:space="0" w:color="auto"/>
              <w:right w:val="single" w:sz="8" w:space="0" w:color="auto"/>
            </w:tcBorders>
          </w:tcPr>
          <w:p w:rsidR="005D091A" w:rsidRPr="00A12F15" w:rsidRDefault="005D091A" w:rsidP="008B4BB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8" w:type="dxa"/>
            <w:tcBorders>
              <w:top w:val="single" w:sz="7" w:space="0" w:color="auto"/>
              <w:left w:val="single" w:sz="8" w:space="0" w:color="auto"/>
              <w:bottom w:val="double" w:sz="6" w:space="0" w:color="auto"/>
              <w:right w:val="single" w:sz="8" w:space="0" w:color="auto"/>
            </w:tcBorders>
          </w:tcPr>
          <w:p w:rsidR="005D091A" w:rsidRPr="00A12F15" w:rsidRDefault="005D091A" w:rsidP="008B4BB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709" w:type="dxa"/>
            <w:tcBorders>
              <w:top w:val="single" w:sz="7" w:space="0" w:color="auto"/>
              <w:left w:val="single" w:sz="8" w:space="0" w:color="auto"/>
              <w:bottom w:val="double" w:sz="6" w:space="0" w:color="auto"/>
              <w:right w:val="single" w:sz="8" w:space="0" w:color="auto"/>
            </w:tcBorders>
          </w:tcPr>
          <w:p w:rsidR="005D091A" w:rsidRPr="00A12F15" w:rsidRDefault="005D091A" w:rsidP="008B4BB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842" w:type="dxa"/>
            <w:tcBorders>
              <w:top w:val="single" w:sz="7" w:space="0" w:color="auto"/>
              <w:left w:val="single" w:sz="8" w:space="0" w:color="auto"/>
              <w:bottom w:val="double" w:sz="6" w:space="0" w:color="auto"/>
              <w:right w:val="double" w:sz="6" w:space="0" w:color="auto"/>
            </w:tcBorders>
          </w:tcPr>
          <w:p w:rsidR="005D091A" w:rsidRPr="00A12F15" w:rsidRDefault="005D091A" w:rsidP="008B4BB7">
            <w:pPr>
              <w:tabs>
                <w:tab w:val="left" w:pos="-720"/>
                <w:tab w:val="left" w:pos="0"/>
                <w:tab w:val="left" w:pos="259"/>
                <w:tab w:val="left" w:pos="604"/>
                <w:tab w:val="left" w:pos="816"/>
                <w:tab w:val="left" w:pos="1440"/>
              </w:tabs>
              <w:suppressAutoHyphens/>
              <w:spacing w:after="56"/>
              <w:rPr>
                <w:rFonts w:ascii="Arial" w:hAnsi="Arial" w:cs="Arial"/>
                <w:sz w:val="20"/>
              </w:rPr>
            </w:pP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Note:  If the EUT fails, the test point at which this occurs shall be recorded.</w:t>
      </w:r>
    </w:p>
    <w:p w:rsidR="00B30B0A" w:rsidRPr="00A12F15" w:rsidRDefault="00B30B0A" w:rsidP="00B30B0A">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
        <w:gridCol w:w="1260"/>
        <w:gridCol w:w="360"/>
        <w:gridCol w:w="1530"/>
      </w:tblGrid>
      <w:tr w:rsidR="00B30B0A" w:rsidRPr="00A12F15" w:rsidTr="003E7066">
        <w:trPr>
          <w:trHeight w:hRule="exact" w:val="280"/>
        </w:trPr>
        <w:tc>
          <w:tcPr>
            <w:tcW w:w="360" w:type="dxa"/>
            <w:tcBorders>
              <w:top w:val="single" w:sz="4" w:space="0" w:color="auto"/>
              <w:left w:val="single" w:sz="4" w:space="0" w:color="auto"/>
              <w:bottom w:val="single" w:sz="4" w:space="0" w:color="auto"/>
              <w:right w:val="single" w:sz="4" w:space="0" w:color="auto"/>
            </w:tcBorders>
            <w:vAlign w:val="center"/>
          </w:tcPr>
          <w:p w:rsidR="00B30B0A" w:rsidRPr="00A12F15" w:rsidRDefault="00B30B0A" w:rsidP="003E7066">
            <w:pPr>
              <w:tabs>
                <w:tab w:val="left" w:pos="-1440"/>
                <w:tab w:val="left" w:pos="-720"/>
                <w:tab w:val="left" w:pos="0"/>
                <w:tab w:val="left" w:pos="576"/>
                <w:tab w:val="left" w:pos="720"/>
              </w:tabs>
              <w:suppressAutoHyphens/>
              <w:ind w:right="-18"/>
              <w:jc w:val="right"/>
              <w:rPr>
                <w:rFonts w:ascii="Arial" w:hAnsi="Arial"/>
                <w:sz w:val="18"/>
              </w:rPr>
            </w:pPr>
          </w:p>
        </w:tc>
        <w:tc>
          <w:tcPr>
            <w:tcW w:w="1260" w:type="dxa"/>
            <w:tcBorders>
              <w:top w:val="nil"/>
              <w:left w:val="nil"/>
              <w:bottom w:val="nil"/>
              <w:right w:val="nil"/>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r w:rsidRPr="00A12F15">
              <w:rPr>
                <w:rFonts w:ascii="Arial" w:hAnsi="Arial"/>
                <w:sz w:val="18"/>
              </w:rPr>
              <w:t>Passed</w:t>
            </w:r>
          </w:p>
        </w:tc>
        <w:tc>
          <w:tcPr>
            <w:tcW w:w="360" w:type="dxa"/>
            <w:tcBorders>
              <w:top w:val="single" w:sz="4" w:space="0" w:color="auto"/>
              <w:left w:val="single" w:sz="4" w:space="0" w:color="auto"/>
              <w:bottom w:val="single" w:sz="4" w:space="0" w:color="auto"/>
              <w:right w:val="single" w:sz="4" w:space="0" w:color="auto"/>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p>
        </w:tc>
        <w:tc>
          <w:tcPr>
            <w:tcW w:w="1530" w:type="dxa"/>
            <w:tcBorders>
              <w:top w:val="nil"/>
              <w:left w:val="nil"/>
              <w:bottom w:val="nil"/>
              <w:right w:val="nil"/>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r w:rsidRPr="00A12F15">
              <w:rPr>
                <w:rFonts w:ascii="Arial" w:hAnsi="Arial"/>
                <w:sz w:val="18"/>
              </w:rPr>
              <w:t>Failed</w:t>
            </w:r>
          </w:p>
        </w:tc>
      </w:tr>
    </w:tbl>
    <w:p w:rsidR="00B30B0A" w:rsidRPr="00A12F15" w:rsidRDefault="00B30B0A" w:rsidP="00B30B0A">
      <w:pPr>
        <w:tabs>
          <w:tab w:val="left" w:pos="-720"/>
          <w:tab w:val="left" w:pos="0"/>
          <w:tab w:val="left" w:pos="259"/>
          <w:tab w:val="left" w:pos="604"/>
          <w:tab w:val="left" w:pos="816"/>
          <w:tab w:val="left" w:pos="1440"/>
        </w:tabs>
        <w:suppressAutoHyphens/>
        <w:jc w:val="both"/>
        <w:rPr>
          <w:rFonts w:ascii="Arial" w:hAnsi="Arial" w:cs="Arial"/>
          <w:sz w:val="20"/>
        </w:rPr>
      </w:pPr>
    </w:p>
    <w:p w:rsidR="00B30B0A" w:rsidRPr="00A12F15" w:rsidRDefault="00B30B0A" w:rsidP="00B30B0A">
      <w:pPr>
        <w:tabs>
          <w:tab w:val="left" w:pos="-720"/>
          <w:tab w:val="left" w:pos="0"/>
          <w:tab w:val="left" w:pos="259"/>
          <w:tab w:val="left" w:pos="604"/>
          <w:tab w:val="left" w:pos="816"/>
          <w:tab w:val="left" w:pos="1440"/>
        </w:tabs>
        <w:suppressAutoHyphens/>
        <w:jc w:val="both"/>
        <w:rPr>
          <w:rFonts w:ascii="Arial" w:hAnsi="Arial" w:cs="Arial"/>
          <w:sz w:val="20"/>
        </w:rPr>
      </w:pPr>
      <w:del w:id="1520" w:author="morayoa" w:date="2013-06-06T09:05:00Z">
        <w:r w:rsidRPr="00A12F15" w:rsidDel="00DC255E">
          <w:rPr>
            <w:rFonts w:ascii="Arial" w:hAnsi="Arial" w:cs="Arial"/>
            <w:sz w:val="20"/>
          </w:rPr>
          <w:delText>Remarks</w:delText>
        </w:r>
      </w:del>
      <w:ins w:id="1521" w:author="morayoa" w:date="2013-06-06T09:05:00Z">
        <w:r w:rsidR="00DC255E">
          <w:rPr>
            <w:rFonts w:ascii="Arial" w:hAnsi="Arial" w:cs="Arial"/>
            <w:sz w:val="20"/>
          </w:rPr>
          <w:t>Observations</w:t>
        </w:r>
      </w:ins>
      <w:r w:rsidRPr="00A12F15">
        <w:rPr>
          <w:rFonts w:ascii="Arial" w:hAnsi="Arial" w:cs="Arial"/>
          <w:sz w:val="20"/>
        </w:rPr>
        <w:t>:</w:t>
      </w:r>
    </w:p>
    <w:p w:rsidR="00CF3230" w:rsidRPr="00A12F15" w:rsidRDefault="0075580A" w:rsidP="00CF3230">
      <w:pPr>
        <w:tabs>
          <w:tab w:val="left" w:pos="-720"/>
          <w:tab w:val="left" w:pos="0"/>
          <w:tab w:val="left" w:pos="259"/>
          <w:tab w:val="left" w:pos="604"/>
          <w:tab w:val="left" w:pos="816"/>
          <w:tab w:val="left" w:pos="1440"/>
        </w:tabs>
        <w:suppressAutoHyphens/>
        <w:jc w:val="both"/>
        <w:rPr>
          <w:ins w:id="1522" w:author="morayoa" w:date="2013-06-05T14:38:00Z"/>
        </w:rPr>
      </w:pPr>
      <w:ins w:id="1523" w:author="morayoa" w:date="2013-06-05T14:40:00Z">
        <w:r>
          <w:rPr>
            <w:rFonts w:ascii="Arial" w:hAnsi="Arial" w:cs="Arial"/>
            <w:sz w:val="16"/>
            <w:szCs w:val="16"/>
          </w:rPr>
          <w:t xml:space="preserve">Include information that affect the test condition, </w:t>
        </w:r>
      </w:ins>
      <w:ins w:id="1524" w:author="morayoa" w:date="2013-06-06T09:50:00Z">
        <w:r w:rsidR="00B05592">
          <w:rPr>
            <w:rFonts w:ascii="Arial" w:hAnsi="Arial" w:cs="Arial"/>
            <w:sz w:val="16"/>
            <w:szCs w:val="16"/>
          </w:rPr>
          <w:t xml:space="preserve">as indicated in the last paragraph </w:t>
        </w:r>
      </w:ins>
      <w:ins w:id="1525" w:author="morayoa" w:date="2013-06-05T14:40:00Z">
        <w:r>
          <w:rPr>
            <w:rFonts w:ascii="Arial" w:hAnsi="Arial" w:cs="Arial"/>
            <w:sz w:val="16"/>
            <w:szCs w:val="16"/>
          </w:rPr>
          <w:t>of R 50-1 &amp; -2, A.7.1</w:t>
        </w:r>
      </w:ins>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br w:type="page"/>
      </w:r>
      <w:r w:rsidR="00257A24" w:rsidRPr="00A12F15">
        <w:rPr>
          <w:rFonts w:ascii="Arial" w:hAnsi="Arial" w:cs="Arial"/>
          <w:sz w:val="20"/>
        </w:rPr>
        <w:lastRenderedPageBreak/>
        <w:t>1.6.4</w:t>
      </w:r>
      <w:r w:rsidRPr="00A12F15">
        <w:rPr>
          <w:rFonts w:ascii="Arial" w:hAnsi="Arial" w:cs="Arial"/>
          <w:sz w:val="20"/>
        </w:rPr>
        <w:tab/>
        <w:t>Electrostatic discharge</w:t>
      </w:r>
      <w:r w:rsidR="00BC3404">
        <w:rPr>
          <w:rFonts w:ascii="Arial" w:hAnsi="Arial" w:cs="Arial"/>
          <w:sz w:val="20"/>
        </w:rPr>
        <w:t xml:space="preserve"> te</w:t>
      </w:r>
      <w:r w:rsidRPr="00A12F15">
        <w:rPr>
          <w:rFonts w:ascii="Arial" w:hAnsi="Arial" w:cs="Arial"/>
          <w:sz w:val="20"/>
        </w:rPr>
        <w:t>s</w:t>
      </w:r>
      <w:r w:rsidR="00BC3404">
        <w:rPr>
          <w:rFonts w:ascii="Arial" w:hAnsi="Arial" w:cs="Arial"/>
          <w:sz w:val="20"/>
        </w:rPr>
        <w:t>t</w:t>
      </w:r>
      <w:r w:rsidRPr="00A12F15">
        <w:rPr>
          <w:rFonts w:ascii="Arial" w:hAnsi="Arial" w:cs="Arial"/>
          <w:sz w:val="20"/>
        </w:rPr>
        <w:t xml:space="preserve"> (continued)</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Specification of test points of EUT (direct application), e.g. by photos or sketches</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a)  Direct application</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Contact discharges:</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Air discharges:</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b)  Indirect application</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br w:type="page"/>
      </w:r>
      <w:r w:rsidR="00257A24" w:rsidRPr="00A12F15">
        <w:rPr>
          <w:rFonts w:ascii="Arial" w:hAnsi="Arial" w:cs="Arial"/>
          <w:sz w:val="20"/>
        </w:rPr>
        <w:lastRenderedPageBreak/>
        <w:t>1.6.5</w:t>
      </w:r>
      <w:r w:rsidRPr="00A12F15">
        <w:rPr>
          <w:rFonts w:ascii="Arial" w:hAnsi="Arial" w:cs="Arial"/>
          <w:sz w:val="20"/>
        </w:rPr>
        <w:tab/>
      </w:r>
      <w:r w:rsidR="00E66CD8" w:rsidRPr="00A12F15">
        <w:rPr>
          <w:rFonts w:ascii="Arial" w:hAnsi="Arial" w:cs="Arial"/>
          <w:sz w:val="20"/>
        </w:rPr>
        <w:tab/>
      </w:r>
      <w:r w:rsidR="00516B1B" w:rsidRPr="00A12F15">
        <w:rPr>
          <w:rFonts w:ascii="Arial" w:hAnsi="Arial" w:cs="Arial"/>
          <w:sz w:val="20"/>
        </w:rPr>
        <w:t>Immunity to e</w:t>
      </w:r>
      <w:r w:rsidRPr="00A12F15">
        <w:rPr>
          <w:rFonts w:ascii="Arial" w:hAnsi="Arial" w:cs="Arial"/>
          <w:sz w:val="20"/>
        </w:rPr>
        <w:t xml:space="preserve">lectromagnetic </w:t>
      </w:r>
      <w:r w:rsidR="00516B1B" w:rsidRPr="00A12F15">
        <w:rPr>
          <w:rFonts w:ascii="Arial" w:hAnsi="Arial" w:cs="Arial"/>
          <w:sz w:val="20"/>
        </w:rPr>
        <w:t xml:space="preserve">fields </w:t>
      </w:r>
      <w:r w:rsidRPr="00A12F15">
        <w:rPr>
          <w:rFonts w:ascii="Arial" w:hAnsi="Arial" w:cs="Arial"/>
          <w:sz w:val="20"/>
        </w:rPr>
        <w:t xml:space="preserve">(R 50-1, 4.5.2 &amp; </w:t>
      </w:r>
      <w:r w:rsidR="000B0C65" w:rsidRPr="00A12F15">
        <w:rPr>
          <w:rFonts w:ascii="Arial" w:hAnsi="Arial" w:cs="Arial"/>
          <w:sz w:val="20"/>
        </w:rPr>
        <w:t>A.7.3.</w:t>
      </w:r>
      <w:r w:rsidR="00516B1B" w:rsidRPr="00A12F15">
        <w:rPr>
          <w:rFonts w:ascii="Arial" w:hAnsi="Arial" w:cs="Arial"/>
          <w:sz w:val="20"/>
        </w:rPr>
        <w:t>5</w:t>
      </w:r>
      <w:r w:rsidRPr="00A12F15">
        <w:rPr>
          <w:rFonts w:ascii="Arial" w:hAnsi="Arial" w:cs="Arial"/>
          <w:sz w:val="20"/>
        </w:rPr>
        <w:t>)</w:t>
      </w:r>
    </w:p>
    <w:p w:rsidR="00E66CD8" w:rsidRPr="00A12F15" w:rsidRDefault="00E66CD8">
      <w:pPr>
        <w:tabs>
          <w:tab w:val="left" w:pos="-720"/>
          <w:tab w:val="left" w:pos="0"/>
          <w:tab w:val="left" w:pos="259"/>
          <w:tab w:val="left" w:pos="604"/>
          <w:tab w:val="left" w:pos="816"/>
          <w:tab w:val="left" w:pos="1440"/>
        </w:tabs>
        <w:suppressAutoHyphens/>
        <w:jc w:val="both"/>
        <w:rPr>
          <w:rFonts w:ascii="Arial" w:hAnsi="Arial" w:cs="Arial"/>
          <w:sz w:val="20"/>
        </w:rPr>
      </w:pPr>
    </w:p>
    <w:p w:rsidR="00E66CD8" w:rsidRPr="00A12F15" w:rsidRDefault="00E66CD8" w:rsidP="00E66CD8">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1.6.5.1</w:t>
      </w:r>
      <w:r w:rsidRPr="00A12F15">
        <w:rPr>
          <w:rFonts w:ascii="Arial" w:hAnsi="Arial" w:cs="Arial"/>
          <w:sz w:val="20"/>
        </w:rPr>
        <w:tab/>
        <w:t xml:space="preserve">Immunity to radiated electromagnetic fields </w:t>
      </w:r>
      <w:r w:rsidR="006407A1" w:rsidRPr="00A12F15">
        <w:rPr>
          <w:rFonts w:ascii="Arial" w:hAnsi="Arial" w:cs="Arial"/>
          <w:sz w:val="20"/>
        </w:rPr>
        <w:t>(</w:t>
      </w:r>
      <w:r w:rsidR="004469C1" w:rsidRPr="00A12F15">
        <w:rPr>
          <w:rFonts w:ascii="Arial" w:hAnsi="Arial" w:cs="Arial"/>
          <w:sz w:val="20"/>
        </w:rPr>
        <w:t>4.5.2</w:t>
      </w:r>
      <w:r w:rsidR="00A166EE" w:rsidRPr="00A12F15">
        <w:rPr>
          <w:rFonts w:ascii="Arial" w:hAnsi="Arial" w:cs="Arial"/>
          <w:sz w:val="20"/>
        </w:rPr>
        <w:t>,</w:t>
      </w:r>
      <w:r w:rsidRPr="00A12F15">
        <w:rPr>
          <w:rFonts w:ascii="Arial" w:hAnsi="Arial" w:cs="Arial"/>
          <w:sz w:val="20"/>
        </w:rPr>
        <w:t xml:space="preserve"> A.7.3.5.1)</w:t>
      </w:r>
    </w:p>
    <w:p w:rsidR="00E66CD8" w:rsidRPr="00A12F15" w:rsidRDefault="00E66CD8">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8789"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2" w:type="dxa"/>
          <w:right w:w="112" w:type="dxa"/>
        </w:tblCellMar>
        <w:tblLook w:val="0000"/>
      </w:tblPr>
      <w:tblGrid>
        <w:gridCol w:w="3969"/>
        <w:gridCol w:w="898"/>
        <w:gridCol w:w="1229"/>
        <w:gridCol w:w="1275"/>
        <w:gridCol w:w="1418"/>
      </w:tblGrid>
      <w:tr w:rsidR="003A5D2F" w:rsidRPr="00A12F15" w:rsidTr="00870A73">
        <w:trPr>
          <w:trHeight w:hRule="exact" w:val="283"/>
        </w:trPr>
        <w:tc>
          <w:tcPr>
            <w:tcW w:w="3969" w:type="dxa"/>
            <w:tcBorders>
              <w:right w:val="nil"/>
            </w:tcBorders>
          </w:tcPr>
          <w:p w:rsidR="003A5D2F" w:rsidRPr="00A12F15" w:rsidRDefault="00FC47BA" w:rsidP="003A5D2F">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fldChar w:fldCharType="begin"/>
            </w:r>
            <w:r w:rsidR="003A5D2F" w:rsidRPr="00A12F15">
              <w:rPr>
                <w:rFonts w:ascii="Arial" w:hAnsi="Arial" w:cs="Arial"/>
                <w:sz w:val="20"/>
              </w:rPr>
              <w:instrText xml:space="preserve">PRIVATE </w:instrText>
            </w:r>
            <w:r w:rsidRPr="00A12F15">
              <w:rPr>
                <w:rFonts w:ascii="Arial" w:hAnsi="Arial" w:cs="Arial"/>
                <w:sz w:val="20"/>
              </w:rPr>
              <w:fldChar w:fldCharType="end"/>
            </w:r>
            <w:r w:rsidR="003A5D2F" w:rsidRPr="00A12F15">
              <w:rPr>
                <w:rFonts w:ascii="Arial" w:hAnsi="Arial" w:cs="Arial"/>
                <w:sz w:val="20"/>
              </w:rPr>
              <w:t>Application No.</w:t>
            </w:r>
            <w:proofErr w:type="gramStart"/>
            <w:r w:rsidR="003A5D2F" w:rsidRPr="00A12F15">
              <w:rPr>
                <w:rFonts w:ascii="Arial" w:hAnsi="Arial" w:cs="Arial"/>
                <w:sz w:val="20"/>
              </w:rPr>
              <w:t>:      ...........................</w:t>
            </w:r>
            <w:proofErr w:type="gramEnd"/>
          </w:p>
        </w:tc>
        <w:tc>
          <w:tcPr>
            <w:tcW w:w="898" w:type="dxa"/>
            <w:tcBorders>
              <w:left w:val="nil"/>
            </w:tcBorders>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29" w:type="dxa"/>
            <w:tcBorders>
              <w:bottom w:val="single" w:sz="4" w:space="0" w:color="auto"/>
            </w:tcBorders>
          </w:tcPr>
          <w:p w:rsidR="003A5D2F" w:rsidRPr="00A12F15" w:rsidRDefault="003A5D2F" w:rsidP="003A5D2F">
            <w:pPr>
              <w:tabs>
                <w:tab w:val="center" w:pos="665"/>
              </w:tabs>
              <w:suppressAutoHyphens/>
              <w:spacing w:after="56"/>
              <w:rPr>
                <w:rFonts w:ascii="Arial" w:hAnsi="Arial" w:cs="Arial"/>
                <w:sz w:val="20"/>
              </w:rPr>
            </w:pPr>
            <w:r w:rsidRPr="00A12F15">
              <w:rPr>
                <w:rFonts w:ascii="Arial" w:hAnsi="Arial" w:cs="Arial"/>
                <w:sz w:val="20"/>
              </w:rPr>
              <w:tab/>
              <w:t>At start</w:t>
            </w:r>
          </w:p>
        </w:tc>
        <w:tc>
          <w:tcPr>
            <w:tcW w:w="1275" w:type="dxa"/>
            <w:tcBorders>
              <w:bottom w:val="single" w:sz="4" w:space="0" w:color="auto"/>
            </w:tcBorders>
          </w:tcPr>
          <w:p w:rsidR="003A5D2F" w:rsidRPr="00A12F15" w:rsidRDefault="003A5D2F" w:rsidP="003A5D2F">
            <w:pPr>
              <w:tabs>
                <w:tab w:val="center" w:pos="574"/>
              </w:tabs>
              <w:suppressAutoHyphens/>
              <w:spacing w:after="56"/>
              <w:rPr>
                <w:rFonts w:ascii="Arial" w:hAnsi="Arial" w:cs="Arial"/>
                <w:sz w:val="20"/>
              </w:rPr>
            </w:pPr>
            <w:r w:rsidRPr="00A12F15">
              <w:rPr>
                <w:rFonts w:ascii="Arial" w:hAnsi="Arial" w:cs="Arial"/>
                <w:sz w:val="20"/>
              </w:rPr>
              <w:tab/>
              <w:t>At end</w:t>
            </w:r>
          </w:p>
        </w:tc>
        <w:tc>
          <w:tcPr>
            <w:tcW w:w="1418" w:type="dxa"/>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r>
      <w:tr w:rsidR="003A5D2F" w:rsidRPr="00A12F15" w:rsidTr="00870A73">
        <w:trPr>
          <w:trHeight w:hRule="exact" w:val="283"/>
        </w:trPr>
        <w:tc>
          <w:tcPr>
            <w:tcW w:w="3969" w:type="dxa"/>
            <w:tcBorders>
              <w:bottom w:val="single" w:sz="4" w:space="0" w:color="auto"/>
            </w:tcBorders>
          </w:tcPr>
          <w:p w:rsidR="003A5D2F" w:rsidRPr="00A12F15" w:rsidRDefault="00451C6B" w:rsidP="003A5D2F">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Type</w:t>
            </w:r>
            <w:r w:rsidR="003A5D2F" w:rsidRPr="00A12F15">
              <w:rPr>
                <w:rFonts w:ascii="Arial" w:hAnsi="Arial" w:cs="Arial"/>
                <w:sz w:val="20"/>
              </w:rPr>
              <w:t xml:space="preserve"> designation</w:t>
            </w:r>
            <w:proofErr w:type="gramStart"/>
            <w:r w:rsidR="003A5D2F" w:rsidRPr="00A12F15">
              <w:rPr>
                <w:rFonts w:ascii="Arial" w:hAnsi="Arial" w:cs="Arial"/>
                <w:sz w:val="20"/>
              </w:rPr>
              <w:t>:  ........................</w:t>
            </w:r>
            <w:proofErr w:type="gramEnd"/>
          </w:p>
        </w:tc>
        <w:tc>
          <w:tcPr>
            <w:tcW w:w="898" w:type="dxa"/>
          </w:tcPr>
          <w:p w:rsidR="003A5D2F" w:rsidRPr="00A12F15" w:rsidRDefault="003A5D2F" w:rsidP="003A5D2F">
            <w:pPr>
              <w:tabs>
                <w:tab w:val="left" w:pos="-720"/>
                <w:tab w:val="left" w:pos="0"/>
                <w:tab w:val="left" w:pos="259"/>
                <w:tab w:val="left" w:pos="604"/>
                <w:tab w:val="left" w:pos="816"/>
                <w:tab w:val="left" w:pos="1440"/>
              </w:tabs>
              <w:suppressAutoHyphens/>
              <w:spacing w:after="56"/>
              <w:jc w:val="right"/>
              <w:rPr>
                <w:rFonts w:ascii="Arial" w:hAnsi="Arial" w:cs="Arial"/>
                <w:sz w:val="20"/>
              </w:rPr>
            </w:pPr>
            <w:r w:rsidRPr="00A12F15">
              <w:rPr>
                <w:rFonts w:ascii="Arial" w:hAnsi="Arial" w:cs="Arial"/>
                <w:sz w:val="20"/>
              </w:rPr>
              <w:t>Temp:</w:t>
            </w:r>
          </w:p>
        </w:tc>
        <w:tc>
          <w:tcPr>
            <w:tcW w:w="1229" w:type="dxa"/>
            <w:tcBorders>
              <w:bottom w:val="single" w:sz="4" w:space="0" w:color="auto"/>
            </w:tcBorders>
            <w:shd w:val="clear" w:color="auto" w:fill="auto"/>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tcBorders>
              <w:bottom w:val="single" w:sz="4" w:space="0" w:color="auto"/>
            </w:tcBorders>
            <w:shd w:val="pct60" w:color="auto" w:fill="auto"/>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8" w:type="dxa"/>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r w:rsidRPr="00A12F15">
              <w:rPr>
                <w:rFonts w:ascii="Arial" w:hAnsi="Arial" w:cs="Arial"/>
                <w:sz w:val="20"/>
              </w:rPr>
              <w:sym w:font="Symbol" w:char="F0B0"/>
            </w:r>
            <w:r w:rsidRPr="00A12F15">
              <w:rPr>
                <w:rFonts w:ascii="Arial" w:hAnsi="Arial" w:cs="Arial"/>
                <w:sz w:val="20"/>
              </w:rPr>
              <w:t>C</w:t>
            </w:r>
          </w:p>
        </w:tc>
      </w:tr>
      <w:tr w:rsidR="003A5D2F" w:rsidRPr="00A12F15" w:rsidTr="00870A73">
        <w:trPr>
          <w:trHeight w:hRule="exact" w:val="283"/>
        </w:trPr>
        <w:tc>
          <w:tcPr>
            <w:tcW w:w="3969" w:type="dxa"/>
            <w:tcBorders>
              <w:bottom w:val="nil"/>
            </w:tcBorders>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Observer</w:t>
            </w:r>
            <w:proofErr w:type="gramStart"/>
            <w:r w:rsidRPr="00A12F15">
              <w:rPr>
                <w:rFonts w:ascii="Arial" w:hAnsi="Arial" w:cs="Arial"/>
                <w:sz w:val="20"/>
              </w:rPr>
              <w:t>:             .............................</w:t>
            </w:r>
            <w:proofErr w:type="gramEnd"/>
          </w:p>
        </w:tc>
        <w:tc>
          <w:tcPr>
            <w:tcW w:w="898" w:type="dxa"/>
          </w:tcPr>
          <w:p w:rsidR="003A5D2F" w:rsidRPr="00A12F15" w:rsidRDefault="003A5D2F" w:rsidP="003A5D2F">
            <w:pPr>
              <w:tabs>
                <w:tab w:val="right" w:pos="4642"/>
              </w:tabs>
              <w:suppressAutoHyphens/>
              <w:spacing w:after="56"/>
              <w:jc w:val="right"/>
              <w:rPr>
                <w:rFonts w:ascii="Arial" w:hAnsi="Arial" w:cs="Arial"/>
                <w:sz w:val="20"/>
              </w:rPr>
            </w:pPr>
            <w:r w:rsidRPr="00A12F15">
              <w:rPr>
                <w:rFonts w:ascii="Arial" w:hAnsi="Arial" w:cs="Arial"/>
                <w:sz w:val="20"/>
              </w:rPr>
              <w:t>Rel. h:</w:t>
            </w:r>
          </w:p>
        </w:tc>
        <w:tc>
          <w:tcPr>
            <w:tcW w:w="1229" w:type="dxa"/>
            <w:shd w:val="clear" w:color="auto" w:fill="auto"/>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tcBorders>
              <w:bottom w:val="single" w:sz="4" w:space="0" w:color="auto"/>
            </w:tcBorders>
            <w:shd w:val="pct60" w:color="auto" w:fill="auto"/>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8" w:type="dxa"/>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
        </w:tc>
      </w:tr>
      <w:tr w:rsidR="003A5D2F" w:rsidRPr="00A12F15" w:rsidTr="00870A73">
        <w:trPr>
          <w:trHeight w:hRule="exact" w:val="283"/>
        </w:trPr>
        <w:tc>
          <w:tcPr>
            <w:tcW w:w="3969" w:type="dxa"/>
            <w:tcBorders>
              <w:top w:val="nil"/>
              <w:bottom w:val="nil"/>
            </w:tcBorders>
          </w:tcPr>
          <w:p w:rsidR="003A5D2F" w:rsidRPr="00A12F15" w:rsidRDefault="003A5D2F" w:rsidP="003A5D2F">
            <w:pPr>
              <w:tabs>
                <w:tab w:val="right" w:pos="4642"/>
              </w:tabs>
              <w:suppressAutoHyphens/>
              <w:spacing w:after="56"/>
              <w:rPr>
                <w:rFonts w:ascii="Arial" w:hAnsi="Arial" w:cs="Arial"/>
                <w:sz w:val="20"/>
              </w:rPr>
            </w:pPr>
          </w:p>
        </w:tc>
        <w:tc>
          <w:tcPr>
            <w:tcW w:w="898" w:type="dxa"/>
          </w:tcPr>
          <w:p w:rsidR="003A5D2F" w:rsidRPr="00A12F15" w:rsidRDefault="003A5D2F" w:rsidP="003A5D2F">
            <w:pPr>
              <w:tabs>
                <w:tab w:val="right" w:pos="4642"/>
              </w:tabs>
              <w:suppressAutoHyphens/>
              <w:spacing w:after="56"/>
              <w:jc w:val="center"/>
              <w:rPr>
                <w:rFonts w:ascii="Arial" w:hAnsi="Arial" w:cs="Arial"/>
                <w:sz w:val="20"/>
              </w:rPr>
            </w:pPr>
            <w:r w:rsidRPr="00A12F15">
              <w:rPr>
                <w:rFonts w:ascii="Arial" w:hAnsi="Arial" w:cs="Arial"/>
                <w:sz w:val="20"/>
              </w:rPr>
              <w:t xml:space="preserve">  Date:</w:t>
            </w:r>
            <w:r w:rsidRPr="00A12F15">
              <w:rPr>
                <w:rFonts w:ascii="Arial" w:hAnsi="Arial" w:cs="Arial"/>
                <w:sz w:val="20"/>
              </w:rPr>
              <w:tab/>
              <w:t>Date:</w:t>
            </w:r>
          </w:p>
        </w:tc>
        <w:tc>
          <w:tcPr>
            <w:tcW w:w="1229" w:type="dxa"/>
            <w:shd w:val="clear" w:color="auto" w:fill="auto"/>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shd w:val="pct60" w:color="auto" w:fill="auto"/>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8" w:type="dxa"/>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roofErr w:type="spellStart"/>
            <w:r w:rsidR="002829F3" w:rsidRPr="00A12F15">
              <w:rPr>
                <w:rFonts w:ascii="Arial" w:hAnsi="Arial" w:cs="Arial"/>
                <w:sz w:val="20"/>
              </w:rPr>
              <w:t>yyyy</w:t>
            </w:r>
            <w:proofErr w:type="spellEnd"/>
            <w:r w:rsidR="002829F3" w:rsidRPr="00A12F15">
              <w:rPr>
                <w:rFonts w:ascii="Arial" w:hAnsi="Arial" w:cs="Arial"/>
                <w:sz w:val="20"/>
              </w:rPr>
              <w:t>-mm-</w:t>
            </w:r>
            <w:proofErr w:type="spellStart"/>
            <w:r w:rsidR="002829F3" w:rsidRPr="00A12F15">
              <w:rPr>
                <w:rFonts w:ascii="Arial" w:hAnsi="Arial" w:cs="Arial"/>
                <w:sz w:val="20"/>
              </w:rPr>
              <w:t>dd</w:t>
            </w:r>
            <w:proofErr w:type="spellEnd"/>
          </w:p>
        </w:tc>
      </w:tr>
      <w:tr w:rsidR="003A5D2F" w:rsidRPr="00A12F15" w:rsidTr="00870A73">
        <w:trPr>
          <w:trHeight w:hRule="exact" w:val="274"/>
        </w:trPr>
        <w:tc>
          <w:tcPr>
            <w:tcW w:w="3969" w:type="dxa"/>
            <w:tcBorders>
              <w:top w:val="nil"/>
            </w:tcBorders>
          </w:tcPr>
          <w:p w:rsidR="003A5D2F" w:rsidRPr="00A12F15" w:rsidRDefault="003A5D2F" w:rsidP="003A5D2F">
            <w:pPr>
              <w:tabs>
                <w:tab w:val="right" w:pos="4642"/>
              </w:tabs>
              <w:suppressAutoHyphens/>
              <w:spacing w:after="56"/>
              <w:rPr>
                <w:rFonts w:ascii="Arial" w:hAnsi="Arial" w:cs="Arial"/>
                <w:sz w:val="20"/>
              </w:rPr>
            </w:pPr>
          </w:p>
        </w:tc>
        <w:tc>
          <w:tcPr>
            <w:tcW w:w="898" w:type="dxa"/>
          </w:tcPr>
          <w:p w:rsidR="003A5D2F" w:rsidRPr="00A12F15" w:rsidRDefault="003A5D2F" w:rsidP="003A5D2F">
            <w:pPr>
              <w:tabs>
                <w:tab w:val="right" w:pos="4642"/>
              </w:tabs>
              <w:suppressAutoHyphens/>
              <w:spacing w:after="56"/>
              <w:jc w:val="center"/>
              <w:rPr>
                <w:rFonts w:ascii="Arial" w:hAnsi="Arial" w:cs="Arial"/>
                <w:sz w:val="20"/>
              </w:rPr>
            </w:pPr>
            <w:r w:rsidRPr="00A12F15">
              <w:rPr>
                <w:rFonts w:ascii="Arial" w:hAnsi="Arial" w:cs="Arial"/>
                <w:sz w:val="20"/>
              </w:rPr>
              <w:t xml:space="preserve">  Time:</w:t>
            </w:r>
            <w:r w:rsidRPr="00A12F15">
              <w:rPr>
                <w:rFonts w:ascii="Arial" w:hAnsi="Arial" w:cs="Arial"/>
                <w:sz w:val="20"/>
              </w:rPr>
              <w:tab/>
              <w:t>Time:</w:t>
            </w:r>
          </w:p>
        </w:tc>
        <w:tc>
          <w:tcPr>
            <w:tcW w:w="1229" w:type="dxa"/>
            <w:shd w:val="clear" w:color="auto" w:fill="auto"/>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shd w:val="pct60" w:color="auto" w:fill="auto"/>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8" w:type="dxa"/>
          </w:tcPr>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roofErr w:type="spellStart"/>
            <w:r w:rsidRPr="00A12F15">
              <w:rPr>
                <w:rFonts w:ascii="Arial" w:hAnsi="Arial" w:cs="Arial"/>
                <w:sz w:val="20"/>
              </w:rPr>
              <w:t>hh:mm:ss</w:t>
            </w:r>
            <w:proofErr w:type="spellEnd"/>
          </w:p>
        </w:tc>
      </w:tr>
      <w:tr w:rsidR="003A5D2F" w:rsidRPr="00A12F15" w:rsidTr="00870A73">
        <w:tc>
          <w:tcPr>
            <w:tcW w:w="8789" w:type="dxa"/>
            <w:gridSpan w:val="5"/>
          </w:tcPr>
          <w:p w:rsidR="003A5D2F" w:rsidRPr="00A12F15" w:rsidRDefault="003A5D2F" w:rsidP="003A5D2F">
            <w:pPr>
              <w:tabs>
                <w:tab w:val="left" w:pos="-720"/>
                <w:tab w:val="left" w:pos="0"/>
                <w:tab w:val="left" w:pos="259"/>
                <w:tab w:val="left" w:pos="604"/>
                <w:tab w:val="left" w:pos="816"/>
                <w:tab w:val="left" w:pos="1440"/>
              </w:tabs>
              <w:suppressAutoHyphens/>
              <w:rPr>
                <w:rFonts w:ascii="Arial" w:hAnsi="Arial" w:cs="Arial"/>
                <w:sz w:val="20"/>
              </w:rPr>
            </w:pPr>
            <w:r w:rsidRPr="00A12F15">
              <w:rPr>
                <w:rFonts w:ascii="Arial" w:hAnsi="Arial" w:cs="Arial"/>
                <w:sz w:val="20"/>
              </w:rPr>
              <w:t>Resolution during test:</w:t>
            </w:r>
          </w:p>
          <w:p w:rsidR="003A5D2F" w:rsidRPr="00A12F15" w:rsidRDefault="003A5D2F" w:rsidP="003A5D2F">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w:t>
            </w:r>
            <w:proofErr w:type="gramStart"/>
            <w:r w:rsidRPr="00A12F15">
              <w:rPr>
                <w:rFonts w:ascii="Arial" w:hAnsi="Arial" w:cs="Arial"/>
                <w:sz w:val="20"/>
              </w:rPr>
              <w:t>smaller</w:t>
            </w:r>
            <w:proofErr w:type="gramEnd"/>
            <w:r w:rsidRPr="00A12F15">
              <w:rPr>
                <w:rFonts w:ascii="Arial" w:hAnsi="Arial" w:cs="Arial"/>
                <w:sz w:val="20"/>
              </w:rPr>
              <w:t xml:space="preserve"> than d)       ................................</w:t>
            </w:r>
          </w:p>
        </w:tc>
      </w:tr>
    </w:tbl>
    <w:p w:rsidR="00F82DF6" w:rsidRPr="00A12F15" w:rsidRDefault="00F82DF6">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Del="009C6B0D" w:rsidRDefault="001E2D97">
      <w:pPr>
        <w:tabs>
          <w:tab w:val="left" w:pos="-720"/>
          <w:tab w:val="left" w:pos="0"/>
          <w:tab w:val="left" w:pos="259"/>
          <w:tab w:val="left" w:pos="604"/>
          <w:tab w:val="left" w:pos="816"/>
          <w:tab w:val="left" w:pos="1440"/>
        </w:tabs>
        <w:suppressAutoHyphens/>
        <w:jc w:val="both"/>
        <w:rPr>
          <w:del w:id="1526" w:author="morayoa" w:date="2013-06-10T10:37:00Z"/>
          <w:rFonts w:ascii="Arial" w:hAnsi="Arial" w:cs="Arial"/>
          <w:sz w:val="20"/>
        </w:rPr>
      </w:pPr>
      <w:r w:rsidRPr="00A12F15">
        <w:rPr>
          <w:rFonts w:ascii="Arial" w:hAnsi="Arial" w:cs="Arial"/>
          <w:sz w:val="20"/>
        </w:rPr>
        <w:t>Pre-test information</w:t>
      </w:r>
    </w:p>
    <w:p w:rsidR="001E2D97" w:rsidRPr="00A12F15" w:rsidDel="009C6B0D" w:rsidRDefault="001E2D97">
      <w:pPr>
        <w:tabs>
          <w:tab w:val="left" w:pos="-720"/>
          <w:tab w:val="left" w:pos="0"/>
          <w:tab w:val="left" w:pos="259"/>
          <w:tab w:val="left" w:pos="604"/>
          <w:tab w:val="left" w:pos="816"/>
          <w:tab w:val="left" w:pos="1440"/>
        </w:tabs>
        <w:suppressAutoHyphens/>
        <w:jc w:val="both"/>
        <w:rPr>
          <w:del w:id="1527" w:author="morayoa" w:date="2013-06-10T10:37:00Z"/>
          <w:rFonts w:ascii="Arial" w:hAnsi="Arial" w:cs="Arial"/>
          <w:sz w:val="20"/>
        </w:rPr>
      </w:pPr>
    </w:p>
    <w:tbl>
      <w:tblPr>
        <w:tblW w:w="9072" w:type="dxa"/>
        <w:tblInd w:w="56" w:type="dxa"/>
        <w:tblLayout w:type="fixed"/>
        <w:tblCellMar>
          <w:left w:w="56" w:type="dxa"/>
          <w:right w:w="56" w:type="dxa"/>
        </w:tblCellMar>
        <w:tblLook w:val="0000"/>
      </w:tblPr>
      <w:tblGrid>
        <w:gridCol w:w="1276"/>
        <w:gridCol w:w="1276"/>
        <w:gridCol w:w="1701"/>
        <w:gridCol w:w="1559"/>
        <w:gridCol w:w="1843"/>
        <w:gridCol w:w="1417"/>
      </w:tblGrid>
      <w:tr w:rsidR="001E2D97" w:rsidRPr="00A12F15" w:rsidTr="00555B1D">
        <w:tc>
          <w:tcPr>
            <w:tcW w:w="1276" w:type="dxa"/>
            <w:tcBorders>
              <w:top w:val="double" w:sz="7" w:space="0" w:color="auto"/>
              <w:left w:val="double" w:sz="7" w:space="0" w:color="auto"/>
            </w:tcBorders>
          </w:tcPr>
          <w:p w:rsidR="001E2D97" w:rsidRPr="00A12F15" w:rsidRDefault="00FC47BA">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fldChar w:fldCharType="begin"/>
            </w:r>
            <w:r w:rsidR="001E2D97" w:rsidRPr="00A12F15">
              <w:rPr>
                <w:rFonts w:ascii="Arial" w:hAnsi="Arial" w:cs="Arial"/>
                <w:sz w:val="20"/>
              </w:rPr>
              <w:instrText xml:space="preserve">PRIVATE </w:instrText>
            </w:r>
            <w:r w:rsidRPr="00A12F15">
              <w:rPr>
                <w:rFonts w:ascii="Arial" w:hAnsi="Arial" w:cs="Arial"/>
                <w:sz w:val="20"/>
              </w:rPr>
              <w:fldChar w:fldCharType="end"/>
            </w: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6" w:type="dxa"/>
            <w:tcBorders>
              <w:top w:val="doub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proofErr w:type="spellStart"/>
            <w:r w:rsidRPr="00A12F15">
              <w:rPr>
                <w:rFonts w:ascii="Arial" w:hAnsi="Arial" w:cs="Arial"/>
                <w:sz w:val="20"/>
              </w:rPr>
              <w:t>Flowrate</w:t>
            </w:r>
            <w:proofErr w:type="spellEnd"/>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/h)</w:t>
            </w:r>
          </w:p>
        </w:tc>
        <w:tc>
          <w:tcPr>
            <w:tcW w:w="1701" w:type="dxa"/>
            <w:tcBorders>
              <w:top w:val="doub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Equivalent</w:t>
            </w: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xml:space="preserve">pulses for </w:t>
            </w:r>
            <w:proofErr w:type="spellStart"/>
            <w:r w:rsidRPr="00A12F15">
              <w:rPr>
                <w:rFonts w:ascii="Arial" w:hAnsi="Arial" w:cs="Arial"/>
                <w:sz w:val="20"/>
              </w:rPr>
              <w:t>Σ</w:t>
            </w:r>
            <w:r w:rsidRPr="00A12F15">
              <w:rPr>
                <w:rFonts w:ascii="Arial" w:hAnsi="Arial" w:cs="Arial"/>
                <w:sz w:val="20"/>
                <w:vertAlign w:val="subscript"/>
              </w:rPr>
              <w:t>min</w:t>
            </w:r>
            <w:proofErr w:type="spellEnd"/>
          </w:p>
        </w:tc>
        <w:tc>
          <w:tcPr>
            <w:tcW w:w="1559" w:type="dxa"/>
            <w:tcBorders>
              <w:top w:val="doub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vertAlign w:val="subscript"/>
              </w:rPr>
            </w:pPr>
            <w:r w:rsidRPr="00A12F15">
              <w:rPr>
                <w:rFonts w:ascii="Arial" w:hAnsi="Arial" w:cs="Arial"/>
                <w:sz w:val="20"/>
              </w:rPr>
              <w:t xml:space="preserve">Static </w:t>
            </w:r>
            <w:r w:rsidR="00323B66" w:rsidRPr="00A12F15">
              <w:rPr>
                <w:rFonts w:ascii="Arial" w:hAnsi="Arial" w:cs="Arial"/>
                <w:sz w:val="20"/>
              </w:rPr>
              <w:t xml:space="preserve">load (L) </w:t>
            </w:r>
            <w:r w:rsidRPr="00A12F15">
              <w:rPr>
                <w:rFonts w:ascii="Arial" w:hAnsi="Arial" w:cs="Arial"/>
                <w:sz w:val="20"/>
              </w:rPr>
              <w:t xml:space="preserve">for </w:t>
            </w:r>
            <w:proofErr w:type="spellStart"/>
            <w:r w:rsidRPr="00A12F15">
              <w:rPr>
                <w:rFonts w:ascii="Arial" w:hAnsi="Arial" w:cs="Arial"/>
                <w:sz w:val="20"/>
              </w:rPr>
              <w:t>Σ</w:t>
            </w:r>
            <w:r w:rsidRPr="00A12F15">
              <w:rPr>
                <w:rFonts w:ascii="Arial" w:hAnsi="Arial" w:cs="Arial"/>
                <w:sz w:val="20"/>
                <w:vertAlign w:val="subscript"/>
              </w:rPr>
              <w:t>min</w:t>
            </w:r>
            <w:proofErr w:type="spellEnd"/>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w:t>
            </w:r>
          </w:p>
        </w:tc>
        <w:tc>
          <w:tcPr>
            <w:tcW w:w="1843" w:type="dxa"/>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17" w:type="dxa"/>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r w:rsidR="001E2D97" w:rsidRPr="00A12F15" w:rsidTr="00555B1D">
        <w:tc>
          <w:tcPr>
            <w:tcW w:w="1276" w:type="dxa"/>
            <w:tcBorders>
              <w:top w:val="single" w:sz="7" w:space="0" w:color="auto"/>
              <w:left w:val="doub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roofErr w:type="spellStart"/>
            <w:r w:rsidRPr="00A12F15">
              <w:rPr>
                <w:rFonts w:ascii="Arial" w:hAnsi="Arial" w:cs="Arial"/>
                <w:sz w:val="20"/>
              </w:rPr>
              <w:t>Q</w:t>
            </w:r>
            <w:r w:rsidRPr="00A12F15">
              <w:rPr>
                <w:rFonts w:ascii="Arial" w:hAnsi="Arial" w:cs="Arial"/>
                <w:sz w:val="20"/>
                <w:vertAlign w:val="subscript"/>
              </w:rPr>
              <w:t>max</w:t>
            </w:r>
            <w:proofErr w:type="spellEnd"/>
          </w:p>
        </w:tc>
        <w:tc>
          <w:tcPr>
            <w:tcW w:w="1276"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701"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559" w:type="dxa"/>
            <w:tcBorders>
              <w:top w:val="single" w:sz="7" w:space="0" w:color="auto"/>
              <w:left w:val="single" w:sz="7" w:space="0" w:color="auto"/>
              <w:bottom w:val="doub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843" w:type="dxa"/>
          </w:tcPr>
          <w:p w:rsidR="001E2D97" w:rsidRPr="00A12F15" w:rsidRDefault="00555B1D" w:rsidP="00555B1D">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r w:rsidR="001E2D97" w:rsidRPr="00A12F15">
              <w:rPr>
                <w:rFonts w:ascii="Arial" w:hAnsi="Arial" w:cs="Arial"/>
                <w:sz w:val="20"/>
              </w:rPr>
              <w:t>Rate of sweep:</w:t>
            </w:r>
          </w:p>
        </w:tc>
        <w:tc>
          <w:tcPr>
            <w:tcW w:w="1417" w:type="dxa"/>
            <w:tcBorders>
              <w:top w:val="single" w:sz="7" w:space="0" w:color="auto"/>
              <w:left w:val="single" w:sz="7" w:space="0" w:color="auto"/>
              <w:bottom w:val="single" w:sz="7" w:space="0" w:color="auto"/>
              <w:righ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9072" w:type="dxa"/>
        <w:tblInd w:w="56" w:type="dxa"/>
        <w:tblLayout w:type="fixed"/>
        <w:tblCellMar>
          <w:left w:w="56" w:type="dxa"/>
          <w:right w:w="56" w:type="dxa"/>
        </w:tblCellMar>
        <w:tblLook w:val="0000"/>
      </w:tblPr>
      <w:tblGrid>
        <w:gridCol w:w="1248"/>
        <w:gridCol w:w="28"/>
        <w:gridCol w:w="1276"/>
        <w:gridCol w:w="1559"/>
        <w:gridCol w:w="851"/>
        <w:gridCol w:w="992"/>
        <w:gridCol w:w="378"/>
        <w:gridCol w:w="756"/>
        <w:gridCol w:w="567"/>
        <w:gridCol w:w="1417"/>
      </w:tblGrid>
      <w:tr w:rsidR="00AE0829" w:rsidRPr="00A12F15" w:rsidTr="00AE0829">
        <w:trPr>
          <w:trHeight w:hRule="exact" w:val="592"/>
        </w:trPr>
        <w:tc>
          <w:tcPr>
            <w:tcW w:w="4962" w:type="dxa"/>
            <w:gridSpan w:val="5"/>
            <w:tcBorders>
              <w:top w:val="double" w:sz="6" w:space="0" w:color="auto"/>
              <w:left w:val="double" w:sz="6" w:space="0" w:color="auto"/>
              <w:right w:val="single" w:sz="8" w:space="0" w:color="auto"/>
            </w:tcBorders>
          </w:tcPr>
          <w:p w:rsidR="00AE0829" w:rsidRPr="00A12F15" w:rsidRDefault="00FC47BA">
            <w:pPr>
              <w:tabs>
                <w:tab w:val="center" w:pos="2568"/>
              </w:tabs>
              <w:suppressAutoHyphens/>
              <w:spacing w:after="56"/>
              <w:rPr>
                <w:rFonts w:ascii="Arial" w:hAnsi="Arial" w:cs="Arial"/>
                <w:sz w:val="20"/>
              </w:rPr>
            </w:pPr>
            <w:r w:rsidRPr="00A12F15">
              <w:rPr>
                <w:rFonts w:ascii="Arial" w:hAnsi="Arial" w:cs="Arial"/>
                <w:sz w:val="20"/>
              </w:rPr>
              <w:fldChar w:fldCharType="begin"/>
            </w:r>
            <w:r w:rsidR="00AE0829" w:rsidRPr="00A12F15">
              <w:rPr>
                <w:rFonts w:ascii="Arial" w:hAnsi="Arial" w:cs="Arial"/>
                <w:sz w:val="20"/>
              </w:rPr>
              <w:instrText xml:space="preserve">PRIVATE </w:instrText>
            </w:r>
            <w:r w:rsidRPr="00A12F15">
              <w:rPr>
                <w:rFonts w:ascii="Arial" w:hAnsi="Arial" w:cs="Arial"/>
                <w:sz w:val="20"/>
              </w:rPr>
              <w:fldChar w:fldCharType="end"/>
            </w:r>
            <w:r w:rsidR="00AE0829" w:rsidRPr="00A12F15">
              <w:rPr>
                <w:rFonts w:ascii="Arial" w:hAnsi="Arial" w:cs="Arial"/>
                <w:sz w:val="20"/>
              </w:rPr>
              <w:tab/>
              <w:t>Disturbance</w:t>
            </w:r>
          </w:p>
        </w:tc>
        <w:tc>
          <w:tcPr>
            <w:tcW w:w="1370" w:type="dxa"/>
            <w:gridSpan w:val="2"/>
            <w:tcBorders>
              <w:top w:val="double" w:sz="6" w:space="0" w:color="auto"/>
              <w:left w:val="single" w:sz="8" w:space="0" w:color="auto"/>
              <w:right w:val="single" w:sz="8" w:space="0" w:color="auto"/>
            </w:tcBorders>
          </w:tcPr>
          <w:p w:rsidR="00AE0829" w:rsidRPr="00A12F15" w:rsidRDefault="00AE0829">
            <w:pPr>
              <w:tabs>
                <w:tab w:val="center" w:pos="2148"/>
              </w:tabs>
              <w:suppressAutoHyphens/>
              <w:spacing w:after="56"/>
              <w:rPr>
                <w:rFonts w:ascii="Arial" w:hAnsi="Arial" w:cs="Arial"/>
                <w:sz w:val="20"/>
              </w:rPr>
            </w:pPr>
            <w:r w:rsidRPr="00A12F15">
              <w:rPr>
                <w:rFonts w:ascii="Arial" w:hAnsi="Arial" w:cs="Arial"/>
                <w:sz w:val="20"/>
              </w:rPr>
              <w:tab/>
              <w:t>Result</w:t>
            </w:r>
          </w:p>
        </w:tc>
        <w:tc>
          <w:tcPr>
            <w:tcW w:w="756" w:type="dxa"/>
            <w:tcBorders>
              <w:top w:val="double" w:sz="6" w:space="0" w:color="auto"/>
              <w:left w:val="single" w:sz="8" w:space="0" w:color="auto"/>
              <w:right w:val="single" w:sz="8" w:space="0" w:color="auto"/>
            </w:tcBorders>
          </w:tcPr>
          <w:p w:rsidR="00AE0829" w:rsidRPr="00A12F15" w:rsidRDefault="00AE0829">
            <w:pPr>
              <w:tabs>
                <w:tab w:val="center" w:pos="2148"/>
              </w:tabs>
              <w:suppressAutoHyphens/>
              <w:spacing w:after="56"/>
              <w:rPr>
                <w:rFonts w:ascii="Arial" w:hAnsi="Arial" w:cs="Arial"/>
                <w:sz w:val="20"/>
              </w:rPr>
            </w:pPr>
          </w:p>
        </w:tc>
        <w:tc>
          <w:tcPr>
            <w:tcW w:w="1984" w:type="dxa"/>
            <w:gridSpan w:val="2"/>
            <w:tcBorders>
              <w:top w:val="double" w:sz="6" w:space="0" w:color="auto"/>
              <w:left w:val="single" w:sz="8" w:space="0" w:color="auto"/>
              <w:bottom w:val="single" w:sz="8" w:space="0" w:color="auto"/>
              <w:right w:val="double" w:sz="6" w:space="0" w:color="auto"/>
            </w:tcBorders>
          </w:tcPr>
          <w:p w:rsidR="00AE0829" w:rsidRPr="00A12F15" w:rsidRDefault="00AE0829" w:rsidP="00AE0829">
            <w:pPr>
              <w:tabs>
                <w:tab w:val="left" w:pos="-720"/>
                <w:tab w:val="left" w:pos="0"/>
                <w:tab w:val="left" w:pos="259"/>
                <w:tab w:val="left" w:pos="604"/>
                <w:tab w:val="left" w:pos="816"/>
                <w:tab w:val="left" w:pos="1440"/>
              </w:tabs>
              <w:suppressAutoHyphens/>
              <w:jc w:val="center"/>
              <w:rPr>
                <w:ins w:id="1528" w:author="morayoa" w:date="2013-06-11T15:31:00Z"/>
                <w:rFonts w:ascii="Arial" w:hAnsi="Arial" w:cs="Arial"/>
                <w:sz w:val="20"/>
              </w:rPr>
            </w:pPr>
            <w:ins w:id="1529" w:author="morayoa" w:date="2013-06-11T15:31:00Z">
              <w:r w:rsidRPr="00A12F15">
                <w:rPr>
                  <w:rFonts w:ascii="Arial" w:hAnsi="Arial" w:cs="Arial"/>
                  <w:sz w:val="20"/>
                </w:rPr>
                <w:t>Significant fault</w:t>
              </w:r>
            </w:ins>
          </w:p>
          <w:p w:rsidR="00AE0829" w:rsidRPr="00A12F15" w:rsidRDefault="00AE0829" w:rsidP="008B4BB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w:t>
            </w:r>
            <w:ins w:id="1530" w:author="morayoa" w:date="2013-06-06T09:44:00Z">
              <w:r>
                <w:rPr>
                  <w:rFonts w:ascii="Arial" w:hAnsi="Arial" w:cs="Arial"/>
                  <w:sz w:val="20"/>
                </w:rPr>
                <w:t>Observations</w:t>
              </w:r>
            </w:ins>
            <w:r w:rsidRPr="00A12F15">
              <w:rPr>
                <w:rFonts w:ascii="Arial" w:hAnsi="Arial" w:cs="Arial"/>
                <w:sz w:val="20"/>
              </w:rPr>
              <w:t>)</w:t>
            </w:r>
          </w:p>
          <w:p w:rsidR="00AE0829" w:rsidRPr="00A12F15" w:rsidRDefault="00AE0829" w:rsidP="008B4BB7">
            <w:pPr>
              <w:tabs>
                <w:tab w:val="left" w:pos="-720"/>
                <w:tab w:val="left" w:pos="0"/>
                <w:tab w:val="left" w:pos="259"/>
                <w:tab w:val="left" w:pos="604"/>
                <w:tab w:val="left" w:pos="816"/>
                <w:tab w:val="left" w:pos="1440"/>
              </w:tabs>
              <w:suppressAutoHyphens/>
              <w:jc w:val="center"/>
              <w:rPr>
                <w:rFonts w:ascii="Arial" w:hAnsi="Arial" w:cs="Arial"/>
                <w:sz w:val="20"/>
              </w:rPr>
            </w:pPr>
            <w:r>
              <w:rPr>
                <w:rFonts w:ascii="Arial" w:hAnsi="Arial" w:cs="Arial"/>
                <w:sz w:val="20"/>
              </w:rPr>
              <w:t>Yes</w:t>
            </w:r>
          </w:p>
        </w:tc>
      </w:tr>
      <w:tr w:rsidR="00AE0829" w:rsidRPr="00A12F15" w:rsidTr="00AE0829">
        <w:tc>
          <w:tcPr>
            <w:tcW w:w="1248" w:type="dxa"/>
            <w:tcBorders>
              <w:top w:val="single" w:sz="7" w:space="0" w:color="auto"/>
              <w:left w:val="double" w:sz="6"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jc w:val="center"/>
              <w:rPr>
                <w:rFonts w:ascii="Arial" w:hAnsi="Arial" w:cs="Arial"/>
                <w:sz w:val="20"/>
              </w:rPr>
            </w:pPr>
            <w:del w:id="1531" w:author="morayoa" w:date="2013-06-06T09:46:00Z">
              <w:r w:rsidRPr="00A12F15" w:rsidDel="00AB5209">
                <w:rPr>
                  <w:rFonts w:ascii="Arial" w:hAnsi="Arial" w:cs="Arial"/>
                  <w:sz w:val="20"/>
                </w:rPr>
                <w:delText>Antenna</w:delText>
              </w:r>
            </w:del>
            <w:ins w:id="1532" w:author="morayoa" w:date="2013-06-06T09:46:00Z">
              <w:r>
                <w:rPr>
                  <w:rFonts w:ascii="Arial" w:hAnsi="Arial" w:cs="Arial"/>
                  <w:sz w:val="20"/>
                </w:rPr>
                <w:t>Test facility</w:t>
              </w:r>
            </w:ins>
          </w:p>
        </w:tc>
        <w:tc>
          <w:tcPr>
            <w:tcW w:w="1304" w:type="dxa"/>
            <w:gridSpan w:val="2"/>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Frequency</w:t>
            </w:r>
          </w:p>
          <w:p w:rsidR="00AE0829" w:rsidRPr="00A12F15" w:rsidRDefault="00AE0829">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range (MHz)</w:t>
            </w:r>
          </w:p>
        </w:tc>
        <w:tc>
          <w:tcPr>
            <w:tcW w:w="1559" w:type="dxa"/>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Polarization</w:t>
            </w:r>
          </w:p>
        </w:tc>
        <w:tc>
          <w:tcPr>
            <w:tcW w:w="851" w:type="dxa"/>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Facing</w:t>
            </w:r>
          </w:p>
          <w:p w:rsidR="00AE0829" w:rsidRPr="00A12F15" w:rsidRDefault="00AE0829">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EUT</w:t>
            </w:r>
          </w:p>
        </w:tc>
        <w:tc>
          <w:tcPr>
            <w:tcW w:w="992" w:type="dxa"/>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Pulses</w:t>
            </w:r>
          </w:p>
        </w:tc>
        <w:tc>
          <w:tcPr>
            <w:tcW w:w="1134" w:type="dxa"/>
            <w:gridSpan w:val="2"/>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Indication</w:t>
            </w:r>
          </w:p>
        </w:tc>
        <w:tc>
          <w:tcPr>
            <w:tcW w:w="567" w:type="dxa"/>
            <w:tcBorders>
              <w:top w:val="single" w:sz="8"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jc w:val="center"/>
              <w:rPr>
                <w:rFonts w:ascii="Arial" w:hAnsi="Arial" w:cs="Arial"/>
                <w:sz w:val="20"/>
              </w:rPr>
            </w:pPr>
            <w:ins w:id="1533" w:author="morayoa" w:date="2013-06-11T15:33:00Z">
              <w:r w:rsidRPr="00A12F15">
                <w:rPr>
                  <w:rFonts w:ascii="Arial" w:hAnsi="Arial" w:cs="Arial"/>
                  <w:sz w:val="20"/>
                </w:rPr>
                <w:t>No</w:t>
              </w:r>
            </w:ins>
          </w:p>
        </w:tc>
        <w:tc>
          <w:tcPr>
            <w:tcW w:w="1417" w:type="dxa"/>
            <w:tcBorders>
              <w:top w:val="single" w:sz="8" w:space="0" w:color="auto"/>
              <w:left w:val="single" w:sz="8" w:space="0" w:color="auto"/>
              <w:right w:val="double" w:sz="6" w:space="0" w:color="auto"/>
            </w:tcBorders>
          </w:tcPr>
          <w:p w:rsidR="00AE0829" w:rsidRPr="00A12F15" w:rsidRDefault="00AE0829">
            <w:pPr>
              <w:tabs>
                <w:tab w:val="left" w:pos="-720"/>
                <w:tab w:val="left" w:pos="0"/>
                <w:tab w:val="left" w:pos="259"/>
                <w:tab w:val="left" w:pos="604"/>
                <w:tab w:val="left" w:pos="816"/>
                <w:tab w:val="left" w:pos="1440"/>
              </w:tabs>
              <w:suppressAutoHyphens/>
              <w:jc w:val="center"/>
              <w:rPr>
                <w:ins w:id="1534" w:author="morayoa" w:date="2013-06-11T15:31:00Z"/>
                <w:rFonts w:ascii="Arial" w:hAnsi="Arial" w:cs="Arial"/>
                <w:sz w:val="20"/>
              </w:rPr>
            </w:pPr>
            <w:ins w:id="1535" w:author="morayoa" w:date="2013-06-11T15:33:00Z">
              <w:r>
                <w:rPr>
                  <w:rFonts w:ascii="Arial" w:hAnsi="Arial" w:cs="Arial"/>
                  <w:sz w:val="20"/>
                </w:rPr>
                <w:t>Yes</w:t>
              </w:r>
            </w:ins>
          </w:p>
        </w:tc>
      </w:tr>
      <w:tr w:rsidR="00AE0829" w:rsidRPr="00A12F15" w:rsidTr="00AE0829">
        <w:trPr>
          <w:trHeight w:hRule="exact" w:val="339"/>
        </w:trPr>
        <w:tc>
          <w:tcPr>
            <w:tcW w:w="4962" w:type="dxa"/>
            <w:gridSpan w:val="5"/>
            <w:tcBorders>
              <w:top w:val="single" w:sz="7" w:space="0" w:color="auto"/>
              <w:left w:val="double" w:sz="6" w:space="0" w:color="auto"/>
              <w:right w:val="single" w:sz="8" w:space="0" w:color="auto"/>
            </w:tcBorders>
          </w:tcPr>
          <w:p w:rsidR="00AE0829" w:rsidRPr="00A12F15" w:rsidRDefault="00AE0829">
            <w:pPr>
              <w:tabs>
                <w:tab w:val="center" w:pos="2568"/>
              </w:tabs>
              <w:suppressAutoHyphens/>
              <w:spacing w:after="56"/>
              <w:rPr>
                <w:rFonts w:ascii="Arial" w:hAnsi="Arial" w:cs="Arial"/>
                <w:sz w:val="20"/>
              </w:rPr>
            </w:pPr>
            <w:r w:rsidRPr="00A12F15">
              <w:rPr>
                <w:rFonts w:ascii="Arial" w:hAnsi="Arial" w:cs="Arial"/>
                <w:sz w:val="20"/>
              </w:rPr>
              <w:tab/>
              <w:t>without disturbance</w:t>
            </w:r>
          </w:p>
        </w:tc>
        <w:tc>
          <w:tcPr>
            <w:tcW w:w="992" w:type="dxa"/>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gridSpan w:val="2"/>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567" w:type="dxa"/>
            <w:tcBorders>
              <w:top w:val="single" w:sz="7" w:space="0" w:color="auto"/>
              <w:left w:val="single" w:sz="8" w:space="0" w:color="auto"/>
              <w:right w:val="single" w:sz="8" w:space="0" w:color="auto"/>
            </w:tcBorders>
            <w:shd w:val="pct75" w:color="auto" w:fill="auto"/>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Borders>
              <w:top w:val="single" w:sz="7" w:space="0" w:color="auto"/>
              <w:left w:val="single" w:sz="8" w:space="0" w:color="auto"/>
              <w:right w:val="double" w:sz="6" w:space="0" w:color="auto"/>
            </w:tcBorders>
            <w:shd w:val="pct75" w:color="auto" w:fill="auto"/>
          </w:tcPr>
          <w:p w:rsidR="00AE0829" w:rsidRPr="00A12F15" w:rsidRDefault="00AE0829">
            <w:pPr>
              <w:tabs>
                <w:tab w:val="left" w:pos="-720"/>
                <w:tab w:val="left" w:pos="0"/>
                <w:tab w:val="left" w:pos="259"/>
                <w:tab w:val="left" w:pos="604"/>
                <w:tab w:val="left" w:pos="816"/>
                <w:tab w:val="left" w:pos="1440"/>
              </w:tabs>
              <w:suppressAutoHyphens/>
              <w:spacing w:after="56"/>
              <w:rPr>
                <w:ins w:id="1536" w:author="morayoa" w:date="2013-06-11T15:31:00Z"/>
                <w:rFonts w:ascii="Arial" w:hAnsi="Arial" w:cs="Arial"/>
                <w:sz w:val="20"/>
              </w:rPr>
            </w:pPr>
          </w:p>
        </w:tc>
      </w:tr>
      <w:tr w:rsidR="00AE0829" w:rsidRPr="00A12F15" w:rsidTr="00AE0829">
        <w:trPr>
          <w:trHeight w:hRule="exact" w:val="339"/>
        </w:trPr>
        <w:tc>
          <w:tcPr>
            <w:tcW w:w="1276" w:type="dxa"/>
            <w:gridSpan w:val="2"/>
            <w:tcBorders>
              <w:top w:val="single" w:sz="7" w:space="0" w:color="auto"/>
              <w:left w:val="double" w:sz="6"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rPr>
                <w:rFonts w:ascii="Arial" w:hAnsi="Arial" w:cs="Arial"/>
                <w:sz w:val="20"/>
              </w:rPr>
            </w:pPr>
          </w:p>
        </w:tc>
        <w:tc>
          <w:tcPr>
            <w:tcW w:w="1276" w:type="dxa"/>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rPr>
                <w:rFonts w:ascii="Arial" w:hAnsi="Arial" w:cs="Arial"/>
                <w:sz w:val="20"/>
              </w:rPr>
            </w:pPr>
          </w:p>
        </w:tc>
        <w:tc>
          <w:tcPr>
            <w:tcW w:w="1559" w:type="dxa"/>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rPr>
                <w:rFonts w:ascii="Arial" w:hAnsi="Arial" w:cs="Arial"/>
                <w:sz w:val="20"/>
              </w:rPr>
            </w:pPr>
          </w:p>
          <w:p w:rsidR="00AE0829" w:rsidRPr="00A12F15" w:rsidRDefault="00AE0829">
            <w:pPr>
              <w:tabs>
                <w:tab w:val="left" w:pos="-720"/>
                <w:tab w:val="left" w:pos="0"/>
                <w:tab w:val="left" w:pos="259"/>
                <w:tab w:val="left" w:pos="604"/>
                <w:tab w:val="left" w:pos="816"/>
                <w:tab w:val="left" w:pos="1440"/>
              </w:tabs>
              <w:suppressAutoHyphens/>
              <w:rPr>
                <w:rFonts w:ascii="Arial" w:hAnsi="Arial" w:cs="Arial"/>
                <w:sz w:val="20"/>
              </w:rPr>
            </w:pPr>
          </w:p>
          <w:p w:rsidR="00AE0829" w:rsidRPr="00A12F15" w:rsidRDefault="00AE0829">
            <w:pPr>
              <w:tabs>
                <w:tab w:val="left" w:pos="-720"/>
                <w:tab w:val="left" w:pos="0"/>
                <w:tab w:val="left" w:pos="259"/>
                <w:tab w:val="left" w:pos="604"/>
                <w:tab w:val="left" w:pos="816"/>
                <w:tab w:val="left" w:pos="1440"/>
              </w:tabs>
              <w:suppressAutoHyphens/>
              <w:rPr>
                <w:rFonts w:ascii="Arial" w:hAnsi="Arial" w:cs="Arial"/>
                <w:sz w:val="20"/>
              </w:rPr>
            </w:pPr>
          </w:p>
          <w:p w:rsidR="00AE0829" w:rsidRPr="00A12F15" w:rsidRDefault="00AE0829">
            <w:pPr>
              <w:tabs>
                <w:tab w:val="center" w:pos="717"/>
              </w:tabs>
              <w:suppressAutoHyphens/>
              <w:rPr>
                <w:rFonts w:ascii="Arial" w:hAnsi="Arial" w:cs="Arial"/>
                <w:sz w:val="20"/>
              </w:rPr>
            </w:pPr>
            <w:r w:rsidRPr="00A12F15">
              <w:rPr>
                <w:rFonts w:ascii="Arial" w:hAnsi="Arial" w:cs="Arial"/>
                <w:sz w:val="20"/>
              </w:rPr>
              <w:tab/>
              <w:t>Vertical</w:t>
            </w:r>
          </w:p>
        </w:tc>
        <w:tc>
          <w:tcPr>
            <w:tcW w:w="851" w:type="dxa"/>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Front</w:t>
            </w:r>
          </w:p>
        </w:tc>
        <w:tc>
          <w:tcPr>
            <w:tcW w:w="992" w:type="dxa"/>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gridSpan w:val="2"/>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567" w:type="dxa"/>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Borders>
              <w:top w:val="single" w:sz="7" w:space="0" w:color="auto"/>
              <w:left w:val="single" w:sz="8" w:space="0" w:color="auto"/>
              <w:right w:val="double" w:sz="6"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ins w:id="1537" w:author="morayoa" w:date="2013-06-11T15:31:00Z"/>
                <w:rFonts w:ascii="Arial" w:hAnsi="Arial" w:cs="Arial"/>
                <w:sz w:val="20"/>
              </w:rPr>
            </w:pPr>
          </w:p>
        </w:tc>
      </w:tr>
      <w:tr w:rsidR="00AE0829" w:rsidRPr="00A12F15" w:rsidTr="00AE0829">
        <w:trPr>
          <w:trHeight w:hRule="exact" w:val="339"/>
        </w:trPr>
        <w:tc>
          <w:tcPr>
            <w:tcW w:w="1276" w:type="dxa"/>
            <w:gridSpan w:val="2"/>
            <w:tcBorders>
              <w:left w:val="double" w:sz="6"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6" w:type="dxa"/>
            <w:tcBorders>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Borders>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851" w:type="dxa"/>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Right</w:t>
            </w:r>
          </w:p>
        </w:tc>
        <w:tc>
          <w:tcPr>
            <w:tcW w:w="992" w:type="dxa"/>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gridSpan w:val="2"/>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567" w:type="dxa"/>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Borders>
              <w:top w:val="single" w:sz="7" w:space="0" w:color="auto"/>
              <w:left w:val="single" w:sz="8" w:space="0" w:color="auto"/>
              <w:right w:val="double" w:sz="6"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ins w:id="1538" w:author="morayoa" w:date="2013-06-11T15:31:00Z"/>
                <w:rFonts w:ascii="Arial" w:hAnsi="Arial" w:cs="Arial"/>
                <w:sz w:val="20"/>
              </w:rPr>
            </w:pPr>
          </w:p>
        </w:tc>
      </w:tr>
      <w:tr w:rsidR="00AE0829" w:rsidRPr="00A12F15" w:rsidTr="00AE0829">
        <w:trPr>
          <w:trHeight w:hRule="exact" w:val="339"/>
        </w:trPr>
        <w:tc>
          <w:tcPr>
            <w:tcW w:w="1276" w:type="dxa"/>
            <w:gridSpan w:val="2"/>
            <w:tcBorders>
              <w:left w:val="double" w:sz="6"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6" w:type="dxa"/>
            <w:tcBorders>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Borders>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851" w:type="dxa"/>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Left</w:t>
            </w:r>
          </w:p>
        </w:tc>
        <w:tc>
          <w:tcPr>
            <w:tcW w:w="992" w:type="dxa"/>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gridSpan w:val="2"/>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567" w:type="dxa"/>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Borders>
              <w:top w:val="single" w:sz="7" w:space="0" w:color="auto"/>
              <w:left w:val="single" w:sz="8" w:space="0" w:color="auto"/>
              <w:right w:val="double" w:sz="6"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ins w:id="1539" w:author="morayoa" w:date="2013-06-11T15:31:00Z"/>
                <w:rFonts w:ascii="Arial" w:hAnsi="Arial" w:cs="Arial"/>
                <w:sz w:val="20"/>
              </w:rPr>
            </w:pPr>
          </w:p>
        </w:tc>
      </w:tr>
      <w:tr w:rsidR="00AE0829" w:rsidRPr="00A12F15" w:rsidTr="00AE0829">
        <w:trPr>
          <w:trHeight w:hRule="exact" w:val="339"/>
        </w:trPr>
        <w:tc>
          <w:tcPr>
            <w:tcW w:w="1276" w:type="dxa"/>
            <w:gridSpan w:val="2"/>
            <w:tcBorders>
              <w:left w:val="double" w:sz="6"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6" w:type="dxa"/>
            <w:tcBorders>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Borders>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851" w:type="dxa"/>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Rear</w:t>
            </w:r>
          </w:p>
        </w:tc>
        <w:tc>
          <w:tcPr>
            <w:tcW w:w="992" w:type="dxa"/>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gridSpan w:val="2"/>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567" w:type="dxa"/>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Borders>
              <w:top w:val="single" w:sz="7" w:space="0" w:color="auto"/>
              <w:left w:val="single" w:sz="8" w:space="0" w:color="auto"/>
              <w:right w:val="double" w:sz="6"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ins w:id="1540" w:author="morayoa" w:date="2013-06-11T15:31:00Z"/>
                <w:rFonts w:ascii="Arial" w:hAnsi="Arial" w:cs="Arial"/>
                <w:sz w:val="20"/>
              </w:rPr>
            </w:pPr>
          </w:p>
        </w:tc>
      </w:tr>
      <w:tr w:rsidR="00AE0829" w:rsidRPr="00A12F15" w:rsidTr="00AE0829">
        <w:trPr>
          <w:trHeight w:hRule="exact" w:val="339"/>
        </w:trPr>
        <w:tc>
          <w:tcPr>
            <w:tcW w:w="1276" w:type="dxa"/>
            <w:gridSpan w:val="2"/>
            <w:tcBorders>
              <w:left w:val="double" w:sz="6"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6" w:type="dxa"/>
            <w:tcBorders>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rPr>
                <w:rFonts w:ascii="Arial" w:hAnsi="Arial" w:cs="Arial"/>
                <w:sz w:val="20"/>
              </w:rPr>
            </w:pPr>
          </w:p>
          <w:p w:rsidR="00AE0829" w:rsidRPr="00A12F15" w:rsidRDefault="00AE0829">
            <w:pPr>
              <w:tabs>
                <w:tab w:val="left" w:pos="-720"/>
                <w:tab w:val="left" w:pos="0"/>
                <w:tab w:val="left" w:pos="259"/>
                <w:tab w:val="left" w:pos="604"/>
                <w:tab w:val="left" w:pos="816"/>
                <w:tab w:val="left" w:pos="1440"/>
              </w:tabs>
              <w:suppressAutoHyphens/>
              <w:rPr>
                <w:rFonts w:ascii="Arial" w:hAnsi="Arial" w:cs="Arial"/>
                <w:sz w:val="20"/>
              </w:rPr>
            </w:pPr>
          </w:p>
          <w:p w:rsidR="00AE0829" w:rsidRPr="00A12F15" w:rsidRDefault="00AE0829">
            <w:pPr>
              <w:tabs>
                <w:tab w:val="left" w:pos="-720"/>
                <w:tab w:val="left" w:pos="0"/>
                <w:tab w:val="left" w:pos="259"/>
                <w:tab w:val="left" w:pos="604"/>
                <w:tab w:val="left" w:pos="816"/>
                <w:tab w:val="left" w:pos="1440"/>
              </w:tabs>
              <w:suppressAutoHyphens/>
              <w:rPr>
                <w:rFonts w:ascii="Arial" w:hAnsi="Arial" w:cs="Arial"/>
                <w:sz w:val="20"/>
              </w:rPr>
            </w:pPr>
          </w:p>
          <w:p w:rsidR="00AE0829" w:rsidRPr="00A12F15" w:rsidRDefault="00AE0829">
            <w:pPr>
              <w:tabs>
                <w:tab w:val="center" w:pos="717"/>
              </w:tabs>
              <w:suppressAutoHyphens/>
              <w:rPr>
                <w:rFonts w:ascii="Arial" w:hAnsi="Arial" w:cs="Arial"/>
                <w:sz w:val="20"/>
              </w:rPr>
            </w:pPr>
            <w:r w:rsidRPr="00A12F15">
              <w:rPr>
                <w:rFonts w:ascii="Arial" w:hAnsi="Arial" w:cs="Arial"/>
                <w:sz w:val="20"/>
              </w:rPr>
              <w:tab/>
              <w:t>Horizontal</w:t>
            </w:r>
          </w:p>
        </w:tc>
        <w:tc>
          <w:tcPr>
            <w:tcW w:w="851" w:type="dxa"/>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Front</w:t>
            </w:r>
          </w:p>
        </w:tc>
        <w:tc>
          <w:tcPr>
            <w:tcW w:w="992" w:type="dxa"/>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gridSpan w:val="2"/>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567" w:type="dxa"/>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Borders>
              <w:top w:val="single" w:sz="7" w:space="0" w:color="auto"/>
              <w:left w:val="single" w:sz="8" w:space="0" w:color="auto"/>
              <w:right w:val="double" w:sz="6"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ins w:id="1541" w:author="morayoa" w:date="2013-06-11T15:31:00Z"/>
                <w:rFonts w:ascii="Arial" w:hAnsi="Arial" w:cs="Arial"/>
                <w:sz w:val="20"/>
              </w:rPr>
            </w:pPr>
          </w:p>
        </w:tc>
      </w:tr>
      <w:tr w:rsidR="00AE0829" w:rsidRPr="00A12F15" w:rsidTr="00AE0829">
        <w:trPr>
          <w:trHeight w:hRule="exact" w:val="339"/>
        </w:trPr>
        <w:tc>
          <w:tcPr>
            <w:tcW w:w="1276" w:type="dxa"/>
            <w:gridSpan w:val="2"/>
            <w:tcBorders>
              <w:left w:val="double" w:sz="6"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6" w:type="dxa"/>
            <w:tcBorders>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Borders>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851" w:type="dxa"/>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Right</w:t>
            </w:r>
          </w:p>
        </w:tc>
        <w:tc>
          <w:tcPr>
            <w:tcW w:w="992" w:type="dxa"/>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gridSpan w:val="2"/>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567" w:type="dxa"/>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Borders>
              <w:top w:val="single" w:sz="7" w:space="0" w:color="auto"/>
              <w:left w:val="single" w:sz="8" w:space="0" w:color="auto"/>
              <w:right w:val="double" w:sz="6"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ins w:id="1542" w:author="morayoa" w:date="2013-06-11T15:31:00Z"/>
                <w:rFonts w:ascii="Arial" w:hAnsi="Arial" w:cs="Arial"/>
                <w:sz w:val="20"/>
              </w:rPr>
            </w:pPr>
          </w:p>
        </w:tc>
      </w:tr>
      <w:tr w:rsidR="00AE0829" w:rsidRPr="00A12F15" w:rsidTr="00AE0829">
        <w:trPr>
          <w:trHeight w:hRule="exact" w:val="339"/>
        </w:trPr>
        <w:tc>
          <w:tcPr>
            <w:tcW w:w="1276" w:type="dxa"/>
            <w:gridSpan w:val="2"/>
            <w:tcBorders>
              <w:left w:val="double" w:sz="6"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6" w:type="dxa"/>
            <w:tcBorders>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Borders>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851" w:type="dxa"/>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Left</w:t>
            </w:r>
          </w:p>
        </w:tc>
        <w:tc>
          <w:tcPr>
            <w:tcW w:w="992" w:type="dxa"/>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gridSpan w:val="2"/>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567" w:type="dxa"/>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Borders>
              <w:top w:val="single" w:sz="7" w:space="0" w:color="auto"/>
              <w:left w:val="single" w:sz="8" w:space="0" w:color="auto"/>
              <w:right w:val="double" w:sz="6"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ins w:id="1543" w:author="morayoa" w:date="2013-06-11T15:31:00Z"/>
                <w:rFonts w:ascii="Arial" w:hAnsi="Arial" w:cs="Arial"/>
                <w:sz w:val="20"/>
              </w:rPr>
            </w:pPr>
          </w:p>
        </w:tc>
      </w:tr>
      <w:tr w:rsidR="00AE0829" w:rsidRPr="00A12F15" w:rsidTr="00AE0829">
        <w:trPr>
          <w:trHeight w:hRule="exact" w:val="339"/>
        </w:trPr>
        <w:tc>
          <w:tcPr>
            <w:tcW w:w="1276" w:type="dxa"/>
            <w:gridSpan w:val="2"/>
            <w:tcBorders>
              <w:left w:val="double" w:sz="6"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6" w:type="dxa"/>
            <w:tcBorders>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Borders>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851" w:type="dxa"/>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Rear</w:t>
            </w:r>
          </w:p>
        </w:tc>
        <w:tc>
          <w:tcPr>
            <w:tcW w:w="992" w:type="dxa"/>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gridSpan w:val="2"/>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567" w:type="dxa"/>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Borders>
              <w:top w:val="single" w:sz="7" w:space="0" w:color="auto"/>
              <w:left w:val="single" w:sz="8" w:space="0" w:color="auto"/>
              <w:right w:val="double" w:sz="6"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ins w:id="1544" w:author="morayoa" w:date="2013-06-11T15:31:00Z"/>
                <w:rFonts w:ascii="Arial" w:hAnsi="Arial" w:cs="Arial"/>
                <w:sz w:val="20"/>
              </w:rPr>
            </w:pPr>
          </w:p>
        </w:tc>
      </w:tr>
      <w:tr w:rsidR="00AE0829" w:rsidRPr="00A12F15" w:rsidTr="00AE0829">
        <w:trPr>
          <w:trHeight w:hRule="exact" w:val="339"/>
        </w:trPr>
        <w:tc>
          <w:tcPr>
            <w:tcW w:w="1276" w:type="dxa"/>
            <w:gridSpan w:val="2"/>
            <w:tcBorders>
              <w:left w:val="double" w:sz="6"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6" w:type="dxa"/>
            <w:tcBorders>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rPr>
                <w:rFonts w:ascii="Arial" w:hAnsi="Arial" w:cs="Arial"/>
                <w:sz w:val="20"/>
              </w:rPr>
            </w:pPr>
          </w:p>
          <w:p w:rsidR="00AE0829" w:rsidRPr="00A12F15" w:rsidRDefault="00AE0829">
            <w:pPr>
              <w:tabs>
                <w:tab w:val="left" w:pos="-720"/>
                <w:tab w:val="left" w:pos="0"/>
                <w:tab w:val="left" w:pos="259"/>
                <w:tab w:val="left" w:pos="604"/>
                <w:tab w:val="left" w:pos="816"/>
                <w:tab w:val="left" w:pos="1440"/>
              </w:tabs>
              <w:suppressAutoHyphens/>
              <w:rPr>
                <w:rFonts w:ascii="Arial" w:hAnsi="Arial" w:cs="Arial"/>
                <w:sz w:val="20"/>
              </w:rPr>
            </w:pPr>
          </w:p>
          <w:p w:rsidR="00AE0829" w:rsidRPr="00A12F15" w:rsidRDefault="00AE0829">
            <w:pPr>
              <w:tabs>
                <w:tab w:val="left" w:pos="-720"/>
                <w:tab w:val="left" w:pos="0"/>
                <w:tab w:val="left" w:pos="259"/>
                <w:tab w:val="left" w:pos="604"/>
                <w:tab w:val="left" w:pos="816"/>
                <w:tab w:val="left" w:pos="1440"/>
              </w:tabs>
              <w:suppressAutoHyphens/>
              <w:rPr>
                <w:rFonts w:ascii="Arial" w:hAnsi="Arial" w:cs="Arial"/>
                <w:sz w:val="20"/>
              </w:rPr>
            </w:pPr>
          </w:p>
          <w:p w:rsidR="00AE0829" w:rsidRPr="00A12F15" w:rsidRDefault="00AE0829">
            <w:pPr>
              <w:tabs>
                <w:tab w:val="center" w:pos="717"/>
              </w:tabs>
              <w:suppressAutoHyphens/>
              <w:rPr>
                <w:rFonts w:ascii="Arial" w:hAnsi="Arial" w:cs="Arial"/>
                <w:sz w:val="20"/>
              </w:rPr>
            </w:pPr>
            <w:r w:rsidRPr="00A12F15">
              <w:rPr>
                <w:rFonts w:ascii="Arial" w:hAnsi="Arial" w:cs="Arial"/>
                <w:sz w:val="20"/>
              </w:rPr>
              <w:tab/>
              <w:t>Vertical</w:t>
            </w:r>
          </w:p>
        </w:tc>
        <w:tc>
          <w:tcPr>
            <w:tcW w:w="851" w:type="dxa"/>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Front</w:t>
            </w:r>
          </w:p>
        </w:tc>
        <w:tc>
          <w:tcPr>
            <w:tcW w:w="992" w:type="dxa"/>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gridSpan w:val="2"/>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567" w:type="dxa"/>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Borders>
              <w:top w:val="single" w:sz="7" w:space="0" w:color="auto"/>
              <w:left w:val="single" w:sz="8" w:space="0" w:color="auto"/>
              <w:right w:val="double" w:sz="6"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ins w:id="1545" w:author="morayoa" w:date="2013-06-11T15:31:00Z"/>
                <w:rFonts w:ascii="Arial" w:hAnsi="Arial" w:cs="Arial"/>
                <w:sz w:val="20"/>
              </w:rPr>
            </w:pPr>
          </w:p>
        </w:tc>
      </w:tr>
      <w:tr w:rsidR="00AE0829" w:rsidRPr="00A12F15" w:rsidTr="00AE0829">
        <w:trPr>
          <w:trHeight w:hRule="exact" w:val="339"/>
        </w:trPr>
        <w:tc>
          <w:tcPr>
            <w:tcW w:w="1276" w:type="dxa"/>
            <w:gridSpan w:val="2"/>
            <w:tcBorders>
              <w:left w:val="double" w:sz="6"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6" w:type="dxa"/>
            <w:tcBorders>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Borders>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851" w:type="dxa"/>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Right</w:t>
            </w:r>
          </w:p>
        </w:tc>
        <w:tc>
          <w:tcPr>
            <w:tcW w:w="992" w:type="dxa"/>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gridSpan w:val="2"/>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567" w:type="dxa"/>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Borders>
              <w:top w:val="single" w:sz="7" w:space="0" w:color="auto"/>
              <w:left w:val="single" w:sz="8" w:space="0" w:color="auto"/>
              <w:right w:val="double" w:sz="6"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ins w:id="1546" w:author="morayoa" w:date="2013-06-11T15:31:00Z"/>
                <w:rFonts w:ascii="Arial" w:hAnsi="Arial" w:cs="Arial"/>
                <w:sz w:val="20"/>
              </w:rPr>
            </w:pPr>
          </w:p>
        </w:tc>
      </w:tr>
      <w:tr w:rsidR="00AE0829" w:rsidRPr="00A12F15" w:rsidTr="00AE0829">
        <w:trPr>
          <w:trHeight w:hRule="exact" w:val="339"/>
        </w:trPr>
        <w:tc>
          <w:tcPr>
            <w:tcW w:w="1276" w:type="dxa"/>
            <w:gridSpan w:val="2"/>
            <w:tcBorders>
              <w:left w:val="double" w:sz="6"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6" w:type="dxa"/>
            <w:tcBorders>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Borders>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851" w:type="dxa"/>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Left</w:t>
            </w:r>
          </w:p>
        </w:tc>
        <w:tc>
          <w:tcPr>
            <w:tcW w:w="992" w:type="dxa"/>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gridSpan w:val="2"/>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567" w:type="dxa"/>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Borders>
              <w:top w:val="single" w:sz="7" w:space="0" w:color="auto"/>
              <w:left w:val="single" w:sz="8" w:space="0" w:color="auto"/>
              <w:right w:val="double" w:sz="6"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ins w:id="1547" w:author="morayoa" w:date="2013-06-11T15:31:00Z"/>
                <w:rFonts w:ascii="Arial" w:hAnsi="Arial" w:cs="Arial"/>
                <w:sz w:val="20"/>
              </w:rPr>
            </w:pPr>
          </w:p>
        </w:tc>
      </w:tr>
      <w:tr w:rsidR="00AE0829" w:rsidRPr="00A12F15" w:rsidTr="00AE0829">
        <w:trPr>
          <w:trHeight w:hRule="exact" w:val="339"/>
        </w:trPr>
        <w:tc>
          <w:tcPr>
            <w:tcW w:w="1276" w:type="dxa"/>
            <w:gridSpan w:val="2"/>
            <w:tcBorders>
              <w:left w:val="double" w:sz="6"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6" w:type="dxa"/>
            <w:tcBorders>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Borders>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851" w:type="dxa"/>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Rear</w:t>
            </w:r>
          </w:p>
        </w:tc>
        <w:tc>
          <w:tcPr>
            <w:tcW w:w="992" w:type="dxa"/>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gridSpan w:val="2"/>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567" w:type="dxa"/>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Borders>
              <w:top w:val="single" w:sz="7" w:space="0" w:color="auto"/>
              <w:left w:val="single" w:sz="8" w:space="0" w:color="auto"/>
              <w:right w:val="double" w:sz="6"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ins w:id="1548" w:author="morayoa" w:date="2013-06-11T15:31:00Z"/>
                <w:rFonts w:ascii="Arial" w:hAnsi="Arial" w:cs="Arial"/>
                <w:sz w:val="20"/>
              </w:rPr>
            </w:pPr>
          </w:p>
        </w:tc>
      </w:tr>
      <w:tr w:rsidR="00AE0829" w:rsidRPr="00A12F15" w:rsidTr="00AE0829">
        <w:trPr>
          <w:trHeight w:hRule="exact" w:val="339"/>
        </w:trPr>
        <w:tc>
          <w:tcPr>
            <w:tcW w:w="1276" w:type="dxa"/>
            <w:gridSpan w:val="2"/>
            <w:tcBorders>
              <w:left w:val="double" w:sz="6"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6" w:type="dxa"/>
            <w:tcBorders>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rPr>
                <w:rFonts w:ascii="Arial" w:hAnsi="Arial" w:cs="Arial"/>
                <w:sz w:val="20"/>
              </w:rPr>
            </w:pPr>
          </w:p>
          <w:p w:rsidR="00AE0829" w:rsidRPr="00A12F15" w:rsidRDefault="00AE0829">
            <w:pPr>
              <w:tabs>
                <w:tab w:val="left" w:pos="-720"/>
                <w:tab w:val="left" w:pos="0"/>
                <w:tab w:val="left" w:pos="259"/>
                <w:tab w:val="left" w:pos="604"/>
                <w:tab w:val="left" w:pos="816"/>
                <w:tab w:val="left" w:pos="1440"/>
              </w:tabs>
              <w:suppressAutoHyphens/>
              <w:rPr>
                <w:rFonts w:ascii="Arial" w:hAnsi="Arial" w:cs="Arial"/>
                <w:sz w:val="20"/>
              </w:rPr>
            </w:pPr>
          </w:p>
          <w:p w:rsidR="00AE0829" w:rsidRPr="00A12F15" w:rsidRDefault="00AE0829">
            <w:pPr>
              <w:tabs>
                <w:tab w:val="left" w:pos="-720"/>
                <w:tab w:val="left" w:pos="0"/>
                <w:tab w:val="left" w:pos="259"/>
                <w:tab w:val="left" w:pos="604"/>
                <w:tab w:val="left" w:pos="816"/>
                <w:tab w:val="left" w:pos="1440"/>
              </w:tabs>
              <w:suppressAutoHyphens/>
              <w:rPr>
                <w:rFonts w:ascii="Arial" w:hAnsi="Arial" w:cs="Arial"/>
                <w:sz w:val="20"/>
              </w:rPr>
            </w:pPr>
          </w:p>
          <w:p w:rsidR="00AE0829" w:rsidRPr="00A12F15" w:rsidRDefault="00AE0829">
            <w:pPr>
              <w:tabs>
                <w:tab w:val="center" w:pos="717"/>
              </w:tabs>
              <w:suppressAutoHyphens/>
              <w:rPr>
                <w:rFonts w:ascii="Arial" w:hAnsi="Arial" w:cs="Arial"/>
                <w:sz w:val="20"/>
              </w:rPr>
            </w:pPr>
            <w:r w:rsidRPr="00A12F15">
              <w:rPr>
                <w:rFonts w:ascii="Arial" w:hAnsi="Arial" w:cs="Arial"/>
                <w:sz w:val="20"/>
              </w:rPr>
              <w:tab/>
              <w:t>Horizontal</w:t>
            </w:r>
          </w:p>
        </w:tc>
        <w:tc>
          <w:tcPr>
            <w:tcW w:w="851" w:type="dxa"/>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Front</w:t>
            </w:r>
          </w:p>
        </w:tc>
        <w:tc>
          <w:tcPr>
            <w:tcW w:w="992" w:type="dxa"/>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gridSpan w:val="2"/>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567" w:type="dxa"/>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Borders>
              <w:top w:val="single" w:sz="7" w:space="0" w:color="auto"/>
              <w:left w:val="single" w:sz="8" w:space="0" w:color="auto"/>
              <w:right w:val="double" w:sz="6"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ins w:id="1549" w:author="morayoa" w:date="2013-06-11T15:31:00Z"/>
                <w:rFonts w:ascii="Arial" w:hAnsi="Arial" w:cs="Arial"/>
                <w:sz w:val="20"/>
              </w:rPr>
            </w:pPr>
          </w:p>
        </w:tc>
      </w:tr>
      <w:tr w:rsidR="00AE0829" w:rsidRPr="00A12F15" w:rsidTr="00AE0829">
        <w:trPr>
          <w:trHeight w:hRule="exact" w:val="339"/>
        </w:trPr>
        <w:tc>
          <w:tcPr>
            <w:tcW w:w="1276" w:type="dxa"/>
            <w:gridSpan w:val="2"/>
            <w:tcBorders>
              <w:left w:val="double" w:sz="6"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6" w:type="dxa"/>
            <w:tcBorders>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Borders>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851" w:type="dxa"/>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Right</w:t>
            </w:r>
          </w:p>
        </w:tc>
        <w:tc>
          <w:tcPr>
            <w:tcW w:w="992" w:type="dxa"/>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gridSpan w:val="2"/>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567" w:type="dxa"/>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Borders>
              <w:top w:val="single" w:sz="7" w:space="0" w:color="auto"/>
              <w:left w:val="single" w:sz="8" w:space="0" w:color="auto"/>
              <w:right w:val="double" w:sz="6"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ins w:id="1550" w:author="morayoa" w:date="2013-06-11T15:31:00Z"/>
                <w:rFonts w:ascii="Arial" w:hAnsi="Arial" w:cs="Arial"/>
                <w:sz w:val="20"/>
              </w:rPr>
            </w:pPr>
          </w:p>
        </w:tc>
      </w:tr>
      <w:tr w:rsidR="00AE0829" w:rsidRPr="00A12F15" w:rsidTr="00AE0829">
        <w:trPr>
          <w:trHeight w:hRule="exact" w:val="339"/>
        </w:trPr>
        <w:tc>
          <w:tcPr>
            <w:tcW w:w="1276" w:type="dxa"/>
            <w:gridSpan w:val="2"/>
            <w:tcBorders>
              <w:left w:val="double" w:sz="6"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6" w:type="dxa"/>
            <w:tcBorders>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Borders>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851" w:type="dxa"/>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Left</w:t>
            </w:r>
          </w:p>
        </w:tc>
        <w:tc>
          <w:tcPr>
            <w:tcW w:w="992" w:type="dxa"/>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gridSpan w:val="2"/>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567" w:type="dxa"/>
            <w:tcBorders>
              <w:top w:val="single" w:sz="7" w:space="0" w:color="auto"/>
              <w:left w:val="single" w:sz="8"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Borders>
              <w:top w:val="single" w:sz="7" w:space="0" w:color="auto"/>
              <w:left w:val="single" w:sz="8" w:space="0" w:color="auto"/>
              <w:right w:val="double" w:sz="6"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ins w:id="1551" w:author="morayoa" w:date="2013-06-11T15:31:00Z"/>
                <w:rFonts w:ascii="Arial" w:hAnsi="Arial" w:cs="Arial"/>
                <w:sz w:val="20"/>
              </w:rPr>
            </w:pPr>
          </w:p>
        </w:tc>
      </w:tr>
      <w:tr w:rsidR="00AE0829" w:rsidRPr="00A12F15" w:rsidTr="00AE0829">
        <w:trPr>
          <w:trHeight w:hRule="exact" w:val="282"/>
        </w:trPr>
        <w:tc>
          <w:tcPr>
            <w:tcW w:w="1276" w:type="dxa"/>
            <w:gridSpan w:val="2"/>
            <w:tcBorders>
              <w:left w:val="double" w:sz="6" w:space="0" w:color="auto"/>
              <w:bottom w:val="double" w:sz="6"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6" w:type="dxa"/>
            <w:tcBorders>
              <w:left w:val="single" w:sz="8" w:space="0" w:color="auto"/>
              <w:bottom w:val="double" w:sz="6"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Borders>
              <w:left w:val="single" w:sz="8" w:space="0" w:color="auto"/>
              <w:bottom w:val="double" w:sz="6"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851" w:type="dxa"/>
            <w:tcBorders>
              <w:top w:val="single" w:sz="7" w:space="0" w:color="auto"/>
              <w:left w:val="single" w:sz="8" w:space="0" w:color="auto"/>
              <w:bottom w:val="double" w:sz="6"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Rear</w:t>
            </w:r>
          </w:p>
        </w:tc>
        <w:tc>
          <w:tcPr>
            <w:tcW w:w="992" w:type="dxa"/>
            <w:tcBorders>
              <w:top w:val="single" w:sz="7" w:space="0" w:color="auto"/>
              <w:left w:val="single" w:sz="8" w:space="0" w:color="auto"/>
              <w:bottom w:val="double" w:sz="6"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gridSpan w:val="2"/>
            <w:tcBorders>
              <w:top w:val="single" w:sz="7" w:space="0" w:color="auto"/>
              <w:left w:val="single" w:sz="8" w:space="0" w:color="auto"/>
              <w:bottom w:val="double" w:sz="6"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567" w:type="dxa"/>
            <w:tcBorders>
              <w:top w:val="single" w:sz="7" w:space="0" w:color="auto"/>
              <w:left w:val="single" w:sz="8" w:space="0" w:color="auto"/>
              <w:bottom w:val="double" w:sz="6" w:space="0" w:color="auto"/>
              <w:right w:val="single" w:sz="8"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Borders>
              <w:top w:val="single" w:sz="7" w:space="0" w:color="auto"/>
              <w:left w:val="single" w:sz="8" w:space="0" w:color="auto"/>
              <w:bottom w:val="double" w:sz="6" w:space="0" w:color="auto"/>
              <w:right w:val="double" w:sz="6" w:space="0" w:color="auto"/>
            </w:tcBorders>
          </w:tcPr>
          <w:p w:rsidR="00AE0829" w:rsidRPr="00A12F15" w:rsidRDefault="00AE0829">
            <w:pPr>
              <w:tabs>
                <w:tab w:val="left" w:pos="-720"/>
                <w:tab w:val="left" w:pos="0"/>
                <w:tab w:val="left" w:pos="259"/>
                <w:tab w:val="left" w:pos="604"/>
                <w:tab w:val="left" w:pos="816"/>
                <w:tab w:val="left" w:pos="1440"/>
              </w:tabs>
              <w:suppressAutoHyphens/>
              <w:spacing w:after="56"/>
              <w:rPr>
                <w:ins w:id="1552" w:author="morayoa" w:date="2013-06-11T15:31:00Z"/>
                <w:rFonts w:ascii="Arial" w:hAnsi="Arial" w:cs="Arial"/>
                <w:sz w:val="20"/>
              </w:rPr>
            </w:pP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31592C" w:rsidRPr="00A12F15" w:rsidRDefault="0031592C">
      <w:pPr>
        <w:tabs>
          <w:tab w:val="left" w:pos="-720"/>
          <w:tab w:val="left" w:pos="0"/>
          <w:tab w:val="left" w:pos="259"/>
          <w:tab w:val="left" w:pos="604"/>
          <w:tab w:val="left" w:pos="816"/>
          <w:tab w:val="left" w:pos="1440"/>
        </w:tabs>
        <w:suppressAutoHyphens/>
        <w:jc w:val="both"/>
        <w:rPr>
          <w:rFonts w:ascii="Arial" w:hAnsi="Arial" w:cs="Arial"/>
          <w:sz w:val="20"/>
        </w:rPr>
      </w:pPr>
    </w:p>
    <w:p w:rsidR="0031592C" w:rsidRPr="00A12F15" w:rsidRDefault="0031592C">
      <w:pPr>
        <w:tabs>
          <w:tab w:val="left" w:pos="-720"/>
          <w:tab w:val="left" w:pos="0"/>
          <w:tab w:val="left" w:pos="259"/>
          <w:tab w:val="left" w:pos="604"/>
          <w:tab w:val="left" w:pos="816"/>
          <w:tab w:val="left" w:pos="1440"/>
        </w:tabs>
        <w:suppressAutoHyphens/>
        <w:jc w:val="both"/>
        <w:rPr>
          <w:rFonts w:ascii="Arial" w:hAnsi="Arial" w:cs="Arial"/>
          <w:sz w:val="20"/>
        </w:rPr>
      </w:pPr>
    </w:p>
    <w:p w:rsidR="0031592C" w:rsidRPr="00A12F15" w:rsidRDefault="0031592C">
      <w:pPr>
        <w:tabs>
          <w:tab w:val="left" w:pos="-720"/>
          <w:tab w:val="left" w:pos="0"/>
          <w:tab w:val="left" w:pos="259"/>
          <w:tab w:val="left" w:pos="604"/>
          <w:tab w:val="left" w:pos="816"/>
          <w:tab w:val="left" w:pos="1440"/>
        </w:tabs>
        <w:suppressAutoHyphens/>
        <w:jc w:val="both"/>
        <w:rPr>
          <w:rFonts w:ascii="Arial" w:hAnsi="Arial" w:cs="Arial"/>
          <w:sz w:val="20"/>
        </w:rPr>
      </w:pPr>
    </w:p>
    <w:p w:rsidR="0031592C" w:rsidRPr="00A12F15" w:rsidRDefault="0031592C">
      <w:pPr>
        <w:tabs>
          <w:tab w:val="left" w:pos="-720"/>
          <w:tab w:val="left" w:pos="0"/>
          <w:tab w:val="left" w:pos="259"/>
          <w:tab w:val="left" w:pos="604"/>
          <w:tab w:val="left" w:pos="816"/>
          <w:tab w:val="left" w:pos="1440"/>
        </w:tabs>
        <w:suppressAutoHyphens/>
        <w:jc w:val="both"/>
        <w:rPr>
          <w:rFonts w:ascii="Arial" w:hAnsi="Arial" w:cs="Arial"/>
          <w:sz w:val="20"/>
        </w:rPr>
      </w:pPr>
    </w:p>
    <w:p w:rsidR="0031592C" w:rsidRPr="00A12F15" w:rsidRDefault="0031592C">
      <w:pPr>
        <w:tabs>
          <w:tab w:val="left" w:pos="-720"/>
          <w:tab w:val="left" w:pos="0"/>
          <w:tab w:val="left" w:pos="259"/>
          <w:tab w:val="left" w:pos="604"/>
          <w:tab w:val="left" w:pos="816"/>
          <w:tab w:val="left" w:pos="1440"/>
        </w:tabs>
        <w:suppressAutoHyphens/>
        <w:jc w:val="both"/>
        <w:rPr>
          <w:rFonts w:ascii="Arial" w:hAnsi="Arial" w:cs="Arial"/>
          <w:sz w:val="20"/>
        </w:rPr>
      </w:pPr>
    </w:p>
    <w:p w:rsidR="0031592C" w:rsidRPr="00A12F15" w:rsidRDefault="0031592C" w:rsidP="0031592C">
      <w:pPr>
        <w:widowControl w:val="0"/>
        <w:tabs>
          <w:tab w:val="left" w:pos="963"/>
          <w:tab w:val="left" w:pos="3815"/>
          <w:tab w:val="left" w:pos="6565"/>
        </w:tabs>
        <w:rPr>
          <w:rFonts w:ascii="Arial" w:hAnsi="Arial" w:cs="Arial"/>
          <w:snapToGrid w:val="0"/>
          <w:sz w:val="18"/>
          <w:szCs w:val="18"/>
        </w:rPr>
      </w:pPr>
    </w:p>
    <w:tbl>
      <w:tblPr>
        <w:tblW w:w="0" w:type="auto"/>
        <w:tblLayout w:type="fixed"/>
        <w:tblCellMar>
          <w:left w:w="70" w:type="dxa"/>
          <w:right w:w="70" w:type="dxa"/>
        </w:tblCellMar>
        <w:tblLook w:val="0000"/>
      </w:tblPr>
      <w:tblGrid>
        <w:gridCol w:w="2131"/>
        <w:gridCol w:w="356"/>
        <w:gridCol w:w="2545"/>
        <w:gridCol w:w="4025"/>
      </w:tblGrid>
      <w:tr w:rsidR="0031592C" w:rsidRPr="00A12F15" w:rsidTr="007F25B6">
        <w:trPr>
          <w:trHeight w:val="346"/>
        </w:trPr>
        <w:tc>
          <w:tcPr>
            <w:tcW w:w="9057" w:type="dxa"/>
            <w:gridSpan w:val="4"/>
          </w:tcPr>
          <w:p w:rsidR="0031592C" w:rsidRPr="00A12F15" w:rsidRDefault="0031592C" w:rsidP="00925B58">
            <w:pPr>
              <w:widowControl w:val="0"/>
              <w:tabs>
                <w:tab w:val="left" w:pos="3686"/>
              </w:tabs>
              <w:spacing w:after="120"/>
              <w:rPr>
                <w:rFonts w:ascii="Arial" w:hAnsi="Arial" w:cs="Arial"/>
                <w:snapToGrid w:val="0"/>
                <w:sz w:val="18"/>
                <w:szCs w:val="18"/>
              </w:rPr>
            </w:pPr>
            <w:r w:rsidRPr="00A12F15">
              <w:rPr>
                <w:rFonts w:ascii="Arial" w:hAnsi="Arial" w:cs="Arial"/>
                <w:snapToGrid w:val="0"/>
                <w:sz w:val="18"/>
                <w:szCs w:val="18"/>
              </w:rPr>
              <w:t>Test severity:</w:t>
            </w:r>
          </w:p>
        </w:tc>
      </w:tr>
      <w:tr w:rsidR="0031592C" w:rsidRPr="00A12F15" w:rsidTr="007F25B6">
        <w:trPr>
          <w:trHeight w:val="218"/>
        </w:trPr>
        <w:tc>
          <w:tcPr>
            <w:tcW w:w="2131" w:type="dxa"/>
          </w:tcPr>
          <w:p w:rsidR="0031592C" w:rsidRPr="00A12F15" w:rsidRDefault="0031592C" w:rsidP="00925B58">
            <w:pPr>
              <w:widowControl w:val="0"/>
              <w:tabs>
                <w:tab w:val="left" w:pos="963"/>
                <w:tab w:val="left" w:pos="3815"/>
                <w:tab w:val="left" w:pos="6565"/>
              </w:tabs>
              <w:rPr>
                <w:rFonts w:ascii="Arial" w:hAnsi="Arial" w:cs="Arial"/>
                <w:snapToGrid w:val="0"/>
                <w:sz w:val="18"/>
                <w:szCs w:val="18"/>
              </w:rPr>
            </w:pPr>
            <w:r w:rsidRPr="00A12F15">
              <w:rPr>
                <w:rFonts w:ascii="Arial" w:hAnsi="Arial" w:cs="Arial"/>
                <w:snapToGrid w:val="0"/>
                <w:sz w:val="18"/>
                <w:szCs w:val="18"/>
              </w:rPr>
              <w:t>Frequency range</w:t>
            </w:r>
          </w:p>
        </w:tc>
        <w:tc>
          <w:tcPr>
            <w:tcW w:w="356" w:type="dxa"/>
          </w:tcPr>
          <w:p w:rsidR="0031592C" w:rsidRPr="00A12F15" w:rsidRDefault="0031592C" w:rsidP="00925B58">
            <w:pPr>
              <w:widowControl w:val="0"/>
              <w:tabs>
                <w:tab w:val="left" w:pos="963"/>
                <w:tab w:val="left" w:pos="3815"/>
                <w:tab w:val="left" w:pos="6565"/>
              </w:tabs>
              <w:rPr>
                <w:rFonts w:ascii="Arial" w:hAnsi="Arial" w:cs="Arial"/>
                <w:snapToGrid w:val="0"/>
                <w:sz w:val="18"/>
                <w:szCs w:val="18"/>
              </w:rPr>
            </w:pPr>
            <w:r w:rsidRPr="00A12F15">
              <w:rPr>
                <w:rFonts w:ascii="Arial" w:hAnsi="Arial" w:cs="Arial"/>
                <w:snapToGrid w:val="0"/>
                <w:sz w:val="18"/>
                <w:szCs w:val="18"/>
              </w:rPr>
              <w:t>:</w:t>
            </w:r>
          </w:p>
        </w:tc>
        <w:tc>
          <w:tcPr>
            <w:tcW w:w="2545" w:type="dxa"/>
          </w:tcPr>
          <w:p w:rsidR="0031592C" w:rsidRPr="00A12F15" w:rsidRDefault="0031592C" w:rsidP="00C46B35">
            <w:pPr>
              <w:widowControl w:val="0"/>
              <w:tabs>
                <w:tab w:val="left" w:pos="963"/>
                <w:tab w:val="left" w:pos="3815"/>
                <w:tab w:val="left" w:pos="6565"/>
              </w:tabs>
              <w:rPr>
                <w:rFonts w:ascii="Arial" w:hAnsi="Arial" w:cs="Arial"/>
                <w:snapToGrid w:val="0"/>
                <w:sz w:val="18"/>
                <w:szCs w:val="18"/>
              </w:rPr>
            </w:pPr>
            <w:r w:rsidRPr="00A12F15">
              <w:rPr>
                <w:rFonts w:ascii="Arial" w:hAnsi="Arial" w:cs="Arial"/>
                <w:snapToGrid w:val="0"/>
                <w:sz w:val="18"/>
                <w:szCs w:val="18"/>
              </w:rPr>
              <w:t>80</w:t>
            </w:r>
            <w:r w:rsidRPr="00A12F15">
              <w:rPr>
                <w:rFonts w:ascii="Arial" w:hAnsi="Arial" w:cs="Arial"/>
                <w:snapToGrid w:val="0"/>
                <w:sz w:val="18"/>
                <w:szCs w:val="18"/>
                <w:vertAlign w:val="superscript"/>
              </w:rPr>
              <w:t xml:space="preserve"> (</w:t>
            </w:r>
            <w:r w:rsidR="00C46B35">
              <w:rPr>
                <w:rFonts w:ascii="Arial" w:hAnsi="Arial" w:cs="Arial"/>
                <w:snapToGrid w:val="0"/>
                <w:sz w:val="18"/>
                <w:szCs w:val="18"/>
                <w:vertAlign w:val="superscript"/>
              </w:rPr>
              <w:t>*</w:t>
            </w:r>
            <w:r w:rsidRPr="00A12F15">
              <w:rPr>
                <w:rFonts w:ascii="Arial" w:hAnsi="Arial" w:cs="Arial"/>
                <w:snapToGrid w:val="0"/>
                <w:sz w:val="18"/>
                <w:szCs w:val="18"/>
                <w:vertAlign w:val="superscript"/>
              </w:rPr>
              <w:t>)</w:t>
            </w:r>
            <w:r w:rsidRPr="00A12F15">
              <w:rPr>
                <w:rFonts w:ascii="Arial" w:hAnsi="Arial" w:cs="Arial"/>
                <w:snapToGrid w:val="0"/>
                <w:sz w:val="18"/>
                <w:szCs w:val="18"/>
              </w:rPr>
              <w:t xml:space="preserve"> to 2000</w:t>
            </w:r>
          </w:p>
        </w:tc>
        <w:tc>
          <w:tcPr>
            <w:tcW w:w="4025" w:type="dxa"/>
          </w:tcPr>
          <w:p w:rsidR="0031592C" w:rsidRPr="00A12F15" w:rsidRDefault="0031592C" w:rsidP="00925B58">
            <w:pPr>
              <w:widowControl w:val="0"/>
              <w:tabs>
                <w:tab w:val="left" w:pos="963"/>
                <w:tab w:val="left" w:pos="3815"/>
                <w:tab w:val="left" w:pos="6565"/>
              </w:tabs>
              <w:rPr>
                <w:rFonts w:ascii="Arial" w:hAnsi="Arial" w:cs="Arial"/>
                <w:snapToGrid w:val="0"/>
                <w:sz w:val="18"/>
                <w:szCs w:val="18"/>
              </w:rPr>
            </w:pPr>
            <w:r w:rsidRPr="00A12F15">
              <w:rPr>
                <w:rFonts w:ascii="Arial" w:hAnsi="Arial" w:cs="Arial"/>
                <w:snapToGrid w:val="0"/>
                <w:sz w:val="18"/>
                <w:szCs w:val="18"/>
              </w:rPr>
              <w:t>MHz</w:t>
            </w:r>
          </w:p>
        </w:tc>
      </w:tr>
      <w:tr w:rsidR="0031592C" w:rsidRPr="00A12F15" w:rsidTr="007F25B6">
        <w:trPr>
          <w:trHeight w:val="218"/>
        </w:trPr>
        <w:tc>
          <w:tcPr>
            <w:tcW w:w="2131" w:type="dxa"/>
          </w:tcPr>
          <w:p w:rsidR="0031592C" w:rsidRPr="00A12F15" w:rsidRDefault="0031592C" w:rsidP="00925B58">
            <w:pPr>
              <w:widowControl w:val="0"/>
              <w:tabs>
                <w:tab w:val="left" w:pos="963"/>
                <w:tab w:val="left" w:pos="3815"/>
                <w:tab w:val="left" w:pos="6565"/>
              </w:tabs>
              <w:rPr>
                <w:rFonts w:ascii="Arial" w:hAnsi="Arial" w:cs="Arial"/>
                <w:snapToGrid w:val="0"/>
                <w:sz w:val="18"/>
                <w:szCs w:val="18"/>
              </w:rPr>
            </w:pPr>
            <w:r w:rsidRPr="00A12F15">
              <w:rPr>
                <w:rFonts w:ascii="Arial" w:hAnsi="Arial" w:cs="Arial"/>
                <w:snapToGrid w:val="0"/>
                <w:sz w:val="18"/>
                <w:szCs w:val="18"/>
              </w:rPr>
              <w:t>Field strength</w:t>
            </w:r>
          </w:p>
        </w:tc>
        <w:tc>
          <w:tcPr>
            <w:tcW w:w="356" w:type="dxa"/>
          </w:tcPr>
          <w:p w:rsidR="0031592C" w:rsidRPr="00A12F15" w:rsidRDefault="0031592C" w:rsidP="00925B58">
            <w:pPr>
              <w:widowControl w:val="0"/>
              <w:tabs>
                <w:tab w:val="left" w:pos="963"/>
                <w:tab w:val="left" w:pos="3815"/>
                <w:tab w:val="left" w:pos="6565"/>
              </w:tabs>
              <w:rPr>
                <w:rFonts w:ascii="Arial" w:hAnsi="Arial" w:cs="Arial"/>
                <w:snapToGrid w:val="0"/>
                <w:sz w:val="18"/>
                <w:szCs w:val="18"/>
              </w:rPr>
            </w:pPr>
            <w:r w:rsidRPr="00A12F15">
              <w:rPr>
                <w:rFonts w:ascii="Arial" w:hAnsi="Arial" w:cs="Arial"/>
                <w:snapToGrid w:val="0"/>
                <w:sz w:val="18"/>
                <w:szCs w:val="18"/>
              </w:rPr>
              <w:t>:</w:t>
            </w:r>
          </w:p>
        </w:tc>
        <w:tc>
          <w:tcPr>
            <w:tcW w:w="2545" w:type="dxa"/>
          </w:tcPr>
          <w:p w:rsidR="0031592C" w:rsidRPr="00A12F15" w:rsidRDefault="0031592C" w:rsidP="00925B58">
            <w:pPr>
              <w:widowControl w:val="0"/>
              <w:tabs>
                <w:tab w:val="left" w:pos="963"/>
                <w:tab w:val="left" w:pos="3815"/>
                <w:tab w:val="left" w:pos="6565"/>
              </w:tabs>
              <w:rPr>
                <w:rFonts w:ascii="Arial" w:hAnsi="Arial" w:cs="Arial"/>
                <w:snapToGrid w:val="0"/>
                <w:sz w:val="18"/>
                <w:szCs w:val="18"/>
              </w:rPr>
            </w:pPr>
            <w:r w:rsidRPr="00A12F15">
              <w:rPr>
                <w:rFonts w:ascii="Arial" w:hAnsi="Arial" w:cs="Arial"/>
                <w:snapToGrid w:val="0"/>
                <w:sz w:val="18"/>
                <w:szCs w:val="18"/>
              </w:rPr>
              <w:t>10</w:t>
            </w:r>
          </w:p>
        </w:tc>
        <w:tc>
          <w:tcPr>
            <w:tcW w:w="4025" w:type="dxa"/>
          </w:tcPr>
          <w:p w:rsidR="0031592C" w:rsidRPr="00A12F15" w:rsidRDefault="0031592C" w:rsidP="00925B58">
            <w:pPr>
              <w:widowControl w:val="0"/>
              <w:tabs>
                <w:tab w:val="left" w:pos="963"/>
                <w:tab w:val="left" w:pos="3815"/>
                <w:tab w:val="left" w:pos="6565"/>
              </w:tabs>
              <w:rPr>
                <w:rFonts w:ascii="Arial" w:hAnsi="Arial" w:cs="Arial"/>
                <w:snapToGrid w:val="0"/>
                <w:sz w:val="18"/>
                <w:szCs w:val="18"/>
              </w:rPr>
            </w:pPr>
            <w:r w:rsidRPr="00A12F15">
              <w:rPr>
                <w:rFonts w:ascii="Arial" w:hAnsi="Arial" w:cs="Arial"/>
                <w:snapToGrid w:val="0"/>
                <w:sz w:val="18"/>
                <w:szCs w:val="18"/>
              </w:rPr>
              <w:t>V/m</w:t>
            </w:r>
          </w:p>
        </w:tc>
      </w:tr>
      <w:tr w:rsidR="0031592C" w:rsidRPr="00A12F15" w:rsidTr="007F25B6">
        <w:trPr>
          <w:trHeight w:val="346"/>
        </w:trPr>
        <w:tc>
          <w:tcPr>
            <w:tcW w:w="2131" w:type="dxa"/>
          </w:tcPr>
          <w:p w:rsidR="0031592C" w:rsidRPr="00A12F15" w:rsidRDefault="0031592C" w:rsidP="00925B58">
            <w:pPr>
              <w:widowControl w:val="0"/>
              <w:tabs>
                <w:tab w:val="left" w:pos="963"/>
                <w:tab w:val="left" w:pos="3815"/>
                <w:tab w:val="left" w:pos="6565"/>
              </w:tabs>
              <w:rPr>
                <w:rFonts w:ascii="Arial" w:hAnsi="Arial" w:cs="Arial"/>
                <w:snapToGrid w:val="0"/>
                <w:sz w:val="18"/>
                <w:szCs w:val="18"/>
              </w:rPr>
            </w:pPr>
            <w:r w:rsidRPr="00A12F15">
              <w:rPr>
                <w:rFonts w:ascii="Arial" w:hAnsi="Arial" w:cs="Arial"/>
                <w:snapToGrid w:val="0"/>
                <w:sz w:val="18"/>
                <w:szCs w:val="18"/>
              </w:rPr>
              <w:t>Modulation</w:t>
            </w:r>
          </w:p>
        </w:tc>
        <w:tc>
          <w:tcPr>
            <w:tcW w:w="356" w:type="dxa"/>
          </w:tcPr>
          <w:p w:rsidR="0031592C" w:rsidRPr="00A12F15" w:rsidRDefault="0031592C" w:rsidP="00925B58">
            <w:pPr>
              <w:widowControl w:val="0"/>
              <w:tabs>
                <w:tab w:val="left" w:pos="963"/>
                <w:tab w:val="left" w:pos="3815"/>
                <w:tab w:val="left" w:pos="6565"/>
              </w:tabs>
              <w:rPr>
                <w:rFonts w:ascii="Arial" w:hAnsi="Arial" w:cs="Arial"/>
                <w:snapToGrid w:val="0"/>
                <w:sz w:val="18"/>
                <w:szCs w:val="18"/>
              </w:rPr>
            </w:pPr>
            <w:r w:rsidRPr="00A12F15">
              <w:rPr>
                <w:rFonts w:ascii="Arial" w:hAnsi="Arial" w:cs="Arial"/>
                <w:snapToGrid w:val="0"/>
                <w:sz w:val="18"/>
                <w:szCs w:val="18"/>
              </w:rPr>
              <w:t>:</w:t>
            </w:r>
          </w:p>
        </w:tc>
        <w:tc>
          <w:tcPr>
            <w:tcW w:w="2545" w:type="dxa"/>
          </w:tcPr>
          <w:p w:rsidR="0031592C" w:rsidRPr="00A12F15" w:rsidRDefault="0031592C" w:rsidP="00925B58">
            <w:pPr>
              <w:widowControl w:val="0"/>
              <w:tabs>
                <w:tab w:val="left" w:pos="963"/>
                <w:tab w:val="left" w:pos="3815"/>
                <w:tab w:val="left" w:pos="6565"/>
              </w:tabs>
              <w:spacing w:after="120"/>
              <w:rPr>
                <w:rFonts w:ascii="Arial" w:hAnsi="Arial" w:cs="Arial"/>
                <w:snapToGrid w:val="0"/>
                <w:sz w:val="18"/>
                <w:szCs w:val="18"/>
              </w:rPr>
            </w:pPr>
            <w:r w:rsidRPr="00A12F15">
              <w:rPr>
                <w:rFonts w:ascii="Arial" w:hAnsi="Arial" w:cs="Arial"/>
                <w:snapToGrid w:val="0"/>
                <w:sz w:val="18"/>
                <w:szCs w:val="18"/>
              </w:rPr>
              <w:t>80 % AM, 1 kHz, sine wave</w:t>
            </w:r>
          </w:p>
        </w:tc>
        <w:tc>
          <w:tcPr>
            <w:tcW w:w="4025" w:type="dxa"/>
          </w:tcPr>
          <w:p w:rsidR="0031592C" w:rsidRPr="00A12F15" w:rsidRDefault="0031592C" w:rsidP="00925B58">
            <w:pPr>
              <w:widowControl w:val="0"/>
              <w:tabs>
                <w:tab w:val="left" w:pos="963"/>
                <w:tab w:val="left" w:pos="3815"/>
                <w:tab w:val="left" w:pos="6565"/>
              </w:tabs>
              <w:rPr>
                <w:rFonts w:ascii="Arial" w:hAnsi="Arial" w:cs="Arial"/>
                <w:snapToGrid w:val="0"/>
                <w:sz w:val="18"/>
                <w:szCs w:val="18"/>
              </w:rPr>
            </w:pPr>
          </w:p>
        </w:tc>
      </w:tr>
      <w:tr w:rsidR="0031592C" w:rsidRPr="00A12F15" w:rsidTr="007F25B6">
        <w:trPr>
          <w:trHeight w:val="448"/>
        </w:trPr>
        <w:tc>
          <w:tcPr>
            <w:tcW w:w="9057" w:type="dxa"/>
            <w:gridSpan w:val="4"/>
          </w:tcPr>
          <w:p w:rsidR="0031592C" w:rsidRPr="00A12F15" w:rsidRDefault="0031592C" w:rsidP="00C46B35">
            <w:pPr>
              <w:widowControl w:val="0"/>
              <w:tabs>
                <w:tab w:val="left" w:pos="963"/>
                <w:tab w:val="left" w:pos="3815"/>
                <w:tab w:val="left" w:pos="6565"/>
              </w:tabs>
              <w:rPr>
                <w:rFonts w:ascii="Arial" w:hAnsi="Arial" w:cs="Arial"/>
                <w:snapToGrid w:val="0"/>
                <w:sz w:val="18"/>
                <w:szCs w:val="18"/>
              </w:rPr>
            </w:pPr>
            <w:r w:rsidRPr="00A12F15">
              <w:rPr>
                <w:rFonts w:ascii="Arial" w:hAnsi="Arial" w:cs="Arial"/>
                <w:snapToGrid w:val="0"/>
                <w:sz w:val="18"/>
                <w:szCs w:val="18"/>
                <w:vertAlign w:val="superscript"/>
              </w:rPr>
              <w:t>(</w:t>
            </w:r>
            <w:r w:rsidR="00C46B35">
              <w:rPr>
                <w:rFonts w:ascii="Arial" w:hAnsi="Arial" w:cs="Arial"/>
                <w:snapToGrid w:val="0"/>
                <w:sz w:val="18"/>
                <w:szCs w:val="18"/>
                <w:vertAlign w:val="superscript"/>
              </w:rPr>
              <w:t>*</w:t>
            </w:r>
            <w:r w:rsidRPr="00A12F15">
              <w:rPr>
                <w:rFonts w:ascii="Arial" w:hAnsi="Arial" w:cs="Arial"/>
                <w:snapToGrid w:val="0"/>
                <w:sz w:val="18"/>
                <w:szCs w:val="18"/>
                <w:vertAlign w:val="superscript"/>
              </w:rPr>
              <w:t xml:space="preserve">) </w:t>
            </w:r>
            <w:r w:rsidRPr="00A12F15">
              <w:rPr>
                <w:rFonts w:ascii="Arial" w:hAnsi="Arial" w:cs="Arial"/>
                <w:snapToGrid w:val="0"/>
                <w:sz w:val="18"/>
                <w:szCs w:val="18"/>
              </w:rPr>
              <w:t xml:space="preserve">For instruments having no mains or other I/O ports available so that </w:t>
            </w:r>
            <w:proofErr w:type="spellStart"/>
            <w:r w:rsidRPr="00A12F15">
              <w:rPr>
                <w:rFonts w:ascii="Arial" w:hAnsi="Arial" w:cs="Arial"/>
                <w:snapToGrid w:val="0"/>
                <w:sz w:val="18"/>
                <w:szCs w:val="18"/>
              </w:rPr>
              <w:t>the</w:t>
            </w:r>
            <w:proofErr w:type="spellEnd"/>
            <w:r w:rsidRPr="00A12F15">
              <w:rPr>
                <w:rFonts w:ascii="Arial" w:hAnsi="Arial" w:cs="Arial"/>
                <w:snapToGrid w:val="0"/>
                <w:sz w:val="18"/>
                <w:szCs w:val="18"/>
              </w:rPr>
              <w:t xml:space="preserve"> conducted test according to A.7.3.5.2 cannot be applied, the lower limit of the radiation test is 26 MHz</w:t>
            </w:r>
          </w:p>
        </w:tc>
      </w:tr>
    </w:tbl>
    <w:p w:rsidR="0031592C" w:rsidRPr="00A12F15" w:rsidRDefault="0031592C">
      <w:pPr>
        <w:tabs>
          <w:tab w:val="left" w:pos="-720"/>
          <w:tab w:val="left" w:pos="0"/>
          <w:tab w:val="left" w:pos="259"/>
          <w:tab w:val="left" w:pos="604"/>
          <w:tab w:val="left" w:pos="816"/>
          <w:tab w:val="left" w:pos="1440"/>
        </w:tabs>
        <w:suppressAutoHyphens/>
        <w:jc w:val="both"/>
        <w:rPr>
          <w:rFonts w:ascii="Arial" w:hAnsi="Arial" w:cs="Arial"/>
          <w:sz w:val="20"/>
        </w:rPr>
      </w:pPr>
    </w:p>
    <w:p w:rsidR="00027AF6" w:rsidRPr="00A12F15" w:rsidRDefault="00027AF6">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Note:  If EUT fails, the frequency and field strength at which this occurs shall be recorded.</w:t>
      </w:r>
    </w:p>
    <w:p w:rsidR="0031592C" w:rsidRPr="00A12F15" w:rsidRDefault="0031592C" w:rsidP="00A166EE">
      <w:pPr>
        <w:tabs>
          <w:tab w:val="left" w:pos="-720"/>
          <w:tab w:val="left" w:pos="0"/>
          <w:tab w:val="left" w:pos="259"/>
          <w:tab w:val="left" w:pos="604"/>
          <w:tab w:val="left" w:pos="816"/>
          <w:tab w:val="left" w:pos="1440"/>
        </w:tabs>
        <w:suppressAutoHyphens/>
        <w:jc w:val="both"/>
        <w:rPr>
          <w:rFonts w:ascii="Arial" w:hAnsi="Arial" w:cs="Arial"/>
          <w:sz w:val="20"/>
        </w:rPr>
      </w:pPr>
    </w:p>
    <w:p w:rsidR="0031592C" w:rsidRPr="00A12F15" w:rsidRDefault="0031592C" w:rsidP="00A166EE">
      <w:pPr>
        <w:tabs>
          <w:tab w:val="left" w:pos="-720"/>
          <w:tab w:val="left" w:pos="0"/>
          <w:tab w:val="left" w:pos="259"/>
          <w:tab w:val="left" w:pos="604"/>
          <w:tab w:val="left" w:pos="816"/>
          <w:tab w:val="left" w:pos="1440"/>
        </w:tabs>
        <w:suppressAutoHyphens/>
        <w:jc w:val="both"/>
        <w:rPr>
          <w:rFonts w:ascii="Arial" w:hAnsi="Arial" w:cs="Arial"/>
          <w:sz w:val="20"/>
        </w:rPr>
      </w:pPr>
    </w:p>
    <w:p w:rsidR="00B30B0A" w:rsidRPr="00A12F15" w:rsidRDefault="00B30B0A" w:rsidP="00B30B0A">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
        <w:gridCol w:w="1260"/>
        <w:gridCol w:w="360"/>
        <w:gridCol w:w="1530"/>
      </w:tblGrid>
      <w:tr w:rsidR="00B30B0A" w:rsidRPr="00A12F15" w:rsidTr="003E7066">
        <w:trPr>
          <w:trHeight w:hRule="exact" w:val="280"/>
        </w:trPr>
        <w:tc>
          <w:tcPr>
            <w:tcW w:w="360" w:type="dxa"/>
            <w:tcBorders>
              <w:top w:val="single" w:sz="4" w:space="0" w:color="auto"/>
              <w:left w:val="single" w:sz="4" w:space="0" w:color="auto"/>
              <w:bottom w:val="single" w:sz="4" w:space="0" w:color="auto"/>
              <w:right w:val="single" w:sz="4" w:space="0" w:color="auto"/>
            </w:tcBorders>
            <w:vAlign w:val="center"/>
          </w:tcPr>
          <w:p w:rsidR="00B30B0A" w:rsidRPr="00A12F15" w:rsidRDefault="00B30B0A" w:rsidP="003E7066">
            <w:pPr>
              <w:tabs>
                <w:tab w:val="left" w:pos="-1440"/>
                <w:tab w:val="left" w:pos="-720"/>
                <w:tab w:val="left" w:pos="0"/>
                <w:tab w:val="left" w:pos="576"/>
                <w:tab w:val="left" w:pos="720"/>
              </w:tabs>
              <w:suppressAutoHyphens/>
              <w:ind w:right="-18"/>
              <w:jc w:val="right"/>
              <w:rPr>
                <w:rFonts w:ascii="Arial" w:hAnsi="Arial"/>
                <w:sz w:val="18"/>
              </w:rPr>
            </w:pPr>
          </w:p>
        </w:tc>
        <w:tc>
          <w:tcPr>
            <w:tcW w:w="1260" w:type="dxa"/>
            <w:tcBorders>
              <w:top w:val="nil"/>
              <w:left w:val="nil"/>
              <w:bottom w:val="nil"/>
              <w:right w:val="nil"/>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r w:rsidRPr="00A12F15">
              <w:rPr>
                <w:rFonts w:ascii="Arial" w:hAnsi="Arial"/>
                <w:sz w:val="18"/>
              </w:rPr>
              <w:t>Passed</w:t>
            </w:r>
          </w:p>
        </w:tc>
        <w:tc>
          <w:tcPr>
            <w:tcW w:w="360" w:type="dxa"/>
            <w:tcBorders>
              <w:top w:val="single" w:sz="4" w:space="0" w:color="auto"/>
              <w:left w:val="single" w:sz="4" w:space="0" w:color="auto"/>
              <w:bottom w:val="single" w:sz="4" w:space="0" w:color="auto"/>
              <w:right w:val="single" w:sz="4" w:space="0" w:color="auto"/>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p>
        </w:tc>
        <w:tc>
          <w:tcPr>
            <w:tcW w:w="1530" w:type="dxa"/>
            <w:tcBorders>
              <w:top w:val="nil"/>
              <w:left w:val="nil"/>
              <w:bottom w:val="nil"/>
              <w:right w:val="nil"/>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r w:rsidRPr="00A12F15">
              <w:rPr>
                <w:rFonts w:ascii="Arial" w:hAnsi="Arial"/>
                <w:sz w:val="18"/>
              </w:rPr>
              <w:t>Failed</w:t>
            </w:r>
          </w:p>
        </w:tc>
      </w:tr>
    </w:tbl>
    <w:p w:rsidR="00B30B0A" w:rsidRPr="00A12F15" w:rsidRDefault="00B30B0A" w:rsidP="00B30B0A">
      <w:pPr>
        <w:tabs>
          <w:tab w:val="left" w:pos="-720"/>
          <w:tab w:val="left" w:pos="0"/>
          <w:tab w:val="left" w:pos="259"/>
          <w:tab w:val="left" w:pos="604"/>
          <w:tab w:val="left" w:pos="816"/>
          <w:tab w:val="left" w:pos="1440"/>
        </w:tabs>
        <w:suppressAutoHyphens/>
        <w:jc w:val="both"/>
        <w:rPr>
          <w:rFonts w:ascii="Arial" w:hAnsi="Arial" w:cs="Arial"/>
          <w:sz w:val="20"/>
        </w:rPr>
      </w:pPr>
    </w:p>
    <w:p w:rsidR="00B30B0A" w:rsidRPr="00A12F15" w:rsidRDefault="00B30B0A" w:rsidP="00B30B0A">
      <w:pPr>
        <w:tabs>
          <w:tab w:val="left" w:pos="-720"/>
          <w:tab w:val="left" w:pos="0"/>
          <w:tab w:val="left" w:pos="259"/>
          <w:tab w:val="left" w:pos="604"/>
          <w:tab w:val="left" w:pos="816"/>
          <w:tab w:val="left" w:pos="1440"/>
        </w:tabs>
        <w:suppressAutoHyphens/>
        <w:jc w:val="both"/>
        <w:rPr>
          <w:rFonts w:ascii="Arial" w:hAnsi="Arial" w:cs="Arial"/>
          <w:sz w:val="20"/>
        </w:rPr>
      </w:pPr>
      <w:del w:id="1553" w:author="morayoa" w:date="2013-06-06T09:05:00Z">
        <w:r w:rsidRPr="00A12F15" w:rsidDel="00DC255E">
          <w:rPr>
            <w:rFonts w:ascii="Arial" w:hAnsi="Arial" w:cs="Arial"/>
            <w:sz w:val="20"/>
          </w:rPr>
          <w:delText>Remarks</w:delText>
        </w:r>
      </w:del>
      <w:ins w:id="1554" w:author="morayoa" w:date="2013-06-06T09:05:00Z">
        <w:r w:rsidR="00DC255E">
          <w:rPr>
            <w:rFonts w:ascii="Arial" w:hAnsi="Arial" w:cs="Arial"/>
            <w:sz w:val="20"/>
          </w:rPr>
          <w:t>Observations</w:t>
        </w:r>
      </w:ins>
      <w:r w:rsidRPr="00A12F15">
        <w:rPr>
          <w:rFonts w:ascii="Arial" w:hAnsi="Arial" w:cs="Arial"/>
          <w:sz w:val="20"/>
        </w:rPr>
        <w:t>:</w:t>
      </w:r>
    </w:p>
    <w:p w:rsidR="00CF3230" w:rsidRPr="00A12F15" w:rsidRDefault="0075580A" w:rsidP="00CF3230">
      <w:pPr>
        <w:tabs>
          <w:tab w:val="left" w:pos="-720"/>
          <w:tab w:val="left" w:pos="0"/>
          <w:tab w:val="left" w:pos="259"/>
          <w:tab w:val="left" w:pos="604"/>
          <w:tab w:val="left" w:pos="816"/>
          <w:tab w:val="left" w:pos="1440"/>
        </w:tabs>
        <w:suppressAutoHyphens/>
        <w:jc w:val="both"/>
        <w:rPr>
          <w:ins w:id="1555" w:author="morayoa" w:date="2013-06-05T14:38:00Z"/>
        </w:rPr>
      </w:pPr>
      <w:ins w:id="1556" w:author="morayoa" w:date="2013-06-05T14:40:00Z">
        <w:r>
          <w:rPr>
            <w:rFonts w:ascii="Arial" w:hAnsi="Arial" w:cs="Arial"/>
            <w:sz w:val="16"/>
            <w:szCs w:val="16"/>
          </w:rPr>
          <w:t xml:space="preserve">Include information that affect the test condition, </w:t>
        </w:r>
      </w:ins>
      <w:ins w:id="1557" w:author="morayoa" w:date="2013-06-06T09:50:00Z">
        <w:r w:rsidR="00B05592">
          <w:rPr>
            <w:rFonts w:ascii="Arial" w:hAnsi="Arial" w:cs="Arial"/>
            <w:sz w:val="16"/>
            <w:szCs w:val="16"/>
          </w:rPr>
          <w:t xml:space="preserve">as indicated in the last paragraph </w:t>
        </w:r>
      </w:ins>
      <w:ins w:id="1558" w:author="morayoa" w:date="2013-06-05T14:40:00Z">
        <w:r>
          <w:rPr>
            <w:rFonts w:ascii="Arial" w:hAnsi="Arial" w:cs="Arial"/>
            <w:sz w:val="16"/>
            <w:szCs w:val="16"/>
          </w:rPr>
          <w:t>of R 50-1 &amp; -2, A.7.1</w:t>
        </w:r>
      </w:ins>
    </w:p>
    <w:p w:rsidR="00A166EE" w:rsidRPr="00A12F15" w:rsidRDefault="001E2D97" w:rsidP="00A166EE">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br w:type="page"/>
      </w:r>
      <w:r w:rsidR="00A166EE" w:rsidRPr="00A12F15">
        <w:rPr>
          <w:rFonts w:ascii="Arial" w:hAnsi="Arial" w:cs="Arial"/>
          <w:sz w:val="20"/>
        </w:rPr>
        <w:lastRenderedPageBreak/>
        <w:t>1.6.5</w:t>
      </w:r>
      <w:r w:rsidR="00A166EE" w:rsidRPr="00A12F15">
        <w:rPr>
          <w:rFonts w:ascii="Arial" w:hAnsi="Arial" w:cs="Arial"/>
          <w:sz w:val="20"/>
        </w:rPr>
        <w:tab/>
      </w:r>
      <w:r w:rsidR="00A166EE" w:rsidRPr="00A12F15">
        <w:rPr>
          <w:rFonts w:ascii="Arial" w:hAnsi="Arial" w:cs="Arial"/>
          <w:sz w:val="20"/>
        </w:rPr>
        <w:tab/>
        <w:t>Immunity to electromagnetic fields (R 50-1, 4.5.2 &amp; A.7.3.5) (continued)</w:t>
      </w:r>
    </w:p>
    <w:p w:rsidR="00A166EE" w:rsidRPr="00A12F15" w:rsidRDefault="00A166EE" w:rsidP="00A166EE">
      <w:pPr>
        <w:tabs>
          <w:tab w:val="left" w:pos="-720"/>
          <w:tab w:val="left" w:pos="0"/>
          <w:tab w:val="left" w:pos="259"/>
          <w:tab w:val="left" w:pos="604"/>
          <w:tab w:val="left" w:pos="816"/>
          <w:tab w:val="left" w:pos="1440"/>
        </w:tabs>
        <w:suppressAutoHyphens/>
        <w:jc w:val="both"/>
        <w:rPr>
          <w:rFonts w:ascii="Arial" w:hAnsi="Arial" w:cs="Arial"/>
          <w:sz w:val="20"/>
        </w:rPr>
      </w:pPr>
    </w:p>
    <w:p w:rsidR="00A166EE" w:rsidRPr="00A12F15" w:rsidRDefault="00A166EE" w:rsidP="00A166EE">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1.6.5</w:t>
      </w:r>
      <w:proofErr w:type="gramStart"/>
      <w:r w:rsidRPr="00A12F15">
        <w:rPr>
          <w:rFonts w:ascii="Arial" w:hAnsi="Arial" w:cs="Arial"/>
          <w:sz w:val="20"/>
        </w:rPr>
        <w:t>.</w:t>
      </w:r>
      <w:proofErr w:type="gramEnd"/>
      <w:del w:id="1559" w:author="morayoa" w:date="2013-06-06T10:16:00Z">
        <w:r w:rsidRPr="00A12F15" w:rsidDel="00B55894">
          <w:rPr>
            <w:rFonts w:ascii="Arial" w:hAnsi="Arial" w:cs="Arial"/>
            <w:sz w:val="20"/>
          </w:rPr>
          <w:delText>1</w:delText>
        </w:r>
      </w:del>
      <w:ins w:id="1560" w:author="morayoa" w:date="2013-06-06T10:16:00Z">
        <w:r w:rsidR="00B55894">
          <w:rPr>
            <w:rFonts w:ascii="Arial" w:hAnsi="Arial" w:cs="Arial"/>
            <w:sz w:val="20"/>
          </w:rPr>
          <w:t>2</w:t>
        </w:r>
      </w:ins>
      <w:r w:rsidRPr="00A12F15">
        <w:rPr>
          <w:rFonts w:ascii="Arial" w:hAnsi="Arial" w:cs="Arial"/>
          <w:sz w:val="20"/>
        </w:rPr>
        <w:tab/>
        <w:t>Immunity to conducted electromagnetic fields (</w:t>
      </w:r>
      <w:r w:rsidR="004469C1" w:rsidRPr="00A12F15">
        <w:rPr>
          <w:rFonts w:ascii="Arial" w:hAnsi="Arial" w:cs="Arial"/>
          <w:sz w:val="20"/>
        </w:rPr>
        <w:t>4.5.2</w:t>
      </w:r>
      <w:r w:rsidRPr="00A12F15">
        <w:rPr>
          <w:rFonts w:ascii="Arial" w:hAnsi="Arial" w:cs="Arial"/>
          <w:sz w:val="20"/>
        </w:rPr>
        <w:t>, A.7.3.5.2)</w:t>
      </w:r>
    </w:p>
    <w:p w:rsidR="007C7C2C" w:rsidRPr="00A12F15" w:rsidRDefault="007C7C2C" w:rsidP="007C7C2C">
      <w:pPr>
        <w:tabs>
          <w:tab w:val="left" w:pos="-720"/>
          <w:tab w:val="left" w:pos="0"/>
          <w:tab w:val="left" w:pos="259"/>
          <w:tab w:val="left" w:pos="604"/>
          <w:tab w:val="left" w:pos="816"/>
          <w:tab w:val="left" w:pos="1440"/>
        </w:tabs>
        <w:suppressAutoHyphens/>
        <w:jc w:val="both"/>
        <w:rPr>
          <w:rFonts w:ascii="Arial" w:hAnsi="Arial" w:cs="Arial"/>
          <w:sz w:val="20"/>
        </w:rPr>
      </w:pPr>
    </w:p>
    <w:tbl>
      <w:tblPr>
        <w:tblW w:w="8789"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2" w:type="dxa"/>
          <w:right w:w="112" w:type="dxa"/>
        </w:tblCellMar>
        <w:tblLook w:val="0000"/>
      </w:tblPr>
      <w:tblGrid>
        <w:gridCol w:w="3969"/>
        <w:gridCol w:w="898"/>
        <w:gridCol w:w="1229"/>
        <w:gridCol w:w="1275"/>
        <w:gridCol w:w="1418"/>
      </w:tblGrid>
      <w:tr w:rsidR="007C7C2C" w:rsidRPr="00A12F15" w:rsidTr="007C6828">
        <w:trPr>
          <w:trHeight w:hRule="exact" w:val="283"/>
        </w:trPr>
        <w:tc>
          <w:tcPr>
            <w:tcW w:w="3969" w:type="dxa"/>
            <w:tcBorders>
              <w:right w:val="nil"/>
            </w:tcBorders>
          </w:tcPr>
          <w:p w:rsidR="007C7C2C" w:rsidRPr="00A12F15" w:rsidRDefault="00FC47BA" w:rsidP="00925B58">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fldChar w:fldCharType="begin"/>
            </w:r>
            <w:r w:rsidR="007C7C2C" w:rsidRPr="00A12F15">
              <w:rPr>
                <w:rFonts w:ascii="Arial" w:hAnsi="Arial" w:cs="Arial"/>
                <w:sz w:val="20"/>
              </w:rPr>
              <w:instrText xml:space="preserve">PRIVATE </w:instrText>
            </w:r>
            <w:r w:rsidRPr="00A12F15">
              <w:rPr>
                <w:rFonts w:ascii="Arial" w:hAnsi="Arial" w:cs="Arial"/>
                <w:sz w:val="20"/>
              </w:rPr>
              <w:fldChar w:fldCharType="end"/>
            </w:r>
            <w:r w:rsidR="007C7C2C" w:rsidRPr="00A12F15">
              <w:rPr>
                <w:rFonts w:ascii="Arial" w:hAnsi="Arial" w:cs="Arial"/>
                <w:sz w:val="20"/>
              </w:rPr>
              <w:t>Application No.</w:t>
            </w:r>
            <w:proofErr w:type="gramStart"/>
            <w:r w:rsidR="007C7C2C" w:rsidRPr="00A12F15">
              <w:rPr>
                <w:rFonts w:ascii="Arial" w:hAnsi="Arial" w:cs="Arial"/>
                <w:sz w:val="20"/>
              </w:rPr>
              <w:t>:      ...........................</w:t>
            </w:r>
            <w:proofErr w:type="gramEnd"/>
          </w:p>
        </w:tc>
        <w:tc>
          <w:tcPr>
            <w:tcW w:w="898" w:type="dxa"/>
            <w:tcBorders>
              <w:left w:val="nil"/>
            </w:tcBorders>
          </w:tcPr>
          <w:p w:rsidR="007C7C2C" w:rsidRPr="00A12F15" w:rsidRDefault="007C7C2C" w:rsidP="00925B58">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29" w:type="dxa"/>
            <w:tcBorders>
              <w:bottom w:val="single" w:sz="4" w:space="0" w:color="auto"/>
            </w:tcBorders>
          </w:tcPr>
          <w:p w:rsidR="007C7C2C" w:rsidRPr="00A12F15" w:rsidRDefault="007C7C2C" w:rsidP="00925B58">
            <w:pPr>
              <w:tabs>
                <w:tab w:val="center" w:pos="665"/>
              </w:tabs>
              <w:suppressAutoHyphens/>
              <w:spacing w:after="56"/>
              <w:rPr>
                <w:rFonts w:ascii="Arial" w:hAnsi="Arial" w:cs="Arial"/>
                <w:sz w:val="20"/>
              </w:rPr>
            </w:pPr>
            <w:r w:rsidRPr="00A12F15">
              <w:rPr>
                <w:rFonts w:ascii="Arial" w:hAnsi="Arial" w:cs="Arial"/>
                <w:sz w:val="20"/>
              </w:rPr>
              <w:tab/>
              <w:t>At start</w:t>
            </w:r>
          </w:p>
        </w:tc>
        <w:tc>
          <w:tcPr>
            <w:tcW w:w="1275" w:type="dxa"/>
            <w:tcBorders>
              <w:bottom w:val="single" w:sz="4" w:space="0" w:color="auto"/>
            </w:tcBorders>
          </w:tcPr>
          <w:p w:rsidR="007C7C2C" w:rsidRPr="00A12F15" w:rsidRDefault="007C7C2C" w:rsidP="00925B58">
            <w:pPr>
              <w:tabs>
                <w:tab w:val="center" w:pos="574"/>
              </w:tabs>
              <w:suppressAutoHyphens/>
              <w:spacing w:after="56"/>
              <w:rPr>
                <w:rFonts w:ascii="Arial" w:hAnsi="Arial" w:cs="Arial"/>
                <w:sz w:val="20"/>
              </w:rPr>
            </w:pPr>
            <w:r w:rsidRPr="00A12F15">
              <w:rPr>
                <w:rFonts w:ascii="Arial" w:hAnsi="Arial" w:cs="Arial"/>
                <w:sz w:val="20"/>
              </w:rPr>
              <w:tab/>
              <w:t>At end</w:t>
            </w:r>
          </w:p>
        </w:tc>
        <w:tc>
          <w:tcPr>
            <w:tcW w:w="1418" w:type="dxa"/>
          </w:tcPr>
          <w:p w:rsidR="007C7C2C" w:rsidRPr="00A12F15" w:rsidRDefault="007C7C2C" w:rsidP="00925B58">
            <w:pPr>
              <w:tabs>
                <w:tab w:val="left" w:pos="-720"/>
                <w:tab w:val="left" w:pos="0"/>
                <w:tab w:val="left" w:pos="259"/>
                <w:tab w:val="left" w:pos="604"/>
                <w:tab w:val="left" w:pos="816"/>
                <w:tab w:val="left" w:pos="1440"/>
              </w:tabs>
              <w:suppressAutoHyphens/>
              <w:spacing w:after="56"/>
              <w:rPr>
                <w:rFonts w:ascii="Arial" w:hAnsi="Arial" w:cs="Arial"/>
                <w:sz w:val="20"/>
              </w:rPr>
            </w:pPr>
          </w:p>
        </w:tc>
      </w:tr>
      <w:tr w:rsidR="007C7C2C" w:rsidRPr="00A12F15" w:rsidTr="007C6828">
        <w:trPr>
          <w:trHeight w:hRule="exact" w:val="283"/>
        </w:trPr>
        <w:tc>
          <w:tcPr>
            <w:tcW w:w="3969" w:type="dxa"/>
            <w:tcBorders>
              <w:bottom w:val="single" w:sz="4" w:space="0" w:color="auto"/>
            </w:tcBorders>
          </w:tcPr>
          <w:p w:rsidR="007C7C2C" w:rsidRPr="00A12F15" w:rsidRDefault="007C7C2C" w:rsidP="00925B58">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Type designation</w:t>
            </w:r>
            <w:proofErr w:type="gramStart"/>
            <w:r w:rsidRPr="00A12F15">
              <w:rPr>
                <w:rFonts w:ascii="Arial" w:hAnsi="Arial" w:cs="Arial"/>
                <w:sz w:val="20"/>
              </w:rPr>
              <w:t>:  ........................</w:t>
            </w:r>
            <w:proofErr w:type="gramEnd"/>
          </w:p>
        </w:tc>
        <w:tc>
          <w:tcPr>
            <w:tcW w:w="898" w:type="dxa"/>
          </w:tcPr>
          <w:p w:rsidR="007C7C2C" w:rsidRPr="00A12F15" w:rsidRDefault="007C7C2C" w:rsidP="00925B58">
            <w:pPr>
              <w:tabs>
                <w:tab w:val="left" w:pos="-720"/>
                <w:tab w:val="left" w:pos="0"/>
                <w:tab w:val="left" w:pos="259"/>
                <w:tab w:val="left" w:pos="604"/>
                <w:tab w:val="left" w:pos="816"/>
                <w:tab w:val="left" w:pos="1440"/>
              </w:tabs>
              <w:suppressAutoHyphens/>
              <w:spacing w:after="56"/>
              <w:jc w:val="right"/>
              <w:rPr>
                <w:rFonts w:ascii="Arial" w:hAnsi="Arial" w:cs="Arial"/>
                <w:sz w:val="20"/>
              </w:rPr>
            </w:pPr>
            <w:r w:rsidRPr="00A12F15">
              <w:rPr>
                <w:rFonts w:ascii="Arial" w:hAnsi="Arial" w:cs="Arial"/>
                <w:sz w:val="20"/>
              </w:rPr>
              <w:t>Temp:</w:t>
            </w:r>
          </w:p>
        </w:tc>
        <w:tc>
          <w:tcPr>
            <w:tcW w:w="1229" w:type="dxa"/>
            <w:tcBorders>
              <w:bottom w:val="single" w:sz="4" w:space="0" w:color="auto"/>
            </w:tcBorders>
            <w:shd w:val="clear" w:color="auto" w:fill="auto"/>
          </w:tcPr>
          <w:p w:rsidR="007C7C2C" w:rsidRPr="00A12F15" w:rsidRDefault="007C7C2C" w:rsidP="00925B58">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tcBorders>
              <w:bottom w:val="single" w:sz="4" w:space="0" w:color="auto"/>
            </w:tcBorders>
            <w:shd w:val="pct60" w:color="auto" w:fill="auto"/>
          </w:tcPr>
          <w:p w:rsidR="007C7C2C" w:rsidRPr="00A12F15" w:rsidRDefault="007C7C2C" w:rsidP="00925B58">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8" w:type="dxa"/>
          </w:tcPr>
          <w:p w:rsidR="007C7C2C" w:rsidRPr="00A12F15" w:rsidRDefault="007C7C2C" w:rsidP="00925B58">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r w:rsidRPr="00A12F15">
              <w:rPr>
                <w:rFonts w:ascii="Arial" w:hAnsi="Arial" w:cs="Arial"/>
                <w:sz w:val="20"/>
              </w:rPr>
              <w:sym w:font="Symbol" w:char="F0B0"/>
            </w:r>
            <w:r w:rsidRPr="00A12F15">
              <w:rPr>
                <w:rFonts w:ascii="Arial" w:hAnsi="Arial" w:cs="Arial"/>
                <w:sz w:val="20"/>
              </w:rPr>
              <w:t>C</w:t>
            </w:r>
          </w:p>
        </w:tc>
      </w:tr>
      <w:tr w:rsidR="007C7C2C" w:rsidRPr="00A12F15" w:rsidTr="007C6828">
        <w:trPr>
          <w:trHeight w:hRule="exact" w:val="283"/>
        </w:trPr>
        <w:tc>
          <w:tcPr>
            <w:tcW w:w="3969" w:type="dxa"/>
            <w:tcBorders>
              <w:bottom w:val="nil"/>
            </w:tcBorders>
          </w:tcPr>
          <w:p w:rsidR="007C7C2C" w:rsidRPr="00A12F15" w:rsidRDefault="007C7C2C" w:rsidP="00925B58">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Observer</w:t>
            </w:r>
            <w:proofErr w:type="gramStart"/>
            <w:r w:rsidRPr="00A12F15">
              <w:rPr>
                <w:rFonts w:ascii="Arial" w:hAnsi="Arial" w:cs="Arial"/>
                <w:sz w:val="20"/>
              </w:rPr>
              <w:t>:             .............................</w:t>
            </w:r>
            <w:proofErr w:type="gramEnd"/>
          </w:p>
        </w:tc>
        <w:tc>
          <w:tcPr>
            <w:tcW w:w="898" w:type="dxa"/>
          </w:tcPr>
          <w:p w:rsidR="007C7C2C" w:rsidRPr="00A12F15" w:rsidRDefault="007C7C2C" w:rsidP="00925B58">
            <w:pPr>
              <w:tabs>
                <w:tab w:val="right" w:pos="4642"/>
              </w:tabs>
              <w:suppressAutoHyphens/>
              <w:spacing w:after="56"/>
              <w:jc w:val="right"/>
              <w:rPr>
                <w:rFonts w:ascii="Arial" w:hAnsi="Arial" w:cs="Arial"/>
                <w:sz w:val="20"/>
              </w:rPr>
            </w:pPr>
            <w:r w:rsidRPr="00A12F15">
              <w:rPr>
                <w:rFonts w:ascii="Arial" w:hAnsi="Arial" w:cs="Arial"/>
                <w:sz w:val="20"/>
              </w:rPr>
              <w:t>Rel. h:</w:t>
            </w:r>
          </w:p>
        </w:tc>
        <w:tc>
          <w:tcPr>
            <w:tcW w:w="1229" w:type="dxa"/>
            <w:shd w:val="clear" w:color="auto" w:fill="auto"/>
          </w:tcPr>
          <w:p w:rsidR="007C7C2C" w:rsidRPr="00A12F15" w:rsidRDefault="007C7C2C" w:rsidP="00925B58">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tcBorders>
              <w:bottom w:val="single" w:sz="4" w:space="0" w:color="auto"/>
            </w:tcBorders>
            <w:shd w:val="pct60" w:color="auto" w:fill="auto"/>
          </w:tcPr>
          <w:p w:rsidR="007C7C2C" w:rsidRPr="00A12F15" w:rsidRDefault="007C7C2C" w:rsidP="00925B58">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8" w:type="dxa"/>
          </w:tcPr>
          <w:p w:rsidR="007C7C2C" w:rsidRPr="00A12F15" w:rsidRDefault="007C7C2C" w:rsidP="00925B58">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
        </w:tc>
      </w:tr>
      <w:tr w:rsidR="007C7C2C" w:rsidRPr="00A12F15" w:rsidTr="007C6828">
        <w:trPr>
          <w:trHeight w:hRule="exact" w:val="283"/>
        </w:trPr>
        <w:tc>
          <w:tcPr>
            <w:tcW w:w="3969" w:type="dxa"/>
            <w:tcBorders>
              <w:top w:val="nil"/>
              <w:bottom w:val="nil"/>
            </w:tcBorders>
          </w:tcPr>
          <w:p w:rsidR="007C7C2C" w:rsidRPr="00A12F15" w:rsidRDefault="007C7C2C" w:rsidP="00925B58">
            <w:pPr>
              <w:tabs>
                <w:tab w:val="right" w:pos="4642"/>
              </w:tabs>
              <w:suppressAutoHyphens/>
              <w:spacing w:after="56"/>
              <w:rPr>
                <w:rFonts w:ascii="Arial" w:hAnsi="Arial" w:cs="Arial"/>
                <w:sz w:val="20"/>
              </w:rPr>
            </w:pPr>
          </w:p>
        </w:tc>
        <w:tc>
          <w:tcPr>
            <w:tcW w:w="898" w:type="dxa"/>
          </w:tcPr>
          <w:p w:rsidR="007C7C2C" w:rsidRPr="00A12F15" w:rsidRDefault="007C7C2C" w:rsidP="00925B58">
            <w:pPr>
              <w:tabs>
                <w:tab w:val="right" w:pos="4642"/>
              </w:tabs>
              <w:suppressAutoHyphens/>
              <w:spacing w:after="56"/>
              <w:jc w:val="center"/>
              <w:rPr>
                <w:rFonts w:ascii="Arial" w:hAnsi="Arial" w:cs="Arial"/>
                <w:sz w:val="20"/>
              </w:rPr>
            </w:pPr>
            <w:r w:rsidRPr="00A12F15">
              <w:rPr>
                <w:rFonts w:ascii="Arial" w:hAnsi="Arial" w:cs="Arial"/>
                <w:sz w:val="20"/>
              </w:rPr>
              <w:t xml:space="preserve">  Date:</w:t>
            </w:r>
            <w:r w:rsidRPr="00A12F15">
              <w:rPr>
                <w:rFonts w:ascii="Arial" w:hAnsi="Arial" w:cs="Arial"/>
                <w:sz w:val="20"/>
              </w:rPr>
              <w:tab/>
              <w:t>Date:</w:t>
            </w:r>
          </w:p>
        </w:tc>
        <w:tc>
          <w:tcPr>
            <w:tcW w:w="1229" w:type="dxa"/>
            <w:shd w:val="clear" w:color="auto" w:fill="auto"/>
          </w:tcPr>
          <w:p w:rsidR="007C7C2C" w:rsidRPr="00A12F15" w:rsidRDefault="007C7C2C" w:rsidP="00925B58">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shd w:val="pct60" w:color="auto" w:fill="auto"/>
          </w:tcPr>
          <w:p w:rsidR="007C7C2C" w:rsidRPr="00A12F15" w:rsidRDefault="007C7C2C" w:rsidP="00925B58">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8" w:type="dxa"/>
          </w:tcPr>
          <w:p w:rsidR="007C7C2C" w:rsidRPr="00A12F15" w:rsidRDefault="007C7C2C" w:rsidP="00925B58">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roofErr w:type="spellStart"/>
            <w:r w:rsidR="002829F3" w:rsidRPr="00A12F15">
              <w:rPr>
                <w:rFonts w:ascii="Arial" w:hAnsi="Arial" w:cs="Arial"/>
                <w:sz w:val="20"/>
              </w:rPr>
              <w:t>yyyy</w:t>
            </w:r>
            <w:proofErr w:type="spellEnd"/>
            <w:r w:rsidR="002829F3" w:rsidRPr="00A12F15">
              <w:rPr>
                <w:rFonts w:ascii="Arial" w:hAnsi="Arial" w:cs="Arial"/>
                <w:sz w:val="20"/>
              </w:rPr>
              <w:t>-mm-</w:t>
            </w:r>
            <w:proofErr w:type="spellStart"/>
            <w:r w:rsidR="002829F3" w:rsidRPr="00A12F15">
              <w:rPr>
                <w:rFonts w:ascii="Arial" w:hAnsi="Arial" w:cs="Arial"/>
                <w:sz w:val="20"/>
              </w:rPr>
              <w:t>dd</w:t>
            </w:r>
            <w:proofErr w:type="spellEnd"/>
          </w:p>
        </w:tc>
      </w:tr>
      <w:tr w:rsidR="007C7C2C" w:rsidRPr="00A12F15" w:rsidTr="007C6828">
        <w:trPr>
          <w:trHeight w:hRule="exact" w:val="274"/>
        </w:trPr>
        <w:tc>
          <w:tcPr>
            <w:tcW w:w="3969" w:type="dxa"/>
            <w:tcBorders>
              <w:top w:val="nil"/>
            </w:tcBorders>
          </w:tcPr>
          <w:p w:rsidR="007C7C2C" w:rsidRPr="00A12F15" w:rsidRDefault="007C7C2C" w:rsidP="00925B58">
            <w:pPr>
              <w:tabs>
                <w:tab w:val="right" w:pos="4642"/>
              </w:tabs>
              <w:suppressAutoHyphens/>
              <w:spacing w:after="56"/>
              <w:rPr>
                <w:rFonts w:ascii="Arial" w:hAnsi="Arial" w:cs="Arial"/>
                <w:sz w:val="20"/>
              </w:rPr>
            </w:pPr>
          </w:p>
        </w:tc>
        <w:tc>
          <w:tcPr>
            <w:tcW w:w="898" w:type="dxa"/>
          </w:tcPr>
          <w:p w:rsidR="007C7C2C" w:rsidRPr="00A12F15" w:rsidRDefault="007C7C2C" w:rsidP="00925B58">
            <w:pPr>
              <w:tabs>
                <w:tab w:val="right" w:pos="4642"/>
              </w:tabs>
              <w:suppressAutoHyphens/>
              <w:spacing w:after="56"/>
              <w:jc w:val="center"/>
              <w:rPr>
                <w:rFonts w:ascii="Arial" w:hAnsi="Arial" w:cs="Arial"/>
                <w:sz w:val="20"/>
              </w:rPr>
            </w:pPr>
            <w:r w:rsidRPr="00A12F15">
              <w:rPr>
                <w:rFonts w:ascii="Arial" w:hAnsi="Arial" w:cs="Arial"/>
                <w:sz w:val="20"/>
              </w:rPr>
              <w:t xml:space="preserve">  Time:</w:t>
            </w:r>
            <w:r w:rsidRPr="00A12F15">
              <w:rPr>
                <w:rFonts w:ascii="Arial" w:hAnsi="Arial" w:cs="Arial"/>
                <w:sz w:val="20"/>
              </w:rPr>
              <w:tab/>
              <w:t>Time:</w:t>
            </w:r>
          </w:p>
        </w:tc>
        <w:tc>
          <w:tcPr>
            <w:tcW w:w="1229" w:type="dxa"/>
            <w:shd w:val="clear" w:color="auto" w:fill="auto"/>
          </w:tcPr>
          <w:p w:rsidR="007C7C2C" w:rsidRPr="00A12F15" w:rsidRDefault="007C7C2C" w:rsidP="00925B58">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shd w:val="pct60" w:color="auto" w:fill="auto"/>
          </w:tcPr>
          <w:p w:rsidR="007C7C2C" w:rsidRPr="00A12F15" w:rsidRDefault="007C7C2C" w:rsidP="00925B58">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8" w:type="dxa"/>
          </w:tcPr>
          <w:p w:rsidR="007C7C2C" w:rsidRPr="00A12F15" w:rsidRDefault="007C7C2C" w:rsidP="00925B58">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roofErr w:type="spellStart"/>
            <w:r w:rsidRPr="00A12F15">
              <w:rPr>
                <w:rFonts w:ascii="Arial" w:hAnsi="Arial" w:cs="Arial"/>
                <w:sz w:val="20"/>
              </w:rPr>
              <w:t>hh:mm:ss</w:t>
            </w:r>
            <w:proofErr w:type="spellEnd"/>
          </w:p>
        </w:tc>
      </w:tr>
      <w:tr w:rsidR="007C7C2C" w:rsidRPr="00A12F15" w:rsidTr="007C6828">
        <w:tc>
          <w:tcPr>
            <w:tcW w:w="8789" w:type="dxa"/>
            <w:gridSpan w:val="5"/>
          </w:tcPr>
          <w:p w:rsidR="007C7C2C" w:rsidRPr="00A12F15" w:rsidRDefault="007C7C2C" w:rsidP="00925B58">
            <w:pPr>
              <w:tabs>
                <w:tab w:val="left" w:pos="-720"/>
                <w:tab w:val="left" w:pos="0"/>
                <w:tab w:val="left" w:pos="259"/>
                <w:tab w:val="left" w:pos="604"/>
                <w:tab w:val="left" w:pos="816"/>
                <w:tab w:val="left" w:pos="1440"/>
              </w:tabs>
              <w:suppressAutoHyphens/>
              <w:rPr>
                <w:rFonts w:ascii="Arial" w:hAnsi="Arial" w:cs="Arial"/>
                <w:sz w:val="20"/>
              </w:rPr>
            </w:pPr>
            <w:r w:rsidRPr="00A12F15">
              <w:rPr>
                <w:rFonts w:ascii="Arial" w:hAnsi="Arial" w:cs="Arial"/>
                <w:sz w:val="20"/>
              </w:rPr>
              <w:t>Resolution during test:</w:t>
            </w:r>
          </w:p>
          <w:p w:rsidR="007C7C2C" w:rsidRPr="00A12F15" w:rsidRDefault="007C7C2C" w:rsidP="00925B58">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w:t>
            </w:r>
            <w:proofErr w:type="gramStart"/>
            <w:r w:rsidRPr="00A12F15">
              <w:rPr>
                <w:rFonts w:ascii="Arial" w:hAnsi="Arial" w:cs="Arial"/>
                <w:sz w:val="20"/>
              </w:rPr>
              <w:t>smaller</w:t>
            </w:r>
            <w:proofErr w:type="gramEnd"/>
            <w:r w:rsidRPr="00A12F15">
              <w:rPr>
                <w:rFonts w:ascii="Arial" w:hAnsi="Arial" w:cs="Arial"/>
                <w:sz w:val="20"/>
              </w:rPr>
              <w:t xml:space="preserve"> than d)       ................................</w:t>
            </w:r>
          </w:p>
        </w:tc>
      </w:tr>
    </w:tbl>
    <w:p w:rsidR="007C7C2C" w:rsidRPr="00A12F15" w:rsidRDefault="007C7C2C" w:rsidP="007C7C2C">
      <w:pPr>
        <w:tabs>
          <w:tab w:val="left" w:pos="-720"/>
          <w:tab w:val="left" w:pos="0"/>
          <w:tab w:val="left" w:pos="259"/>
          <w:tab w:val="left" w:pos="604"/>
          <w:tab w:val="left" w:pos="816"/>
          <w:tab w:val="left" w:pos="1440"/>
        </w:tabs>
        <w:suppressAutoHyphens/>
        <w:jc w:val="both"/>
        <w:rPr>
          <w:rFonts w:ascii="Arial" w:hAnsi="Arial" w:cs="Arial"/>
          <w:sz w:val="20"/>
        </w:rPr>
      </w:pPr>
    </w:p>
    <w:p w:rsidR="007C7C2C" w:rsidRPr="00A12F15" w:rsidRDefault="007C7C2C" w:rsidP="007C7C2C">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Pre-test information</w:t>
      </w:r>
    </w:p>
    <w:p w:rsidR="007C7C2C" w:rsidRPr="00A12F15" w:rsidRDefault="007C7C2C" w:rsidP="007C7C2C">
      <w:pPr>
        <w:tabs>
          <w:tab w:val="left" w:pos="-720"/>
          <w:tab w:val="left" w:pos="0"/>
          <w:tab w:val="left" w:pos="259"/>
          <w:tab w:val="left" w:pos="604"/>
          <w:tab w:val="left" w:pos="816"/>
          <w:tab w:val="left" w:pos="1440"/>
        </w:tabs>
        <w:suppressAutoHyphens/>
        <w:jc w:val="both"/>
        <w:rPr>
          <w:rFonts w:ascii="Arial" w:hAnsi="Arial" w:cs="Arial"/>
          <w:sz w:val="20"/>
        </w:rPr>
      </w:pPr>
    </w:p>
    <w:tbl>
      <w:tblPr>
        <w:tblW w:w="9072" w:type="dxa"/>
        <w:tblInd w:w="56" w:type="dxa"/>
        <w:tblLayout w:type="fixed"/>
        <w:tblCellMar>
          <w:left w:w="56" w:type="dxa"/>
          <w:right w:w="56" w:type="dxa"/>
        </w:tblCellMar>
        <w:tblLook w:val="0000"/>
      </w:tblPr>
      <w:tblGrid>
        <w:gridCol w:w="1276"/>
        <w:gridCol w:w="1276"/>
        <w:gridCol w:w="1701"/>
        <w:gridCol w:w="1559"/>
        <w:gridCol w:w="1843"/>
        <w:gridCol w:w="1417"/>
      </w:tblGrid>
      <w:tr w:rsidR="007C7C2C" w:rsidRPr="00A12F15" w:rsidTr="00925B58">
        <w:tc>
          <w:tcPr>
            <w:tcW w:w="1276" w:type="dxa"/>
            <w:tcBorders>
              <w:top w:val="double" w:sz="7" w:space="0" w:color="auto"/>
              <w:left w:val="double" w:sz="7" w:space="0" w:color="auto"/>
            </w:tcBorders>
          </w:tcPr>
          <w:p w:rsidR="007C7C2C" w:rsidRPr="00A12F15" w:rsidRDefault="00FC47BA" w:rsidP="00925B58">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fldChar w:fldCharType="begin"/>
            </w:r>
            <w:r w:rsidR="007C7C2C" w:rsidRPr="00A12F15">
              <w:rPr>
                <w:rFonts w:ascii="Arial" w:hAnsi="Arial" w:cs="Arial"/>
                <w:sz w:val="20"/>
              </w:rPr>
              <w:instrText xml:space="preserve">PRIVATE </w:instrText>
            </w:r>
            <w:r w:rsidRPr="00A12F15">
              <w:rPr>
                <w:rFonts w:ascii="Arial" w:hAnsi="Arial" w:cs="Arial"/>
                <w:sz w:val="20"/>
              </w:rPr>
              <w:fldChar w:fldCharType="end"/>
            </w:r>
          </w:p>
          <w:p w:rsidR="007C7C2C" w:rsidRPr="00A12F15" w:rsidRDefault="007C7C2C" w:rsidP="00925B5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6" w:type="dxa"/>
            <w:tcBorders>
              <w:top w:val="double" w:sz="7" w:space="0" w:color="auto"/>
              <w:left w:val="single" w:sz="7" w:space="0" w:color="auto"/>
            </w:tcBorders>
          </w:tcPr>
          <w:p w:rsidR="007C7C2C" w:rsidRPr="00A12F15" w:rsidRDefault="007C7C2C" w:rsidP="00925B58">
            <w:pPr>
              <w:tabs>
                <w:tab w:val="left" w:pos="-720"/>
                <w:tab w:val="left" w:pos="0"/>
                <w:tab w:val="left" w:pos="259"/>
                <w:tab w:val="left" w:pos="604"/>
                <w:tab w:val="left" w:pos="816"/>
                <w:tab w:val="left" w:pos="1440"/>
              </w:tabs>
              <w:suppressAutoHyphens/>
              <w:jc w:val="center"/>
              <w:rPr>
                <w:rFonts w:ascii="Arial" w:hAnsi="Arial" w:cs="Arial"/>
                <w:sz w:val="20"/>
              </w:rPr>
            </w:pPr>
            <w:proofErr w:type="spellStart"/>
            <w:r w:rsidRPr="00A12F15">
              <w:rPr>
                <w:rFonts w:ascii="Arial" w:hAnsi="Arial" w:cs="Arial"/>
                <w:sz w:val="20"/>
              </w:rPr>
              <w:t>Flowrate</w:t>
            </w:r>
            <w:proofErr w:type="spellEnd"/>
          </w:p>
          <w:p w:rsidR="007C7C2C" w:rsidRPr="00A12F15" w:rsidRDefault="007C7C2C" w:rsidP="00925B58">
            <w:pPr>
              <w:tabs>
                <w:tab w:val="left" w:pos="-720"/>
                <w:tab w:val="left" w:pos="0"/>
                <w:tab w:val="left" w:pos="259"/>
                <w:tab w:val="left" w:pos="604"/>
                <w:tab w:val="left" w:pos="816"/>
                <w:tab w:val="left" w:pos="1440"/>
              </w:tabs>
              <w:suppressAutoHyphens/>
              <w:jc w:val="center"/>
              <w:rPr>
                <w:rFonts w:ascii="Arial" w:hAnsi="Arial" w:cs="Arial"/>
                <w:sz w:val="20"/>
              </w:rPr>
            </w:pPr>
          </w:p>
          <w:p w:rsidR="007C7C2C" w:rsidRPr="00A12F15" w:rsidRDefault="007C7C2C" w:rsidP="00925B58">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/h)</w:t>
            </w:r>
          </w:p>
        </w:tc>
        <w:tc>
          <w:tcPr>
            <w:tcW w:w="1701" w:type="dxa"/>
            <w:tcBorders>
              <w:top w:val="double" w:sz="7" w:space="0" w:color="auto"/>
              <w:left w:val="single" w:sz="7" w:space="0" w:color="auto"/>
            </w:tcBorders>
          </w:tcPr>
          <w:p w:rsidR="007C7C2C" w:rsidRPr="00A12F15" w:rsidRDefault="007C7C2C" w:rsidP="00925B58">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Equivalent</w:t>
            </w:r>
          </w:p>
          <w:p w:rsidR="007C7C2C" w:rsidRPr="00A12F15" w:rsidRDefault="007C7C2C" w:rsidP="00925B58">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xml:space="preserve">pulses for </w:t>
            </w:r>
            <w:proofErr w:type="spellStart"/>
            <w:r w:rsidRPr="00A12F15">
              <w:rPr>
                <w:rFonts w:ascii="Arial" w:hAnsi="Arial" w:cs="Arial"/>
                <w:sz w:val="20"/>
              </w:rPr>
              <w:t>Σ</w:t>
            </w:r>
            <w:r w:rsidRPr="00A12F15">
              <w:rPr>
                <w:rFonts w:ascii="Arial" w:hAnsi="Arial" w:cs="Arial"/>
                <w:sz w:val="20"/>
                <w:vertAlign w:val="subscript"/>
              </w:rPr>
              <w:t>min</w:t>
            </w:r>
            <w:proofErr w:type="spellEnd"/>
          </w:p>
        </w:tc>
        <w:tc>
          <w:tcPr>
            <w:tcW w:w="1559" w:type="dxa"/>
            <w:tcBorders>
              <w:top w:val="double" w:sz="7" w:space="0" w:color="auto"/>
              <w:left w:val="single" w:sz="7" w:space="0" w:color="auto"/>
              <w:right w:val="double" w:sz="7" w:space="0" w:color="auto"/>
            </w:tcBorders>
          </w:tcPr>
          <w:p w:rsidR="007C7C2C" w:rsidRPr="00A12F15" w:rsidRDefault="007C7C2C" w:rsidP="00925B58">
            <w:pPr>
              <w:tabs>
                <w:tab w:val="left" w:pos="-720"/>
                <w:tab w:val="left" w:pos="0"/>
                <w:tab w:val="left" w:pos="259"/>
                <w:tab w:val="left" w:pos="604"/>
                <w:tab w:val="left" w:pos="816"/>
                <w:tab w:val="left" w:pos="1440"/>
              </w:tabs>
              <w:suppressAutoHyphens/>
              <w:jc w:val="center"/>
              <w:rPr>
                <w:rFonts w:ascii="Arial" w:hAnsi="Arial" w:cs="Arial"/>
                <w:sz w:val="20"/>
                <w:vertAlign w:val="subscript"/>
              </w:rPr>
            </w:pPr>
            <w:r w:rsidRPr="00A12F15">
              <w:rPr>
                <w:rFonts w:ascii="Arial" w:hAnsi="Arial" w:cs="Arial"/>
                <w:sz w:val="20"/>
              </w:rPr>
              <w:t xml:space="preserve">Static </w:t>
            </w:r>
            <w:r w:rsidR="00323B66" w:rsidRPr="00A12F15">
              <w:rPr>
                <w:rFonts w:ascii="Arial" w:hAnsi="Arial" w:cs="Arial"/>
                <w:sz w:val="20"/>
              </w:rPr>
              <w:t xml:space="preserve">load (L) </w:t>
            </w:r>
            <w:r w:rsidRPr="00A12F15">
              <w:rPr>
                <w:rFonts w:ascii="Arial" w:hAnsi="Arial" w:cs="Arial"/>
                <w:sz w:val="20"/>
              </w:rPr>
              <w:t xml:space="preserve">for </w:t>
            </w:r>
            <w:proofErr w:type="spellStart"/>
            <w:r w:rsidRPr="00A12F15">
              <w:rPr>
                <w:rFonts w:ascii="Arial" w:hAnsi="Arial" w:cs="Arial"/>
                <w:sz w:val="20"/>
              </w:rPr>
              <w:t>Σ</w:t>
            </w:r>
            <w:r w:rsidRPr="00A12F15">
              <w:rPr>
                <w:rFonts w:ascii="Arial" w:hAnsi="Arial" w:cs="Arial"/>
                <w:sz w:val="20"/>
                <w:vertAlign w:val="subscript"/>
              </w:rPr>
              <w:t>min</w:t>
            </w:r>
            <w:proofErr w:type="spellEnd"/>
          </w:p>
          <w:p w:rsidR="007C7C2C" w:rsidRPr="00A12F15" w:rsidRDefault="007C7C2C" w:rsidP="00925B58">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w:t>
            </w:r>
          </w:p>
        </w:tc>
        <w:tc>
          <w:tcPr>
            <w:tcW w:w="1843" w:type="dxa"/>
          </w:tcPr>
          <w:p w:rsidR="007C7C2C" w:rsidRPr="00A12F15" w:rsidRDefault="007C7C2C" w:rsidP="00925B5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17" w:type="dxa"/>
          </w:tcPr>
          <w:p w:rsidR="007C7C2C" w:rsidRPr="00A12F15" w:rsidRDefault="007C7C2C" w:rsidP="00925B5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r w:rsidR="007C7C2C" w:rsidRPr="00A12F15" w:rsidTr="00925B58">
        <w:tc>
          <w:tcPr>
            <w:tcW w:w="1276" w:type="dxa"/>
            <w:tcBorders>
              <w:top w:val="single" w:sz="7" w:space="0" w:color="auto"/>
              <w:left w:val="double" w:sz="7" w:space="0" w:color="auto"/>
              <w:bottom w:val="double" w:sz="7" w:space="0" w:color="auto"/>
            </w:tcBorders>
          </w:tcPr>
          <w:p w:rsidR="007C7C2C" w:rsidRPr="00A12F15" w:rsidRDefault="007C7C2C" w:rsidP="00925B58">
            <w:pPr>
              <w:tabs>
                <w:tab w:val="left" w:pos="-720"/>
                <w:tab w:val="left" w:pos="0"/>
                <w:tab w:val="left" w:pos="259"/>
                <w:tab w:val="left" w:pos="604"/>
                <w:tab w:val="left" w:pos="816"/>
                <w:tab w:val="left" w:pos="1440"/>
              </w:tabs>
              <w:suppressAutoHyphens/>
              <w:spacing w:after="56"/>
              <w:jc w:val="center"/>
              <w:rPr>
                <w:rFonts w:ascii="Arial" w:hAnsi="Arial" w:cs="Arial"/>
                <w:sz w:val="20"/>
              </w:rPr>
            </w:pPr>
            <w:proofErr w:type="spellStart"/>
            <w:r w:rsidRPr="00A12F15">
              <w:rPr>
                <w:rFonts w:ascii="Arial" w:hAnsi="Arial" w:cs="Arial"/>
                <w:sz w:val="20"/>
              </w:rPr>
              <w:t>Q</w:t>
            </w:r>
            <w:r w:rsidRPr="00A12F15">
              <w:rPr>
                <w:rFonts w:ascii="Arial" w:hAnsi="Arial" w:cs="Arial"/>
                <w:sz w:val="20"/>
                <w:vertAlign w:val="subscript"/>
              </w:rPr>
              <w:t>max</w:t>
            </w:r>
            <w:proofErr w:type="spellEnd"/>
          </w:p>
        </w:tc>
        <w:tc>
          <w:tcPr>
            <w:tcW w:w="1276" w:type="dxa"/>
            <w:tcBorders>
              <w:top w:val="single" w:sz="7" w:space="0" w:color="auto"/>
              <w:left w:val="single" w:sz="7" w:space="0" w:color="auto"/>
              <w:bottom w:val="double" w:sz="7" w:space="0" w:color="auto"/>
            </w:tcBorders>
          </w:tcPr>
          <w:p w:rsidR="007C7C2C" w:rsidRPr="00A12F15" w:rsidRDefault="007C7C2C" w:rsidP="00925B5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701" w:type="dxa"/>
            <w:tcBorders>
              <w:top w:val="single" w:sz="7" w:space="0" w:color="auto"/>
              <w:left w:val="single" w:sz="7" w:space="0" w:color="auto"/>
              <w:bottom w:val="double" w:sz="7" w:space="0" w:color="auto"/>
            </w:tcBorders>
          </w:tcPr>
          <w:p w:rsidR="007C7C2C" w:rsidRPr="00A12F15" w:rsidRDefault="007C7C2C" w:rsidP="00925B5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559" w:type="dxa"/>
            <w:tcBorders>
              <w:top w:val="single" w:sz="7" w:space="0" w:color="auto"/>
              <w:left w:val="single" w:sz="7" w:space="0" w:color="auto"/>
              <w:bottom w:val="double" w:sz="7" w:space="0" w:color="auto"/>
              <w:right w:val="double" w:sz="7" w:space="0" w:color="auto"/>
            </w:tcBorders>
          </w:tcPr>
          <w:p w:rsidR="007C7C2C" w:rsidRPr="00A12F15" w:rsidRDefault="007C7C2C" w:rsidP="00925B5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843" w:type="dxa"/>
          </w:tcPr>
          <w:p w:rsidR="007C7C2C" w:rsidRPr="00A12F15" w:rsidRDefault="007C7C2C" w:rsidP="00925B58">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Rate of sweep:</w:t>
            </w:r>
          </w:p>
        </w:tc>
        <w:tc>
          <w:tcPr>
            <w:tcW w:w="1417" w:type="dxa"/>
            <w:tcBorders>
              <w:top w:val="single" w:sz="7" w:space="0" w:color="auto"/>
              <w:left w:val="single" w:sz="7" w:space="0" w:color="auto"/>
              <w:bottom w:val="single" w:sz="7" w:space="0" w:color="auto"/>
              <w:right w:val="single" w:sz="7" w:space="0" w:color="auto"/>
            </w:tcBorders>
          </w:tcPr>
          <w:p w:rsidR="007C7C2C" w:rsidRPr="00A12F15" w:rsidRDefault="007C7C2C" w:rsidP="00925B58">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bl>
    <w:p w:rsidR="0079548C" w:rsidRDefault="0079548C">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84" w:type="dxa"/>
        <w:tblBorders>
          <w:top w:val="double" w:sz="12" w:space="0" w:color="auto"/>
          <w:left w:val="double" w:sz="12" w:space="0" w:color="auto"/>
          <w:bottom w:val="double" w:sz="12" w:space="0" w:color="auto"/>
          <w:right w:val="double" w:sz="12" w:space="0" w:color="auto"/>
          <w:insideH w:val="single" w:sz="6" w:space="0" w:color="auto"/>
          <w:insideV w:val="single" w:sz="6" w:space="0" w:color="auto"/>
        </w:tblBorders>
        <w:tblLayout w:type="fixed"/>
        <w:tblCellMar>
          <w:left w:w="84" w:type="dxa"/>
          <w:right w:w="84" w:type="dxa"/>
        </w:tblCellMar>
        <w:tblLook w:val="0000"/>
      </w:tblPr>
      <w:tblGrid>
        <w:gridCol w:w="1244"/>
        <w:gridCol w:w="1935"/>
        <w:gridCol w:w="1249"/>
        <w:gridCol w:w="1526"/>
        <w:gridCol w:w="617"/>
        <w:gridCol w:w="2454"/>
      </w:tblGrid>
      <w:tr w:rsidR="00D110A2" w:rsidRPr="00A91204" w:rsidTr="00CA5ED4">
        <w:trPr>
          <w:cantSplit/>
          <w:trHeight w:val="284"/>
        </w:trPr>
        <w:tc>
          <w:tcPr>
            <w:tcW w:w="4428" w:type="dxa"/>
            <w:gridSpan w:val="3"/>
            <w:tcBorders>
              <w:top w:val="double" w:sz="6" w:space="0" w:color="auto"/>
              <w:left w:val="double" w:sz="6" w:space="0" w:color="auto"/>
              <w:bottom w:val="single" w:sz="4" w:space="0" w:color="auto"/>
            </w:tcBorders>
            <w:vAlign w:val="center"/>
          </w:tcPr>
          <w:p w:rsidR="00D110A2" w:rsidRPr="00A91204" w:rsidRDefault="00D110A2" w:rsidP="005E0687">
            <w:pPr>
              <w:tabs>
                <w:tab w:val="left" w:pos="-1440"/>
                <w:tab w:val="left" w:pos="-720"/>
                <w:tab w:val="left" w:pos="0"/>
                <w:tab w:val="left" w:pos="576"/>
                <w:tab w:val="left" w:pos="720"/>
              </w:tabs>
              <w:suppressAutoHyphens/>
              <w:jc w:val="center"/>
              <w:rPr>
                <w:rFonts w:ascii="Arial" w:hAnsi="Arial"/>
                <w:color w:val="000000"/>
                <w:sz w:val="18"/>
              </w:rPr>
            </w:pPr>
            <w:r w:rsidRPr="00A91204">
              <w:rPr>
                <w:rFonts w:ascii="Arial" w:hAnsi="Arial"/>
                <w:color w:val="000000"/>
                <w:sz w:val="18"/>
              </w:rPr>
              <w:t>Disturbance</w:t>
            </w:r>
          </w:p>
        </w:tc>
        <w:tc>
          <w:tcPr>
            <w:tcW w:w="4597" w:type="dxa"/>
            <w:gridSpan w:val="3"/>
            <w:tcBorders>
              <w:top w:val="double" w:sz="6" w:space="0" w:color="auto"/>
              <w:bottom w:val="single" w:sz="4" w:space="0" w:color="auto"/>
              <w:right w:val="double" w:sz="6" w:space="0" w:color="auto"/>
            </w:tcBorders>
            <w:vAlign w:val="center"/>
          </w:tcPr>
          <w:p w:rsidR="00D110A2" w:rsidRPr="00A91204" w:rsidRDefault="00D110A2" w:rsidP="005E0687">
            <w:pPr>
              <w:tabs>
                <w:tab w:val="left" w:pos="-1440"/>
                <w:tab w:val="left" w:pos="-720"/>
                <w:tab w:val="left" w:pos="0"/>
                <w:tab w:val="left" w:pos="576"/>
                <w:tab w:val="left" w:pos="720"/>
              </w:tabs>
              <w:suppressAutoHyphens/>
              <w:jc w:val="center"/>
              <w:rPr>
                <w:rFonts w:ascii="Arial" w:hAnsi="Arial"/>
                <w:color w:val="000000"/>
                <w:sz w:val="18"/>
              </w:rPr>
            </w:pPr>
            <w:r w:rsidRPr="00A91204">
              <w:rPr>
                <w:rFonts w:ascii="Arial" w:hAnsi="Arial"/>
                <w:color w:val="000000"/>
                <w:sz w:val="18"/>
              </w:rPr>
              <w:t>Result</w:t>
            </w:r>
          </w:p>
        </w:tc>
      </w:tr>
      <w:tr w:rsidR="00D110A2" w:rsidRPr="00A91204" w:rsidTr="00CA5ED4">
        <w:trPr>
          <w:cantSplit/>
          <w:trHeight w:val="371"/>
        </w:trPr>
        <w:tc>
          <w:tcPr>
            <w:tcW w:w="1244" w:type="dxa"/>
            <w:vMerge w:val="restart"/>
            <w:tcBorders>
              <w:top w:val="single" w:sz="4" w:space="0" w:color="auto"/>
              <w:left w:val="double" w:sz="6" w:space="0" w:color="auto"/>
            </w:tcBorders>
            <w:vAlign w:val="center"/>
          </w:tcPr>
          <w:p w:rsidR="00D110A2" w:rsidRPr="00A91204" w:rsidRDefault="00D110A2" w:rsidP="005E0687">
            <w:pPr>
              <w:tabs>
                <w:tab w:val="left" w:pos="-1440"/>
                <w:tab w:val="left" w:pos="-720"/>
                <w:tab w:val="left" w:pos="0"/>
                <w:tab w:val="left" w:pos="576"/>
                <w:tab w:val="left" w:pos="720"/>
              </w:tabs>
              <w:suppressAutoHyphens/>
              <w:jc w:val="center"/>
              <w:rPr>
                <w:rFonts w:ascii="Arial" w:hAnsi="Arial"/>
                <w:color w:val="000000"/>
                <w:sz w:val="18"/>
              </w:rPr>
            </w:pPr>
            <w:smartTag w:uri="urn:schemas-microsoft-com:office:smarttags" w:element="place">
              <w:smartTag w:uri="urn:schemas-microsoft-com:office:smarttags" w:element="Street">
                <w:r w:rsidRPr="00A91204">
                  <w:rPr>
                    <w:rFonts w:ascii="Arial" w:hAnsi="Arial"/>
                    <w:color w:val="000000"/>
                    <w:sz w:val="18"/>
                  </w:rPr>
                  <w:t>Frequency</w:t>
                </w:r>
              </w:smartTag>
              <w:r w:rsidRPr="00A91204">
                <w:rPr>
                  <w:rFonts w:ascii="Arial" w:hAnsi="Arial"/>
                  <w:color w:val="000000"/>
                  <w:sz w:val="18"/>
                </w:rPr>
                <w:t xml:space="preserve"> </w:t>
              </w:r>
              <w:smartTag w:uri="urn:schemas-microsoft-com:office:smarttags" w:element="PlaceType">
                <w:r w:rsidRPr="00A91204">
                  <w:rPr>
                    <w:rFonts w:ascii="Arial" w:hAnsi="Arial"/>
                    <w:color w:val="000000"/>
                    <w:sz w:val="18"/>
                  </w:rPr>
                  <w:t>Range</w:t>
                </w:r>
              </w:smartTag>
            </w:smartTag>
            <w:r w:rsidRPr="00A91204">
              <w:rPr>
                <w:rFonts w:ascii="Arial" w:hAnsi="Arial"/>
                <w:color w:val="000000"/>
                <w:sz w:val="18"/>
              </w:rPr>
              <w:t xml:space="preserve"> (MHz)</w:t>
            </w:r>
          </w:p>
        </w:tc>
        <w:tc>
          <w:tcPr>
            <w:tcW w:w="1935" w:type="dxa"/>
            <w:vMerge w:val="restart"/>
            <w:tcBorders>
              <w:top w:val="single" w:sz="4" w:space="0" w:color="auto"/>
            </w:tcBorders>
            <w:vAlign w:val="center"/>
          </w:tcPr>
          <w:p w:rsidR="00D110A2" w:rsidRPr="00A91204" w:rsidRDefault="00D110A2" w:rsidP="005E0687">
            <w:pPr>
              <w:tabs>
                <w:tab w:val="left" w:pos="-1440"/>
                <w:tab w:val="left" w:pos="-720"/>
                <w:tab w:val="left" w:pos="0"/>
                <w:tab w:val="left" w:pos="576"/>
                <w:tab w:val="left" w:pos="720"/>
              </w:tabs>
              <w:suppressAutoHyphens/>
              <w:jc w:val="center"/>
              <w:rPr>
                <w:rFonts w:ascii="Arial" w:hAnsi="Arial"/>
                <w:color w:val="000000"/>
                <w:sz w:val="18"/>
              </w:rPr>
            </w:pPr>
            <w:r w:rsidRPr="00A91204">
              <w:rPr>
                <w:rFonts w:ascii="Arial" w:hAnsi="Arial"/>
                <w:color w:val="000000"/>
                <w:sz w:val="18"/>
              </w:rPr>
              <w:t>Cable / Interface</w:t>
            </w:r>
          </w:p>
        </w:tc>
        <w:tc>
          <w:tcPr>
            <w:tcW w:w="1249" w:type="dxa"/>
            <w:vMerge w:val="restart"/>
            <w:tcBorders>
              <w:top w:val="single" w:sz="4" w:space="0" w:color="auto"/>
            </w:tcBorders>
            <w:vAlign w:val="center"/>
          </w:tcPr>
          <w:p w:rsidR="00D110A2" w:rsidRPr="00A91204" w:rsidRDefault="00D110A2" w:rsidP="005E0687">
            <w:pPr>
              <w:tabs>
                <w:tab w:val="left" w:pos="-1440"/>
                <w:tab w:val="left" w:pos="-720"/>
                <w:tab w:val="left" w:pos="0"/>
                <w:tab w:val="left" w:pos="576"/>
                <w:tab w:val="left" w:pos="720"/>
              </w:tabs>
              <w:suppressAutoHyphens/>
              <w:jc w:val="center"/>
              <w:rPr>
                <w:rFonts w:ascii="Arial" w:hAnsi="Arial"/>
                <w:color w:val="000000"/>
                <w:sz w:val="18"/>
              </w:rPr>
            </w:pPr>
            <w:r w:rsidRPr="00A91204">
              <w:rPr>
                <w:rFonts w:ascii="Arial" w:hAnsi="Arial"/>
                <w:color w:val="000000"/>
                <w:sz w:val="18"/>
              </w:rPr>
              <w:t>Level</w:t>
            </w:r>
          </w:p>
          <w:p w:rsidR="00D110A2" w:rsidRPr="00A91204" w:rsidRDefault="00D110A2" w:rsidP="005E0687">
            <w:pPr>
              <w:tabs>
                <w:tab w:val="left" w:pos="-1440"/>
                <w:tab w:val="left" w:pos="-720"/>
                <w:tab w:val="left" w:pos="0"/>
                <w:tab w:val="left" w:pos="576"/>
                <w:tab w:val="left" w:pos="720"/>
              </w:tabs>
              <w:suppressAutoHyphens/>
              <w:jc w:val="center"/>
              <w:rPr>
                <w:rFonts w:ascii="Arial" w:hAnsi="Arial"/>
                <w:color w:val="000000"/>
                <w:sz w:val="18"/>
              </w:rPr>
            </w:pPr>
            <w:r w:rsidRPr="00A91204">
              <w:rPr>
                <w:rFonts w:ascii="Arial" w:hAnsi="Arial"/>
                <w:color w:val="000000"/>
                <w:sz w:val="18"/>
              </w:rPr>
              <w:t>(Volts RMS)</w:t>
            </w:r>
          </w:p>
        </w:tc>
        <w:tc>
          <w:tcPr>
            <w:tcW w:w="1526" w:type="dxa"/>
            <w:tcBorders>
              <w:top w:val="single" w:sz="4" w:space="0" w:color="auto"/>
              <w:right w:val="single" w:sz="4" w:space="0" w:color="auto"/>
            </w:tcBorders>
            <w:vAlign w:val="center"/>
          </w:tcPr>
          <w:p w:rsidR="00D110A2" w:rsidRPr="00A91204" w:rsidRDefault="00D110A2" w:rsidP="005E0687">
            <w:pPr>
              <w:tabs>
                <w:tab w:val="left" w:pos="-1440"/>
                <w:tab w:val="left" w:pos="-720"/>
                <w:tab w:val="left" w:pos="0"/>
                <w:tab w:val="left" w:pos="576"/>
                <w:tab w:val="left" w:pos="720"/>
              </w:tabs>
              <w:suppressAutoHyphens/>
              <w:jc w:val="center"/>
              <w:rPr>
                <w:rFonts w:ascii="Arial" w:hAnsi="Arial"/>
                <w:color w:val="000000"/>
                <w:sz w:val="18"/>
              </w:rPr>
            </w:pPr>
            <w:r w:rsidRPr="00A91204">
              <w:rPr>
                <w:rFonts w:ascii="Arial" w:hAnsi="Arial"/>
                <w:color w:val="000000"/>
                <w:sz w:val="18"/>
              </w:rPr>
              <w:t>Indication</w:t>
            </w:r>
          </w:p>
          <w:p w:rsidR="00D110A2" w:rsidRPr="00A91204" w:rsidRDefault="00D110A2" w:rsidP="005E0687">
            <w:pPr>
              <w:tabs>
                <w:tab w:val="left" w:pos="-1440"/>
                <w:tab w:val="left" w:pos="-720"/>
                <w:tab w:val="left" w:pos="0"/>
                <w:tab w:val="left" w:pos="576"/>
                <w:tab w:val="left" w:pos="720"/>
              </w:tabs>
              <w:suppressAutoHyphens/>
              <w:jc w:val="center"/>
              <w:rPr>
                <w:rFonts w:ascii="Arial" w:hAnsi="Arial"/>
                <w:color w:val="000000"/>
                <w:sz w:val="18"/>
              </w:rPr>
            </w:pPr>
            <w:r w:rsidRPr="00A91204">
              <w:rPr>
                <w:rFonts w:ascii="Arial" w:hAnsi="Arial"/>
                <w:color w:val="000000"/>
                <w:sz w:val="18"/>
              </w:rPr>
              <w:t>I</w:t>
            </w:r>
          </w:p>
        </w:tc>
        <w:tc>
          <w:tcPr>
            <w:tcW w:w="3071" w:type="dxa"/>
            <w:gridSpan w:val="2"/>
            <w:tcBorders>
              <w:top w:val="single" w:sz="4" w:space="0" w:color="auto"/>
              <w:left w:val="single" w:sz="4" w:space="0" w:color="auto"/>
              <w:bottom w:val="single" w:sz="6" w:space="0" w:color="auto"/>
              <w:right w:val="double" w:sz="6" w:space="0" w:color="auto"/>
            </w:tcBorders>
            <w:vAlign w:val="center"/>
          </w:tcPr>
          <w:p w:rsidR="00D110A2" w:rsidRPr="00A91204" w:rsidRDefault="00D110A2" w:rsidP="00D110A2">
            <w:pPr>
              <w:tabs>
                <w:tab w:val="left" w:pos="-1440"/>
                <w:tab w:val="left" w:pos="-720"/>
                <w:tab w:val="left" w:pos="0"/>
                <w:tab w:val="left" w:pos="576"/>
                <w:tab w:val="left" w:pos="720"/>
              </w:tabs>
              <w:suppressAutoHyphens/>
              <w:jc w:val="center"/>
              <w:rPr>
                <w:rFonts w:ascii="Arial" w:hAnsi="Arial"/>
                <w:color w:val="000000"/>
                <w:sz w:val="18"/>
              </w:rPr>
            </w:pPr>
            <w:r w:rsidRPr="00A91204">
              <w:rPr>
                <w:rFonts w:ascii="Arial" w:hAnsi="Arial"/>
                <w:color w:val="000000"/>
                <w:sz w:val="18"/>
              </w:rPr>
              <w:t xml:space="preserve">Significant fault </w:t>
            </w:r>
          </w:p>
        </w:tc>
      </w:tr>
      <w:tr w:rsidR="00D110A2" w:rsidRPr="00A91204" w:rsidTr="00CA5ED4">
        <w:trPr>
          <w:cantSplit/>
        </w:trPr>
        <w:tc>
          <w:tcPr>
            <w:tcW w:w="1244" w:type="dxa"/>
            <w:vMerge/>
            <w:tcBorders>
              <w:top w:val="single" w:sz="6" w:space="0" w:color="auto"/>
              <w:left w:val="double" w:sz="6" w:space="0" w:color="auto"/>
            </w:tcBorders>
          </w:tcPr>
          <w:p w:rsidR="00D110A2" w:rsidRPr="00A91204" w:rsidRDefault="00D110A2" w:rsidP="005E0687">
            <w:pPr>
              <w:tabs>
                <w:tab w:val="left" w:pos="-1440"/>
                <w:tab w:val="left" w:pos="-720"/>
                <w:tab w:val="left" w:pos="0"/>
                <w:tab w:val="left" w:pos="576"/>
                <w:tab w:val="left" w:pos="720"/>
              </w:tabs>
              <w:suppressAutoHyphens/>
              <w:jc w:val="center"/>
              <w:rPr>
                <w:rFonts w:ascii="Arial" w:hAnsi="Arial"/>
                <w:color w:val="000000"/>
                <w:sz w:val="18"/>
              </w:rPr>
            </w:pPr>
          </w:p>
        </w:tc>
        <w:tc>
          <w:tcPr>
            <w:tcW w:w="1935" w:type="dxa"/>
            <w:vMerge/>
            <w:tcBorders>
              <w:top w:val="single" w:sz="6" w:space="0" w:color="auto"/>
            </w:tcBorders>
          </w:tcPr>
          <w:p w:rsidR="00D110A2" w:rsidRPr="00A91204" w:rsidRDefault="00D110A2" w:rsidP="005E0687">
            <w:pPr>
              <w:tabs>
                <w:tab w:val="left" w:pos="-1440"/>
                <w:tab w:val="left" w:pos="-720"/>
                <w:tab w:val="left" w:pos="0"/>
                <w:tab w:val="left" w:pos="576"/>
                <w:tab w:val="left" w:pos="720"/>
              </w:tabs>
              <w:suppressAutoHyphens/>
              <w:jc w:val="center"/>
              <w:rPr>
                <w:rFonts w:ascii="Arial" w:hAnsi="Arial"/>
                <w:color w:val="000000"/>
                <w:sz w:val="18"/>
              </w:rPr>
            </w:pPr>
          </w:p>
        </w:tc>
        <w:tc>
          <w:tcPr>
            <w:tcW w:w="1249" w:type="dxa"/>
            <w:vMerge/>
            <w:tcBorders>
              <w:top w:val="single" w:sz="6" w:space="0" w:color="auto"/>
            </w:tcBorders>
          </w:tcPr>
          <w:p w:rsidR="00D110A2" w:rsidRPr="00A91204" w:rsidRDefault="00D110A2" w:rsidP="005E0687">
            <w:pPr>
              <w:tabs>
                <w:tab w:val="left" w:pos="-1440"/>
                <w:tab w:val="left" w:pos="-720"/>
                <w:tab w:val="left" w:pos="0"/>
                <w:tab w:val="left" w:pos="576"/>
                <w:tab w:val="left" w:pos="720"/>
              </w:tabs>
              <w:suppressAutoHyphens/>
              <w:jc w:val="center"/>
              <w:rPr>
                <w:rFonts w:ascii="Arial" w:hAnsi="Arial"/>
                <w:color w:val="000000"/>
                <w:sz w:val="18"/>
              </w:rPr>
            </w:pPr>
          </w:p>
        </w:tc>
        <w:tc>
          <w:tcPr>
            <w:tcW w:w="1526" w:type="dxa"/>
            <w:tcBorders>
              <w:top w:val="single" w:sz="6" w:space="0" w:color="auto"/>
              <w:bottom w:val="single" w:sz="6" w:space="0" w:color="auto"/>
              <w:right w:val="single" w:sz="4" w:space="0" w:color="auto"/>
            </w:tcBorders>
          </w:tcPr>
          <w:p w:rsidR="00D110A2" w:rsidRPr="00A91204" w:rsidRDefault="00D110A2" w:rsidP="005E0687">
            <w:pPr>
              <w:tabs>
                <w:tab w:val="left" w:pos="-1440"/>
                <w:tab w:val="left" w:pos="-720"/>
                <w:tab w:val="left" w:pos="0"/>
                <w:tab w:val="left" w:pos="576"/>
                <w:tab w:val="left" w:pos="720"/>
              </w:tabs>
              <w:suppressAutoHyphens/>
              <w:jc w:val="center"/>
              <w:rPr>
                <w:rFonts w:ascii="Arial" w:hAnsi="Arial"/>
                <w:color w:val="000000"/>
                <w:sz w:val="18"/>
              </w:rPr>
            </w:pPr>
          </w:p>
        </w:tc>
        <w:tc>
          <w:tcPr>
            <w:tcW w:w="617" w:type="dxa"/>
            <w:tcBorders>
              <w:top w:val="single" w:sz="6" w:space="0" w:color="auto"/>
              <w:left w:val="single" w:sz="4" w:space="0" w:color="auto"/>
              <w:bottom w:val="single" w:sz="6" w:space="0" w:color="auto"/>
              <w:right w:val="single" w:sz="4" w:space="0" w:color="auto"/>
            </w:tcBorders>
          </w:tcPr>
          <w:p w:rsidR="00D110A2" w:rsidRPr="00A91204" w:rsidRDefault="00D110A2" w:rsidP="005E0687">
            <w:pPr>
              <w:tabs>
                <w:tab w:val="left" w:pos="-1440"/>
                <w:tab w:val="left" w:pos="-720"/>
                <w:tab w:val="left" w:pos="0"/>
                <w:tab w:val="left" w:pos="576"/>
                <w:tab w:val="left" w:pos="720"/>
              </w:tabs>
              <w:suppressAutoHyphens/>
              <w:jc w:val="center"/>
              <w:rPr>
                <w:rFonts w:ascii="Arial" w:hAnsi="Arial"/>
                <w:color w:val="000000"/>
                <w:sz w:val="18"/>
              </w:rPr>
            </w:pPr>
            <w:r w:rsidRPr="00A91204">
              <w:rPr>
                <w:rFonts w:ascii="Arial" w:hAnsi="Arial"/>
                <w:color w:val="000000"/>
                <w:sz w:val="18"/>
              </w:rPr>
              <w:t>No</w:t>
            </w:r>
          </w:p>
        </w:tc>
        <w:tc>
          <w:tcPr>
            <w:tcW w:w="2454" w:type="dxa"/>
            <w:tcBorders>
              <w:top w:val="single" w:sz="6" w:space="0" w:color="auto"/>
              <w:left w:val="single" w:sz="4" w:space="0" w:color="auto"/>
              <w:bottom w:val="single" w:sz="6" w:space="0" w:color="auto"/>
              <w:right w:val="double" w:sz="6" w:space="0" w:color="auto"/>
            </w:tcBorders>
          </w:tcPr>
          <w:p w:rsidR="00D110A2" w:rsidRPr="00A91204" w:rsidRDefault="00D110A2" w:rsidP="005E0687">
            <w:pPr>
              <w:tabs>
                <w:tab w:val="left" w:pos="-1440"/>
                <w:tab w:val="left" w:pos="-720"/>
                <w:tab w:val="left" w:pos="0"/>
                <w:tab w:val="left" w:pos="576"/>
                <w:tab w:val="left" w:pos="720"/>
              </w:tabs>
              <w:suppressAutoHyphens/>
              <w:jc w:val="center"/>
              <w:rPr>
                <w:rFonts w:ascii="Arial" w:hAnsi="Arial"/>
                <w:color w:val="000000"/>
                <w:sz w:val="18"/>
              </w:rPr>
            </w:pPr>
            <w:r w:rsidRPr="00A91204">
              <w:rPr>
                <w:rFonts w:ascii="Arial" w:hAnsi="Arial"/>
                <w:color w:val="000000"/>
                <w:sz w:val="18"/>
              </w:rPr>
              <w:t>Yes (</w:t>
            </w:r>
            <w:del w:id="1561" w:author="morayoa" w:date="2013-06-06T09:06:00Z">
              <w:r w:rsidRPr="00A91204" w:rsidDel="00DC255E">
                <w:rPr>
                  <w:rFonts w:ascii="Arial" w:hAnsi="Arial"/>
                  <w:color w:val="000000"/>
                  <w:sz w:val="18"/>
                </w:rPr>
                <w:delText>remarks</w:delText>
              </w:r>
            </w:del>
            <w:ins w:id="1562" w:author="morayoa" w:date="2013-06-06T09:43:00Z">
              <w:r w:rsidR="00AF4C7F">
                <w:rPr>
                  <w:rFonts w:ascii="Arial" w:hAnsi="Arial"/>
                  <w:color w:val="000000"/>
                  <w:sz w:val="18"/>
                </w:rPr>
                <w:t>Observations</w:t>
              </w:r>
            </w:ins>
            <w:r w:rsidRPr="00A91204">
              <w:rPr>
                <w:rFonts w:ascii="Arial" w:hAnsi="Arial"/>
                <w:color w:val="000000"/>
                <w:sz w:val="18"/>
              </w:rPr>
              <w:t>)</w:t>
            </w:r>
          </w:p>
        </w:tc>
      </w:tr>
      <w:tr w:rsidR="00D110A2" w:rsidRPr="00A91204" w:rsidTr="00CA5ED4">
        <w:tc>
          <w:tcPr>
            <w:tcW w:w="4428" w:type="dxa"/>
            <w:gridSpan w:val="3"/>
            <w:tcBorders>
              <w:left w:val="double" w:sz="6" w:space="0" w:color="auto"/>
            </w:tcBorders>
          </w:tcPr>
          <w:p w:rsidR="00D110A2" w:rsidRPr="00A91204" w:rsidRDefault="00D110A2" w:rsidP="005E0687">
            <w:pPr>
              <w:tabs>
                <w:tab w:val="left" w:pos="-1440"/>
                <w:tab w:val="left" w:pos="-720"/>
                <w:tab w:val="left" w:pos="0"/>
                <w:tab w:val="left" w:pos="576"/>
                <w:tab w:val="left" w:pos="720"/>
              </w:tabs>
              <w:suppressAutoHyphens/>
              <w:spacing w:before="40" w:after="40"/>
              <w:jc w:val="center"/>
              <w:rPr>
                <w:rFonts w:ascii="Arial" w:hAnsi="Arial"/>
                <w:color w:val="000000"/>
                <w:sz w:val="18"/>
              </w:rPr>
            </w:pPr>
            <w:r w:rsidRPr="00A91204">
              <w:rPr>
                <w:rFonts w:ascii="Arial" w:hAnsi="Arial"/>
                <w:color w:val="000000"/>
                <w:sz w:val="18"/>
              </w:rPr>
              <w:t>without disturbance</w:t>
            </w:r>
          </w:p>
        </w:tc>
        <w:tc>
          <w:tcPr>
            <w:tcW w:w="1526" w:type="dxa"/>
            <w:tcBorders>
              <w:top w:val="single" w:sz="6" w:space="0" w:color="auto"/>
              <w:bottom w:val="single" w:sz="6" w:space="0" w:color="auto"/>
              <w:right w:val="single" w:sz="4" w:space="0" w:color="auto"/>
            </w:tcBorders>
          </w:tcPr>
          <w:p w:rsidR="00D110A2" w:rsidRPr="00A91204" w:rsidRDefault="00D110A2" w:rsidP="005E0687">
            <w:pPr>
              <w:tabs>
                <w:tab w:val="left" w:pos="-1440"/>
                <w:tab w:val="left" w:pos="-720"/>
                <w:tab w:val="left" w:pos="0"/>
                <w:tab w:val="left" w:pos="576"/>
                <w:tab w:val="left" w:pos="720"/>
              </w:tabs>
              <w:suppressAutoHyphens/>
              <w:jc w:val="center"/>
              <w:rPr>
                <w:rFonts w:ascii="Arial" w:hAnsi="Arial"/>
                <w:color w:val="000000"/>
                <w:sz w:val="18"/>
              </w:rPr>
            </w:pPr>
          </w:p>
        </w:tc>
        <w:tc>
          <w:tcPr>
            <w:tcW w:w="617" w:type="dxa"/>
            <w:tcBorders>
              <w:top w:val="single" w:sz="6" w:space="0" w:color="auto"/>
              <w:left w:val="single" w:sz="4" w:space="0" w:color="auto"/>
              <w:bottom w:val="single" w:sz="6" w:space="0" w:color="auto"/>
              <w:right w:val="single" w:sz="4" w:space="0" w:color="auto"/>
            </w:tcBorders>
            <w:shd w:val="pct50" w:color="auto" w:fill="auto"/>
          </w:tcPr>
          <w:p w:rsidR="00D110A2" w:rsidRPr="00A91204" w:rsidRDefault="00D110A2" w:rsidP="005E0687">
            <w:pPr>
              <w:tabs>
                <w:tab w:val="left" w:pos="-1440"/>
                <w:tab w:val="left" w:pos="-720"/>
                <w:tab w:val="left" w:pos="0"/>
                <w:tab w:val="left" w:pos="576"/>
                <w:tab w:val="left" w:pos="720"/>
              </w:tabs>
              <w:suppressAutoHyphens/>
              <w:jc w:val="center"/>
              <w:rPr>
                <w:rFonts w:ascii="Arial" w:hAnsi="Arial"/>
                <w:color w:val="000000"/>
                <w:sz w:val="18"/>
              </w:rPr>
            </w:pPr>
          </w:p>
        </w:tc>
        <w:tc>
          <w:tcPr>
            <w:tcW w:w="2454" w:type="dxa"/>
            <w:tcBorders>
              <w:top w:val="single" w:sz="6" w:space="0" w:color="auto"/>
              <w:left w:val="single" w:sz="4" w:space="0" w:color="auto"/>
              <w:bottom w:val="single" w:sz="6" w:space="0" w:color="auto"/>
              <w:right w:val="double" w:sz="6" w:space="0" w:color="auto"/>
            </w:tcBorders>
            <w:shd w:val="pct50" w:color="auto" w:fill="auto"/>
          </w:tcPr>
          <w:p w:rsidR="00D110A2" w:rsidRPr="00A91204" w:rsidRDefault="00D110A2" w:rsidP="005E0687">
            <w:pPr>
              <w:tabs>
                <w:tab w:val="left" w:pos="-1440"/>
                <w:tab w:val="left" w:pos="-720"/>
                <w:tab w:val="left" w:pos="0"/>
                <w:tab w:val="left" w:pos="576"/>
                <w:tab w:val="left" w:pos="720"/>
              </w:tabs>
              <w:suppressAutoHyphens/>
              <w:jc w:val="center"/>
              <w:rPr>
                <w:rFonts w:ascii="Arial" w:hAnsi="Arial"/>
                <w:color w:val="000000"/>
                <w:sz w:val="18"/>
              </w:rPr>
            </w:pPr>
          </w:p>
        </w:tc>
      </w:tr>
      <w:tr w:rsidR="00D110A2" w:rsidRPr="00A91204" w:rsidTr="00CA5ED4">
        <w:trPr>
          <w:cantSplit/>
        </w:trPr>
        <w:tc>
          <w:tcPr>
            <w:tcW w:w="1244" w:type="dxa"/>
            <w:tcBorders>
              <w:left w:val="double" w:sz="6" w:space="0" w:color="auto"/>
            </w:tcBorders>
          </w:tcPr>
          <w:p w:rsidR="00D110A2" w:rsidRPr="00A91204" w:rsidRDefault="00D110A2" w:rsidP="005E0687">
            <w:pPr>
              <w:tabs>
                <w:tab w:val="left" w:pos="-1440"/>
                <w:tab w:val="left" w:pos="-720"/>
                <w:tab w:val="left" w:pos="0"/>
                <w:tab w:val="left" w:pos="576"/>
                <w:tab w:val="left" w:pos="720"/>
              </w:tabs>
              <w:suppressAutoHyphens/>
              <w:rPr>
                <w:rFonts w:ascii="Arial" w:hAnsi="Arial"/>
                <w:color w:val="000000"/>
                <w:sz w:val="18"/>
              </w:rPr>
            </w:pPr>
          </w:p>
          <w:p w:rsidR="00D110A2" w:rsidRPr="00A91204" w:rsidRDefault="00D110A2" w:rsidP="005E0687">
            <w:pPr>
              <w:tabs>
                <w:tab w:val="left" w:pos="-1440"/>
                <w:tab w:val="left" w:pos="-720"/>
                <w:tab w:val="left" w:pos="0"/>
                <w:tab w:val="left" w:pos="576"/>
                <w:tab w:val="left" w:pos="720"/>
              </w:tabs>
              <w:suppressAutoHyphens/>
              <w:rPr>
                <w:rFonts w:ascii="Arial" w:hAnsi="Arial"/>
                <w:color w:val="000000"/>
                <w:sz w:val="18"/>
              </w:rPr>
            </w:pPr>
          </w:p>
          <w:p w:rsidR="00D110A2" w:rsidRPr="00A91204" w:rsidRDefault="00D110A2" w:rsidP="005E0687">
            <w:pPr>
              <w:tabs>
                <w:tab w:val="left" w:pos="-1440"/>
                <w:tab w:val="left" w:pos="-720"/>
                <w:tab w:val="left" w:pos="0"/>
                <w:tab w:val="left" w:pos="576"/>
                <w:tab w:val="left" w:pos="720"/>
              </w:tabs>
              <w:suppressAutoHyphens/>
              <w:rPr>
                <w:rFonts w:ascii="Arial" w:hAnsi="Arial"/>
                <w:color w:val="000000"/>
                <w:sz w:val="18"/>
              </w:rPr>
            </w:pPr>
          </w:p>
        </w:tc>
        <w:tc>
          <w:tcPr>
            <w:tcW w:w="1935" w:type="dxa"/>
          </w:tcPr>
          <w:p w:rsidR="00D110A2" w:rsidRPr="00A91204" w:rsidRDefault="00D110A2" w:rsidP="005E0687">
            <w:pPr>
              <w:tabs>
                <w:tab w:val="left" w:pos="-1440"/>
                <w:tab w:val="left" w:pos="-720"/>
                <w:tab w:val="left" w:pos="0"/>
                <w:tab w:val="left" w:pos="576"/>
                <w:tab w:val="left" w:pos="720"/>
              </w:tabs>
              <w:suppressAutoHyphens/>
              <w:jc w:val="center"/>
              <w:rPr>
                <w:rFonts w:ascii="Arial" w:hAnsi="Arial"/>
                <w:color w:val="000000"/>
                <w:sz w:val="18"/>
              </w:rPr>
            </w:pPr>
          </w:p>
        </w:tc>
        <w:tc>
          <w:tcPr>
            <w:tcW w:w="1249" w:type="dxa"/>
          </w:tcPr>
          <w:p w:rsidR="00D110A2" w:rsidRPr="00A91204" w:rsidRDefault="00D110A2" w:rsidP="005E0687">
            <w:pPr>
              <w:tabs>
                <w:tab w:val="left" w:pos="-1440"/>
                <w:tab w:val="left" w:pos="-720"/>
                <w:tab w:val="left" w:pos="0"/>
                <w:tab w:val="left" w:pos="576"/>
                <w:tab w:val="left" w:pos="720"/>
              </w:tabs>
              <w:suppressAutoHyphens/>
              <w:spacing w:before="60" w:after="60"/>
              <w:jc w:val="center"/>
              <w:rPr>
                <w:rFonts w:ascii="Arial" w:hAnsi="Arial"/>
                <w:color w:val="000000"/>
                <w:sz w:val="18"/>
              </w:rPr>
            </w:pPr>
          </w:p>
        </w:tc>
        <w:tc>
          <w:tcPr>
            <w:tcW w:w="1526" w:type="dxa"/>
            <w:tcBorders>
              <w:top w:val="single" w:sz="6" w:space="0" w:color="auto"/>
              <w:bottom w:val="single" w:sz="6" w:space="0" w:color="auto"/>
              <w:right w:val="single" w:sz="4" w:space="0" w:color="auto"/>
            </w:tcBorders>
          </w:tcPr>
          <w:p w:rsidR="00D110A2" w:rsidRPr="00A91204" w:rsidRDefault="00D110A2" w:rsidP="005E0687">
            <w:pPr>
              <w:tabs>
                <w:tab w:val="left" w:pos="-1440"/>
                <w:tab w:val="left" w:pos="-720"/>
                <w:tab w:val="left" w:pos="0"/>
                <w:tab w:val="left" w:pos="576"/>
                <w:tab w:val="left" w:pos="720"/>
              </w:tabs>
              <w:suppressAutoHyphens/>
              <w:jc w:val="center"/>
              <w:rPr>
                <w:rFonts w:ascii="Arial" w:hAnsi="Arial"/>
                <w:color w:val="000000"/>
                <w:sz w:val="18"/>
              </w:rPr>
            </w:pPr>
          </w:p>
        </w:tc>
        <w:tc>
          <w:tcPr>
            <w:tcW w:w="617" w:type="dxa"/>
            <w:tcBorders>
              <w:top w:val="single" w:sz="6" w:space="0" w:color="auto"/>
              <w:left w:val="single" w:sz="4" w:space="0" w:color="auto"/>
              <w:bottom w:val="single" w:sz="6" w:space="0" w:color="auto"/>
              <w:right w:val="single" w:sz="4" w:space="0" w:color="auto"/>
            </w:tcBorders>
          </w:tcPr>
          <w:p w:rsidR="00D110A2" w:rsidRPr="00A91204" w:rsidRDefault="00D110A2" w:rsidP="005E0687">
            <w:pPr>
              <w:tabs>
                <w:tab w:val="left" w:pos="-1440"/>
                <w:tab w:val="left" w:pos="-720"/>
                <w:tab w:val="left" w:pos="0"/>
                <w:tab w:val="left" w:pos="576"/>
                <w:tab w:val="left" w:pos="720"/>
              </w:tabs>
              <w:suppressAutoHyphens/>
              <w:jc w:val="center"/>
              <w:rPr>
                <w:rFonts w:ascii="Arial" w:hAnsi="Arial"/>
                <w:color w:val="000000"/>
                <w:sz w:val="18"/>
              </w:rPr>
            </w:pPr>
          </w:p>
        </w:tc>
        <w:tc>
          <w:tcPr>
            <w:tcW w:w="2454" w:type="dxa"/>
            <w:tcBorders>
              <w:top w:val="single" w:sz="6" w:space="0" w:color="auto"/>
              <w:left w:val="single" w:sz="4" w:space="0" w:color="auto"/>
              <w:bottom w:val="single" w:sz="6" w:space="0" w:color="auto"/>
              <w:right w:val="double" w:sz="6" w:space="0" w:color="auto"/>
            </w:tcBorders>
          </w:tcPr>
          <w:p w:rsidR="00D110A2" w:rsidRPr="00A91204" w:rsidRDefault="00D110A2" w:rsidP="005E0687">
            <w:pPr>
              <w:tabs>
                <w:tab w:val="left" w:pos="-1440"/>
                <w:tab w:val="left" w:pos="-720"/>
                <w:tab w:val="left" w:pos="0"/>
                <w:tab w:val="left" w:pos="576"/>
                <w:tab w:val="left" w:pos="720"/>
              </w:tabs>
              <w:suppressAutoHyphens/>
              <w:jc w:val="center"/>
              <w:rPr>
                <w:rFonts w:ascii="Arial" w:hAnsi="Arial"/>
                <w:color w:val="000000"/>
                <w:sz w:val="18"/>
              </w:rPr>
            </w:pPr>
          </w:p>
        </w:tc>
      </w:tr>
      <w:tr w:rsidR="00D110A2" w:rsidRPr="00A91204" w:rsidTr="00CA5ED4">
        <w:tc>
          <w:tcPr>
            <w:tcW w:w="4428" w:type="dxa"/>
            <w:gridSpan w:val="3"/>
            <w:tcBorders>
              <w:left w:val="double" w:sz="6" w:space="0" w:color="auto"/>
            </w:tcBorders>
            <w:vAlign w:val="center"/>
          </w:tcPr>
          <w:p w:rsidR="00D110A2" w:rsidRPr="00A91204" w:rsidRDefault="00D110A2" w:rsidP="005E0687">
            <w:pPr>
              <w:tabs>
                <w:tab w:val="left" w:pos="-1440"/>
                <w:tab w:val="left" w:pos="-720"/>
                <w:tab w:val="left" w:pos="0"/>
                <w:tab w:val="left" w:pos="576"/>
                <w:tab w:val="left" w:pos="720"/>
              </w:tabs>
              <w:suppressAutoHyphens/>
              <w:jc w:val="center"/>
              <w:rPr>
                <w:rFonts w:ascii="Arial" w:hAnsi="Arial"/>
                <w:color w:val="000000"/>
                <w:sz w:val="18"/>
              </w:rPr>
            </w:pPr>
            <w:r w:rsidRPr="00A91204">
              <w:rPr>
                <w:rFonts w:ascii="Arial" w:hAnsi="Arial"/>
                <w:color w:val="000000"/>
                <w:sz w:val="18"/>
              </w:rPr>
              <w:t>without disturbance</w:t>
            </w:r>
          </w:p>
        </w:tc>
        <w:tc>
          <w:tcPr>
            <w:tcW w:w="1526" w:type="dxa"/>
            <w:tcBorders>
              <w:top w:val="single" w:sz="6" w:space="0" w:color="auto"/>
              <w:bottom w:val="single" w:sz="6" w:space="0" w:color="auto"/>
              <w:right w:val="single" w:sz="4" w:space="0" w:color="auto"/>
            </w:tcBorders>
          </w:tcPr>
          <w:p w:rsidR="00D110A2" w:rsidRPr="00A91204" w:rsidRDefault="00D110A2" w:rsidP="005E0687">
            <w:pPr>
              <w:tabs>
                <w:tab w:val="left" w:pos="-1440"/>
                <w:tab w:val="left" w:pos="-720"/>
                <w:tab w:val="left" w:pos="0"/>
                <w:tab w:val="left" w:pos="576"/>
                <w:tab w:val="left" w:pos="720"/>
              </w:tabs>
              <w:suppressAutoHyphens/>
              <w:jc w:val="center"/>
              <w:rPr>
                <w:rFonts w:ascii="Arial" w:hAnsi="Arial"/>
                <w:color w:val="000000"/>
                <w:sz w:val="18"/>
              </w:rPr>
            </w:pPr>
          </w:p>
        </w:tc>
        <w:tc>
          <w:tcPr>
            <w:tcW w:w="617" w:type="dxa"/>
            <w:tcBorders>
              <w:top w:val="single" w:sz="6" w:space="0" w:color="auto"/>
              <w:left w:val="single" w:sz="4" w:space="0" w:color="auto"/>
              <w:bottom w:val="single" w:sz="6" w:space="0" w:color="auto"/>
              <w:right w:val="single" w:sz="4" w:space="0" w:color="auto"/>
            </w:tcBorders>
            <w:shd w:val="pct50" w:color="auto" w:fill="auto"/>
          </w:tcPr>
          <w:p w:rsidR="00D110A2" w:rsidRPr="00A91204" w:rsidRDefault="00D110A2" w:rsidP="005E0687">
            <w:pPr>
              <w:tabs>
                <w:tab w:val="left" w:pos="-1440"/>
                <w:tab w:val="left" w:pos="-720"/>
                <w:tab w:val="left" w:pos="0"/>
                <w:tab w:val="left" w:pos="576"/>
                <w:tab w:val="left" w:pos="720"/>
              </w:tabs>
              <w:suppressAutoHyphens/>
              <w:jc w:val="center"/>
              <w:rPr>
                <w:rFonts w:ascii="Arial" w:hAnsi="Arial"/>
                <w:color w:val="000000"/>
                <w:sz w:val="18"/>
              </w:rPr>
            </w:pPr>
          </w:p>
        </w:tc>
        <w:tc>
          <w:tcPr>
            <w:tcW w:w="2454" w:type="dxa"/>
            <w:tcBorders>
              <w:top w:val="single" w:sz="6" w:space="0" w:color="auto"/>
              <w:left w:val="single" w:sz="4" w:space="0" w:color="auto"/>
              <w:bottom w:val="single" w:sz="6" w:space="0" w:color="auto"/>
              <w:right w:val="double" w:sz="6" w:space="0" w:color="auto"/>
            </w:tcBorders>
            <w:shd w:val="pct50" w:color="auto" w:fill="auto"/>
          </w:tcPr>
          <w:p w:rsidR="00D110A2" w:rsidRPr="00A91204" w:rsidRDefault="00D110A2" w:rsidP="005E0687">
            <w:pPr>
              <w:tabs>
                <w:tab w:val="left" w:pos="-1440"/>
                <w:tab w:val="left" w:pos="-720"/>
                <w:tab w:val="left" w:pos="0"/>
                <w:tab w:val="left" w:pos="576"/>
                <w:tab w:val="left" w:pos="720"/>
              </w:tabs>
              <w:suppressAutoHyphens/>
              <w:jc w:val="center"/>
              <w:rPr>
                <w:rFonts w:ascii="Arial" w:hAnsi="Arial"/>
                <w:color w:val="000000"/>
                <w:sz w:val="18"/>
              </w:rPr>
            </w:pPr>
          </w:p>
        </w:tc>
      </w:tr>
      <w:tr w:rsidR="00D110A2" w:rsidRPr="00A91204" w:rsidTr="00CA5ED4">
        <w:trPr>
          <w:cantSplit/>
        </w:trPr>
        <w:tc>
          <w:tcPr>
            <w:tcW w:w="1244" w:type="dxa"/>
            <w:tcBorders>
              <w:left w:val="double" w:sz="6" w:space="0" w:color="auto"/>
            </w:tcBorders>
          </w:tcPr>
          <w:p w:rsidR="00D110A2" w:rsidRPr="00A91204" w:rsidRDefault="00D110A2" w:rsidP="005E0687">
            <w:pPr>
              <w:tabs>
                <w:tab w:val="left" w:pos="-1440"/>
                <w:tab w:val="left" w:pos="-720"/>
                <w:tab w:val="left" w:pos="0"/>
                <w:tab w:val="left" w:pos="576"/>
                <w:tab w:val="left" w:pos="720"/>
              </w:tabs>
              <w:suppressAutoHyphens/>
              <w:rPr>
                <w:rFonts w:ascii="Arial" w:hAnsi="Arial"/>
                <w:color w:val="000000"/>
                <w:sz w:val="18"/>
              </w:rPr>
            </w:pPr>
          </w:p>
          <w:p w:rsidR="00D110A2" w:rsidRPr="00A91204" w:rsidRDefault="00D110A2" w:rsidP="005E0687">
            <w:pPr>
              <w:tabs>
                <w:tab w:val="left" w:pos="-1440"/>
                <w:tab w:val="left" w:pos="-720"/>
                <w:tab w:val="left" w:pos="0"/>
                <w:tab w:val="left" w:pos="576"/>
                <w:tab w:val="left" w:pos="720"/>
              </w:tabs>
              <w:suppressAutoHyphens/>
              <w:rPr>
                <w:rFonts w:ascii="Arial" w:hAnsi="Arial"/>
                <w:color w:val="000000"/>
                <w:sz w:val="18"/>
              </w:rPr>
            </w:pPr>
          </w:p>
          <w:p w:rsidR="00D110A2" w:rsidRPr="00A91204" w:rsidRDefault="00D110A2" w:rsidP="005E0687">
            <w:pPr>
              <w:tabs>
                <w:tab w:val="left" w:pos="-1440"/>
                <w:tab w:val="left" w:pos="-720"/>
                <w:tab w:val="left" w:pos="0"/>
                <w:tab w:val="left" w:pos="576"/>
                <w:tab w:val="left" w:pos="720"/>
              </w:tabs>
              <w:suppressAutoHyphens/>
              <w:rPr>
                <w:rFonts w:ascii="Arial" w:hAnsi="Arial"/>
                <w:color w:val="000000"/>
                <w:sz w:val="18"/>
              </w:rPr>
            </w:pPr>
          </w:p>
        </w:tc>
        <w:tc>
          <w:tcPr>
            <w:tcW w:w="1935" w:type="dxa"/>
          </w:tcPr>
          <w:p w:rsidR="00D110A2" w:rsidRPr="00A91204" w:rsidRDefault="00D110A2" w:rsidP="005E0687">
            <w:pPr>
              <w:tabs>
                <w:tab w:val="left" w:pos="-1440"/>
                <w:tab w:val="left" w:pos="-720"/>
                <w:tab w:val="left" w:pos="0"/>
                <w:tab w:val="left" w:pos="576"/>
                <w:tab w:val="left" w:pos="720"/>
              </w:tabs>
              <w:suppressAutoHyphens/>
              <w:jc w:val="center"/>
              <w:rPr>
                <w:rFonts w:ascii="Arial" w:hAnsi="Arial"/>
                <w:color w:val="000000"/>
                <w:sz w:val="18"/>
              </w:rPr>
            </w:pPr>
          </w:p>
        </w:tc>
        <w:tc>
          <w:tcPr>
            <w:tcW w:w="1249" w:type="dxa"/>
          </w:tcPr>
          <w:p w:rsidR="00D110A2" w:rsidRPr="00A91204" w:rsidRDefault="00D110A2" w:rsidP="005E0687">
            <w:pPr>
              <w:tabs>
                <w:tab w:val="left" w:pos="-1440"/>
                <w:tab w:val="left" w:pos="-720"/>
                <w:tab w:val="left" w:pos="0"/>
                <w:tab w:val="left" w:pos="576"/>
                <w:tab w:val="left" w:pos="720"/>
              </w:tabs>
              <w:suppressAutoHyphens/>
              <w:spacing w:before="60" w:after="60"/>
              <w:jc w:val="center"/>
              <w:rPr>
                <w:rFonts w:ascii="Arial" w:hAnsi="Arial"/>
                <w:color w:val="000000"/>
                <w:sz w:val="18"/>
              </w:rPr>
            </w:pPr>
          </w:p>
        </w:tc>
        <w:tc>
          <w:tcPr>
            <w:tcW w:w="1526" w:type="dxa"/>
            <w:tcBorders>
              <w:top w:val="single" w:sz="6" w:space="0" w:color="auto"/>
              <w:bottom w:val="single" w:sz="6" w:space="0" w:color="auto"/>
              <w:right w:val="single" w:sz="4" w:space="0" w:color="auto"/>
            </w:tcBorders>
          </w:tcPr>
          <w:p w:rsidR="00D110A2" w:rsidRPr="00A91204" w:rsidRDefault="00D110A2" w:rsidP="005E0687">
            <w:pPr>
              <w:tabs>
                <w:tab w:val="left" w:pos="-1440"/>
                <w:tab w:val="left" w:pos="-720"/>
                <w:tab w:val="left" w:pos="0"/>
                <w:tab w:val="left" w:pos="576"/>
                <w:tab w:val="left" w:pos="720"/>
              </w:tabs>
              <w:suppressAutoHyphens/>
              <w:jc w:val="center"/>
              <w:rPr>
                <w:rFonts w:ascii="Arial" w:hAnsi="Arial"/>
                <w:color w:val="000000"/>
                <w:sz w:val="18"/>
              </w:rPr>
            </w:pPr>
          </w:p>
        </w:tc>
        <w:tc>
          <w:tcPr>
            <w:tcW w:w="617" w:type="dxa"/>
            <w:tcBorders>
              <w:top w:val="single" w:sz="6" w:space="0" w:color="auto"/>
              <w:left w:val="single" w:sz="4" w:space="0" w:color="auto"/>
              <w:bottom w:val="single" w:sz="6" w:space="0" w:color="auto"/>
              <w:right w:val="single" w:sz="4" w:space="0" w:color="auto"/>
            </w:tcBorders>
          </w:tcPr>
          <w:p w:rsidR="00D110A2" w:rsidRPr="00A91204" w:rsidRDefault="00D110A2" w:rsidP="005E0687">
            <w:pPr>
              <w:tabs>
                <w:tab w:val="left" w:pos="-1440"/>
                <w:tab w:val="left" w:pos="-720"/>
                <w:tab w:val="left" w:pos="0"/>
                <w:tab w:val="left" w:pos="576"/>
                <w:tab w:val="left" w:pos="720"/>
              </w:tabs>
              <w:suppressAutoHyphens/>
              <w:jc w:val="center"/>
              <w:rPr>
                <w:rFonts w:ascii="Arial" w:hAnsi="Arial"/>
                <w:color w:val="000000"/>
                <w:sz w:val="18"/>
              </w:rPr>
            </w:pPr>
          </w:p>
        </w:tc>
        <w:tc>
          <w:tcPr>
            <w:tcW w:w="2454" w:type="dxa"/>
            <w:tcBorders>
              <w:top w:val="single" w:sz="6" w:space="0" w:color="auto"/>
              <w:left w:val="single" w:sz="4" w:space="0" w:color="auto"/>
              <w:bottom w:val="single" w:sz="6" w:space="0" w:color="auto"/>
              <w:right w:val="double" w:sz="6" w:space="0" w:color="auto"/>
            </w:tcBorders>
          </w:tcPr>
          <w:p w:rsidR="00D110A2" w:rsidRPr="00A91204" w:rsidRDefault="00D110A2" w:rsidP="005E0687">
            <w:pPr>
              <w:tabs>
                <w:tab w:val="left" w:pos="-1440"/>
                <w:tab w:val="left" w:pos="-720"/>
                <w:tab w:val="left" w:pos="0"/>
                <w:tab w:val="left" w:pos="576"/>
                <w:tab w:val="left" w:pos="720"/>
              </w:tabs>
              <w:suppressAutoHyphens/>
              <w:jc w:val="center"/>
              <w:rPr>
                <w:rFonts w:ascii="Arial" w:hAnsi="Arial"/>
                <w:color w:val="000000"/>
                <w:sz w:val="18"/>
              </w:rPr>
            </w:pPr>
          </w:p>
        </w:tc>
      </w:tr>
      <w:tr w:rsidR="00D110A2" w:rsidRPr="00A91204" w:rsidTr="00CA5ED4">
        <w:tc>
          <w:tcPr>
            <w:tcW w:w="4428" w:type="dxa"/>
            <w:gridSpan w:val="3"/>
            <w:tcBorders>
              <w:left w:val="double" w:sz="6" w:space="0" w:color="auto"/>
            </w:tcBorders>
            <w:vAlign w:val="center"/>
          </w:tcPr>
          <w:p w:rsidR="00D110A2" w:rsidRPr="00A91204" w:rsidRDefault="00D110A2" w:rsidP="005E0687">
            <w:pPr>
              <w:tabs>
                <w:tab w:val="left" w:pos="-1440"/>
                <w:tab w:val="left" w:pos="-720"/>
                <w:tab w:val="left" w:pos="0"/>
                <w:tab w:val="left" w:pos="576"/>
                <w:tab w:val="left" w:pos="720"/>
              </w:tabs>
              <w:suppressAutoHyphens/>
              <w:jc w:val="center"/>
              <w:rPr>
                <w:rFonts w:ascii="Arial" w:hAnsi="Arial"/>
                <w:color w:val="000000"/>
                <w:sz w:val="18"/>
              </w:rPr>
            </w:pPr>
            <w:r w:rsidRPr="00A91204">
              <w:rPr>
                <w:rFonts w:ascii="Arial" w:hAnsi="Arial"/>
                <w:color w:val="000000"/>
                <w:sz w:val="18"/>
              </w:rPr>
              <w:t>without disturbance</w:t>
            </w:r>
          </w:p>
        </w:tc>
        <w:tc>
          <w:tcPr>
            <w:tcW w:w="1526" w:type="dxa"/>
            <w:tcBorders>
              <w:top w:val="single" w:sz="6" w:space="0" w:color="auto"/>
              <w:bottom w:val="single" w:sz="6" w:space="0" w:color="auto"/>
              <w:right w:val="single" w:sz="4" w:space="0" w:color="auto"/>
            </w:tcBorders>
          </w:tcPr>
          <w:p w:rsidR="00D110A2" w:rsidRPr="00A91204" w:rsidRDefault="00D110A2" w:rsidP="005E0687">
            <w:pPr>
              <w:tabs>
                <w:tab w:val="left" w:pos="-1440"/>
                <w:tab w:val="left" w:pos="-720"/>
                <w:tab w:val="left" w:pos="0"/>
                <w:tab w:val="left" w:pos="576"/>
                <w:tab w:val="left" w:pos="720"/>
              </w:tabs>
              <w:suppressAutoHyphens/>
              <w:jc w:val="center"/>
              <w:rPr>
                <w:rFonts w:ascii="Arial" w:hAnsi="Arial"/>
                <w:color w:val="000000"/>
                <w:sz w:val="18"/>
              </w:rPr>
            </w:pPr>
          </w:p>
        </w:tc>
        <w:tc>
          <w:tcPr>
            <w:tcW w:w="617" w:type="dxa"/>
            <w:tcBorders>
              <w:top w:val="single" w:sz="6" w:space="0" w:color="auto"/>
              <w:left w:val="single" w:sz="4" w:space="0" w:color="auto"/>
              <w:bottom w:val="single" w:sz="6" w:space="0" w:color="auto"/>
              <w:right w:val="single" w:sz="4" w:space="0" w:color="auto"/>
            </w:tcBorders>
            <w:shd w:val="pct50" w:color="auto" w:fill="auto"/>
          </w:tcPr>
          <w:p w:rsidR="00D110A2" w:rsidRPr="00A91204" w:rsidRDefault="00D110A2" w:rsidP="005E0687">
            <w:pPr>
              <w:tabs>
                <w:tab w:val="left" w:pos="-1440"/>
                <w:tab w:val="left" w:pos="-720"/>
                <w:tab w:val="left" w:pos="0"/>
                <w:tab w:val="left" w:pos="576"/>
                <w:tab w:val="left" w:pos="720"/>
              </w:tabs>
              <w:suppressAutoHyphens/>
              <w:jc w:val="center"/>
              <w:rPr>
                <w:rFonts w:ascii="Arial" w:hAnsi="Arial"/>
                <w:color w:val="000000"/>
                <w:sz w:val="18"/>
              </w:rPr>
            </w:pPr>
          </w:p>
        </w:tc>
        <w:tc>
          <w:tcPr>
            <w:tcW w:w="2454" w:type="dxa"/>
            <w:tcBorders>
              <w:top w:val="single" w:sz="6" w:space="0" w:color="auto"/>
              <w:left w:val="single" w:sz="4" w:space="0" w:color="auto"/>
              <w:bottom w:val="single" w:sz="6" w:space="0" w:color="auto"/>
              <w:right w:val="double" w:sz="6" w:space="0" w:color="auto"/>
            </w:tcBorders>
            <w:shd w:val="pct50" w:color="auto" w:fill="auto"/>
          </w:tcPr>
          <w:p w:rsidR="00D110A2" w:rsidRPr="00A91204" w:rsidRDefault="00D110A2" w:rsidP="005E0687">
            <w:pPr>
              <w:tabs>
                <w:tab w:val="left" w:pos="-1440"/>
                <w:tab w:val="left" w:pos="-720"/>
                <w:tab w:val="left" w:pos="0"/>
                <w:tab w:val="left" w:pos="576"/>
                <w:tab w:val="left" w:pos="720"/>
              </w:tabs>
              <w:suppressAutoHyphens/>
              <w:jc w:val="center"/>
              <w:rPr>
                <w:rFonts w:ascii="Arial" w:hAnsi="Arial"/>
                <w:color w:val="000000"/>
                <w:sz w:val="18"/>
              </w:rPr>
            </w:pPr>
          </w:p>
        </w:tc>
      </w:tr>
      <w:tr w:rsidR="00D110A2" w:rsidRPr="00A91204" w:rsidTr="00CA5ED4">
        <w:trPr>
          <w:cantSplit/>
          <w:trHeight w:val="388"/>
        </w:trPr>
        <w:tc>
          <w:tcPr>
            <w:tcW w:w="1244" w:type="dxa"/>
            <w:tcBorders>
              <w:left w:val="double" w:sz="6" w:space="0" w:color="auto"/>
            </w:tcBorders>
          </w:tcPr>
          <w:p w:rsidR="00D110A2" w:rsidRPr="00A91204" w:rsidRDefault="00D110A2" w:rsidP="005E0687">
            <w:pPr>
              <w:tabs>
                <w:tab w:val="left" w:pos="-1440"/>
                <w:tab w:val="left" w:pos="-720"/>
                <w:tab w:val="left" w:pos="0"/>
                <w:tab w:val="left" w:pos="576"/>
                <w:tab w:val="left" w:pos="720"/>
              </w:tabs>
              <w:suppressAutoHyphens/>
              <w:rPr>
                <w:rFonts w:ascii="Arial" w:hAnsi="Arial"/>
                <w:color w:val="000000"/>
                <w:sz w:val="18"/>
              </w:rPr>
            </w:pPr>
          </w:p>
          <w:p w:rsidR="00D110A2" w:rsidRPr="00A91204" w:rsidRDefault="00D110A2" w:rsidP="005E0687">
            <w:pPr>
              <w:tabs>
                <w:tab w:val="left" w:pos="-1440"/>
                <w:tab w:val="left" w:pos="-720"/>
                <w:tab w:val="left" w:pos="0"/>
                <w:tab w:val="left" w:pos="576"/>
                <w:tab w:val="left" w:pos="720"/>
              </w:tabs>
              <w:suppressAutoHyphens/>
              <w:rPr>
                <w:rFonts w:ascii="Arial" w:hAnsi="Arial"/>
                <w:color w:val="000000"/>
                <w:sz w:val="18"/>
              </w:rPr>
            </w:pPr>
          </w:p>
          <w:p w:rsidR="00D110A2" w:rsidRPr="00A91204" w:rsidRDefault="00D110A2" w:rsidP="005E0687">
            <w:pPr>
              <w:tabs>
                <w:tab w:val="left" w:pos="-1440"/>
                <w:tab w:val="left" w:pos="-720"/>
                <w:tab w:val="left" w:pos="0"/>
                <w:tab w:val="left" w:pos="576"/>
                <w:tab w:val="left" w:pos="720"/>
              </w:tabs>
              <w:suppressAutoHyphens/>
              <w:rPr>
                <w:rFonts w:ascii="Arial" w:hAnsi="Arial"/>
                <w:color w:val="000000"/>
                <w:sz w:val="18"/>
              </w:rPr>
            </w:pPr>
          </w:p>
        </w:tc>
        <w:tc>
          <w:tcPr>
            <w:tcW w:w="1935" w:type="dxa"/>
          </w:tcPr>
          <w:p w:rsidR="00D110A2" w:rsidRPr="00A91204" w:rsidRDefault="00D110A2" w:rsidP="005E0687">
            <w:pPr>
              <w:tabs>
                <w:tab w:val="left" w:pos="-1440"/>
                <w:tab w:val="left" w:pos="-720"/>
                <w:tab w:val="left" w:pos="0"/>
                <w:tab w:val="left" w:pos="576"/>
                <w:tab w:val="left" w:pos="720"/>
              </w:tabs>
              <w:suppressAutoHyphens/>
              <w:jc w:val="center"/>
              <w:rPr>
                <w:rFonts w:ascii="Arial" w:hAnsi="Arial"/>
                <w:color w:val="000000"/>
                <w:sz w:val="18"/>
              </w:rPr>
            </w:pPr>
          </w:p>
        </w:tc>
        <w:tc>
          <w:tcPr>
            <w:tcW w:w="1249" w:type="dxa"/>
          </w:tcPr>
          <w:p w:rsidR="00D110A2" w:rsidRPr="00A91204" w:rsidRDefault="00D110A2" w:rsidP="005E0687">
            <w:pPr>
              <w:tabs>
                <w:tab w:val="left" w:pos="-1440"/>
                <w:tab w:val="left" w:pos="-720"/>
                <w:tab w:val="left" w:pos="0"/>
                <w:tab w:val="left" w:pos="576"/>
                <w:tab w:val="left" w:pos="720"/>
              </w:tabs>
              <w:suppressAutoHyphens/>
              <w:spacing w:before="60" w:after="60"/>
              <w:jc w:val="center"/>
              <w:rPr>
                <w:rFonts w:ascii="Arial" w:hAnsi="Arial"/>
                <w:color w:val="000000"/>
                <w:sz w:val="18"/>
              </w:rPr>
            </w:pPr>
          </w:p>
        </w:tc>
        <w:tc>
          <w:tcPr>
            <w:tcW w:w="1526" w:type="dxa"/>
            <w:tcBorders>
              <w:top w:val="single" w:sz="6" w:space="0" w:color="auto"/>
              <w:bottom w:val="single" w:sz="6" w:space="0" w:color="auto"/>
              <w:right w:val="single" w:sz="4" w:space="0" w:color="auto"/>
            </w:tcBorders>
          </w:tcPr>
          <w:p w:rsidR="00D110A2" w:rsidRPr="00A91204" w:rsidRDefault="00D110A2" w:rsidP="005E0687">
            <w:pPr>
              <w:tabs>
                <w:tab w:val="left" w:pos="-1440"/>
                <w:tab w:val="left" w:pos="-720"/>
                <w:tab w:val="left" w:pos="0"/>
                <w:tab w:val="left" w:pos="576"/>
                <w:tab w:val="left" w:pos="720"/>
              </w:tabs>
              <w:suppressAutoHyphens/>
              <w:jc w:val="center"/>
              <w:rPr>
                <w:rFonts w:ascii="Arial" w:hAnsi="Arial"/>
                <w:color w:val="000000"/>
                <w:sz w:val="18"/>
              </w:rPr>
            </w:pPr>
          </w:p>
        </w:tc>
        <w:tc>
          <w:tcPr>
            <w:tcW w:w="617" w:type="dxa"/>
            <w:tcBorders>
              <w:top w:val="single" w:sz="6" w:space="0" w:color="auto"/>
              <w:left w:val="single" w:sz="4" w:space="0" w:color="auto"/>
              <w:bottom w:val="single" w:sz="6" w:space="0" w:color="auto"/>
              <w:right w:val="single" w:sz="4" w:space="0" w:color="auto"/>
            </w:tcBorders>
          </w:tcPr>
          <w:p w:rsidR="00D110A2" w:rsidRPr="00A91204" w:rsidRDefault="00D110A2" w:rsidP="005E0687">
            <w:pPr>
              <w:tabs>
                <w:tab w:val="left" w:pos="-1440"/>
                <w:tab w:val="left" w:pos="-720"/>
                <w:tab w:val="left" w:pos="0"/>
                <w:tab w:val="left" w:pos="576"/>
                <w:tab w:val="left" w:pos="720"/>
              </w:tabs>
              <w:suppressAutoHyphens/>
              <w:jc w:val="center"/>
              <w:rPr>
                <w:rFonts w:ascii="Arial" w:hAnsi="Arial"/>
                <w:color w:val="000000"/>
                <w:sz w:val="18"/>
              </w:rPr>
            </w:pPr>
          </w:p>
        </w:tc>
        <w:tc>
          <w:tcPr>
            <w:tcW w:w="2454" w:type="dxa"/>
            <w:tcBorders>
              <w:top w:val="single" w:sz="6" w:space="0" w:color="auto"/>
              <w:left w:val="single" w:sz="4" w:space="0" w:color="auto"/>
              <w:bottom w:val="single" w:sz="6" w:space="0" w:color="auto"/>
              <w:right w:val="double" w:sz="6" w:space="0" w:color="auto"/>
            </w:tcBorders>
          </w:tcPr>
          <w:p w:rsidR="00D110A2" w:rsidRPr="00A91204" w:rsidRDefault="00D110A2" w:rsidP="005E0687">
            <w:pPr>
              <w:tabs>
                <w:tab w:val="left" w:pos="-1440"/>
                <w:tab w:val="left" w:pos="-720"/>
                <w:tab w:val="left" w:pos="0"/>
                <w:tab w:val="left" w:pos="576"/>
                <w:tab w:val="left" w:pos="720"/>
              </w:tabs>
              <w:suppressAutoHyphens/>
              <w:jc w:val="center"/>
              <w:rPr>
                <w:rFonts w:ascii="Arial" w:hAnsi="Arial"/>
                <w:color w:val="000000"/>
                <w:sz w:val="18"/>
              </w:rPr>
            </w:pPr>
          </w:p>
        </w:tc>
      </w:tr>
      <w:tr w:rsidR="00D110A2" w:rsidRPr="00A91204" w:rsidTr="00CA5ED4">
        <w:tc>
          <w:tcPr>
            <w:tcW w:w="4428" w:type="dxa"/>
            <w:gridSpan w:val="3"/>
            <w:tcBorders>
              <w:left w:val="double" w:sz="6" w:space="0" w:color="auto"/>
            </w:tcBorders>
            <w:vAlign w:val="center"/>
          </w:tcPr>
          <w:p w:rsidR="00D110A2" w:rsidRPr="00A91204" w:rsidRDefault="00D110A2" w:rsidP="005E0687">
            <w:pPr>
              <w:tabs>
                <w:tab w:val="left" w:pos="-1440"/>
                <w:tab w:val="left" w:pos="-720"/>
                <w:tab w:val="left" w:pos="0"/>
                <w:tab w:val="left" w:pos="576"/>
                <w:tab w:val="left" w:pos="720"/>
              </w:tabs>
              <w:suppressAutoHyphens/>
              <w:jc w:val="center"/>
              <w:rPr>
                <w:rFonts w:ascii="Arial" w:hAnsi="Arial"/>
                <w:color w:val="000000"/>
                <w:sz w:val="18"/>
              </w:rPr>
            </w:pPr>
            <w:r w:rsidRPr="00A91204">
              <w:rPr>
                <w:rFonts w:ascii="Arial" w:hAnsi="Arial"/>
                <w:color w:val="000000"/>
                <w:sz w:val="18"/>
              </w:rPr>
              <w:t>without disturbance</w:t>
            </w:r>
          </w:p>
        </w:tc>
        <w:tc>
          <w:tcPr>
            <w:tcW w:w="1526" w:type="dxa"/>
            <w:tcBorders>
              <w:top w:val="single" w:sz="6" w:space="0" w:color="auto"/>
              <w:bottom w:val="single" w:sz="6" w:space="0" w:color="auto"/>
              <w:right w:val="single" w:sz="4" w:space="0" w:color="auto"/>
            </w:tcBorders>
          </w:tcPr>
          <w:p w:rsidR="00D110A2" w:rsidRPr="00A91204" w:rsidRDefault="00D110A2" w:rsidP="005E0687">
            <w:pPr>
              <w:tabs>
                <w:tab w:val="left" w:pos="-1440"/>
                <w:tab w:val="left" w:pos="-720"/>
                <w:tab w:val="left" w:pos="0"/>
                <w:tab w:val="left" w:pos="576"/>
                <w:tab w:val="left" w:pos="720"/>
              </w:tabs>
              <w:suppressAutoHyphens/>
              <w:jc w:val="center"/>
              <w:rPr>
                <w:rFonts w:ascii="Arial" w:hAnsi="Arial"/>
                <w:color w:val="000000"/>
                <w:sz w:val="18"/>
              </w:rPr>
            </w:pPr>
          </w:p>
        </w:tc>
        <w:tc>
          <w:tcPr>
            <w:tcW w:w="617" w:type="dxa"/>
            <w:tcBorders>
              <w:top w:val="single" w:sz="6" w:space="0" w:color="auto"/>
              <w:left w:val="single" w:sz="4" w:space="0" w:color="auto"/>
              <w:bottom w:val="single" w:sz="6" w:space="0" w:color="auto"/>
              <w:right w:val="single" w:sz="4" w:space="0" w:color="auto"/>
            </w:tcBorders>
            <w:shd w:val="pct50" w:color="auto" w:fill="auto"/>
          </w:tcPr>
          <w:p w:rsidR="00D110A2" w:rsidRPr="00A91204" w:rsidRDefault="00D110A2" w:rsidP="005E0687">
            <w:pPr>
              <w:tabs>
                <w:tab w:val="left" w:pos="-1440"/>
                <w:tab w:val="left" w:pos="-720"/>
                <w:tab w:val="left" w:pos="0"/>
                <w:tab w:val="left" w:pos="576"/>
                <w:tab w:val="left" w:pos="720"/>
              </w:tabs>
              <w:suppressAutoHyphens/>
              <w:jc w:val="center"/>
              <w:rPr>
                <w:rFonts w:ascii="Arial" w:hAnsi="Arial"/>
                <w:color w:val="000000"/>
                <w:sz w:val="18"/>
              </w:rPr>
            </w:pPr>
          </w:p>
        </w:tc>
        <w:tc>
          <w:tcPr>
            <w:tcW w:w="2454" w:type="dxa"/>
            <w:tcBorders>
              <w:top w:val="single" w:sz="6" w:space="0" w:color="auto"/>
              <w:left w:val="single" w:sz="4" w:space="0" w:color="auto"/>
              <w:bottom w:val="single" w:sz="6" w:space="0" w:color="auto"/>
              <w:right w:val="double" w:sz="6" w:space="0" w:color="auto"/>
            </w:tcBorders>
            <w:shd w:val="pct50" w:color="auto" w:fill="auto"/>
          </w:tcPr>
          <w:p w:rsidR="00D110A2" w:rsidRPr="00A91204" w:rsidRDefault="00D110A2" w:rsidP="005E0687">
            <w:pPr>
              <w:tabs>
                <w:tab w:val="left" w:pos="-1440"/>
                <w:tab w:val="left" w:pos="-720"/>
                <w:tab w:val="left" w:pos="0"/>
                <w:tab w:val="left" w:pos="576"/>
                <w:tab w:val="left" w:pos="720"/>
              </w:tabs>
              <w:suppressAutoHyphens/>
              <w:jc w:val="center"/>
              <w:rPr>
                <w:rFonts w:ascii="Arial" w:hAnsi="Arial"/>
                <w:color w:val="000000"/>
                <w:sz w:val="18"/>
              </w:rPr>
            </w:pPr>
          </w:p>
        </w:tc>
      </w:tr>
      <w:tr w:rsidR="00D110A2" w:rsidRPr="00A91204" w:rsidTr="00CA5ED4">
        <w:trPr>
          <w:cantSplit/>
        </w:trPr>
        <w:tc>
          <w:tcPr>
            <w:tcW w:w="1244" w:type="dxa"/>
            <w:tcBorders>
              <w:left w:val="double" w:sz="6" w:space="0" w:color="auto"/>
            </w:tcBorders>
          </w:tcPr>
          <w:p w:rsidR="00D110A2" w:rsidRPr="00A91204" w:rsidRDefault="00D110A2" w:rsidP="005E0687">
            <w:pPr>
              <w:tabs>
                <w:tab w:val="left" w:pos="-1440"/>
                <w:tab w:val="left" w:pos="-720"/>
                <w:tab w:val="left" w:pos="0"/>
                <w:tab w:val="left" w:pos="576"/>
                <w:tab w:val="left" w:pos="720"/>
              </w:tabs>
              <w:suppressAutoHyphens/>
              <w:rPr>
                <w:rFonts w:ascii="Arial" w:hAnsi="Arial"/>
                <w:color w:val="000000"/>
                <w:sz w:val="18"/>
              </w:rPr>
            </w:pPr>
          </w:p>
          <w:p w:rsidR="00D110A2" w:rsidRPr="00A91204" w:rsidRDefault="00D110A2" w:rsidP="005E0687">
            <w:pPr>
              <w:tabs>
                <w:tab w:val="left" w:pos="-1440"/>
                <w:tab w:val="left" w:pos="-720"/>
                <w:tab w:val="left" w:pos="0"/>
                <w:tab w:val="left" w:pos="576"/>
                <w:tab w:val="left" w:pos="720"/>
              </w:tabs>
              <w:suppressAutoHyphens/>
              <w:rPr>
                <w:rFonts w:ascii="Arial" w:hAnsi="Arial"/>
                <w:color w:val="000000"/>
                <w:sz w:val="18"/>
              </w:rPr>
            </w:pPr>
          </w:p>
          <w:p w:rsidR="00D110A2" w:rsidRPr="00A91204" w:rsidRDefault="00D110A2" w:rsidP="005E0687">
            <w:pPr>
              <w:tabs>
                <w:tab w:val="left" w:pos="-1440"/>
                <w:tab w:val="left" w:pos="-720"/>
                <w:tab w:val="left" w:pos="0"/>
                <w:tab w:val="left" w:pos="576"/>
                <w:tab w:val="left" w:pos="720"/>
              </w:tabs>
              <w:suppressAutoHyphens/>
              <w:rPr>
                <w:rFonts w:ascii="Arial" w:hAnsi="Arial"/>
                <w:color w:val="000000"/>
                <w:sz w:val="18"/>
              </w:rPr>
            </w:pPr>
          </w:p>
        </w:tc>
        <w:tc>
          <w:tcPr>
            <w:tcW w:w="1935" w:type="dxa"/>
          </w:tcPr>
          <w:p w:rsidR="00D110A2" w:rsidRPr="00A91204" w:rsidRDefault="00D110A2" w:rsidP="005E0687">
            <w:pPr>
              <w:tabs>
                <w:tab w:val="left" w:pos="-1440"/>
                <w:tab w:val="left" w:pos="-720"/>
                <w:tab w:val="left" w:pos="0"/>
                <w:tab w:val="left" w:pos="576"/>
                <w:tab w:val="left" w:pos="720"/>
              </w:tabs>
              <w:suppressAutoHyphens/>
              <w:jc w:val="center"/>
              <w:rPr>
                <w:rFonts w:ascii="Arial" w:hAnsi="Arial"/>
                <w:color w:val="000000"/>
                <w:sz w:val="18"/>
              </w:rPr>
            </w:pPr>
          </w:p>
        </w:tc>
        <w:tc>
          <w:tcPr>
            <w:tcW w:w="1249" w:type="dxa"/>
          </w:tcPr>
          <w:p w:rsidR="00D110A2" w:rsidRPr="00A91204" w:rsidRDefault="00D110A2" w:rsidP="005E0687">
            <w:pPr>
              <w:tabs>
                <w:tab w:val="left" w:pos="-1440"/>
                <w:tab w:val="left" w:pos="-720"/>
                <w:tab w:val="left" w:pos="0"/>
                <w:tab w:val="left" w:pos="576"/>
                <w:tab w:val="left" w:pos="720"/>
              </w:tabs>
              <w:suppressAutoHyphens/>
              <w:spacing w:before="60" w:after="60"/>
              <w:jc w:val="center"/>
              <w:rPr>
                <w:rFonts w:ascii="Arial" w:hAnsi="Arial"/>
                <w:color w:val="000000"/>
                <w:sz w:val="18"/>
              </w:rPr>
            </w:pPr>
          </w:p>
        </w:tc>
        <w:tc>
          <w:tcPr>
            <w:tcW w:w="1526" w:type="dxa"/>
            <w:tcBorders>
              <w:top w:val="single" w:sz="6" w:space="0" w:color="auto"/>
              <w:bottom w:val="single" w:sz="6" w:space="0" w:color="auto"/>
              <w:right w:val="single" w:sz="4" w:space="0" w:color="auto"/>
            </w:tcBorders>
          </w:tcPr>
          <w:p w:rsidR="00D110A2" w:rsidRPr="00A91204" w:rsidRDefault="00D110A2" w:rsidP="005E0687">
            <w:pPr>
              <w:tabs>
                <w:tab w:val="left" w:pos="-1440"/>
                <w:tab w:val="left" w:pos="-720"/>
                <w:tab w:val="left" w:pos="0"/>
                <w:tab w:val="left" w:pos="576"/>
                <w:tab w:val="left" w:pos="720"/>
              </w:tabs>
              <w:suppressAutoHyphens/>
              <w:jc w:val="center"/>
              <w:rPr>
                <w:rFonts w:ascii="Arial" w:hAnsi="Arial"/>
                <w:color w:val="000000"/>
                <w:sz w:val="18"/>
              </w:rPr>
            </w:pPr>
          </w:p>
        </w:tc>
        <w:tc>
          <w:tcPr>
            <w:tcW w:w="617" w:type="dxa"/>
            <w:tcBorders>
              <w:top w:val="single" w:sz="6" w:space="0" w:color="auto"/>
              <w:left w:val="single" w:sz="4" w:space="0" w:color="auto"/>
              <w:bottom w:val="single" w:sz="6" w:space="0" w:color="auto"/>
              <w:right w:val="single" w:sz="4" w:space="0" w:color="auto"/>
            </w:tcBorders>
          </w:tcPr>
          <w:p w:rsidR="00D110A2" w:rsidRPr="00A91204" w:rsidRDefault="00D110A2" w:rsidP="005E0687">
            <w:pPr>
              <w:tabs>
                <w:tab w:val="left" w:pos="-1440"/>
                <w:tab w:val="left" w:pos="-720"/>
                <w:tab w:val="left" w:pos="0"/>
                <w:tab w:val="left" w:pos="576"/>
                <w:tab w:val="left" w:pos="720"/>
              </w:tabs>
              <w:suppressAutoHyphens/>
              <w:jc w:val="center"/>
              <w:rPr>
                <w:rFonts w:ascii="Arial" w:hAnsi="Arial"/>
                <w:color w:val="000000"/>
                <w:sz w:val="18"/>
              </w:rPr>
            </w:pPr>
          </w:p>
        </w:tc>
        <w:tc>
          <w:tcPr>
            <w:tcW w:w="2454" w:type="dxa"/>
            <w:tcBorders>
              <w:top w:val="single" w:sz="6" w:space="0" w:color="auto"/>
              <w:left w:val="single" w:sz="4" w:space="0" w:color="auto"/>
              <w:bottom w:val="single" w:sz="6" w:space="0" w:color="auto"/>
              <w:right w:val="double" w:sz="6" w:space="0" w:color="auto"/>
            </w:tcBorders>
          </w:tcPr>
          <w:p w:rsidR="00D110A2" w:rsidRPr="00A91204" w:rsidRDefault="00D110A2" w:rsidP="005E0687">
            <w:pPr>
              <w:tabs>
                <w:tab w:val="left" w:pos="-1440"/>
                <w:tab w:val="left" w:pos="-720"/>
                <w:tab w:val="left" w:pos="0"/>
                <w:tab w:val="left" w:pos="576"/>
                <w:tab w:val="left" w:pos="720"/>
              </w:tabs>
              <w:suppressAutoHyphens/>
              <w:jc w:val="center"/>
              <w:rPr>
                <w:rFonts w:ascii="Arial" w:hAnsi="Arial"/>
                <w:color w:val="000000"/>
                <w:sz w:val="18"/>
              </w:rPr>
            </w:pPr>
          </w:p>
        </w:tc>
      </w:tr>
      <w:tr w:rsidR="00D110A2" w:rsidRPr="00A91204" w:rsidTr="00CA5ED4">
        <w:tc>
          <w:tcPr>
            <w:tcW w:w="4428" w:type="dxa"/>
            <w:gridSpan w:val="3"/>
            <w:tcBorders>
              <w:left w:val="double" w:sz="6" w:space="0" w:color="auto"/>
            </w:tcBorders>
            <w:vAlign w:val="center"/>
          </w:tcPr>
          <w:p w:rsidR="00D110A2" w:rsidRPr="00A91204" w:rsidRDefault="00D110A2" w:rsidP="005E0687">
            <w:pPr>
              <w:tabs>
                <w:tab w:val="left" w:pos="-1440"/>
                <w:tab w:val="left" w:pos="-720"/>
                <w:tab w:val="left" w:pos="0"/>
                <w:tab w:val="left" w:pos="576"/>
                <w:tab w:val="left" w:pos="720"/>
              </w:tabs>
              <w:suppressAutoHyphens/>
              <w:jc w:val="center"/>
              <w:rPr>
                <w:rFonts w:ascii="Arial" w:hAnsi="Arial"/>
                <w:color w:val="000000"/>
                <w:sz w:val="18"/>
              </w:rPr>
            </w:pPr>
            <w:r w:rsidRPr="00A91204">
              <w:rPr>
                <w:rFonts w:ascii="Arial" w:hAnsi="Arial"/>
                <w:color w:val="000000"/>
                <w:sz w:val="18"/>
              </w:rPr>
              <w:t>without disturbance</w:t>
            </w:r>
          </w:p>
        </w:tc>
        <w:tc>
          <w:tcPr>
            <w:tcW w:w="1526" w:type="dxa"/>
            <w:tcBorders>
              <w:top w:val="single" w:sz="6" w:space="0" w:color="auto"/>
              <w:bottom w:val="single" w:sz="6" w:space="0" w:color="auto"/>
              <w:right w:val="single" w:sz="4" w:space="0" w:color="auto"/>
            </w:tcBorders>
          </w:tcPr>
          <w:p w:rsidR="00D110A2" w:rsidRPr="00A91204" w:rsidRDefault="00D110A2" w:rsidP="005E0687">
            <w:pPr>
              <w:tabs>
                <w:tab w:val="left" w:pos="-1440"/>
                <w:tab w:val="left" w:pos="-720"/>
                <w:tab w:val="left" w:pos="0"/>
                <w:tab w:val="left" w:pos="576"/>
                <w:tab w:val="left" w:pos="720"/>
              </w:tabs>
              <w:suppressAutoHyphens/>
              <w:jc w:val="center"/>
              <w:rPr>
                <w:rFonts w:ascii="Arial" w:hAnsi="Arial"/>
                <w:color w:val="000000"/>
                <w:sz w:val="18"/>
              </w:rPr>
            </w:pPr>
          </w:p>
        </w:tc>
        <w:tc>
          <w:tcPr>
            <w:tcW w:w="617" w:type="dxa"/>
            <w:tcBorders>
              <w:top w:val="single" w:sz="6" w:space="0" w:color="auto"/>
              <w:left w:val="single" w:sz="4" w:space="0" w:color="auto"/>
              <w:bottom w:val="single" w:sz="6" w:space="0" w:color="auto"/>
              <w:right w:val="single" w:sz="4" w:space="0" w:color="auto"/>
            </w:tcBorders>
            <w:shd w:val="pct50" w:color="auto" w:fill="auto"/>
          </w:tcPr>
          <w:p w:rsidR="00D110A2" w:rsidRPr="00A91204" w:rsidRDefault="00D110A2" w:rsidP="005E0687">
            <w:pPr>
              <w:tabs>
                <w:tab w:val="left" w:pos="-1440"/>
                <w:tab w:val="left" w:pos="-720"/>
                <w:tab w:val="left" w:pos="0"/>
                <w:tab w:val="left" w:pos="576"/>
                <w:tab w:val="left" w:pos="720"/>
              </w:tabs>
              <w:suppressAutoHyphens/>
              <w:jc w:val="center"/>
              <w:rPr>
                <w:rFonts w:ascii="Arial" w:hAnsi="Arial"/>
                <w:color w:val="000000"/>
                <w:sz w:val="18"/>
              </w:rPr>
            </w:pPr>
          </w:p>
        </w:tc>
        <w:tc>
          <w:tcPr>
            <w:tcW w:w="2454" w:type="dxa"/>
            <w:tcBorders>
              <w:top w:val="single" w:sz="6" w:space="0" w:color="auto"/>
              <w:left w:val="single" w:sz="4" w:space="0" w:color="auto"/>
              <w:bottom w:val="single" w:sz="6" w:space="0" w:color="auto"/>
              <w:right w:val="double" w:sz="6" w:space="0" w:color="auto"/>
            </w:tcBorders>
            <w:shd w:val="pct50" w:color="auto" w:fill="auto"/>
          </w:tcPr>
          <w:p w:rsidR="00D110A2" w:rsidRPr="00A91204" w:rsidRDefault="00D110A2" w:rsidP="005E0687">
            <w:pPr>
              <w:tabs>
                <w:tab w:val="left" w:pos="-1440"/>
                <w:tab w:val="left" w:pos="-720"/>
                <w:tab w:val="left" w:pos="0"/>
                <w:tab w:val="left" w:pos="576"/>
                <w:tab w:val="left" w:pos="720"/>
              </w:tabs>
              <w:suppressAutoHyphens/>
              <w:jc w:val="center"/>
              <w:rPr>
                <w:rFonts w:ascii="Arial" w:hAnsi="Arial"/>
                <w:color w:val="000000"/>
                <w:sz w:val="18"/>
              </w:rPr>
            </w:pPr>
          </w:p>
        </w:tc>
      </w:tr>
      <w:tr w:rsidR="00D110A2" w:rsidRPr="00A91204" w:rsidTr="00CA5ED4">
        <w:trPr>
          <w:cantSplit/>
        </w:trPr>
        <w:tc>
          <w:tcPr>
            <w:tcW w:w="1244" w:type="dxa"/>
            <w:tcBorders>
              <w:left w:val="double" w:sz="6" w:space="0" w:color="auto"/>
            </w:tcBorders>
          </w:tcPr>
          <w:p w:rsidR="00D110A2" w:rsidRPr="00A91204" w:rsidRDefault="00D110A2" w:rsidP="005E0687">
            <w:pPr>
              <w:tabs>
                <w:tab w:val="left" w:pos="-1440"/>
                <w:tab w:val="left" w:pos="-720"/>
                <w:tab w:val="left" w:pos="0"/>
                <w:tab w:val="left" w:pos="576"/>
                <w:tab w:val="left" w:pos="720"/>
              </w:tabs>
              <w:suppressAutoHyphens/>
              <w:rPr>
                <w:rFonts w:ascii="Arial" w:hAnsi="Arial"/>
                <w:color w:val="000000"/>
                <w:sz w:val="18"/>
              </w:rPr>
            </w:pPr>
          </w:p>
          <w:p w:rsidR="00D110A2" w:rsidRPr="00A91204" w:rsidRDefault="00D110A2" w:rsidP="005E0687">
            <w:pPr>
              <w:tabs>
                <w:tab w:val="left" w:pos="-1440"/>
                <w:tab w:val="left" w:pos="-720"/>
                <w:tab w:val="left" w:pos="0"/>
                <w:tab w:val="left" w:pos="576"/>
                <w:tab w:val="left" w:pos="720"/>
              </w:tabs>
              <w:suppressAutoHyphens/>
              <w:rPr>
                <w:rFonts w:ascii="Arial" w:hAnsi="Arial"/>
                <w:color w:val="000000"/>
                <w:sz w:val="18"/>
              </w:rPr>
            </w:pPr>
          </w:p>
          <w:p w:rsidR="00D110A2" w:rsidRPr="00A91204" w:rsidRDefault="00D110A2" w:rsidP="005E0687">
            <w:pPr>
              <w:tabs>
                <w:tab w:val="left" w:pos="-1440"/>
                <w:tab w:val="left" w:pos="-720"/>
                <w:tab w:val="left" w:pos="0"/>
                <w:tab w:val="left" w:pos="576"/>
                <w:tab w:val="left" w:pos="720"/>
              </w:tabs>
              <w:suppressAutoHyphens/>
              <w:rPr>
                <w:rFonts w:ascii="Arial" w:hAnsi="Arial"/>
                <w:color w:val="000000"/>
                <w:sz w:val="18"/>
              </w:rPr>
            </w:pPr>
          </w:p>
        </w:tc>
        <w:tc>
          <w:tcPr>
            <w:tcW w:w="1935" w:type="dxa"/>
          </w:tcPr>
          <w:p w:rsidR="00D110A2" w:rsidRPr="00A91204" w:rsidRDefault="00D110A2" w:rsidP="005E0687">
            <w:pPr>
              <w:tabs>
                <w:tab w:val="left" w:pos="-1440"/>
                <w:tab w:val="left" w:pos="-720"/>
                <w:tab w:val="left" w:pos="0"/>
                <w:tab w:val="left" w:pos="576"/>
                <w:tab w:val="left" w:pos="720"/>
              </w:tabs>
              <w:suppressAutoHyphens/>
              <w:jc w:val="center"/>
              <w:rPr>
                <w:rFonts w:ascii="Arial" w:hAnsi="Arial"/>
                <w:color w:val="000000"/>
                <w:sz w:val="18"/>
              </w:rPr>
            </w:pPr>
          </w:p>
        </w:tc>
        <w:tc>
          <w:tcPr>
            <w:tcW w:w="1249" w:type="dxa"/>
          </w:tcPr>
          <w:p w:rsidR="00D110A2" w:rsidRPr="00A91204" w:rsidRDefault="00D110A2" w:rsidP="005E0687">
            <w:pPr>
              <w:tabs>
                <w:tab w:val="left" w:pos="-1440"/>
                <w:tab w:val="left" w:pos="-720"/>
                <w:tab w:val="left" w:pos="0"/>
                <w:tab w:val="left" w:pos="576"/>
                <w:tab w:val="left" w:pos="720"/>
              </w:tabs>
              <w:suppressAutoHyphens/>
              <w:spacing w:before="60" w:after="60"/>
              <w:jc w:val="center"/>
              <w:rPr>
                <w:rFonts w:ascii="Arial" w:hAnsi="Arial"/>
                <w:color w:val="000000"/>
                <w:sz w:val="18"/>
              </w:rPr>
            </w:pPr>
          </w:p>
        </w:tc>
        <w:tc>
          <w:tcPr>
            <w:tcW w:w="1526" w:type="dxa"/>
            <w:tcBorders>
              <w:top w:val="single" w:sz="6" w:space="0" w:color="auto"/>
              <w:bottom w:val="single" w:sz="6" w:space="0" w:color="auto"/>
              <w:right w:val="single" w:sz="4" w:space="0" w:color="auto"/>
            </w:tcBorders>
          </w:tcPr>
          <w:p w:rsidR="00D110A2" w:rsidRPr="00A91204" w:rsidRDefault="00D110A2" w:rsidP="005E0687">
            <w:pPr>
              <w:tabs>
                <w:tab w:val="left" w:pos="-1440"/>
                <w:tab w:val="left" w:pos="-720"/>
                <w:tab w:val="left" w:pos="0"/>
                <w:tab w:val="left" w:pos="576"/>
                <w:tab w:val="left" w:pos="720"/>
              </w:tabs>
              <w:suppressAutoHyphens/>
              <w:jc w:val="center"/>
              <w:rPr>
                <w:rFonts w:ascii="Arial" w:hAnsi="Arial"/>
                <w:color w:val="000000"/>
                <w:sz w:val="18"/>
              </w:rPr>
            </w:pPr>
          </w:p>
        </w:tc>
        <w:tc>
          <w:tcPr>
            <w:tcW w:w="617" w:type="dxa"/>
            <w:tcBorders>
              <w:top w:val="single" w:sz="6" w:space="0" w:color="auto"/>
              <w:left w:val="single" w:sz="4" w:space="0" w:color="auto"/>
              <w:bottom w:val="single" w:sz="6" w:space="0" w:color="auto"/>
              <w:right w:val="single" w:sz="4" w:space="0" w:color="auto"/>
            </w:tcBorders>
          </w:tcPr>
          <w:p w:rsidR="00D110A2" w:rsidRPr="00A91204" w:rsidRDefault="00D110A2" w:rsidP="005E0687">
            <w:pPr>
              <w:tabs>
                <w:tab w:val="left" w:pos="-1440"/>
                <w:tab w:val="left" w:pos="-720"/>
                <w:tab w:val="left" w:pos="0"/>
                <w:tab w:val="left" w:pos="576"/>
                <w:tab w:val="left" w:pos="720"/>
              </w:tabs>
              <w:suppressAutoHyphens/>
              <w:jc w:val="center"/>
              <w:rPr>
                <w:rFonts w:ascii="Arial" w:hAnsi="Arial"/>
                <w:color w:val="000000"/>
                <w:sz w:val="18"/>
              </w:rPr>
            </w:pPr>
          </w:p>
        </w:tc>
        <w:tc>
          <w:tcPr>
            <w:tcW w:w="2454" w:type="dxa"/>
            <w:tcBorders>
              <w:top w:val="single" w:sz="6" w:space="0" w:color="auto"/>
              <w:left w:val="single" w:sz="4" w:space="0" w:color="auto"/>
              <w:bottom w:val="single" w:sz="6" w:space="0" w:color="auto"/>
              <w:right w:val="double" w:sz="6" w:space="0" w:color="auto"/>
            </w:tcBorders>
          </w:tcPr>
          <w:p w:rsidR="00D110A2" w:rsidRPr="00A91204" w:rsidRDefault="00D110A2" w:rsidP="005E0687">
            <w:pPr>
              <w:tabs>
                <w:tab w:val="left" w:pos="-1440"/>
                <w:tab w:val="left" w:pos="-720"/>
                <w:tab w:val="left" w:pos="0"/>
                <w:tab w:val="left" w:pos="576"/>
                <w:tab w:val="left" w:pos="720"/>
              </w:tabs>
              <w:suppressAutoHyphens/>
              <w:jc w:val="center"/>
              <w:rPr>
                <w:rFonts w:ascii="Arial" w:hAnsi="Arial"/>
                <w:color w:val="000000"/>
                <w:sz w:val="18"/>
              </w:rPr>
            </w:pPr>
          </w:p>
        </w:tc>
      </w:tr>
      <w:tr w:rsidR="00D110A2" w:rsidRPr="00A91204" w:rsidTr="00CA5ED4">
        <w:tc>
          <w:tcPr>
            <w:tcW w:w="4428" w:type="dxa"/>
            <w:gridSpan w:val="3"/>
            <w:tcBorders>
              <w:left w:val="double" w:sz="6" w:space="0" w:color="auto"/>
            </w:tcBorders>
            <w:vAlign w:val="center"/>
          </w:tcPr>
          <w:p w:rsidR="00D110A2" w:rsidRPr="00A91204" w:rsidRDefault="00D110A2" w:rsidP="005E0687">
            <w:pPr>
              <w:tabs>
                <w:tab w:val="left" w:pos="-1440"/>
                <w:tab w:val="left" w:pos="-720"/>
                <w:tab w:val="left" w:pos="0"/>
                <w:tab w:val="left" w:pos="576"/>
                <w:tab w:val="left" w:pos="720"/>
              </w:tabs>
              <w:suppressAutoHyphens/>
              <w:jc w:val="center"/>
              <w:rPr>
                <w:rFonts w:ascii="Arial" w:hAnsi="Arial"/>
                <w:color w:val="000000"/>
                <w:sz w:val="18"/>
              </w:rPr>
            </w:pPr>
            <w:r w:rsidRPr="00A91204">
              <w:rPr>
                <w:rFonts w:ascii="Arial" w:hAnsi="Arial"/>
                <w:color w:val="000000"/>
                <w:sz w:val="18"/>
              </w:rPr>
              <w:t>without disturbance</w:t>
            </w:r>
          </w:p>
        </w:tc>
        <w:tc>
          <w:tcPr>
            <w:tcW w:w="1526" w:type="dxa"/>
            <w:tcBorders>
              <w:top w:val="single" w:sz="6" w:space="0" w:color="auto"/>
              <w:bottom w:val="single" w:sz="6" w:space="0" w:color="auto"/>
              <w:right w:val="single" w:sz="4" w:space="0" w:color="auto"/>
            </w:tcBorders>
          </w:tcPr>
          <w:p w:rsidR="00D110A2" w:rsidRPr="00A91204" w:rsidRDefault="00D110A2" w:rsidP="005E0687">
            <w:pPr>
              <w:tabs>
                <w:tab w:val="left" w:pos="-1440"/>
                <w:tab w:val="left" w:pos="-720"/>
                <w:tab w:val="left" w:pos="0"/>
                <w:tab w:val="left" w:pos="576"/>
                <w:tab w:val="left" w:pos="720"/>
              </w:tabs>
              <w:suppressAutoHyphens/>
              <w:jc w:val="center"/>
              <w:rPr>
                <w:rFonts w:ascii="Arial" w:hAnsi="Arial"/>
                <w:color w:val="000000"/>
                <w:sz w:val="18"/>
              </w:rPr>
            </w:pPr>
          </w:p>
        </w:tc>
        <w:tc>
          <w:tcPr>
            <w:tcW w:w="617" w:type="dxa"/>
            <w:tcBorders>
              <w:top w:val="single" w:sz="6" w:space="0" w:color="auto"/>
              <w:left w:val="single" w:sz="4" w:space="0" w:color="auto"/>
              <w:bottom w:val="single" w:sz="6" w:space="0" w:color="auto"/>
              <w:right w:val="single" w:sz="4" w:space="0" w:color="auto"/>
            </w:tcBorders>
            <w:shd w:val="pct50" w:color="auto" w:fill="auto"/>
          </w:tcPr>
          <w:p w:rsidR="00D110A2" w:rsidRPr="00A91204" w:rsidRDefault="00D110A2" w:rsidP="005E0687">
            <w:pPr>
              <w:tabs>
                <w:tab w:val="left" w:pos="-1440"/>
                <w:tab w:val="left" w:pos="-720"/>
                <w:tab w:val="left" w:pos="0"/>
                <w:tab w:val="left" w:pos="576"/>
                <w:tab w:val="left" w:pos="720"/>
              </w:tabs>
              <w:suppressAutoHyphens/>
              <w:jc w:val="center"/>
              <w:rPr>
                <w:rFonts w:ascii="Arial" w:hAnsi="Arial"/>
                <w:color w:val="000000"/>
                <w:sz w:val="18"/>
              </w:rPr>
            </w:pPr>
          </w:p>
        </w:tc>
        <w:tc>
          <w:tcPr>
            <w:tcW w:w="2454" w:type="dxa"/>
            <w:tcBorders>
              <w:top w:val="single" w:sz="6" w:space="0" w:color="auto"/>
              <w:left w:val="single" w:sz="4" w:space="0" w:color="auto"/>
              <w:bottom w:val="single" w:sz="6" w:space="0" w:color="auto"/>
              <w:right w:val="double" w:sz="6" w:space="0" w:color="auto"/>
            </w:tcBorders>
            <w:shd w:val="pct50" w:color="auto" w:fill="auto"/>
          </w:tcPr>
          <w:p w:rsidR="00D110A2" w:rsidRPr="00A91204" w:rsidRDefault="00D110A2" w:rsidP="005E0687">
            <w:pPr>
              <w:tabs>
                <w:tab w:val="left" w:pos="-1440"/>
                <w:tab w:val="left" w:pos="-720"/>
                <w:tab w:val="left" w:pos="0"/>
                <w:tab w:val="left" w:pos="576"/>
                <w:tab w:val="left" w:pos="720"/>
              </w:tabs>
              <w:suppressAutoHyphens/>
              <w:jc w:val="center"/>
              <w:rPr>
                <w:rFonts w:ascii="Arial" w:hAnsi="Arial"/>
                <w:color w:val="000000"/>
                <w:sz w:val="18"/>
              </w:rPr>
            </w:pPr>
          </w:p>
        </w:tc>
      </w:tr>
      <w:tr w:rsidR="00D110A2" w:rsidRPr="00A91204" w:rsidTr="00CA5ED4">
        <w:trPr>
          <w:cantSplit/>
        </w:trPr>
        <w:tc>
          <w:tcPr>
            <w:tcW w:w="1244" w:type="dxa"/>
            <w:tcBorders>
              <w:left w:val="double" w:sz="6" w:space="0" w:color="auto"/>
              <w:bottom w:val="double" w:sz="6" w:space="0" w:color="auto"/>
            </w:tcBorders>
          </w:tcPr>
          <w:p w:rsidR="00D110A2" w:rsidRPr="00A91204" w:rsidRDefault="00D110A2" w:rsidP="005E0687">
            <w:pPr>
              <w:tabs>
                <w:tab w:val="left" w:pos="-1440"/>
                <w:tab w:val="left" w:pos="-720"/>
                <w:tab w:val="left" w:pos="0"/>
                <w:tab w:val="left" w:pos="576"/>
                <w:tab w:val="left" w:pos="720"/>
              </w:tabs>
              <w:suppressAutoHyphens/>
              <w:rPr>
                <w:rFonts w:ascii="Arial" w:hAnsi="Arial"/>
                <w:color w:val="000000"/>
                <w:sz w:val="18"/>
              </w:rPr>
            </w:pPr>
          </w:p>
          <w:p w:rsidR="00D110A2" w:rsidRPr="00A91204" w:rsidRDefault="00D110A2" w:rsidP="005E0687">
            <w:pPr>
              <w:tabs>
                <w:tab w:val="left" w:pos="-1440"/>
                <w:tab w:val="left" w:pos="-720"/>
                <w:tab w:val="left" w:pos="0"/>
                <w:tab w:val="left" w:pos="576"/>
                <w:tab w:val="left" w:pos="720"/>
              </w:tabs>
              <w:suppressAutoHyphens/>
              <w:rPr>
                <w:rFonts w:ascii="Arial" w:hAnsi="Arial"/>
                <w:color w:val="000000"/>
                <w:sz w:val="18"/>
              </w:rPr>
            </w:pPr>
          </w:p>
          <w:p w:rsidR="00D110A2" w:rsidRPr="00A91204" w:rsidRDefault="00D110A2" w:rsidP="005E0687">
            <w:pPr>
              <w:tabs>
                <w:tab w:val="left" w:pos="-1440"/>
                <w:tab w:val="left" w:pos="-720"/>
                <w:tab w:val="left" w:pos="0"/>
                <w:tab w:val="left" w:pos="576"/>
                <w:tab w:val="left" w:pos="720"/>
              </w:tabs>
              <w:suppressAutoHyphens/>
              <w:rPr>
                <w:rFonts w:ascii="Arial" w:hAnsi="Arial"/>
                <w:color w:val="000000"/>
                <w:sz w:val="18"/>
              </w:rPr>
            </w:pPr>
          </w:p>
        </w:tc>
        <w:tc>
          <w:tcPr>
            <w:tcW w:w="1935" w:type="dxa"/>
            <w:tcBorders>
              <w:bottom w:val="double" w:sz="6" w:space="0" w:color="auto"/>
            </w:tcBorders>
          </w:tcPr>
          <w:p w:rsidR="00D110A2" w:rsidRPr="00A91204" w:rsidRDefault="00D110A2" w:rsidP="005E0687">
            <w:pPr>
              <w:tabs>
                <w:tab w:val="left" w:pos="-1440"/>
                <w:tab w:val="left" w:pos="-720"/>
                <w:tab w:val="left" w:pos="0"/>
                <w:tab w:val="left" w:pos="576"/>
                <w:tab w:val="left" w:pos="720"/>
              </w:tabs>
              <w:suppressAutoHyphens/>
              <w:jc w:val="center"/>
              <w:rPr>
                <w:rFonts w:ascii="Arial" w:hAnsi="Arial"/>
                <w:color w:val="000000"/>
                <w:sz w:val="18"/>
              </w:rPr>
            </w:pPr>
          </w:p>
        </w:tc>
        <w:tc>
          <w:tcPr>
            <w:tcW w:w="1249" w:type="dxa"/>
            <w:tcBorders>
              <w:bottom w:val="double" w:sz="6" w:space="0" w:color="auto"/>
            </w:tcBorders>
          </w:tcPr>
          <w:p w:rsidR="00D110A2" w:rsidRPr="00A91204" w:rsidRDefault="00D110A2" w:rsidP="005E0687">
            <w:pPr>
              <w:tabs>
                <w:tab w:val="left" w:pos="-1440"/>
                <w:tab w:val="left" w:pos="-720"/>
                <w:tab w:val="left" w:pos="0"/>
                <w:tab w:val="left" w:pos="576"/>
                <w:tab w:val="left" w:pos="720"/>
              </w:tabs>
              <w:suppressAutoHyphens/>
              <w:spacing w:before="60" w:after="60"/>
              <w:jc w:val="center"/>
              <w:rPr>
                <w:rFonts w:ascii="Arial" w:hAnsi="Arial"/>
                <w:color w:val="000000"/>
                <w:sz w:val="18"/>
              </w:rPr>
            </w:pPr>
          </w:p>
        </w:tc>
        <w:tc>
          <w:tcPr>
            <w:tcW w:w="1526" w:type="dxa"/>
            <w:tcBorders>
              <w:top w:val="single" w:sz="6" w:space="0" w:color="auto"/>
              <w:bottom w:val="double" w:sz="6" w:space="0" w:color="auto"/>
              <w:right w:val="single" w:sz="4" w:space="0" w:color="auto"/>
            </w:tcBorders>
          </w:tcPr>
          <w:p w:rsidR="00D110A2" w:rsidRPr="00A91204" w:rsidRDefault="00D110A2" w:rsidP="005E0687">
            <w:pPr>
              <w:tabs>
                <w:tab w:val="left" w:pos="-1440"/>
                <w:tab w:val="left" w:pos="-720"/>
                <w:tab w:val="left" w:pos="0"/>
                <w:tab w:val="left" w:pos="576"/>
                <w:tab w:val="left" w:pos="720"/>
              </w:tabs>
              <w:suppressAutoHyphens/>
              <w:jc w:val="center"/>
              <w:rPr>
                <w:rFonts w:ascii="Arial" w:hAnsi="Arial"/>
                <w:color w:val="000000"/>
                <w:sz w:val="18"/>
              </w:rPr>
            </w:pPr>
          </w:p>
        </w:tc>
        <w:tc>
          <w:tcPr>
            <w:tcW w:w="617" w:type="dxa"/>
            <w:tcBorders>
              <w:top w:val="single" w:sz="6" w:space="0" w:color="auto"/>
              <w:left w:val="single" w:sz="4" w:space="0" w:color="auto"/>
              <w:bottom w:val="double" w:sz="6" w:space="0" w:color="auto"/>
              <w:right w:val="single" w:sz="4" w:space="0" w:color="auto"/>
            </w:tcBorders>
          </w:tcPr>
          <w:p w:rsidR="00D110A2" w:rsidRPr="00A91204" w:rsidRDefault="00D110A2" w:rsidP="005E0687">
            <w:pPr>
              <w:tabs>
                <w:tab w:val="left" w:pos="-1440"/>
                <w:tab w:val="left" w:pos="-720"/>
                <w:tab w:val="left" w:pos="0"/>
                <w:tab w:val="left" w:pos="576"/>
                <w:tab w:val="left" w:pos="720"/>
              </w:tabs>
              <w:suppressAutoHyphens/>
              <w:jc w:val="center"/>
              <w:rPr>
                <w:rFonts w:ascii="Arial" w:hAnsi="Arial"/>
                <w:color w:val="000000"/>
                <w:sz w:val="18"/>
              </w:rPr>
            </w:pPr>
          </w:p>
        </w:tc>
        <w:tc>
          <w:tcPr>
            <w:tcW w:w="2454" w:type="dxa"/>
            <w:tcBorders>
              <w:top w:val="single" w:sz="6" w:space="0" w:color="auto"/>
              <w:left w:val="single" w:sz="4" w:space="0" w:color="auto"/>
              <w:bottom w:val="double" w:sz="6" w:space="0" w:color="auto"/>
              <w:right w:val="double" w:sz="6" w:space="0" w:color="auto"/>
            </w:tcBorders>
          </w:tcPr>
          <w:p w:rsidR="00D110A2" w:rsidRPr="00A91204" w:rsidRDefault="00D110A2" w:rsidP="005E0687">
            <w:pPr>
              <w:tabs>
                <w:tab w:val="left" w:pos="-1440"/>
                <w:tab w:val="left" w:pos="-720"/>
                <w:tab w:val="left" w:pos="0"/>
                <w:tab w:val="left" w:pos="576"/>
                <w:tab w:val="left" w:pos="720"/>
              </w:tabs>
              <w:suppressAutoHyphens/>
              <w:jc w:val="center"/>
              <w:rPr>
                <w:rFonts w:ascii="Arial" w:hAnsi="Arial"/>
                <w:color w:val="000000"/>
                <w:sz w:val="18"/>
              </w:rPr>
            </w:pPr>
          </w:p>
        </w:tc>
      </w:tr>
    </w:tbl>
    <w:p w:rsidR="0079548C" w:rsidRDefault="0079548C">
      <w:pPr>
        <w:tabs>
          <w:tab w:val="left" w:pos="-720"/>
          <w:tab w:val="left" w:pos="0"/>
          <w:tab w:val="left" w:pos="259"/>
          <w:tab w:val="left" w:pos="604"/>
          <w:tab w:val="left" w:pos="816"/>
          <w:tab w:val="left" w:pos="1440"/>
        </w:tabs>
        <w:suppressAutoHyphens/>
        <w:jc w:val="both"/>
        <w:rPr>
          <w:rFonts w:ascii="Arial" w:hAnsi="Arial" w:cs="Arial"/>
          <w:sz w:val="20"/>
        </w:rPr>
      </w:pPr>
    </w:p>
    <w:p w:rsidR="007C7C2C" w:rsidRPr="00A12F15" w:rsidRDefault="007C7C2C" w:rsidP="007C7C2C">
      <w:pPr>
        <w:tabs>
          <w:tab w:val="left" w:pos="-1440"/>
          <w:tab w:val="left" w:pos="-720"/>
          <w:tab w:val="left" w:pos="0"/>
          <w:tab w:val="left" w:pos="576"/>
          <w:tab w:val="left" w:pos="720"/>
        </w:tabs>
        <w:suppressAutoHyphens/>
        <w:jc w:val="both"/>
        <w:rPr>
          <w:rFonts w:ascii="Arial" w:hAnsi="Arial"/>
          <w:sz w:val="18"/>
        </w:rPr>
      </w:pPr>
    </w:p>
    <w:tbl>
      <w:tblPr>
        <w:tblpPr w:leftFromText="180" w:rightFromText="180" w:vertAnchor="text" w:horzAnchor="margin" w:tblpY="65"/>
        <w:tblW w:w="0" w:type="auto"/>
        <w:tblLayout w:type="fixed"/>
        <w:tblCellMar>
          <w:left w:w="70" w:type="dxa"/>
          <w:right w:w="70" w:type="dxa"/>
        </w:tblCellMar>
        <w:tblLook w:val="0000"/>
      </w:tblPr>
      <w:tblGrid>
        <w:gridCol w:w="2410"/>
        <w:gridCol w:w="425"/>
        <w:gridCol w:w="2693"/>
        <w:gridCol w:w="1134"/>
      </w:tblGrid>
      <w:tr w:rsidR="00CF12D6" w:rsidRPr="00A12F15" w:rsidTr="00CF12D6">
        <w:trPr>
          <w:ins w:id="1563" w:author="morayoa" w:date="2013-06-12T15:55:00Z"/>
        </w:trPr>
        <w:tc>
          <w:tcPr>
            <w:tcW w:w="6662" w:type="dxa"/>
            <w:gridSpan w:val="4"/>
          </w:tcPr>
          <w:p w:rsidR="00CF12D6" w:rsidRPr="00A12F15" w:rsidRDefault="00CF12D6" w:rsidP="00CF12D6">
            <w:pPr>
              <w:widowControl w:val="0"/>
              <w:tabs>
                <w:tab w:val="left" w:pos="3686"/>
              </w:tabs>
              <w:spacing w:after="120"/>
              <w:rPr>
                <w:ins w:id="1564" w:author="morayoa" w:date="2013-06-12T15:55:00Z"/>
                <w:rFonts w:ascii="Arial" w:hAnsi="Arial" w:cs="Arial"/>
                <w:snapToGrid w:val="0"/>
                <w:sz w:val="18"/>
                <w:szCs w:val="18"/>
              </w:rPr>
            </w:pPr>
            <w:ins w:id="1565" w:author="morayoa" w:date="2013-06-12T15:55:00Z">
              <w:r w:rsidRPr="00A12F15">
                <w:rPr>
                  <w:rFonts w:ascii="Arial" w:hAnsi="Arial" w:cs="Arial"/>
                  <w:snapToGrid w:val="0"/>
                  <w:sz w:val="18"/>
                  <w:szCs w:val="18"/>
                </w:rPr>
                <w:t>Test severity;</w:t>
              </w:r>
            </w:ins>
          </w:p>
        </w:tc>
      </w:tr>
      <w:tr w:rsidR="00CF12D6" w:rsidRPr="00A12F15" w:rsidTr="00CF12D6">
        <w:trPr>
          <w:ins w:id="1566" w:author="morayoa" w:date="2013-06-12T15:55:00Z"/>
        </w:trPr>
        <w:tc>
          <w:tcPr>
            <w:tcW w:w="2410" w:type="dxa"/>
          </w:tcPr>
          <w:p w:rsidR="00CF12D6" w:rsidRPr="00A12F15" w:rsidRDefault="00CF12D6" w:rsidP="00CF12D6">
            <w:pPr>
              <w:widowControl w:val="0"/>
              <w:tabs>
                <w:tab w:val="left" w:pos="963"/>
                <w:tab w:val="left" w:pos="3815"/>
                <w:tab w:val="left" w:pos="6565"/>
              </w:tabs>
              <w:rPr>
                <w:ins w:id="1567" w:author="morayoa" w:date="2013-06-12T15:55:00Z"/>
                <w:rFonts w:ascii="Arial" w:hAnsi="Arial" w:cs="Arial"/>
                <w:snapToGrid w:val="0"/>
                <w:sz w:val="18"/>
                <w:szCs w:val="18"/>
              </w:rPr>
            </w:pPr>
            <w:ins w:id="1568" w:author="morayoa" w:date="2013-06-12T15:55:00Z">
              <w:r w:rsidRPr="00A12F15">
                <w:rPr>
                  <w:rFonts w:ascii="Arial" w:hAnsi="Arial" w:cs="Arial"/>
                  <w:snapToGrid w:val="0"/>
                  <w:sz w:val="18"/>
                  <w:szCs w:val="18"/>
                </w:rPr>
                <w:t>Frequency range</w:t>
              </w:r>
            </w:ins>
          </w:p>
        </w:tc>
        <w:tc>
          <w:tcPr>
            <w:tcW w:w="425" w:type="dxa"/>
          </w:tcPr>
          <w:p w:rsidR="00CF12D6" w:rsidRPr="00A12F15" w:rsidRDefault="00CF12D6" w:rsidP="00CF12D6">
            <w:pPr>
              <w:widowControl w:val="0"/>
              <w:tabs>
                <w:tab w:val="left" w:pos="963"/>
                <w:tab w:val="left" w:pos="3815"/>
                <w:tab w:val="left" w:pos="6565"/>
              </w:tabs>
              <w:rPr>
                <w:ins w:id="1569" w:author="morayoa" w:date="2013-06-12T15:55:00Z"/>
                <w:rFonts w:ascii="Arial" w:hAnsi="Arial" w:cs="Arial"/>
                <w:snapToGrid w:val="0"/>
                <w:sz w:val="18"/>
                <w:szCs w:val="18"/>
              </w:rPr>
            </w:pPr>
            <w:ins w:id="1570" w:author="morayoa" w:date="2013-06-12T15:55:00Z">
              <w:r w:rsidRPr="00A12F15">
                <w:rPr>
                  <w:rFonts w:ascii="Arial" w:hAnsi="Arial" w:cs="Arial"/>
                  <w:snapToGrid w:val="0"/>
                  <w:sz w:val="18"/>
                  <w:szCs w:val="18"/>
                </w:rPr>
                <w:t>:</w:t>
              </w:r>
            </w:ins>
          </w:p>
        </w:tc>
        <w:tc>
          <w:tcPr>
            <w:tcW w:w="2693" w:type="dxa"/>
          </w:tcPr>
          <w:p w:rsidR="00CF12D6" w:rsidRPr="00A12F15" w:rsidRDefault="00CF12D6" w:rsidP="00CF12D6">
            <w:pPr>
              <w:widowControl w:val="0"/>
              <w:tabs>
                <w:tab w:val="left" w:pos="963"/>
                <w:tab w:val="left" w:pos="3815"/>
                <w:tab w:val="left" w:pos="6565"/>
              </w:tabs>
              <w:rPr>
                <w:ins w:id="1571" w:author="morayoa" w:date="2013-06-12T15:55:00Z"/>
                <w:rFonts w:ascii="Arial" w:hAnsi="Arial" w:cs="Arial"/>
                <w:snapToGrid w:val="0"/>
                <w:sz w:val="18"/>
                <w:szCs w:val="18"/>
              </w:rPr>
            </w:pPr>
            <w:ins w:id="1572" w:author="morayoa" w:date="2013-06-12T15:55:00Z">
              <w:r w:rsidRPr="00A12F15">
                <w:rPr>
                  <w:rFonts w:ascii="Arial" w:hAnsi="Arial" w:cs="Arial"/>
                  <w:snapToGrid w:val="0"/>
                  <w:sz w:val="18"/>
                  <w:szCs w:val="18"/>
                </w:rPr>
                <w:t>0.15 – 80</w:t>
              </w:r>
            </w:ins>
          </w:p>
        </w:tc>
        <w:tc>
          <w:tcPr>
            <w:tcW w:w="1134" w:type="dxa"/>
          </w:tcPr>
          <w:p w:rsidR="00CF12D6" w:rsidRPr="00A12F15" w:rsidRDefault="00CF12D6" w:rsidP="00CF12D6">
            <w:pPr>
              <w:widowControl w:val="0"/>
              <w:tabs>
                <w:tab w:val="left" w:pos="963"/>
                <w:tab w:val="left" w:pos="3815"/>
                <w:tab w:val="left" w:pos="6565"/>
              </w:tabs>
              <w:rPr>
                <w:ins w:id="1573" w:author="morayoa" w:date="2013-06-12T15:55:00Z"/>
                <w:rFonts w:ascii="Arial" w:hAnsi="Arial" w:cs="Arial"/>
                <w:snapToGrid w:val="0"/>
                <w:sz w:val="18"/>
                <w:szCs w:val="18"/>
              </w:rPr>
            </w:pPr>
            <w:ins w:id="1574" w:author="morayoa" w:date="2013-06-12T15:55:00Z">
              <w:r w:rsidRPr="00A12F15">
                <w:rPr>
                  <w:rFonts w:ascii="Arial" w:hAnsi="Arial" w:cs="Arial"/>
                  <w:snapToGrid w:val="0"/>
                  <w:sz w:val="18"/>
                  <w:szCs w:val="18"/>
                </w:rPr>
                <w:t>MHz</w:t>
              </w:r>
            </w:ins>
          </w:p>
        </w:tc>
      </w:tr>
      <w:tr w:rsidR="00CF12D6" w:rsidRPr="00A12F15" w:rsidTr="00CF12D6">
        <w:trPr>
          <w:ins w:id="1575" w:author="morayoa" w:date="2013-06-12T15:55:00Z"/>
        </w:trPr>
        <w:tc>
          <w:tcPr>
            <w:tcW w:w="2410" w:type="dxa"/>
          </w:tcPr>
          <w:p w:rsidR="00CF12D6" w:rsidRPr="00A12F15" w:rsidRDefault="00CF12D6" w:rsidP="00CF12D6">
            <w:pPr>
              <w:widowControl w:val="0"/>
              <w:tabs>
                <w:tab w:val="left" w:pos="963"/>
                <w:tab w:val="left" w:pos="3815"/>
                <w:tab w:val="left" w:pos="6565"/>
              </w:tabs>
              <w:rPr>
                <w:ins w:id="1576" w:author="morayoa" w:date="2013-06-12T15:55:00Z"/>
                <w:rFonts w:ascii="Arial" w:hAnsi="Arial" w:cs="Arial"/>
                <w:snapToGrid w:val="0"/>
                <w:sz w:val="18"/>
                <w:szCs w:val="18"/>
              </w:rPr>
            </w:pPr>
            <w:ins w:id="1577" w:author="morayoa" w:date="2013-06-12T15:55:00Z">
              <w:r w:rsidRPr="006068D3">
                <w:rPr>
                  <w:rFonts w:ascii="Arial" w:hAnsi="Arial" w:cs="Arial"/>
                  <w:sz w:val="20"/>
                </w:rPr>
                <w:t>Repetition interval</w:t>
              </w:r>
            </w:ins>
          </w:p>
        </w:tc>
        <w:tc>
          <w:tcPr>
            <w:tcW w:w="425" w:type="dxa"/>
          </w:tcPr>
          <w:p w:rsidR="00CF12D6" w:rsidRPr="00A12F15" w:rsidRDefault="00CF12D6" w:rsidP="00CF12D6">
            <w:pPr>
              <w:widowControl w:val="0"/>
              <w:tabs>
                <w:tab w:val="left" w:pos="963"/>
                <w:tab w:val="left" w:pos="3815"/>
                <w:tab w:val="left" w:pos="6565"/>
              </w:tabs>
              <w:rPr>
                <w:ins w:id="1578" w:author="morayoa" w:date="2013-06-12T15:55:00Z"/>
                <w:rFonts w:ascii="Arial" w:hAnsi="Arial" w:cs="Arial"/>
                <w:snapToGrid w:val="0"/>
                <w:sz w:val="18"/>
                <w:szCs w:val="18"/>
              </w:rPr>
            </w:pPr>
            <w:ins w:id="1579" w:author="morayoa" w:date="2013-06-12T15:55:00Z">
              <w:r w:rsidRPr="00A12F15">
                <w:rPr>
                  <w:rFonts w:ascii="Arial" w:hAnsi="Arial" w:cs="Arial"/>
                  <w:snapToGrid w:val="0"/>
                  <w:sz w:val="18"/>
                  <w:szCs w:val="18"/>
                </w:rPr>
                <w:t>:</w:t>
              </w:r>
            </w:ins>
          </w:p>
        </w:tc>
        <w:tc>
          <w:tcPr>
            <w:tcW w:w="2693" w:type="dxa"/>
          </w:tcPr>
          <w:p w:rsidR="00CF12D6" w:rsidRPr="00A12F15" w:rsidRDefault="00CF12D6" w:rsidP="00CF12D6">
            <w:pPr>
              <w:widowControl w:val="0"/>
              <w:tabs>
                <w:tab w:val="left" w:pos="963"/>
                <w:tab w:val="left" w:pos="3815"/>
                <w:tab w:val="left" w:pos="6565"/>
              </w:tabs>
              <w:rPr>
                <w:ins w:id="1580" w:author="morayoa" w:date="2013-06-12T15:55:00Z"/>
                <w:rFonts w:ascii="Arial" w:hAnsi="Arial" w:cs="Arial"/>
                <w:snapToGrid w:val="0"/>
                <w:sz w:val="18"/>
                <w:szCs w:val="18"/>
              </w:rPr>
            </w:pPr>
            <w:ins w:id="1581" w:author="morayoa" w:date="2013-06-12T15:55:00Z">
              <w:r w:rsidRPr="00A12F15">
                <w:rPr>
                  <w:rFonts w:ascii="Arial" w:hAnsi="Arial" w:cs="Arial"/>
                  <w:snapToGrid w:val="0"/>
                  <w:sz w:val="18"/>
                  <w:szCs w:val="18"/>
                </w:rPr>
                <w:t>10</w:t>
              </w:r>
            </w:ins>
          </w:p>
        </w:tc>
        <w:tc>
          <w:tcPr>
            <w:tcW w:w="1134" w:type="dxa"/>
          </w:tcPr>
          <w:p w:rsidR="00CF12D6" w:rsidRPr="00A12F15" w:rsidRDefault="00CF12D6" w:rsidP="00CF12D6">
            <w:pPr>
              <w:widowControl w:val="0"/>
              <w:tabs>
                <w:tab w:val="left" w:pos="963"/>
                <w:tab w:val="left" w:pos="3815"/>
                <w:tab w:val="left" w:pos="6565"/>
              </w:tabs>
              <w:rPr>
                <w:ins w:id="1582" w:author="morayoa" w:date="2013-06-12T15:55:00Z"/>
                <w:rFonts w:ascii="Arial" w:hAnsi="Arial" w:cs="Arial"/>
                <w:snapToGrid w:val="0"/>
                <w:sz w:val="18"/>
                <w:szCs w:val="18"/>
              </w:rPr>
            </w:pPr>
            <w:ins w:id="1583" w:author="morayoa" w:date="2013-06-12T15:55:00Z">
              <w:r w:rsidRPr="00A12F15">
                <w:rPr>
                  <w:rFonts w:ascii="Arial" w:hAnsi="Arial" w:cs="Arial"/>
                  <w:snapToGrid w:val="0"/>
                  <w:sz w:val="18"/>
                  <w:szCs w:val="18"/>
                </w:rPr>
                <w:t>V (</w:t>
              </w:r>
              <w:proofErr w:type="spellStart"/>
              <w:r w:rsidRPr="00A12F15">
                <w:rPr>
                  <w:rFonts w:ascii="Arial" w:hAnsi="Arial" w:cs="Arial"/>
                  <w:snapToGrid w:val="0"/>
                  <w:sz w:val="18"/>
                  <w:szCs w:val="18"/>
                </w:rPr>
                <w:t>e.m.f</w:t>
              </w:r>
              <w:proofErr w:type="spellEnd"/>
              <w:r w:rsidRPr="00A12F15">
                <w:rPr>
                  <w:rFonts w:ascii="Arial" w:hAnsi="Arial" w:cs="Arial"/>
                  <w:snapToGrid w:val="0"/>
                  <w:sz w:val="18"/>
                  <w:szCs w:val="18"/>
                </w:rPr>
                <w:t>.)</w:t>
              </w:r>
            </w:ins>
          </w:p>
        </w:tc>
      </w:tr>
      <w:tr w:rsidR="00CF12D6" w:rsidRPr="00A12F15" w:rsidTr="00CF12D6">
        <w:trPr>
          <w:ins w:id="1584" w:author="morayoa" w:date="2013-06-12T15:55:00Z"/>
        </w:trPr>
        <w:tc>
          <w:tcPr>
            <w:tcW w:w="2410" w:type="dxa"/>
          </w:tcPr>
          <w:p w:rsidR="00CF12D6" w:rsidRPr="00A12F15" w:rsidRDefault="00CF12D6" w:rsidP="00CF12D6">
            <w:pPr>
              <w:widowControl w:val="0"/>
              <w:tabs>
                <w:tab w:val="left" w:pos="963"/>
                <w:tab w:val="left" w:pos="3815"/>
                <w:tab w:val="left" w:pos="6565"/>
              </w:tabs>
              <w:rPr>
                <w:ins w:id="1585" w:author="morayoa" w:date="2013-06-12T15:55:00Z"/>
                <w:rFonts w:ascii="Arial" w:hAnsi="Arial" w:cs="Arial"/>
                <w:snapToGrid w:val="0"/>
                <w:sz w:val="18"/>
                <w:szCs w:val="18"/>
              </w:rPr>
            </w:pPr>
          </w:p>
        </w:tc>
        <w:tc>
          <w:tcPr>
            <w:tcW w:w="425" w:type="dxa"/>
          </w:tcPr>
          <w:p w:rsidR="00CF12D6" w:rsidRPr="00A12F15" w:rsidRDefault="00CF12D6" w:rsidP="00CF12D6">
            <w:pPr>
              <w:widowControl w:val="0"/>
              <w:tabs>
                <w:tab w:val="left" w:pos="963"/>
                <w:tab w:val="left" w:pos="3815"/>
                <w:tab w:val="left" w:pos="6565"/>
              </w:tabs>
              <w:rPr>
                <w:ins w:id="1586" w:author="morayoa" w:date="2013-06-12T15:55:00Z"/>
                <w:rFonts w:ascii="Arial" w:hAnsi="Arial" w:cs="Arial"/>
                <w:snapToGrid w:val="0"/>
                <w:sz w:val="18"/>
                <w:szCs w:val="18"/>
              </w:rPr>
            </w:pPr>
            <w:ins w:id="1587" w:author="morayoa" w:date="2013-06-12T15:55:00Z">
              <w:r w:rsidRPr="00A12F15">
                <w:rPr>
                  <w:rFonts w:ascii="Arial" w:hAnsi="Arial" w:cs="Arial"/>
                  <w:snapToGrid w:val="0"/>
                  <w:sz w:val="18"/>
                  <w:szCs w:val="18"/>
                </w:rPr>
                <w:t>:</w:t>
              </w:r>
            </w:ins>
          </w:p>
        </w:tc>
        <w:tc>
          <w:tcPr>
            <w:tcW w:w="2693" w:type="dxa"/>
          </w:tcPr>
          <w:p w:rsidR="00CF12D6" w:rsidRPr="00A12F15" w:rsidRDefault="00CF12D6" w:rsidP="00CF12D6">
            <w:pPr>
              <w:widowControl w:val="0"/>
              <w:tabs>
                <w:tab w:val="left" w:pos="963"/>
                <w:tab w:val="left" w:pos="3815"/>
                <w:tab w:val="left" w:pos="6565"/>
              </w:tabs>
              <w:rPr>
                <w:ins w:id="1588" w:author="morayoa" w:date="2013-06-12T15:55:00Z"/>
                <w:rFonts w:ascii="Arial" w:hAnsi="Arial" w:cs="Arial"/>
                <w:snapToGrid w:val="0"/>
                <w:sz w:val="18"/>
                <w:szCs w:val="18"/>
              </w:rPr>
            </w:pPr>
            <w:ins w:id="1589" w:author="morayoa" w:date="2013-06-12T15:55:00Z">
              <w:r w:rsidRPr="00A12F15">
                <w:rPr>
                  <w:rFonts w:ascii="Arial" w:hAnsi="Arial" w:cs="Arial"/>
                  <w:snapToGrid w:val="0"/>
                  <w:sz w:val="18"/>
                  <w:szCs w:val="18"/>
                </w:rPr>
                <w:t>80 % AM, 1 kHz, sine wave</w:t>
              </w:r>
            </w:ins>
          </w:p>
        </w:tc>
        <w:tc>
          <w:tcPr>
            <w:tcW w:w="1134" w:type="dxa"/>
          </w:tcPr>
          <w:p w:rsidR="00CF12D6" w:rsidRPr="00A12F15" w:rsidRDefault="00CF12D6" w:rsidP="00CF12D6">
            <w:pPr>
              <w:widowControl w:val="0"/>
              <w:tabs>
                <w:tab w:val="left" w:pos="963"/>
                <w:tab w:val="left" w:pos="3815"/>
                <w:tab w:val="left" w:pos="6565"/>
              </w:tabs>
              <w:rPr>
                <w:ins w:id="1590" w:author="morayoa" w:date="2013-06-12T15:55:00Z"/>
                <w:rFonts w:ascii="Arial" w:hAnsi="Arial" w:cs="Arial"/>
                <w:snapToGrid w:val="0"/>
                <w:sz w:val="18"/>
                <w:szCs w:val="18"/>
              </w:rPr>
            </w:pPr>
          </w:p>
        </w:tc>
      </w:tr>
    </w:tbl>
    <w:p w:rsidR="007C7C2C" w:rsidRPr="00A12F15" w:rsidRDefault="007C7C2C" w:rsidP="007C7C2C">
      <w:pPr>
        <w:widowControl w:val="0"/>
        <w:tabs>
          <w:tab w:val="left" w:pos="3686"/>
        </w:tabs>
        <w:ind w:left="3686" w:hanging="2977"/>
        <w:rPr>
          <w:rFonts w:ascii="Arial" w:hAnsi="Arial" w:cs="Arial"/>
          <w:snapToGrid w:val="0"/>
          <w:sz w:val="18"/>
          <w:szCs w:val="18"/>
        </w:rPr>
      </w:pPr>
    </w:p>
    <w:p w:rsidR="007C7C2C" w:rsidRPr="00A12F15" w:rsidRDefault="007C7C2C" w:rsidP="007C7C2C">
      <w:pPr>
        <w:tabs>
          <w:tab w:val="left" w:pos="-1440"/>
          <w:tab w:val="left" w:pos="-720"/>
          <w:tab w:val="left" w:pos="0"/>
          <w:tab w:val="left" w:pos="576"/>
          <w:tab w:val="left" w:pos="720"/>
        </w:tabs>
        <w:suppressAutoHyphens/>
        <w:jc w:val="both"/>
        <w:rPr>
          <w:rFonts w:ascii="Arial" w:hAnsi="Arial"/>
          <w:sz w:val="18"/>
        </w:rPr>
      </w:pPr>
    </w:p>
    <w:p w:rsidR="007C7C2C" w:rsidRPr="00A12F15" w:rsidRDefault="007C7C2C" w:rsidP="007C7C2C">
      <w:pPr>
        <w:tabs>
          <w:tab w:val="left" w:pos="-1440"/>
          <w:tab w:val="left" w:pos="-720"/>
          <w:tab w:val="left" w:pos="0"/>
          <w:tab w:val="left" w:pos="576"/>
          <w:tab w:val="left" w:pos="720"/>
        </w:tabs>
        <w:suppressAutoHyphens/>
        <w:jc w:val="both"/>
        <w:rPr>
          <w:rFonts w:ascii="Arial" w:hAnsi="Arial"/>
          <w:sz w:val="18"/>
        </w:rPr>
      </w:pPr>
    </w:p>
    <w:p w:rsidR="00CF12D6" w:rsidRDefault="00CF12D6" w:rsidP="007C7C2C">
      <w:pPr>
        <w:tabs>
          <w:tab w:val="left" w:pos="-1440"/>
          <w:tab w:val="left" w:pos="-720"/>
          <w:tab w:val="left" w:pos="0"/>
          <w:tab w:val="left" w:pos="576"/>
          <w:tab w:val="left" w:pos="720"/>
        </w:tabs>
        <w:suppressAutoHyphens/>
        <w:jc w:val="both"/>
        <w:rPr>
          <w:ins w:id="1591" w:author="morayoa" w:date="2013-06-12T15:56:00Z"/>
          <w:rFonts w:ascii="Arial" w:hAnsi="Arial"/>
          <w:sz w:val="18"/>
        </w:rPr>
      </w:pPr>
    </w:p>
    <w:p w:rsidR="00CF12D6" w:rsidRDefault="00CF12D6" w:rsidP="007C7C2C">
      <w:pPr>
        <w:tabs>
          <w:tab w:val="left" w:pos="-1440"/>
          <w:tab w:val="left" w:pos="-720"/>
          <w:tab w:val="left" w:pos="0"/>
          <w:tab w:val="left" w:pos="576"/>
          <w:tab w:val="left" w:pos="720"/>
        </w:tabs>
        <w:suppressAutoHyphens/>
        <w:jc w:val="both"/>
        <w:rPr>
          <w:ins w:id="1592" w:author="morayoa" w:date="2013-06-12T15:56:00Z"/>
          <w:rFonts w:ascii="Arial" w:hAnsi="Arial"/>
          <w:sz w:val="18"/>
        </w:rPr>
      </w:pPr>
    </w:p>
    <w:p w:rsidR="00CF12D6" w:rsidRDefault="00CF12D6" w:rsidP="007C7C2C">
      <w:pPr>
        <w:tabs>
          <w:tab w:val="left" w:pos="-1440"/>
          <w:tab w:val="left" w:pos="-720"/>
          <w:tab w:val="left" w:pos="0"/>
          <w:tab w:val="left" w:pos="576"/>
          <w:tab w:val="left" w:pos="720"/>
        </w:tabs>
        <w:suppressAutoHyphens/>
        <w:jc w:val="both"/>
        <w:rPr>
          <w:ins w:id="1593" w:author="morayoa" w:date="2013-06-12T15:56:00Z"/>
          <w:rFonts w:ascii="Arial" w:hAnsi="Arial"/>
          <w:sz w:val="18"/>
        </w:rPr>
      </w:pPr>
    </w:p>
    <w:p w:rsidR="007C7C2C" w:rsidRPr="00A12F15" w:rsidRDefault="007C7C2C" w:rsidP="007C7C2C">
      <w:pPr>
        <w:tabs>
          <w:tab w:val="left" w:pos="-1440"/>
          <w:tab w:val="left" w:pos="-720"/>
          <w:tab w:val="left" w:pos="0"/>
          <w:tab w:val="left" w:pos="576"/>
          <w:tab w:val="left" w:pos="720"/>
        </w:tabs>
        <w:suppressAutoHyphens/>
        <w:jc w:val="both"/>
        <w:rPr>
          <w:rFonts w:ascii="Arial" w:hAnsi="Arial"/>
          <w:sz w:val="18"/>
        </w:rPr>
      </w:pPr>
      <w:r w:rsidRPr="00A12F15">
        <w:rPr>
          <w:rFonts w:ascii="Arial" w:hAnsi="Arial"/>
          <w:sz w:val="18"/>
        </w:rPr>
        <w:t>Note:</w:t>
      </w:r>
      <w:r w:rsidRPr="00A12F15">
        <w:rPr>
          <w:rFonts w:ascii="Arial" w:hAnsi="Arial"/>
          <w:sz w:val="18"/>
        </w:rPr>
        <w:tab/>
        <w:t>If EUT fails, the frequency and field strength at which this occurs must be recorded.</w:t>
      </w:r>
    </w:p>
    <w:p w:rsidR="007C7C2C" w:rsidRPr="00A12F15" w:rsidRDefault="007C7C2C">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
        <w:gridCol w:w="1260"/>
        <w:gridCol w:w="360"/>
        <w:gridCol w:w="1530"/>
      </w:tblGrid>
      <w:tr w:rsidR="00B30B0A" w:rsidRPr="00A12F15" w:rsidTr="003E7066">
        <w:trPr>
          <w:trHeight w:hRule="exact" w:val="280"/>
        </w:trPr>
        <w:tc>
          <w:tcPr>
            <w:tcW w:w="360" w:type="dxa"/>
            <w:tcBorders>
              <w:top w:val="single" w:sz="4" w:space="0" w:color="auto"/>
              <w:left w:val="single" w:sz="4" w:space="0" w:color="auto"/>
              <w:bottom w:val="single" w:sz="4" w:space="0" w:color="auto"/>
              <w:right w:val="single" w:sz="4" w:space="0" w:color="auto"/>
            </w:tcBorders>
            <w:vAlign w:val="center"/>
          </w:tcPr>
          <w:p w:rsidR="00B30B0A" w:rsidRPr="00A12F15" w:rsidRDefault="00B30B0A" w:rsidP="003E7066">
            <w:pPr>
              <w:tabs>
                <w:tab w:val="left" w:pos="-1440"/>
                <w:tab w:val="left" w:pos="-720"/>
                <w:tab w:val="left" w:pos="0"/>
                <w:tab w:val="left" w:pos="576"/>
                <w:tab w:val="left" w:pos="720"/>
              </w:tabs>
              <w:suppressAutoHyphens/>
              <w:ind w:right="-18"/>
              <w:jc w:val="right"/>
              <w:rPr>
                <w:rFonts w:ascii="Arial" w:hAnsi="Arial"/>
                <w:sz w:val="18"/>
              </w:rPr>
            </w:pPr>
          </w:p>
        </w:tc>
        <w:tc>
          <w:tcPr>
            <w:tcW w:w="1260" w:type="dxa"/>
            <w:tcBorders>
              <w:top w:val="nil"/>
              <w:left w:val="nil"/>
              <w:bottom w:val="nil"/>
              <w:right w:val="nil"/>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r w:rsidRPr="00A12F15">
              <w:rPr>
                <w:rFonts w:ascii="Arial" w:hAnsi="Arial"/>
                <w:sz w:val="18"/>
              </w:rPr>
              <w:t>Passed</w:t>
            </w:r>
          </w:p>
        </w:tc>
        <w:tc>
          <w:tcPr>
            <w:tcW w:w="360" w:type="dxa"/>
            <w:tcBorders>
              <w:top w:val="single" w:sz="4" w:space="0" w:color="auto"/>
              <w:left w:val="single" w:sz="4" w:space="0" w:color="auto"/>
              <w:bottom w:val="single" w:sz="4" w:space="0" w:color="auto"/>
              <w:right w:val="single" w:sz="4" w:space="0" w:color="auto"/>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p>
        </w:tc>
        <w:tc>
          <w:tcPr>
            <w:tcW w:w="1530" w:type="dxa"/>
            <w:tcBorders>
              <w:top w:val="nil"/>
              <w:left w:val="nil"/>
              <w:bottom w:val="nil"/>
              <w:right w:val="nil"/>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r w:rsidRPr="00A12F15">
              <w:rPr>
                <w:rFonts w:ascii="Arial" w:hAnsi="Arial"/>
                <w:sz w:val="18"/>
              </w:rPr>
              <w:t>Failed</w:t>
            </w:r>
          </w:p>
        </w:tc>
      </w:tr>
    </w:tbl>
    <w:p w:rsidR="00B30B0A" w:rsidRPr="00A12F15" w:rsidRDefault="00B30B0A" w:rsidP="00B30B0A">
      <w:pPr>
        <w:tabs>
          <w:tab w:val="left" w:pos="-720"/>
          <w:tab w:val="left" w:pos="0"/>
          <w:tab w:val="left" w:pos="259"/>
          <w:tab w:val="left" w:pos="604"/>
          <w:tab w:val="left" w:pos="816"/>
          <w:tab w:val="left" w:pos="1440"/>
        </w:tabs>
        <w:suppressAutoHyphens/>
        <w:jc w:val="both"/>
        <w:rPr>
          <w:rFonts w:ascii="Arial" w:hAnsi="Arial" w:cs="Arial"/>
          <w:sz w:val="20"/>
        </w:rPr>
      </w:pPr>
    </w:p>
    <w:p w:rsidR="00B30B0A" w:rsidRPr="00A12F15" w:rsidRDefault="00B30B0A" w:rsidP="00B30B0A">
      <w:pPr>
        <w:tabs>
          <w:tab w:val="left" w:pos="-720"/>
          <w:tab w:val="left" w:pos="0"/>
          <w:tab w:val="left" w:pos="259"/>
          <w:tab w:val="left" w:pos="604"/>
          <w:tab w:val="left" w:pos="816"/>
          <w:tab w:val="left" w:pos="1440"/>
        </w:tabs>
        <w:suppressAutoHyphens/>
        <w:jc w:val="both"/>
        <w:rPr>
          <w:rFonts w:ascii="Arial" w:hAnsi="Arial" w:cs="Arial"/>
          <w:sz w:val="20"/>
        </w:rPr>
      </w:pPr>
      <w:del w:id="1594" w:author="morayoa" w:date="2013-06-06T09:05:00Z">
        <w:r w:rsidRPr="00A12F15" w:rsidDel="00DC255E">
          <w:rPr>
            <w:rFonts w:ascii="Arial" w:hAnsi="Arial" w:cs="Arial"/>
            <w:sz w:val="20"/>
          </w:rPr>
          <w:delText>Remarks</w:delText>
        </w:r>
      </w:del>
      <w:ins w:id="1595" w:author="morayoa" w:date="2013-06-06T09:05:00Z">
        <w:r w:rsidR="00DC255E">
          <w:rPr>
            <w:rFonts w:ascii="Arial" w:hAnsi="Arial" w:cs="Arial"/>
            <w:sz w:val="20"/>
          </w:rPr>
          <w:t>Observations</w:t>
        </w:r>
      </w:ins>
      <w:r w:rsidRPr="00A12F15">
        <w:rPr>
          <w:rFonts w:ascii="Arial" w:hAnsi="Arial" w:cs="Arial"/>
          <w:sz w:val="20"/>
        </w:rPr>
        <w:t>:</w:t>
      </w:r>
    </w:p>
    <w:p w:rsidR="00CF3230" w:rsidRPr="00A12F15" w:rsidRDefault="0075580A" w:rsidP="00CF3230">
      <w:pPr>
        <w:tabs>
          <w:tab w:val="left" w:pos="-720"/>
          <w:tab w:val="left" w:pos="0"/>
          <w:tab w:val="left" w:pos="259"/>
          <w:tab w:val="left" w:pos="604"/>
          <w:tab w:val="left" w:pos="816"/>
          <w:tab w:val="left" w:pos="1440"/>
        </w:tabs>
        <w:suppressAutoHyphens/>
        <w:jc w:val="both"/>
        <w:rPr>
          <w:ins w:id="1596" w:author="morayoa" w:date="2013-06-05T14:38:00Z"/>
        </w:rPr>
      </w:pPr>
      <w:ins w:id="1597" w:author="morayoa" w:date="2013-06-05T14:40:00Z">
        <w:r>
          <w:rPr>
            <w:rFonts w:ascii="Arial" w:hAnsi="Arial" w:cs="Arial"/>
            <w:sz w:val="16"/>
            <w:szCs w:val="16"/>
          </w:rPr>
          <w:t xml:space="preserve">Include information that affect the test condition, </w:t>
        </w:r>
      </w:ins>
      <w:ins w:id="1598" w:author="morayoa" w:date="2013-06-06T09:50:00Z">
        <w:r w:rsidR="00B05592">
          <w:rPr>
            <w:rFonts w:ascii="Arial" w:hAnsi="Arial" w:cs="Arial"/>
            <w:sz w:val="16"/>
            <w:szCs w:val="16"/>
          </w:rPr>
          <w:t xml:space="preserve">as indicated in the last paragraph </w:t>
        </w:r>
      </w:ins>
      <w:ins w:id="1599" w:author="morayoa" w:date="2013-06-05T14:40:00Z">
        <w:r>
          <w:rPr>
            <w:rFonts w:ascii="Arial" w:hAnsi="Arial" w:cs="Arial"/>
            <w:sz w:val="16"/>
            <w:szCs w:val="16"/>
          </w:rPr>
          <w:t>of R 50-1 &amp; -2, A.7.1</w:t>
        </w:r>
      </w:ins>
    </w:p>
    <w:p w:rsidR="00A166EE" w:rsidRPr="00A12F15" w:rsidRDefault="00A166EE">
      <w:pPr>
        <w:tabs>
          <w:tab w:val="left" w:pos="-720"/>
          <w:tab w:val="left" w:pos="0"/>
          <w:tab w:val="left" w:pos="259"/>
          <w:tab w:val="left" w:pos="604"/>
          <w:tab w:val="left" w:pos="816"/>
          <w:tab w:val="left" w:pos="1440"/>
        </w:tabs>
        <w:suppressAutoHyphens/>
        <w:jc w:val="both"/>
        <w:rPr>
          <w:rFonts w:ascii="Arial" w:hAnsi="Arial" w:cs="Arial"/>
          <w:sz w:val="20"/>
        </w:rPr>
      </w:pPr>
    </w:p>
    <w:p w:rsidR="00A166EE" w:rsidRPr="00A12F15" w:rsidRDefault="00A166EE">
      <w:pPr>
        <w:tabs>
          <w:tab w:val="left" w:pos="-720"/>
          <w:tab w:val="left" w:pos="0"/>
          <w:tab w:val="left" w:pos="259"/>
          <w:tab w:val="left" w:pos="604"/>
          <w:tab w:val="left" w:pos="816"/>
          <w:tab w:val="left" w:pos="1440"/>
        </w:tabs>
        <w:suppressAutoHyphens/>
        <w:jc w:val="both"/>
        <w:rPr>
          <w:rFonts w:ascii="Arial" w:hAnsi="Arial" w:cs="Arial"/>
          <w:sz w:val="20"/>
        </w:rPr>
      </w:pPr>
    </w:p>
    <w:p w:rsidR="00A166EE" w:rsidRDefault="00A166EE">
      <w:pPr>
        <w:tabs>
          <w:tab w:val="left" w:pos="-720"/>
          <w:tab w:val="left" w:pos="0"/>
          <w:tab w:val="left" w:pos="259"/>
          <w:tab w:val="left" w:pos="604"/>
          <w:tab w:val="left" w:pos="816"/>
          <w:tab w:val="left" w:pos="1440"/>
        </w:tabs>
        <w:suppressAutoHyphens/>
        <w:jc w:val="both"/>
        <w:rPr>
          <w:rFonts w:ascii="Arial" w:hAnsi="Arial" w:cs="Arial"/>
          <w:sz w:val="20"/>
        </w:rPr>
      </w:pPr>
    </w:p>
    <w:p w:rsidR="002A7D65" w:rsidRDefault="002A7D65">
      <w:pPr>
        <w:tabs>
          <w:tab w:val="left" w:pos="-720"/>
          <w:tab w:val="left" w:pos="0"/>
          <w:tab w:val="left" w:pos="259"/>
          <w:tab w:val="left" w:pos="604"/>
          <w:tab w:val="left" w:pos="816"/>
          <w:tab w:val="left" w:pos="1440"/>
        </w:tabs>
        <w:suppressAutoHyphens/>
        <w:jc w:val="both"/>
        <w:rPr>
          <w:rFonts w:ascii="Arial" w:hAnsi="Arial" w:cs="Arial"/>
          <w:sz w:val="20"/>
        </w:rPr>
      </w:pPr>
    </w:p>
    <w:p w:rsidR="002A7D65" w:rsidRDefault="002A7D65">
      <w:pPr>
        <w:tabs>
          <w:tab w:val="left" w:pos="-720"/>
          <w:tab w:val="left" w:pos="0"/>
          <w:tab w:val="left" w:pos="259"/>
          <w:tab w:val="left" w:pos="604"/>
          <w:tab w:val="left" w:pos="816"/>
          <w:tab w:val="left" w:pos="1440"/>
        </w:tabs>
        <w:suppressAutoHyphens/>
        <w:jc w:val="both"/>
        <w:rPr>
          <w:rFonts w:ascii="Arial" w:hAnsi="Arial" w:cs="Arial"/>
          <w:sz w:val="20"/>
        </w:rPr>
      </w:pPr>
    </w:p>
    <w:p w:rsidR="002A7D65" w:rsidRDefault="002A7D65">
      <w:pPr>
        <w:tabs>
          <w:tab w:val="left" w:pos="-720"/>
          <w:tab w:val="left" w:pos="0"/>
          <w:tab w:val="left" w:pos="259"/>
          <w:tab w:val="left" w:pos="604"/>
          <w:tab w:val="left" w:pos="816"/>
          <w:tab w:val="left" w:pos="1440"/>
        </w:tabs>
        <w:suppressAutoHyphens/>
        <w:jc w:val="both"/>
        <w:rPr>
          <w:rFonts w:ascii="Arial" w:hAnsi="Arial" w:cs="Arial"/>
          <w:sz w:val="20"/>
        </w:rPr>
      </w:pPr>
    </w:p>
    <w:p w:rsidR="002A7D65" w:rsidRDefault="002A7D65">
      <w:pPr>
        <w:tabs>
          <w:tab w:val="left" w:pos="-720"/>
          <w:tab w:val="left" w:pos="0"/>
          <w:tab w:val="left" w:pos="259"/>
          <w:tab w:val="left" w:pos="604"/>
          <w:tab w:val="left" w:pos="816"/>
          <w:tab w:val="left" w:pos="1440"/>
        </w:tabs>
        <w:suppressAutoHyphens/>
        <w:jc w:val="both"/>
        <w:rPr>
          <w:rFonts w:ascii="Arial" w:hAnsi="Arial" w:cs="Arial"/>
          <w:sz w:val="20"/>
        </w:rPr>
      </w:pPr>
    </w:p>
    <w:p w:rsidR="002A7D65" w:rsidRDefault="002A7D65">
      <w:pPr>
        <w:tabs>
          <w:tab w:val="left" w:pos="-720"/>
          <w:tab w:val="left" w:pos="0"/>
          <w:tab w:val="left" w:pos="259"/>
          <w:tab w:val="left" w:pos="604"/>
          <w:tab w:val="left" w:pos="816"/>
          <w:tab w:val="left" w:pos="1440"/>
        </w:tabs>
        <w:suppressAutoHyphens/>
        <w:jc w:val="both"/>
        <w:rPr>
          <w:rFonts w:ascii="Arial" w:hAnsi="Arial" w:cs="Arial"/>
          <w:sz w:val="20"/>
        </w:rPr>
      </w:pPr>
    </w:p>
    <w:p w:rsidR="002A7D65" w:rsidRDefault="002A7D65">
      <w:pPr>
        <w:tabs>
          <w:tab w:val="left" w:pos="-720"/>
          <w:tab w:val="left" w:pos="0"/>
          <w:tab w:val="left" w:pos="259"/>
          <w:tab w:val="left" w:pos="604"/>
          <w:tab w:val="left" w:pos="816"/>
          <w:tab w:val="left" w:pos="1440"/>
        </w:tabs>
        <w:suppressAutoHyphens/>
        <w:jc w:val="both"/>
        <w:rPr>
          <w:rFonts w:ascii="Arial" w:hAnsi="Arial" w:cs="Arial"/>
          <w:sz w:val="20"/>
        </w:rPr>
      </w:pPr>
    </w:p>
    <w:p w:rsidR="002A7D65" w:rsidRDefault="002A7D65">
      <w:pPr>
        <w:tabs>
          <w:tab w:val="left" w:pos="-720"/>
          <w:tab w:val="left" w:pos="0"/>
          <w:tab w:val="left" w:pos="259"/>
          <w:tab w:val="left" w:pos="604"/>
          <w:tab w:val="left" w:pos="816"/>
          <w:tab w:val="left" w:pos="1440"/>
        </w:tabs>
        <w:suppressAutoHyphens/>
        <w:jc w:val="both"/>
        <w:rPr>
          <w:rFonts w:ascii="Arial" w:hAnsi="Arial" w:cs="Arial"/>
          <w:sz w:val="20"/>
        </w:rPr>
      </w:pPr>
    </w:p>
    <w:p w:rsidR="002A7D65" w:rsidRDefault="002A7D65">
      <w:pPr>
        <w:tabs>
          <w:tab w:val="left" w:pos="-720"/>
          <w:tab w:val="left" w:pos="0"/>
          <w:tab w:val="left" w:pos="259"/>
          <w:tab w:val="left" w:pos="604"/>
          <w:tab w:val="left" w:pos="816"/>
          <w:tab w:val="left" w:pos="1440"/>
        </w:tabs>
        <w:suppressAutoHyphens/>
        <w:jc w:val="both"/>
        <w:rPr>
          <w:rFonts w:ascii="Arial" w:hAnsi="Arial" w:cs="Arial"/>
          <w:sz w:val="20"/>
        </w:rPr>
      </w:pPr>
    </w:p>
    <w:p w:rsidR="002A7D65" w:rsidRDefault="002A7D65">
      <w:pPr>
        <w:tabs>
          <w:tab w:val="left" w:pos="-720"/>
          <w:tab w:val="left" w:pos="0"/>
          <w:tab w:val="left" w:pos="259"/>
          <w:tab w:val="left" w:pos="604"/>
          <w:tab w:val="left" w:pos="816"/>
          <w:tab w:val="left" w:pos="1440"/>
        </w:tabs>
        <w:suppressAutoHyphens/>
        <w:jc w:val="both"/>
        <w:rPr>
          <w:rFonts w:ascii="Arial" w:hAnsi="Arial" w:cs="Arial"/>
          <w:sz w:val="20"/>
        </w:rPr>
      </w:pPr>
    </w:p>
    <w:p w:rsidR="002A7D65" w:rsidRDefault="002A7D65">
      <w:pPr>
        <w:tabs>
          <w:tab w:val="left" w:pos="-720"/>
          <w:tab w:val="left" w:pos="0"/>
          <w:tab w:val="left" w:pos="259"/>
          <w:tab w:val="left" w:pos="604"/>
          <w:tab w:val="left" w:pos="816"/>
          <w:tab w:val="left" w:pos="1440"/>
        </w:tabs>
        <w:suppressAutoHyphens/>
        <w:jc w:val="both"/>
        <w:rPr>
          <w:rFonts w:ascii="Arial" w:hAnsi="Arial" w:cs="Arial"/>
          <w:sz w:val="20"/>
        </w:rPr>
      </w:pPr>
    </w:p>
    <w:p w:rsidR="002A7D65" w:rsidRDefault="002A7D65">
      <w:pPr>
        <w:tabs>
          <w:tab w:val="left" w:pos="-720"/>
          <w:tab w:val="left" w:pos="0"/>
          <w:tab w:val="left" w:pos="259"/>
          <w:tab w:val="left" w:pos="604"/>
          <w:tab w:val="left" w:pos="816"/>
          <w:tab w:val="left" w:pos="1440"/>
        </w:tabs>
        <w:suppressAutoHyphens/>
        <w:jc w:val="both"/>
        <w:rPr>
          <w:rFonts w:ascii="Arial" w:hAnsi="Arial" w:cs="Arial"/>
          <w:sz w:val="20"/>
        </w:rPr>
      </w:pPr>
    </w:p>
    <w:p w:rsidR="002A7D65" w:rsidRDefault="002A7D65">
      <w:pPr>
        <w:tabs>
          <w:tab w:val="left" w:pos="-720"/>
          <w:tab w:val="left" w:pos="0"/>
          <w:tab w:val="left" w:pos="259"/>
          <w:tab w:val="left" w:pos="604"/>
          <w:tab w:val="left" w:pos="816"/>
          <w:tab w:val="left" w:pos="1440"/>
        </w:tabs>
        <w:suppressAutoHyphens/>
        <w:jc w:val="both"/>
        <w:rPr>
          <w:rFonts w:ascii="Arial" w:hAnsi="Arial" w:cs="Arial"/>
          <w:sz w:val="20"/>
        </w:rPr>
      </w:pPr>
    </w:p>
    <w:p w:rsidR="002A7D65" w:rsidRDefault="002A7D65">
      <w:pPr>
        <w:tabs>
          <w:tab w:val="left" w:pos="-720"/>
          <w:tab w:val="left" w:pos="0"/>
          <w:tab w:val="left" w:pos="259"/>
          <w:tab w:val="left" w:pos="604"/>
          <w:tab w:val="left" w:pos="816"/>
          <w:tab w:val="left" w:pos="1440"/>
        </w:tabs>
        <w:suppressAutoHyphens/>
        <w:jc w:val="both"/>
        <w:rPr>
          <w:rFonts w:ascii="Arial" w:hAnsi="Arial" w:cs="Arial"/>
          <w:sz w:val="20"/>
        </w:rPr>
      </w:pPr>
    </w:p>
    <w:p w:rsidR="002A7D65" w:rsidRDefault="002A7D65">
      <w:pPr>
        <w:tabs>
          <w:tab w:val="left" w:pos="-720"/>
          <w:tab w:val="left" w:pos="0"/>
          <w:tab w:val="left" w:pos="259"/>
          <w:tab w:val="left" w:pos="604"/>
          <w:tab w:val="left" w:pos="816"/>
          <w:tab w:val="left" w:pos="1440"/>
        </w:tabs>
        <w:suppressAutoHyphens/>
        <w:jc w:val="both"/>
        <w:rPr>
          <w:rFonts w:ascii="Arial" w:hAnsi="Arial" w:cs="Arial"/>
          <w:sz w:val="20"/>
        </w:rPr>
      </w:pPr>
    </w:p>
    <w:p w:rsidR="002A7D65" w:rsidRDefault="002A7D65">
      <w:pPr>
        <w:tabs>
          <w:tab w:val="left" w:pos="-720"/>
          <w:tab w:val="left" w:pos="0"/>
          <w:tab w:val="left" w:pos="259"/>
          <w:tab w:val="left" w:pos="604"/>
          <w:tab w:val="left" w:pos="816"/>
          <w:tab w:val="left" w:pos="1440"/>
        </w:tabs>
        <w:suppressAutoHyphens/>
        <w:jc w:val="both"/>
        <w:rPr>
          <w:rFonts w:ascii="Arial" w:hAnsi="Arial" w:cs="Arial"/>
          <w:sz w:val="20"/>
        </w:rPr>
      </w:pPr>
    </w:p>
    <w:p w:rsidR="002A7D65" w:rsidRDefault="002A7D65">
      <w:pPr>
        <w:tabs>
          <w:tab w:val="left" w:pos="-720"/>
          <w:tab w:val="left" w:pos="0"/>
          <w:tab w:val="left" w:pos="259"/>
          <w:tab w:val="left" w:pos="604"/>
          <w:tab w:val="left" w:pos="816"/>
          <w:tab w:val="left" w:pos="1440"/>
        </w:tabs>
        <w:suppressAutoHyphens/>
        <w:jc w:val="both"/>
        <w:rPr>
          <w:rFonts w:ascii="Arial" w:hAnsi="Arial" w:cs="Arial"/>
          <w:sz w:val="20"/>
        </w:rPr>
      </w:pPr>
    </w:p>
    <w:p w:rsidR="002A7D65" w:rsidRDefault="002A7D65">
      <w:pPr>
        <w:tabs>
          <w:tab w:val="left" w:pos="-720"/>
          <w:tab w:val="left" w:pos="0"/>
          <w:tab w:val="left" w:pos="259"/>
          <w:tab w:val="left" w:pos="604"/>
          <w:tab w:val="left" w:pos="816"/>
          <w:tab w:val="left" w:pos="1440"/>
        </w:tabs>
        <w:suppressAutoHyphens/>
        <w:jc w:val="both"/>
        <w:rPr>
          <w:rFonts w:ascii="Arial" w:hAnsi="Arial" w:cs="Arial"/>
          <w:sz w:val="20"/>
        </w:rPr>
      </w:pPr>
    </w:p>
    <w:p w:rsidR="002A7D65" w:rsidRDefault="002A7D65">
      <w:pPr>
        <w:tabs>
          <w:tab w:val="left" w:pos="-720"/>
          <w:tab w:val="left" w:pos="0"/>
          <w:tab w:val="left" w:pos="259"/>
          <w:tab w:val="left" w:pos="604"/>
          <w:tab w:val="left" w:pos="816"/>
          <w:tab w:val="left" w:pos="1440"/>
        </w:tabs>
        <w:suppressAutoHyphens/>
        <w:jc w:val="both"/>
        <w:rPr>
          <w:rFonts w:ascii="Arial" w:hAnsi="Arial" w:cs="Arial"/>
          <w:sz w:val="20"/>
        </w:rPr>
      </w:pPr>
    </w:p>
    <w:p w:rsidR="002A7D65" w:rsidRDefault="002A7D65">
      <w:pPr>
        <w:tabs>
          <w:tab w:val="left" w:pos="-720"/>
          <w:tab w:val="left" w:pos="0"/>
          <w:tab w:val="left" w:pos="259"/>
          <w:tab w:val="left" w:pos="604"/>
          <w:tab w:val="left" w:pos="816"/>
          <w:tab w:val="left" w:pos="1440"/>
        </w:tabs>
        <w:suppressAutoHyphens/>
        <w:jc w:val="both"/>
        <w:rPr>
          <w:rFonts w:ascii="Arial" w:hAnsi="Arial" w:cs="Arial"/>
          <w:sz w:val="20"/>
        </w:rPr>
      </w:pPr>
    </w:p>
    <w:p w:rsidR="002A7D65" w:rsidRDefault="002A7D65">
      <w:pPr>
        <w:tabs>
          <w:tab w:val="left" w:pos="-720"/>
          <w:tab w:val="left" w:pos="0"/>
          <w:tab w:val="left" w:pos="259"/>
          <w:tab w:val="left" w:pos="604"/>
          <w:tab w:val="left" w:pos="816"/>
          <w:tab w:val="left" w:pos="1440"/>
        </w:tabs>
        <w:suppressAutoHyphens/>
        <w:jc w:val="both"/>
        <w:rPr>
          <w:rFonts w:ascii="Arial" w:hAnsi="Arial" w:cs="Arial"/>
          <w:sz w:val="20"/>
        </w:rPr>
      </w:pPr>
    </w:p>
    <w:p w:rsidR="002A7D65" w:rsidRDefault="002A7D65">
      <w:pPr>
        <w:tabs>
          <w:tab w:val="left" w:pos="-720"/>
          <w:tab w:val="left" w:pos="0"/>
          <w:tab w:val="left" w:pos="259"/>
          <w:tab w:val="left" w:pos="604"/>
          <w:tab w:val="left" w:pos="816"/>
          <w:tab w:val="left" w:pos="1440"/>
        </w:tabs>
        <w:suppressAutoHyphens/>
        <w:jc w:val="both"/>
        <w:rPr>
          <w:rFonts w:ascii="Arial" w:hAnsi="Arial" w:cs="Arial"/>
          <w:sz w:val="20"/>
        </w:rPr>
      </w:pPr>
    </w:p>
    <w:p w:rsidR="002A7D65" w:rsidRDefault="002A7D65">
      <w:pPr>
        <w:tabs>
          <w:tab w:val="left" w:pos="-720"/>
          <w:tab w:val="left" w:pos="0"/>
          <w:tab w:val="left" w:pos="259"/>
          <w:tab w:val="left" w:pos="604"/>
          <w:tab w:val="left" w:pos="816"/>
          <w:tab w:val="left" w:pos="1440"/>
        </w:tabs>
        <w:suppressAutoHyphens/>
        <w:jc w:val="both"/>
        <w:rPr>
          <w:rFonts w:ascii="Arial" w:hAnsi="Arial" w:cs="Arial"/>
          <w:sz w:val="20"/>
        </w:rPr>
      </w:pPr>
    </w:p>
    <w:p w:rsidR="002A7D65" w:rsidRDefault="002A7D65">
      <w:pPr>
        <w:tabs>
          <w:tab w:val="left" w:pos="-720"/>
          <w:tab w:val="left" w:pos="0"/>
          <w:tab w:val="left" w:pos="259"/>
          <w:tab w:val="left" w:pos="604"/>
          <w:tab w:val="left" w:pos="816"/>
          <w:tab w:val="left" w:pos="1440"/>
        </w:tabs>
        <w:suppressAutoHyphens/>
        <w:jc w:val="both"/>
        <w:rPr>
          <w:rFonts w:ascii="Arial" w:hAnsi="Arial" w:cs="Arial"/>
          <w:sz w:val="20"/>
        </w:rPr>
      </w:pPr>
    </w:p>
    <w:p w:rsidR="002A7D65" w:rsidRDefault="002A7D65">
      <w:pPr>
        <w:tabs>
          <w:tab w:val="left" w:pos="-720"/>
          <w:tab w:val="left" w:pos="0"/>
          <w:tab w:val="left" w:pos="259"/>
          <w:tab w:val="left" w:pos="604"/>
          <w:tab w:val="left" w:pos="816"/>
          <w:tab w:val="left" w:pos="1440"/>
        </w:tabs>
        <w:suppressAutoHyphens/>
        <w:jc w:val="both"/>
        <w:rPr>
          <w:rFonts w:ascii="Arial" w:hAnsi="Arial" w:cs="Arial"/>
          <w:sz w:val="20"/>
        </w:rPr>
      </w:pPr>
    </w:p>
    <w:p w:rsidR="002A7D65" w:rsidRDefault="002A7D65">
      <w:pPr>
        <w:tabs>
          <w:tab w:val="left" w:pos="-720"/>
          <w:tab w:val="left" w:pos="0"/>
          <w:tab w:val="left" w:pos="259"/>
          <w:tab w:val="left" w:pos="604"/>
          <w:tab w:val="left" w:pos="816"/>
          <w:tab w:val="left" w:pos="1440"/>
        </w:tabs>
        <w:suppressAutoHyphens/>
        <w:jc w:val="both"/>
        <w:rPr>
          <w:rFonts w:ascii="Arial" w:hAnsi="Arial" w:cs="Arial"/>
          <w:sz w:val="20"/>
        </w:rPr>
      </w:pPr>
    </w:p>
    <w:p w:rsidR="002A7D65" w:rsidRDefault="002A7D65">
      <w:pPr>
        <w:tabs>
          <w:tab w:val="left" w:pos="-720"/>
          <w:tab w:val="left" w:pos="0"/>
          <w:tab w:val="left" w:pos="259"/>
          <w:tab w:val="left" w:pos="604"/>
          <w:tab w:val="left" w:pos="816"/>
          <w:tab w:val="left" w:pos="1440"/>
        </w:tabs>
        <w:suppressAutoHyphens/>
        <w:jc w:val="both"/>
        <w:rPr>
          <w:rFonts w:ascii="Arial" w:hAnsi="Arial" w:cs="Arial"/>
          <w:sz w:val="20"/>
        </w:rPr>
      </w:pPr>
    </w:p>
    <w:p w:rsidR="002A7D65" w:rsidRDefault="002A7D65">
      <w:pPr>
        <w:tabs>
          <w:tab w:val="left" w:pos="-720"/>
          <w:tab w:val="left" w:pos="0"/>
          <w:tab w:val="left" w:pos="259"/>
          <w:tab w:val="left" w:pos="604"/>
          <w:tab w:val="left" w:pos="816"/>
          <w:tab w:val="left" w:pos="1440"/>
        </w:tabs>
        <w:suppressAutoHyphens/>
        <w:jc w:val="both"/>
        <w:rPr>
          <w:rFonts w:ascii="Arial" w:hAnsi="Arial" w:cs="Arial"/>
          <w:sz w:val="20"/>
        </w:rPr>
      </w:pPr>
    </w:p>
    <w:p w:rsidR="002A7D65" w:rsidRDefault="002A7D65">
      <w:pPr>
        <w:tabs>
          <w:tab w:val="left" w:pos="-720"/>
          <w:tab w:val="left" w:pos="0"/>
          <w:tab w:val="left" w:pos="259"/>
          <w:tab w:val="left" w:pos="604"/>
          <w:tab w:val="left" w:pos="816"/>
          <w:tab w:val="left" w:pos="1440"/>
        </w:tabs>
        <w:suppressAutoHyphens/>
        <w:jc w:val="both"/>
        <w:rPr>
          <w:rFonts w:ascii="Arial" w:hAnsi="Arial" w:cs="Arial"/>
          <w:sz w:val="20"/>
        </w:rPr>
      </w:pPr>
    </w:p>
    <w:p w:rsidR="00D87BD4" w:rsidRDefault="00D87BD4">
      <w:pPr>
        <w:tabs>
          <w:tab w:val="left" w:pos="-720"/>
          <w:tab w:val="left" w:pos="0"/>
          <w:tab w:val="left" w:pos="259"/>
          <w:tab w:val="left" w:pos="604"/>
          <w:tab w:val="left" w:pos="816"/>
          <w:tab w:val="left" w:pos="1440"/>
        </w:tabs>
        <w:suppressAutoHyphens/>
        <w:jc w:val="both"/>
        <w:rPr>
          <w:rFonts w:ascii="Arial" w:hAnsi="Arial" w:cs="Arial"/>
          <w:sz w:val="20"/>
        </w:rPr>
      </w:pPr>
    </w:p>
    <w:p w:rsidR="00D87BD4" w:rsidRDefault="00D87BD4">
      <w:pPr>
        <w:tabs>
          <w:tab w:val="left" w:pos="-720"/>
          <w:tab w:val="left" w:pos="0"/>
          <w:tab w:val="left" w:pos="259"/>
          <w:tab w:val="left" w:pos="604"/>
          <w:tab w:val="left" w:pos="816"/>
          <w:tab w:val="left" w:pos="1440"/>
        </w:tabs>
        <w:suppressAutoHyphens/>
        <w:jc w:val="both"/>
        <w:rPr>
          <w:rFonts w:ascii="Arial" w:hAnsi="Arial" w:cs="Arial"/>
          <w:sz w:val="20"/>
        </w:rPr>
      </w:pPr>
    </w:p>
    <w:p w:rsidR="00D87BD4" w:rsidRDefault="00D87BD4">
      <w:pPr>
        <w:tabs>
          <w:tab w:val="left" w:pos="-720"/>
          <w:tab w:val="left" w:pos="0"/>
          <w:tab w:val="left" w:pos="259"/>
          <w:tab w:val="left" w:pos="604"/>
          <w:tab w:val="left" w:pos="816"/>
          <w:tab w:val="left" w:pos="1440"/>
        </w:tabs>
        <w:suppressAutoHyphens/>
        <w:jc w:val="both"/>
        <w:rPr>
          <w:rFonts w:ascii="Arial" w:hAnsi="Arial" w:cs="Arial"/>
          <w:sz w:val="20"/>
        </w:rPr>
      </w:pPr>
    </w:p>
    <w:p w:rsidR="00D87BD4" w:rsidRDefault="00D87BD4">
      <w:pPr>
        <w:tabs>
          <w:tab w:val="left" w:pos="-720"/>
          <w:tab w:val="left" w:pos="0"/>
          <w:tab w:val="left" w:pos="259"/>
          <w:tab w:val="left" w:pos="604"/>
          <w:tab w:val="left" w:pos="816"/>
          <w:tab w:val="left" w:pos="1440"/>
        </w:tabs>
        <w:suppressAutoHyphens/>
        <w:jc w:val="both"/>
        <w:rPr>
          <w:rFonts w:ascii="Arial" w:hAnsi="Arial" w:cs="Arial"/>
          <w:sz w:val="20"/>
        </w:rPr>
      </w:pPr>
      <w:ins w:id="1600" w:author="morayoa" w:date="2013-06-04T16:02:00Z">
        <w:r>
          <w:rPr>
            <w:rFonts w:ascii="Arial" w:hAnsi="Arial" w:cs="Arial"/>
            <w:sz w:val="20"/>
          </w:rPr>
          <w:t xml:space="preserve">                           </w:t>
        </w:r>
      </w:ins>
    </w:p>
    <w:p w:rsidR="00D87BD4" w:rsidRDefault="00D87BD4">
      <w:pPr>
        <w:tabs>
          <w:tab w:val="left" w:pos="-720"/>
          <w:tab w:val="left" w:pos="0"/>
          <w:tab w:val="left" w:pos="259"/>
          <w:tab w:val="left" w:pos="604"/>
          <w:tab w:val="left" w:pos="816"/>
          <w:tab w:val="left" w:pos="1440"/>
        </w:tabs>
        <w:suppressAutoHyphens/>
        <w:jc w:val="both"/>
        <w:rPr>
          <w:rFonts w:ascii="Arial" w:hAnsi="Arial" w:cs="Arial"/>
          <w:sz w:val="20"/>
        </w:rPr>
      </w:pPr>
    </w:p>
    <w:p w:rsidR="00D87BD4" w:rsidRDefault="00D87BD4">
      <w:pPr>
        <w:tabs>
          <w:tab w:val="left" w:pos="-720"/>
          <w:tab w:val="left" w:pos="0"/>
          <w:tab w:val="left" w:pos="259"/>
          <w:tab w:val="left" w:pos="604"/>
          <w:tab w:val="left" w:pos="816"/>
          <w:tab w:val="left" w:pos="1440"/>
        </w:tabs>
        <w:suppressAutoHyphens/>
        <w:jc w:val="both"/>
        <w:rPr>
          <w:rFonts w:ascii="Arial" w:hAnsi="Arial" w:cs="Arial"/>
          <w:sz w:val="20"/>
        </w:rPr>
      </w:pPr>
    </w:p>
    <w:p w:rsidR="00D87BD4" w:rsidRDefault="00D87BD4">
      <w:pPr>
        <w:tabs>
          <w:tab w:val="left" w:pos="-720"/>
          <w:tab w:val="left" w:pos="0"/>
          <w:tab w:val="left" w:pos="259"/>
          <w:tab w:val="left" w:pos="604"/>
          <w:tab w:val="left" w:pos="816"/>
          <w:tab w:val="left" w:pos="1440"/>
        </w:tabs>
        <w:suppressAutoHyphens/>
        <w:jc w:val="both"/>
        <w:rPr>
          <w:rFonts w:ascii="Arial" w:hAnsi="Arial" w:cs="Arial"/>
          <w:sz w:val="20"/>
        </w:rPr>
      </w:pPr>
    </w:p>
    <w:p w:rsidR="00D87BD4" w:rsidRDefault="00D87BD4">
      <w:pPr>
        <w:tabs>
          <w:tab w:val="left" w:pos="-720"/>
          <w:tab w:val="left" w:pos="0"/>
          <w:tab w:val="left" w:pos="259"/>
          <w:tab w:val="left" w:pos="604"/>
          <w:tab w:val="left" w:pos="816"/>
          <w:tab w:val="left" w:pos="1440"/>
        </w:tabs>
        <w:suppressAutoHyphens/>
        <w:jc w:val="both"/>
        <w:rPr>
          <w:rFonts w:ascii="Arial" w:hAnsi="Arial" w:cs="Arial"/>
          <w:sz w:val="20"/>
        </w:rPr>
      </w:pPr>
    </w:p>
    <w:p w:rsidR="00D87BD4" w:rsidRDefault="00D87BD4">
      <w:pPr>
        <w:tabs>
          <w:tab w:val="left" w:pos="-720"/>
          <w:tab w:val="left" w:pos="0"/>
          <w:tab w:val="left" w:pos="259"/>
          <w:tab w:val="left" w:pos="604"/>
          <w:tab w:val="left" w:pos="816"/>
          <w:tab w:val="left" w:pos="1440"/>
        </w:tabs>
        <w:suppressAutoHyphens/>
        <w:jc w:val="both"/>
        <w:rPr>
          <w:rFonts w:ascii="Arial" w:hAnsi="Arial" w:cs="Arial"/>
          <w:sz w:val="20"/>
        </w:rPr>
      </w:pPr>
    </w:p>
    <w:p w:rsidR="00D87BD4" w:rsidRDefault="00D87BD4">
      <w:pPr>
        <w:tabs>
          <w:tab w:val="left" w:pos="-720"/>
          <w:tab w:val="left" w:pos="0"/>
          <w:tab w:val="left" w:pos="259"/>
          <w:tab w:val="left" w:pos="604"/>
          <w:tab w:val="left" w:pos="816"/>
          <w:tab w:val="left" w:pos="1440"/>
        </w:tabs>
        <w:suppressAutoHyphens/>
        <w:jc w:val="both"/>
        <w:rPr>
          <w:rFonts w:ascii="Arial" w:hAnsi="Arial" w:cs="Arial"/>
          <w:sz w:val="20"/>
        </w:rPr>
      </w:pPr>
    </w:p>
    <w:p w:rsidR="00D87BD4" w:rsidRDefault="00D87BD4">
      <w:pPr>
        <w:tabs>
          <w:tab w:val="left" w:pos="-720"/>
          <w:tab w:val="left" w:pos="0"/>
          <w:tab w:val="left" w:pos="259"/>
          <w:tab w:val="left" w:pos="604"/>
          <w:tab w:val="left" w:pos="816"/>
          <w:tab w:val="left" w:pos="1440"/>
        </w:tabs>
        <w:suppressAutoHyphens/>
        <w:jc w:val="both"/>
        <w:rPr>
          <w:rFonts w:ascii="Arial" w:hAnsi="Arial" w:cs="Arial"/>
          <w:sz w:val="20"/>
        </w:rPr>
      </w:pPr>
    </w:p>
    <w:p w:rsidR="00D87BD4" w:rsidRDefault="00D87BD4">
      <w:pPr>
        <w:tabs>
          <w:tab w:val="left" w:pos="-720"/>
          <w:tab w:val="left" w:pos="0"/>
          <w:tab w:val="left" w:pos="259"/>
          <w:tab w:val="left" w:pos="604"/>
          <w:tab w:val="left" w:pos="816"/>
          <w:tab w:val="left" w:pos="1440"/>
        </w:tabs>
        <w:suppressAutoHyphens/>
        <w:jc w:val="both"/>
        <w:rPr>
          <w:rFonts w:ascii="Arial" w:hAnsi="Arial" w:cs="Arial"/>
          <w:sz w:val="20"/>
        </w:rPr>
      </w:pPr>
    </w:p>
    <w:p w:rsidR="00D87BD4" w:rsidRDefault="00D87BD4">
      <w:pPr>
        <w:tabs>
          <w:tab w:val="left" w:pos="-720"/>
          <w:tab w:val="left" w:pos="0"/>
          <w:tab w:val="left" w:pos="259"/>
          <w:tab w:val="left" w:pos="604"/>
          <w:tab w:val="left" w:pos="816"/>
          <w:tab w:val="left" w:pos="1440"/>
        </w:tabs>
        <w:suppressAutoHyphens/>
        <w:jc w:val="both"/>
        <w:rPr>
          <w:rFonts w:ascii="Arial" w:hAnsi="Arial" w:cs="Arial"/>
          <w:sz w:val="20"/>
        </w:rPr>
      </w:pPr>
    </w:p>
    <w:p w:rsidR="00D87BD4" w:rsidRDefault="00D87BD4">
      <w:pPr>
        <w:tabs>
          <w:tab w:val="left" w:pos="-720"/>
          <w:tab w:val="left" w:pos="0"/>
          <w:tab w:val="left" w:pos="259"/>
          <w:tab w:val="left" w:pos="604"/>
          <w:tab w:val="left" w:pos="816"/>
          <w:tab w:val="left" w:pos="1440"/>
        </w:tabs>
        <w:suppressAutoHyphens/>
        <w:jc w:val="both"/>
        <w:rPr>
          <w:rFonts w:ascii="Arial" w:hAnsi="Arial" w:cs="Arial"/>
          <w:sz w:val="20"/>
        </w:rPr>
      </w:pPr>
    </w:p>
    <w:p w:rsidR="00D87BD4" w:rsidRDefault="00D87BD4">
      <w:pPr>
        <w:tabs>
          <w:tab w:val="left" w:pos="-720"/>
          <w:tab w:val="left" w:pos="0"/>
          <w:tab w:val="left" w:pos="259"/>
          <w:tab w:val="left" w:pos="604"/>
          <w:tab w:val="left" w:pos="816"/>
          <w:tab w:val="left" w:pos="1440"/>
        </w:tabs>
        <w:suppressAutoHyphens/>
        <w:jc w:val="both"/>
        <w:rPr>
          <w:rFonts w:ascii="Arial" w:hAnsi="Arial" w:cs="Arial"/>
          <w:sz w:val="20"/>
        </w:rPr>
      </w:pPr>
    </w:p>
    <w:p w:rsidR="00D87BD4" w:rsidRDefault="00D87BD4">
      <w:pPr>
        <w:tabs>
          <w:tab w:val="left" w:pos="-720"/>
          <w:tab w:val="left" w:pos="0"/>
          <w:tab w:val="left" w:pos="259"/>
          <w:tab w:val="left" w:pos="604"/>
          <w:tab w:val="left" w:pos="816"/>
          <w:tab w:val="left" w:pos="1440"/>
        </w:tabs>
        <w:suppressAutoHyphens/>
        <w:jc w:val="both"/>
        <w:rPr>
          <w:rFonts w:ascii="Arial" w:hAnsi="Arial" w:cs="Arial"/>
          <w:sz w:val="20"/>
        </w:rPr>
      </w:pPr>
    </w:p>
    <w:p w:rsidR="00D87BD4" w:rsidRDefault="00D87BD4">
      <w:pPr>
        <w:tabs>
          <w:tab w:val="left" w:pos="-720"/>
          <w:tab w:val="left" w:pos="0"/>
          <w:tab w:val="left" w:pos="259"/>
          <w:tab w:val="left" w:pos="604"/>
          <w:tab w:val="left" w:pos="816"/>
          <w:tab w:val="left" w:pos="1440"/>
        </w:tabs>
        <w:suppressAutoHyphens/>
        <w:jc w:val="both"/>
        <w:rPr>
          <w:rFonts w:ascii="Arial" w:hAnsi="Arial" w:cs="Arial"/>
          <w:sz w:val="20"/>
        </w:rPr>
      </w:pPr>
    </w:p>
    <w:p w:rsidR="00D87BD4" w:rsidRDefault="00D87BD4">
      <w:pPr>
        <w:tabs>
          <w:tab w:val="left" w:pos="-720"/>
          <w:tab w:val="left" w:pos="0"/>
          <w:tab w:val="left" w:pos="259"/>
          <w:tab w:val="left" w:pos="604"/>
          <w:tab w:val="left" w:pos="816"/>
          <w:tab w:val="left" w:pos="1440"/>
        </w:tabs>
        <w:suppressAutoHyphens/>
        <w:jc w:val="both"/>
        <w:rPr>
          <w:rFonts w:ascii="Arial" w:hAnsi="Arial" w:cs="Arial"/>
          <w:sz w:val="20"/>
        </w:rPr>
      </w:pPr>
    </w:p>
    <w:p w:rsidR="00D87BD4" w:rsidRDefault="00D87BD4">
      <w:pPr>
        <w:tabs>
          <w:tab w:val="left" w:pos="-720"/>
          <w:tab w:val="left" w:pos="0"/>
          <w:tab w:val="left" w:pos="259"/>
          <w:tab w:val="left" w:pos="604"/>
          <w:tab w:val="left" w:pos="816"/>
          <w:tab w:val="left" w:pos="1440"/>
        </w:tabs>
        <w:suppressAutoHyphens/>
        <w:jc w:val="both"/>
        <w:rPr>
          <w:rFonts w:ascii="Arial" w:hAnsi="Arial" w:cs="Arial"/>
          <w:sz w:val="20"/>
        </w:rPr>
      </w:pPr>
    </w:p>
    <w:p w:rsidR="00D87BD4" w:rsidRDefault="00D87BD4">
      <w:pPr>
        <w:tabs>
          <w:tab w:val="left" w:pos="-720"/>
          <w:tab w:val="left" w:pos="0"/>
          <w:tab w:val="left" w:pos="259"/>
          <w:tab w:val="left" w:pos="604"/>
          <w:tab w:val="left" w:pos="816"/>
          <w:tab w:val="left" w:pos="1440"/>
        </w:tabs>
        <w:suppressAutoHyphens/>
        <w:jc w:val="both"/>
        <w:rPr>
          <w:rFonts w:ascii="Arial" w:hAnsi="Arial" w:cs="Arial"/>
          <w:sz w:val="20"/>
        </w:rPr>
      </w:pPr>
    </w:p>
    <w:p w:rsidR="00A166EE" w:rsidRDefault="00A166EE">
      <w:pPr>
        <w:tabs>
          <w:tab w:val="left" w:pos="-720"/>
          <w:tab w:val="left" w:pos="0"/>
          <w:tab w:val="left" w:pos="259"/>
          <w:tab w:val="left" w:pos="604"/>
          <w:tab w:val="left" w:pos="816"/>
          <w:tab w:val="left" w:pos="1440"/>
        </w:tabs>
        <w:suppressAutoHyphens/>
        <w:jc w:val="both"/>
        <w:rPr>
          <w:rFonts w:ascii="Arial" w:hAnsi="Arial" w:cs="Arial"/>
          <w:sz w:val="20"/>
        </w:rPr>
      </w:pPr>
    </w:p>
    <w:p w:rsidR="00C777D8" w:rsidRDefault="00C777D8">
      <w:pPr>
        <w:tabs>
          <w:tab w:val="left" w:pos="-720"/>
          <w:tab w:val="left" w:pos="0"/>
          <w:tab w:val="left" w:pos="259"/>
          <w:tab w:val="left" w:pos="604"/>
          <w:tab w:val="left" w:pos="816"/>
          <w:tab w:val="left" w:pos="1440"/>
        </w:tabs>
        <w:suppressAutoHyphens/>
        <w:jc w:val="both"/>
        <w:rPr>
          <w:rFonts w:ascii="Arial" w:hAnsi="Arial" w:cs="Arial"/>
          <w:sz w:val="20"/>
        </w:rPr>
      </w:pPr>
    </w:p>
    <w:p w:rsidR="00C777D8" w:rsidRDefault="00C777D8">
      <w:pPr>
        <w:tabs>
          <w:tab w:val="left" w:pos="-720"/>
          <w:tab w:val="left" w:pos="0"/>
          <w:tab w:val="left" w:pos="259"/>
          <w:tab w:val="left" w:pos="604"/>
          <w:tab w:val="left" w:pos="816"/>
          <w:tab w:val="left" w:pos="1440"/>
        </w:tabs>
        <w:suppressAutoHyphens/>
        <w:jc w:val="both"/>
        <w:rPr>
          <w:rFonts w:ascii="Arial" w:hAnsi="Arial" w:cs="Arial"/>
          <w:sz w:val="20"/>
        </w:rPr>
      </w:pPr>
    </w:p>
    <w:p w:rsidR="00C777D8" w:rsidRPr="00A12F15" w:rsidRDefault="00C777D8">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b/>
          <w:sz w:val="20"/>
        </w:rPr>
      </w:pPr>
      <w:r w:rsidRPr="00A12F15">
        <w:rPr>
          <w:rFonts w:ascii="Arial" w:hAnsi="Arial" w:cs="Arial"/>
          <w:b/>
          <w:sz w:val="20"/>
        </w:rPr>
        <w:t>1.7</w:t>
      </w:r>
      <w:r w:rsidRPr="00A12F15">
        <w:rPr>
          <w:rFonts w:ascii="Arial" w:hAnsi="Arial" w:cs="Arial"/>
          <w:b/>
          <w:sz w:val="20"/>
        </w:rPr>
        <w:tab/>
        <w:t xml:space="preserve">Metrological characteristics (R 50-1, </w:t>
      </w:r>
      <w:r w:rsidR="00794A1C">
        <w:rPr>
          <w:rFonts w:ascii="Arial" w:hAnsi="Arial" w:cs="Arial"/>
          <w:b/>
          <w:sz w:val="20"/>
        </w:rPr>
        <w:t>2.7.5</w:t>
      </w:r>
      <w:r w:rsidR="006407A1" w:rsidRPr="00A12F15">
        <w:rPr>
          <w:rFonts w:ascii="Arial" w:hAnsi="Arial" w:cs="Arial"/>
          <w:b/>
          <w:sz w:val="20"/>
        </w:rPr>
        <w:t xml:space="preserve"> &amp; </w:t>
      </w:r>
      <w:r w:rsidR="00892DEB" w:rsidRPr="00A12F15">
        <w:rPr>
          <w:rFonts w:ascii="Arial" w:hAnsi="Arial" w:cs="Arial"/>
          <w:b/>
          <w:sz w:val="20"/>
        </w:rPr>
        <w:t>A.8</w:t>
      </w:r>
      <w:r w:rsidRPr="00A12F15">
        <w:rPr>
          <w:rFonts w:ascii="Arial" w:hAnsi="Arial" w:cs="Arial"/>
          <w:b/>
          <w:sz w:val="20"/>
        </w:rPr>
        <w:t>)</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1.7.1</w:t>
      </w:r>
      <w:r w:rsidRPr="00A12F15">
        <w:rPr>
          <w:rFonts w:ascii="Arial" w:hAnsi="Arial" w:cs="Arial"/>
          <w:sz w:val="20"/>
        </w:rPr>
        <w:tab/>
        <w:t xml:space="preserve">Repeatability (R 50-1, </w:t>
      </w:r>
      <w:r w:rsidR="00794A1C">
        <w:rPr>
          <w:rFonts w:ascii="Arial" w:hAnsi="Arial" w:cs="Arial"/>
          <w:sz w:val="20"/>
        </w:rPr>
        <w:t>2.7.5</w:t>
      </w:r>
      <w:r w:rsidR="006E4A2F" w:rsidRPr="00A12F15">
        <w:rPr>
          <w:rFonts w:ascii="Arial" w:hAnsi="Arial" w:cs="Arial"/>
          <w:sz w:val="20"/>
        </w:rPr>
        <w:t>.1</w:t>
      </w:r>
      <w:r w:rsidR="00BC3404">
        <w:rPr>
          <w:rFonts w:ascii="Arial" w:hAnsi="Arial" w:cs="Arial"/>
          <w:sz w:val="20"/>
        </w:rPr>
        <w:t xml:space="preserve"> </w:t>
      </w:r>
      <w:r w:rsidRPr="00A12F15">
        <w:rPr>
          <w:rFonts w:ascii="Arial" w:hAnsi="Arial" w:cs="Arial"/>
          <w:sz w:val="20"/>
        </w:rPr>
        <w:t xml:space="preserve">&amp; </w:t>
      </w:r>
      <w:r w:rsidR="00FF527C" w:rsidRPr="00A12F15">
        <w:rPr>
          <w:rFonts w:ascii="Arial" w:hAnsi="Arial" w:cs="Arial"/>
          <w:sz w:val="20"/>
        </w:rPr>
        <w:t>A.8</w:t>
      </w:r>
      <w:r w:rsidRPr="00A12F15">
        <w:rPr>
          <w:rFonts w:ascii="Arial" w:hAnsi="Arial" w:cs="Arial"/>
          <w:sz w:val="20"/>
        </w:rPr>
        <w:t>.1)</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8647"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2" w:type="dxa"/>
          <w:right w:w="112" w:type="dxa"/>
        </w:tblCellMar>
        <w:tblLook w:val="0000"/>
      </w:tblPr>
      <w:tblGrid>
        <w:gridCol w:w="3969"/>
        <w:gridCol w:w="898"/>
        <w:gridCol w:w="1229"/>
        <w:gridCol w:w="1134"/>
        <w:gridCol w:w="1417"/>
      </w:tblGrid>
      <w:tr w:rsidR="00D01FD6" w:rsidRPr="00A12F15" w:rsidTr="00870A73">
        <w:trPr>
          <w:trHeight w:hRule="exact" w:val="283"/>
        </w:trPr>
        <w:tc>
          <w:tcPr>
            <w:tcW w:w="3969" w:type="dxa"/>
            <w:tcBorders>
              <w:right w:val="nil"/>
            </w:tcBorders>
          </w:tcPr>
          <w:p w:rsidR="00D01FD6" w:rsidRPr="00A12F15" w:rsidRDefault="00FC47BA" w:rsidP="00DE0AE5">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fldChar w:fldCharType="begin"/>
            </w:r>
            <w:r w:rsidR="00D01FD6" w:rsidRPr="00A12F15">
              <w:rPr>
                <w:rFonts w:ascii="Arial" w:hAnsi="Arial" w:cs="Arial"/>
                <w:sz w:val="20"/>
              </w:rPr>
              <w:instrText xml:space="preserve">PRIVATE </w:instrText>
            </w:r>
            <w:r w:rsidRPr="00A12F15">
              <w:rPr>
                <w:rFonts w:ascii="Arial" w:hAnsi="Arial" w:cs="Arial"/>
                <w:sz w:val="20"/>
              </w:rPr>
              <w:fldChar w:fldCharType="end"/>
            </w:r>
            <w:r w:rsidR="00D01FD6" w:rsidRPr="00A12F15">
              <w:rPr>
                <w:rFonts w:ascii="Arial" w:hAnsi="Arial" w:cs="Arial"/>
                <w:sz w:val="20"/>
              </w:rPr>
              <w:t>Application No.</w:t>
            </w:r>
            <w:proofErr w:type="gramStart"/>
            <w:r w:rsidR="00D01FD6" w:rsidRPr="00A12F15">
              <w:rPr>
                <w:rFonts w:ascii="Arial" w:hAnsi="Arial" w:cs="Arial"/>
                <w:sz w:val="20"/>
              </w:rPr>
              <w:t>:      ...........................</w:t>
            </w:r>
            <w:proofErr w:type="gramEnd"/>
          </w:p>
        </w:tc>
        <w:tc>
          <w:tcPr>
            <w:tcW w:w="898" w:type="dxa"/>
            <w:tcBorders>
              <w:left w:val="nil"/>
            </w:tcBorders>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29" w:type="dxa"/>
          </w:tcPr>
          <w:p w:rsidR="00D01FD6" w:rsidRPr="00A12F15" w:rsidRDefault="00D01FD6" w:rsidP="00DE0AE5">
            <w:pPr>
              <w:tabs>
                <w:tab w:val="center" w:pos="665"/>
              </w:tabs>
              <w:suppressAutoHyphens/>
              <w:spacing w:after="56"/>
              <w:rPr>
                <w:rFonts w:ascii="Arial" w:hAnsi="Arial" w:cs="Arial"/>
                <w:sz w:val="20"/>
              </w:rPr>
            </w:pPr>
            <w:r w:rsidRPr="00A12F15">
              <w:rPr>
                <w:rFonts w:ascii="Arial" w:hAnsi="Arial" w:cs="Arial"/>
                <w:sz w:val="20"/>
              </w:rPr>
              <w:tab/>
              <w:t>At start</w:t>
            </w:r>
          </w:p>
        </w:tc>
        <w:tc>
          <w:tcPr>
            <w:tcW w:w="1134" w:type="dxa"/>
            <w:tcBorders>
              <w:bottom w:val="single" w:sz="4" w:space="0" w:color="auto"/>
            </w:tcBorders>
          </w:tcPr>
          <w:p w:rsidR="00D01FD6" w:rsidRPr="00A12F15" w:rsidRDefault="00D01FD6" w:rsidP="00DE0AE5">
            <w:pPr>
              <w:tabs>
                <w:tab w:val="center" w:pos="574"/>
              </w:tabs>
              <w:suppressAutoHyphens/>
              <w:spacing w:after="56"/>
              <w:rPr>
                <w:rFonts w:ascii="Arial" w:hAnsi="Arial" w:cs="Arial"/>
                <w:sz w:val="20"/>
              </w:rPr>
            </w:pPr>
            <w:r w:rsidRPr="00A12F15">
              <w:rPr>
                <w:rFonts w:ascii="Arial" w:hAnsi="Arial" w:cs="Arial"/>
                <w:sz w:val="20"/>
              </w:rPr>
              <w:tab/>
              <w:t>At end</w:t>
            </w:r>
          </w:p>
        </w:tc>
        <w:tc>
          <w:tcPr>
            <w:tcW w:w="1417" w:type="dxa"/>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r>
      <w:tr w:rsidR="00D01FD6" w:rsidRPr="00A12F15" w:rsidTr="00870A73">
        <w:trPr>
          <w:trHeight w:hRule="exact" w:val="283"/>
        </w:trPr>
        <w:tc>
          <w:tcPr>
            <w:tcW w:w="3969" w:type="dxa"/>
            <w:tcBorders>
              <w:bottom w:val="single" w:sz="4" w:space="0" w:color="auto"/>
            </w:tcBorders>
          </w:tcPr>
          <w:p w:rsidR="00D01FD6" w:rsidRPr="00A12F15" w:rsidRDefault="00451C6B" w:rsidP="00DE0AE5">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Type</w:t>
            </w:r>
            <w:r w:rsidR="00D01FD6" w:rsidRPr="00A12F15">
              <w:rPr>
                <w:rFonts w:ascii="Arial" w:hAnsi="Arial" w:cs="Arial"/>
                <w:sz w:val="20"/>
              </w:rPr>
              <w:t xml:space="preserve"> designation</w:t>
            </w:r>
            <w:proofErr w:type="gramStart"/>
            <w:r w:rsidR="00D01FD6" w:rsidRPr="00A12F15">
              <w:rPr>
                <w:rFonts w:ascii="Arial" w:hAnsi="Arial" w:cs="Arial"/>
                <w:sz w:val="20"/>
              </w:rPr>
              <w:t>:  ........................</w:t>
            </w:r>
            <w:proofErr w:type="gramEnd"/>
          </w:p>
        </w:tc>
        <w:tc>
          <w:tcPr>
            <w:tcW w:w="898" w:type="dxa"/>
          </w:tcPr>
          <w:p w:rsidR="00D01FD6" w:rsidRPr="00A12F15" w:rsidRDefault="00D01FD6" w:rsidP="00DE0AE5">
            <w:pPr>
              <w:tabs>
                <w:tab w:val="left" w:pos="-720"/>
                <w:tab w:val="left" w:pos="0"/>
                <w:tab w:val="left" w:pos="259"/>
                <w:tab w:val="left" w:pos="604"/>
                <w:tab w:val="left" w:pos="816"/>
                <w:tab w:val="left" w:pos="1440"/>
              </w:tabs>
              <w:suppressAutoHyphens/>
              <w:spacing w:after="56"/>
              <w:jc w:val="right"/>
              <w:rPr>
                <w:rFonts w:ascii="Arial" w:hAnsi="Arial" w:cs="Arial"/>
                <w:sz w:val="20"/>
              </w:rPr>
            </w:pPr>
            <w:r w:rsidRPr="00A12F15">
              <w:rPr>
                <w:rFonts w:ascii="Arial" w:hAnsi="Arial" w:cs="Arial"/>
                <w:sz w:val="20"/>
              </w:rPr>
              <w:t>Temp:</w:t>
            </w:r>
          </w:p>
        </w:tc>
        <w:tc>
          <w:tcPr>
            <w:tcW w:w="1229" w:type="dxa"/>
            <w:tcBorders>
              <w:bottom w:val="single" w:sz="4" w:space="0" w:color="auto"/>
            </w:tcBorders>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bottom w:val="single" w:sz="4" w:space="0" w:color="auto"/>
            </w:tcBorders>
            <w:shd w:val="clear" w:color="auto" w:fill="auto"/>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r w:rsidRPr="00A12F15">
              <w:rPr>
                <w:rFonts w:ascii="Arial" w:hAnsi="Arial" w:cs="Arial"/>
                <w:sz w:val="20"/>
              </w:rPr>
              <w:sym w:font="Symbol" w:char="F0B0"/>
            </w:r>
            <w:r w:rsidRPr="00A12F15">
              <w:rPr>
                <w:rFonts w:ascii="Arial" w:hAnsi="Arial" w:cs="Arial"/>
                <w:sz w:val="20"/>
              </w:rPr>
              <w:t>C</w:t>
            </w:r>
          </w:p>
        </w:tc>
      </w:tr>
      <w:tr w:rsidR="00D01FD6" w:rsidRPr="00A12F15" w:rsidTr="00870A73">
        <w:trPr>
          <w:trHeight w:hRule="exact" w:val="283"/>
        </w:trPr>
        <w:tc>
          <w:tcPr>
            <w:tcW w:w="3969" w:type="dxa"/>
            <w:tcBorders>
              <w:bottom w:val="nil"/>
            </w:tcBorders>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Observer</w:t>
            </w:r>
            <w:proofErr w:type="gramStart"/>
            <w:r w:rsidRPr="00A12F15">
              <w:rPr>
                <w:rFonts w:ascii="Arial" w:hAnsi="Arial" w:cs="Arial"/>
                <w:sz w:val="20"/>
              </w:rPr>
              <w:t>:             .............................</w:t>
            </w:r>
            <w:proofErr w:type="gramEnd"/>
          </w:p>
        </w:tc>
        <w:tc>
          <w:tcPr>
            <w:tcW w:w="898" w:type="dxa"/>
          </w:tcPr>
          <w:p w:rsidR="00D01FD6" w:rsidRPr="00A12F15" w:rsidRDefault="00D01FD6" w:rsidP="00DE0AE5">
            <w:pPr>
              <w:tabs>
                <w:tab w:val="right" w:pos="4642"/>
              </w:tabs>
              <w:suppressAutoHyphens/>
              <w:spacing w:after="56"/>
              <w:jc w:val="right"/>
              <w:rPr>
                <w:rFonts w:ascii="Arial" w:hAnsi="Arial" w:cs="Arial"/>
                <w:sz w:val="20"/>
              </w:rPr>
            </w:pPr>
            <w:r w:rsidRPr="00A12F15">
              <w:rPr>
                <w:rFonts w:ascii="Arial" w:hAnsi="Arial" w:cs="Arial"/>
                <w:sz w:val="20"/>
              </w:rPr>
              <w:t>Rel. h:</w:t>
            </w:r>
          </w:p>
        </w:tc>
        <w:tc>
          <w:tcPr>
            <w:tcW w:w="1229" w:type="dxa"/>
            <w:shd w:val="pct60" w:color="auto" w:fill="auto"/>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bottom w:val="single" w:sz="4" w:space="0" w:color="auto"/>
            </w:tcBorders>
            <w:shd w:val="pct60" w:color="auto" w:fill="auto"/>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
        </w:tc>
      </w:tr>
      <w:tr w:rsidR="00D01FD6" w:rsidRPr="00A12F15" w:rsidTr="00870A73">
        <w:trPr>
          <w:trHeight w:hRule="exact" w:val="283"/>
        </w:trPr>
        <w:tc>
          <w:tcPr>
            <w:tcW w:w="3969" w:type="dxa"/>
            <w:tcBorders>
              <w:top w:val="nil"/>
              <w:bottom w:val="nil"/>
            </w:tcBorders>
          </w:tcPr>
          <w:p w:rsidR="00D01FD6" w:rsidRPr="00A12F15" w:rsidRDefault="00D01FD6" w:rsidP="00DE0AE5">
            <w:pPr>
              <w:tabs>
                <w:tab w:val="right" w:pos="4642"/>
              </w:tabs>
              <w:suppressAutoHyphens/>
              <w:spacing w:after="56"/>
              <w:rPr>
                <w:rFonts w:ascii="Arial" w:hAnsi="Arial" w:cs="Arial"/>
                <w:sz w:val="20"/>
              </w:rPr>
            </w:pPr>
          </w:p>
        </w:tc>
        <w:tc>
          <w:tcPr>
            <w:tcW w:w="898" w:type="dxa"/>
          </w:tcPr>
          <w:p w:rsidR="00D01FD6" w:rsidRPr="00A12F15" w:rsidRDefault="00D01FD6" w:rsidP="00DE0AE5">
            <w:pPr>
              <w:tabs>
                <w:tab w:val="right" w:pos="4642"/>
              </w:tabs>
              <w:suppressAutoHyphens/>
              <w:spacing w:after="56"/>
              <w:jc w:val="center"/>
              <w:rPr>
                <w:rFonts w:ascii="Arial" w:hAnsi="Arial" w:cs="Arial"/>
                <w:sz w:val="20"/>
              </w:rPr>
            </w:pPr>
            <w:r w:rsidRPr="00A12F15">
              <w:rPr>
                <w:rFonts w:ascii="Arial" w:hAnsi="Arial" w:cs="Arial"/>
                <w:sz w:val="20"/>
              </w:rPr>
              <w:t xml:space="preserve">  Date:</w:t>
            </w:r>
            <w:r w:rsidRPr="00A12F15">
              <w:rPr>
                <w:rFonts w:ascii="Arial" w:hAnsi="Arial" w:cs="Arial"/>
                <w:sz w:val="20"/>
              </w:rPr>
              <w:tab/>
              <w:t>Date:</w:t>
            </w:r>
          </w:p>
        </w:tc>
        <w:tc>
          <w:tcPr>
            <w:tcW w:w="1229" w:type="dxa"/>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shd w:val="clear" w:color="auto" w:fill="auto"/>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Pr>
          <w:p w:rsidR="00D01FD6" w:rsidRPr="00A12F15" w:rsidRDefault="002829F3" w:rsidP="00DE0AE5">
            <w:pPr>
              <w:tabs>
                <w:tab w:val="left" w:pos="-720"/>
                <w:tab w:val="left" w:pos="0"/>
                <w:tab w:val="left" w:pos="259"/>
                <w:tab w:val="left" w:pos="604"/>
                <w:tab w:val="left" w:pos="816"/>
                <w:tab w:val="left" w:pos="1440"/>
              </w:tabs>
              <w:suppressAutoHyphens/>
              <w:spacing w:after="56"/>
              <w:rPr>
                <w:rFonts w:ascii="Arial" w:hAnsi="Arial" w:cs="Arial"/>
                <w:sz w:val="20"/>
              </w:rPr>
            </w:pPr>
            <w:proofErr w:type="spellStart"/>
            <w:r w:rsidRPr="00A12F15">
              <w:rPr>
                <w:rFonts w:ascii="Arial" w:hAnsi="Arial" w:cs="Arial"/>
                <w:sz w:val="20"/>
              </w:rPr>
              <w:t>yyyy</w:t>
            </w:r>
            <w:proofErr w:type="spellEnd"/>
            <w:r w:rsidRPr="00A12F15">
              <w:rPr>
                <w:rFonts w:ascii="Arial" w:hAnsi="Arial" w:cs="Arial"/>
                <w:sz w:val="20"/>
              </w:rPr>
              <w:t>-mm-</w:t>
            </w:r>
            <w:proofErr w:type="spellStart"/>
            <w:r w:rsidRPr="00A12F15">
              <w:rPr>
                <w:rFonts w:ascii="Arial" w:hAnsi="Arial" w:cs="Arial"/>
                <w:sz w:val="20"/>
              </w:rPr>
              <w:t>dd</w:t>
            </w:r>
            <w:proofErr w:type="spellEnd"/>
          </w:p>
        </w:tc>
      </w:tr>
      <w:tr w:rsidR="00D01FD6" w:rsidRPr="00A12F15" w:rsidTr="00870A73">
        <w:trPr>
          <w:trHeight w:hRule="exact" w:val="274"/>
        </w:trPr>
        <w:tc>
          <w:tcPr>
            <w:tcW w:w="3969" w:type="dxa"/>
            <w:tcBorders>
              <w:top w:val="nil"/>
            </w:tcBorders>
          </w:tcPr>
          <w:p w:rsidR="00D01FD6" w:rsidRPr="00A12F15" w:rsidRDefault="00D01FD6" w:rsidP="00DE0AE5">
            <w:pPr>
              <w:tabs>
                <w:tab w:val="right" w:pos="4642"/>
              </w:tabs>
              <w:suppressAutoHyphens/>
              <w:spacing w:after="56"/>
              <w:rPr>
                <w:rFonts w:ascii="Arial" w:hAnsi="Arial" w:cs="Arial"/>
                <w:sz w:val="20"/>
              </w:rPr>
            </w:pPr>
          </w:p>
        </w:tc>
        <w:tc>
          <w:tcPr>
            <w:tcW w:w="898" w:type="dxa"/>
          </w:tcPr>
          <w:p w:rsidR="00D01FD6" w:rsidRPr="00A12F15" w:rsidRDefault="00D01FD6" w:rsidP="00DE0AE5">
            <w:pPr>
              <w:tabs>
                <w:tab w:val="right" w:pos="4642"/>
              </w:tabs>
              <w:suppressAutoHyphens/>
              <w:spacing w:after="56"/>
              <w:jc w:val="center"/>
              <w:rPr>
                <w:rFonts w:ascii="Arial" w:hAnsi="Arial" w:cs="Arial"/>
                <w:sz w:val="20"/>
              </w:rPr>
            </w:pPr>
            <w:r w:rsidRPr="00A12F15">
              <w:rPr>
                <w:rFonts w:ascii="Arial" w:hAnsi="Arial" w:cs="Arial"/>
                <w:sz w:val="20"/>
              </w:rPr>
              <w:t xml:space="preserve">  Time:</w:t>
            </w:r>
            <w:r w:rsidRPr="00A12F15">
              <w:rPr>
                <w:rFonts w:ascii="Arial" w:hAnsi="Arial" w:cs="Arial"/>
                <w:sz w:val="20"/>
              </w:rPr>
              <w:tab/>
              <w:t>Time:</w:t>
            </w:r>
          </w:p>
        </w:tc>
        <w:tc>
          <w:tcPr>
            <w:tcW w:w="1229" w:type="dxa"/>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shd w:val="clear" w:color="auto" w:fill="auto"/>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roofErr w:type="spellStart"/>
            <w:r w:rsidRPr="00A12F15">
              <w:rPr>
                <w:rFonts w:ascii="Arial" w:hAnsi="Arial" w:cs="Arial"/>
                <w:sz w:val="20"/>
              </w:rPr>
              <w:t>hh:mm:ss</w:t>
            </w:r>
            <w:proofErr w:type="spellEnd"/>
          </w:p>
        </w:tc>
      </w:tr>
      <w:tr w:rsidR="00D01FD6" w:rsidRPr="00A12F15" w:rsidTr="00870A73">
        <w:tc>
          <w:tcPr>
            <w:tcW w:w="8647" w:type="dxa"/>
            <w:gridSpan w:val="5"/>
          </w:tcPr>
          <w:p w:rsidR="00D01FD6" w:rsidRPr="00A12F15" w:rsidRDefault="00D01FD6" w:rsidP="00DE0AE5">
            <w:pPr>
              <w:tabs>
                <w:tab w:val="left" w:pos="-720"/>
                <w:tab w:val="left" w:pos="0"/>
                <w:tab w:val="left" w:pos="259"/>
                <w:tab w:val="left" w:pos="604"/>
                <w:tab w:val="left" w:pos="816"/>
                <w:tab w:val="left" w:pos="1440"/>
              </w:tabs>
              <w:suppressAutoHyphens/>
              <w:rPr>
                <w:rFonts w:ascii="Arial" w:hAnsi="Arial" w:cs="Arial"/>
                <w:sz w:val="20"/>
              </w:rPr>
            </w:pPr>
            <w:r w:rsidRPr="00A12F15">
              <w:rPr>
                <w:rFonts w:ascii="Arial" w:hAnsi="Arial" w:cs="Arial"/>
                <w:sz w:val="20"/>
              </w:rPr>
              <w:t>Resolution during test:</w:t>
            </w:r>
          </w:p>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w:t>
            </w:r>
            <w:proofErr w:type="gramStart"/>
            <w:r w:rsidRPr="00A12F15">
              <w:rPr>
                <w:rFonts w:ascii="Arial" w:hAnsi="Arial" w:cs="Arial"/>
                <w:sz w:val="20"/>
              </w:rPr>
              <w:t>smaller</w:t>
            </w:r>
            <w:proofErr w:type="gramEnd"/>
            <w:r w:rsidRPr="00A12F15">
              <w:rPr>
                <w:rFonts w:ascii="Arial" w:hAnsi="Arial" w:cs="Arial"/>
                <w:sz w:val="20"/>
              </w:rPr>
              <w:t xml:space="preserve"> than d)       ................................</w:t>
            </w: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Pre-test information</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56" w:type="dxa"/>
        <w:tblLayout w:type="fixed"/>
        <w:tblCellMar>
          <w:left w:w="56" w:type="dxa"/>
          <w:right w:w="56" w:type="dxa"/>
        </w:tblCellMar>
        <w:tblLook w:val="0000"/>
      </w:tblPr>
      <w:tblGrid>
        <w:gridCol w:w="1489"/>
        <w:gridCol w:w="1575"/>
      </w:tblGrid>
      <w:tr w:rsidR="001E2D97" w:rsidRPr="00A12F15">
        <w:tc>
          <w:tcPr>
            <w:tcW w:w="1489" w:type="dxa"/>
            <w:tcBorders>
              <w:top w:val="double" w:sz="7" w:space="0" w:color="auto"/>
              <w:left w:val="double" w:sz="7" w:space="0" w:color="auto"/>
              <w:right w:val="single" w:sz="7" w:space="0" w:color="auto"/>
            </w:tcBorders>
          </w:tcPr>
          <w:p w:rsidR="001E2D97" w:rsidRPr="00A12F15" w:rsidRDefault="00FC47BA">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fldChar w:fldCharType="begin"/>
            </w:r>
            <w:r w:rsidR="001E2D97" w:rsidRPr="00A12F15">
              <w:rPr>
                <w:rFonts w:ascii="Arial" w:hAnsi="Arial" w:cs="Arial"/>
                <w:sz w:val="20"/>
              </w:rPr>
              <w:instrText xml:space="preserve">PRIVATE </w:instrText>
            </w:r>
            <w:r w:rsidRPr="00A12F15">
              <w:rPr>
                <w:rFonts w:ascii="Arial" w:hAnsi="Arial" w:cs="Arial"/>
                <w:sz w:val="20"/>
              </w:rPr>
              <w:fldChar w:fldCharType="end"/>
            </w:r>
            <w:r w:rsidR="001E2D97" w:rsidRPr="00A12F15">
              <w:rPr>
                <w:rFonts w:ascii="Arial" w:hAnsi="Arial" w:cs="Arial"/>
                <w:sz w:val="20"/>
              </w:rPr>
              <w:t>Equivalent</w:t>
            </w:r>
          </w:p>
          <w:p w:rsidR="001E2D97" w:rsidRPr="00A12F15" w:rsidRDefault="001E2D97" w:rsidP="00241EE4">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xml:space="preserve">pulses for </w:t>
            </w:r>
            <w:proofErr w:type="spellStart"/>
            <w:r w:rsidRPr="00A12F15">
              <w:rPr>
                <w:rFonts w:ascii="Arial" w:hAnsi="Arial" w:cs="Arial"/>
                <w:sz w:val="20"/>
              </w:rPr>
              <w:t>Σ</w:t>
            </w:r>
            <w:r w:rsidRPr="00A12F15">
              <w:rPr>
                <w:rFonts w:ascii="Arial" w:hAnsi="Arial" w:cs="Arial"/>
                <w:sz w:val="20"/>
                <w:vertAlign w:val="subscript"/>
              </w:rPr>
              <w:t>min</w:t>
            </w:r>
            <w:proofErr w:type="spellEnd"/>
            <w:r w:rsidRPr="00A12F15">
              <w:rPr>
                <w:rFonts w:ascii="Arial" w:hAnsi="Arial" w:cs="Arial"/>
                <w:sz w:val="20"/>
              </w:rPr>
              <w:t xml:space="preserve"> at </w:t>
            </w:r>
            <w:r w:rsidR="00241EE4" w:rsidRPr="00A12F15">
              <w:rPr>
                <w:rFonts w:ascii="Arial" w:hAnsi="Arial" w:cs="Arial"/>
                <w:sz w:val="20"/>
              </w:rPr>
              <w:t>L</w:t>
            </w:r>
          </w:p>
        </w:tc>
        <w:tc>
          <w:tcPr>
            <w:tcW w:w="1575" w:type="dxa"/>
            <w:tcBorders>
              <w:top w:val="doub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Static load (</w:t>
            </w:r>
            <w:r w:rsidR="00241EE4" w:rsidRPr="00A12F15">
              <w:rPr>
                <w:rFonts w:ascii="Arial" w:hAnsi="Arial" w:cs="Arial"/>
                <w:sz w:val="20"/>
              </w:rPr>
              <w:t>L</w:t>
            </w:r>
            <w:r w:rsidRPr="00A12F15">
              <w:rPr>
                <w:rFonts w:ascii="Arial" w:hAnsi="Arial" w:cs="Arial"/>
                <w:sz w:val="20"/>
              </w:rPr>
              <w:t>)</w:t>
            </w: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w:t>
            </w:r>
          </w:p>
        </w:tc>
      </w:tr>
      <w:tr w:rsidR="001E2D97" w:rsidRPr="00A12F15">
        <w:tc>
          <w:tcPr>
            <w:tcW w:w="1489" w:type="dxa"/>
            <w:tcBorders>
              <w:top w:val="single" w:sz="7" w:space="0" w:color="auto"/>
              <w:left w:val="double" w:sz="7" w:space="0" w:color="auto"/>
              <w:righ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75" w:type="dxa"/>
            <w:tcBorders>
              <w:top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20 % Max =</w:t>
            </w:r>
          </w:p>
        </w:tc>
      </w:tr>
      <w:tr w:rsidR="001E2D97" w:rsidRPr="00A12F15">
        <w:tc>
          <w:tcPr>
            <w:tcW w:w="1489" w:type="dxa"/>
            <w:tcBorders>
              <w:top w:val="single" w:sz="7" w:space="0" w:color="auto"/>
              <w:left w:val="double" w:sz="7" w:space="0" w:color="auto"/>
              <w:righ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75" w:type="dxa"/>
            <w:tcBorders>
              <w:top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50 % Max =</w:t>
            </w:r>
          </w:p>
        </w:tc>
      </w:tr>
      <w:tr w:rsidR="001E2D97" w:rsidRPr="00A12F15">
        <w:tc>
          <w:tcPr>
            <w:tcW w:w="1489" w:type="dxa"/>
            <w:tcBorders>
              <w:top w:val="single" w:sz="7" w:space="0" w:color="auto"/>
              <w:left w:val="double" w:sz="7" w:space="0" w:color="auto"/>
              <w:righ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75" w:type="dxa"/>
            <w:tcBorders>
              <w:top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75 % Max =</w:t>
            </w:r>
          </w:p>
        </w:tc>
      </w:tr>
      <w:tr w:rsidR="001E2D97" w:rsidRPr="00A12F15">
        <w:tc>
          <w:tcPr>
            <w:tcW w:w="1489" w:type="dxa"/>
            <w:tcBorders>
              <w:top w:val="single" w:sz="7" w:space="0" w:color="auto"/>
              <w:left w:val="double" w:sz="7" w:space="0" w:color="auto"/>
              <w:bottom w:val="double" w:sz="7" w:space="0" w:color="auto"/>
              <w:righ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75" w:type="dxa"/>
            <w:tcBorders>
              <w:top w:val="single" w:sz="7" w:space="0" w:color="auto"/>
              <w:bottom w:val="doub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Max =</w:t>
            </w: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56" w:type="dxa"/>
        <w:tblLayout w:type="fixed"/>
        <w:tblCellMar>
          <w:left w:w="56" w:type="dxa"/>
          <w:right w:w="56" w:type="dxa"/>
        </w:tblCellMar>
        <w:tblLook w:val="0000"/>
      </w:tblPr>
      <w:tblGrid>
        <w:gridCol w:w="1082"/>
        <w:gridCol w:w="1082"/>
        <w:gridCol w:w="1082"/>
        <w:gridCol w:w="1082"/>
        <w:gridCol w:w="1168"/>
        <w:gridCol w:w="1255"/>
      </w:tblGrid>
      <w:tr w:rsidR="00C01B2C" w:rsidRPr="00A12F15" w:rsidTr="00C01B2C">
        <w:tc>
          <w:tcPr>
            <w:tcW w:w="1082" w:type="dxa"/>
            <w:tcBorders>
              <w:top w:val="double" w:sz="7" w:space="0" w:color="auto"/>
              <w:left w:val="double" w:sz="7" w:space="0" w:color="auto"/>
            </w:tcBorders>
          </w:tcPr>
          <w:p w:rsidR="001E2D97" w:rsidRPr="00A12F15" w:rsidRDefault="00FC47BA">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fldChar w:fldCharType="begin"/>
            </w:r>
            <w:r w:rsidR="001E2D97" w:rsidRPr="00A12F15">
              <w:rPr>
                <w:rFonts w:ascii="Arial" w:hAnsi="Arial" w:cs="Arial"/>
                <w:sz w:val="20"/>
              </w:rPr>
              <w:instrText xml:space="preserve">PRIVATE </w:instrText>
            </w:r>
            <w:r w:rsidRPr="00A12F15">
              <w:rPr>
                <w:rFonts w:ascii="Arial" w:hAnsi="Arial" w:cs="Arial"/>
                <w:sz w:val="20"/>
              </w:rPr>
              <w:fldChar w:fldCharType="end"/>
            </w:r>
            <w:r w:rsidR="00AB7BBD" w:rsidRPr="00A12F15">
              <w:rPr>
                <w:rFonts w:ascii="Arial" w:hAnsi="Arial" w:cs="Arial"/>
                <w:sz w:val="20"/>
              </w:rPr>
              <w:t>Load L</w:t>
            </w:r>
          </w:p>
        </w:tc>
        <w:tc>
          <w:tcPr>
            <w:tcW w:w="1082" w:type="dxa"/>
            <w:tcBorders>
              <w:top w:val="doub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Pulses</w:t>
            </w:r>
            <w:r w:rsidR="007D6BAA" w:rsidRPr="00A12F15">
              <w:rPr>
                <w:rFonts w:ascii="Arial" w:hAnsi="Arial" w:cs="Arial"/>
                <w:sz w:val="20"/>
              </w:rPr>
              <w:t>(*)</w:t>
            </w:r>
          </w:p>
        </w:tc>
        <w:tc>
          <w:tcPr>
            <w:tcW w:w="1082" w:type="dxa"/>
            <w:tcBorders>
              <w:top w:val="doub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T</w:t>
            </w:r>
            <w:r w:rsidR="007D6BAA" w:rsidRPr="00A12F15">
              <w:rPr>
                <w:rFonts w:ascii="Arial" w:hAnsi="Arial" w:cs="Arial"/>
                <w:sz w:val="20"/>
              </w:rPr>
              <w:t>(**)</w:t>
            </w:r>
          </w:p>
        </w:tc>
        <w:tc>
          <w:tcPr>
            <w:tcW w:w="2250" w:type="dxa"/>
            <w:gridSpan w:val="2"/>
            <w:tcBorders>
              <w:top w:val="doub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Indicated total</w:t>
            </w:r>
          </w:p>
        </w:tc>
        <w:tc>
          <w:tcPr>
            <w:tcW w:w="1255" w:type="dxa"/>
            <w:tcBorders>
              <w:top w:val="doub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Difference</w:t>
            </w:r>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I</w:t>
            </w:r>
            <w:r w:rsidRPr="00A12F15">
              <w:rPr>
                <w:rFonts w:ascii="Arial" w:hAnsi="Arial" w:cs="Arial"/>
                <w:sz w:val="20"/>
                <w:vertAlign w:val="subscript"/>
              </w:rPr>
              <w:t>1</w:t>
            </w:r>
            <w:r w:rsidRPr="00A12F15">
              <w:rPr>
                <w:rFonts w:ascii="Arial" w:hAnsi="Arial" w:cs="Arial"/>
                <w:sz w:val="20"/>
              </w:rPr>
              <w:t xml:space="preserve"> - I</w:t>
            </w:r>
            <w:r w:rsidRPr="00A12F15">
              <w:rPr>
                <w:rFonts w:ascii="Arial" w:hAnsi="Arial" w:cs="Arial"/>
                <w:sz w:val="20"/>
                <w:vertAlign w:val="subscript"/>
              </w:rPr>
              <w:t>2</w:t>
            </w:r>
          </w:p>
        </w:tc>
      </w:tr>
      <w:tr w:rsidR="001E2D97" w:rsidRPr="00A12F15">
        <w:tc>
          <w:tcPr>
            <w:tcW w:w="1082" w:type="dxa"/>
            <w:tcBorders>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082" w:type="dxa"/>
            <w:tcBorders>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082" w:type="dxa"/>
            <w:tcBorders>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082"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Run 1 I</w:t>
            </w:r>
            <w:r w:rsidRPr="00A12F15">
              <w:rPr>
                <w:rFonts w:ascii="Arial" w:hAnsi="Arial" w:cs="Arial"/>
                <w:sz w:val="20"/>
                <w:vertAlign w:val="subscript"/>
              </w:rPr>
              <w:t>1</w:t>
            </w:r>
          </w:p>
        </w:tc>
        <w:tc>
          <w:tcPr>
            <w:tcW w:w="1168"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Run 2 I</w:t>
            </w:r>
            <w:r w:rsidRPr="00A12F15">
              <w:rPr>
                <w:rFonts w:ascii="Arial" w:hAnsi="Arial" w:cs="Arial"/>
                <w:sz w:val="20"/>
                <w:vertAlign w:val="subscript"/>
              </w:rPr>
              <w:t>2</w:t>
            </w:r>
          </w:p>
        </w:tc>
        <w:tc>
          <w:tcPr>
            <w:tcW w:w="1255" w:type="dxa"/>
            <w:tcBorders>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r w:rsidR="001E2D97" w:rsidRPr="00A12F15">
        <w:tc>
          <w:tcPr>
            <w:tcW w:w="1082"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82"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82"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82"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68"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55"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tc>
          <w:tcPr>
            <w:tcW w:w="1082"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82"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82"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82"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68"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55"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tc>
          <w:tcPr>
            <w:tcW w:w="1082"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82"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82"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82"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68"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55"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tc>
          <w:tcPr>
            <w:tcW w:w="1082"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82"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82"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82"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68"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55"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tc>
          <w:tcPr>
            <w:tcW w:w="1082"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82"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82"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82"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68"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55"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BA17D7">
        <w:tc>
          <w:tcPr>
            <w:tcW w:w="1082" w:type="dxa"/>
            <w:tcBorders>
              <w:top w:val="single" w:sz="7" w:space="0" w:color="auto"/>
              <w:left w:val="double" w:sz="7" w:space="0" w:color="auto"/>
              <w:bottom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82" w:type="dxa"/>
            <w:tcBorders>
              <w:top w:val="single" w:sz="7" w:space="0" w:color="auto"/>
              <w:left w:val="single" w:sz="7" w:space="0" w:color="auto"/>
              <w:bottom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82" w:type="dxa"/>
            <w:tcBorders>
              <w:top w:val="single" w:sz="7" w:space="0" w:color="auto"/>
              <w:left w:val="single" w:sz="7" w:space="0" w:color="auto"/>
              <w:bottom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82" w:type="dxa"/>
            <w:tcBorders>
              <w:top w:val="single" w:sz="7" w:space="0" w:color="auto"/>
              <w:left w:val="single" w:sz="7" w:space="0" w:color="auto"/>
              <w:bottom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68" w:type="dxa"/>
            <w:tcBorders>
              <w:top w:val="single" w:sz="7" w:space="0" w:color="auto"/>
              <w:left w:val="single" w:sz="7" w:space="0" w:color="auto"/>
              <w:bottom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55" w:type="dxa"/>
            <w:tcBorders>
              <w:top w:val="single" w:sz="7" w:space="0" w:color="auto"/>
              <w:left w:val="single" w:sz="7" w:space="0" w:color="auto"/>
              <w:bottom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BA17D7" w:rsidRPr="00A12F15" w:rsidTr="005E0687">
        <w:tc>
          <w:tcPr>
            <w:tcW w:w="6751" w:type="dxa"/>
            <w:gridSpan w:val="6"/>
            <w:tcBorders>
              <w:top w:val="single" w:sz="7" w:space="0" w:color="auto"/>
              <w:left w:val="double" w:sz="7" w:space="0" w:color="auto"/>
              <w:bottom w:val="double" w:sz="7" w:space="0" w:color="auto"/>
              <w:right w:val="double" w:sz="7" w:space="0" w:color="auto"/>
            </w:tcBorders>
          </w:tcPr>
          <w:p w:rsidR="00BA17D7" w:rsidRPr="00A12F15" w:rsidRDefault="00BA17D7" w:rsidP="00455546">
            <w:pPr>
              <w:tabs>
                <w:tab w:val="left" w:pos="-720"/>
                <w:tab w:val="left" w:pos="259"/>
                <w:tab w:val="left" w:pos="370"/>
              </w:tabs>
              <w:suppressAutoHyphens/>
              <w:ind w:left="370" w:hanging="370"/>
              <w:rPr>
                <w:rFonts w:ascii="Arial" w:hAnsi="Arial" w:cs="Arial"/>
                <w:sz w:val="20"/>
              </w:rPr>
            </w:pPr>
            <w:r>
              <w:rPr>
                <w:rFonts w:ascii="Arial" w:hAnsi="Arial" w:cs="Arial"/>
                <w:sz w:val="20"/>
              </w:rPr>
              <w:t xml:space="preserve">(*) </w:t>
            </w:r>
            <w:r>
              <w:rPr>
                <w:rFonts w:ascii="Arial" w:hAnsi="Arial" w:cs="Arial"/>
                <w:sz w:val="20"/>
              </w:rPr>
              <w:tab/>
            </w:r>
            <w:r w:rsidRPr="00A12F15">
              <w:rPr>
                <w:rFonts w:ascii="Arial" w:hAnsi="Arial" w:cs="Arial"/>
                <w:sz w:val="20"/>
              </w:rPr>
              <w:t>The pulses sent by the displacement transducer (or simulator) to simulate belt movement</w:t>
            </w:r>
          </w:p>
          <w:p w:rsidR="00BA17D7" w:rsidRPr="00A12F15" w:rsidRDefault="00BA17D7" w:rsidP="00455546">
            <w:pPr>
              <w:tabs>
                <w:tab w:val="left" w:pos="-720"/>
                <w:tab w:val="left" w:pos="259"/>
                <w:tab w:val="left" w:pos="370"/>
                <w:tab w:val="left" w:pos="816"/>
              </w:tabs>
              <w:suppressAutoHyphens/>
              <w:ind w:left="370" w:hanging="370"/>
              <w:rPr>
                <w:rFonts w:ascii="Arial" w:hAnsi="Arial" w:cs="Arial"/>
                <w:sz w:val="20"/>
              </w:rPr>
            </w:pPr>
            <w:r w:rsidRPr="00A12F15">
              <w:rPr>
                <w:rFonts w:ascii="Arial" w:hAnsi="Arial" w:cs="Arial"/>
                <w:sz w:val="20"/>
              </w:rPr>
              <w:t>(**)</w:t>
            </w:r>
            <w:r w:rsidRPr="00A12F15">
              <w:rPr>
                <w:rFonts w:ascii="Arial" w:hAnsi="Arial" w:cs="Arial"/>
                <w:sz w:val="20"/>
              </w:rPr>
              <w:tab/>
              <w:t xml:space="preserve">See the Simulation page in section 1 for the simulated </w:t>
            </w:r>
            <w:proofErr w:type="spellStart"/>
            <w:r w:rsidRPr="00A12F15">
              <w:rPr>
                <w:rFonts w:ascii="Arial" w:hAnsi="Arial" w:cs="Arial"/>
                <w:sz w:val="20"/>
              </w:rPr>
              <w:t>totalization</w:t>
            </w:r>
            <w:proofErr w:type="spellEnd"/>
            <w:r w:rsidRPr="00A12F15">
              <w:rPr>
                <w:rFonts w:ascii="Arial" w:hAnsi="Arial" w:cs="Arial"/>
                <w:sz w:val="20"/>
              </w:rPr>
              <w:t xml:space="preserve"> calculation formula </w:t>
            </w:r>
          </w:p>
        </w:tc>
      </w:tr>
    </w:tbl>
    <w:p w:rsidR="00CF01BA" w:rsidRPr="00A12F15" w:rsidRDefault="00CF01BA" w:rsidP="00CF01BA">
      <w:pPr>
        <w:tabs>
          <w:tab w:val="left" w:pos="-720"/>
          <w:tab w:val="left" w:pos="0"/>
          <w:tab w:val="left" w:pos="259"/>
          <w:tab w:val="left" w:pos="604"/>
          <w:tab w:val="left" w:pos="816"/>
          <w:tab w:val="left" w:pos="1440"/>
        </w:tabs>
        <w:suppressAutoHyphens/>
        <w:jc w:val="both"/>
        <w:rPr>
          <w:rFonts w:ascii="Arial" w:hAnsi="Arial" w:cs="Arial"/>
          <w:sz w:val="20"/>
        </w:rPr>
      </w:pPr>
    </w:p>
    <w:p w:rsidR="00CF01BA" w:rsidRPr="00A12F15" w:rsidRDefault="00CF01BA" w:rsidP="00CF01BA">
      <w:pPr>
        <w:tabs>
          <w:tab w:val="left" w:pos="-720"/>
          <w:tab w:val="left" w:pos="0"/>
          <w:tab w:val="left" w:pos="259"/>
          <w:tab w:val="left" w:pos="604"/>
          <w:tab w:val="left" w:pos="816"/>
          <w:tab w:val="left" w:pos="1440"/>
        </w:tabs>
        <w:suppressAutoHyphens/>
        <w:jc w:val="both"/>
        <w:rPr>
          <w:rFonts w:ascii="Arial" w:hAnsi="Arial" w:cs="Arial"/>
          <w:sz w:val="20"/>
        </w:rPr>
      </w:pPr>
    </w:p>
    <w:p w:rsidR="00B30B0A" w:rsidRPr="00A12F15" w:rsidRDefault="00B30B0A" w:rsidP="00B30B0A">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
        <w:gridCol w:w="1260"/>
        <w:gridCol w:w="360"/>
        <w:gridCol w:w="1530"/>
      </w:tblGrid>
      <w:tr w:rsidR="00B30B0A" w:rsidRPr="00A12F15" w:rsidTr="003E7066">
        <w:trPr>
          <w:trHeight w:hRule="exact" w:val="280"/>
        </w:trPr>
        <w:tc>
          <w:tcPr>
            <w:tcW w:w="360" w:type="dxa"/>
            <w:tcBorders>
              <w:top w:val="single" w:sz="4" w:space="0" w:color="auto"/>
              <w:left w:val="single" w:sz="4" w:space="0" w:color="auto"/>
              <w:bottom w:val="single" w:sz="4" w:space="0" w:color="auto"/>
              <w:right w:val="single" w:sz="4" w:space="0" w:color="auto"/>
            </w:tcBorders>
            <w:vAlign w:val="center"/>
          </w:tcPr>
          <w:p w:rsidR="00B30B0A" w:rsidRPr="00A12F15" w:rsidRDefault="00B30B0A" w:rsidP="003E7066">
            <w:pPr>
              <w:tabs>
                <w:tab w:val="left" w:pos="-1440"/>
                <w:tab w:val="left" w:pos="-720"/>
                <w:tab w:val="left" w:pos="0"/>
                <w:tab w:val="left" w:pos="576"/>
                <w:tab w:val="left" w:pos="720"/>
              </w:tabs>
              <w:suppressAutoHyphens/>
              <w:ind w:right="-18"/>
              <w:jc w:val="right"/>
              <w:rPr>
                <w:rFonts w:ascii="Arial" w:hAnsi="Arial"/>
                <w:sz w:val="18"/>
              </w:rPr>
            </w:pPr>
          </w:p>
        </w:tc>
        <w:tc>
          <w:tcPr>
            <w:tcW w:w="1260" w:type="dxa"/>
            <w:tcBorders>
              <w:top w:val="nil"/>
              <w:left w:val="nil"/>
              <w:bottom w:val="nil"/>
              <w:right w:val="nil"/>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r w:rsidRPr="00A12F15">
              <w:rPr>
                <w:rFonts w:ascii="Arial" w:hAnsi="Arial"/>
                <w:sz w:val="18"/>
              </w:rPr>
              <w:t>Passed</w:t>
            </w:r>
          </w:p>
        </w:tc>
        <w:tc>
          <w:tcPr>
            <w:tcW w:w="360" w:type="dxa"/>
            <w:tcBorders>
              <w:top w:val="single" w:sz="4" w:space="0" w:color="auto"/>
              <w:left w:val="single" w:sz="4" w:space="0" w:color="auto"/>
              <w:bottom w:val="single" w:sz="4" w:space="0" w:color="auto"/>
              <w:right w:val="single" w:sz="4" w:space="0" w:color="auto"/>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p>
        </w:tc>
        <w:tc>
          <w:tcPr>
            <w:tcW w:w="1530" w:type="dxa"/>
            <w:tcBorders>
              <w:top w:val="nil"/>
              <w:left w:val="nil"/>
              <w:bottom w:val="nil"/>
              <w:right w:val="nil"/>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r w:rsidRPr="00A12F15">
              <w:rPr>
                <w:rFonts w:ascii="Arial" w:hAnsi="Arial"/>
                <w:sz w:val="18"/>
              </w:rPr>
              <w:t>Failed</w:t>
            </w:r>
          </w:p>
        </w:tc>
      </w:tr>
    </w:tbl>
    <w:p w:rsidR="00B30B0A" w:rsidRPr="00A12F15" w:rsidRDefault="00B30B0A" w:rsidP="00B30B0A">
      <w:pPr>
        <w:tabs>
          <w:tab w:val="left" w:pos="-720"/>
          <w:tab w:val="left" w:pos="0"/>
          <w:tab w:val="left" w:pos="259"/>
          <w:tab w:val="left" w:pos="604"/>
          <w:tab w:val="left" w:pos="816"/>
          <w:tab w:val="left" w:pos="1440"/>
        </w:tabs>
        <w:suppressAutoHyphens/>
        <w:jc w:val="both"/>
        <w:rPr>
          <w:rFonts w:ascii="Arial" w:hAnsi="Arial" w:cs="Arial"/>
          <w:sz w:val="20"/>
        </w:rPr>
      </w:pPr>
    </w:p>
    <w:p w:rsidR="00B30B0A" w:rsidRPr="00A12F15" w:rsidRDefault="00B30B0A" w:rsidP="00B30B0A">
      <w:pPr>
        <w:tabs>
          <w:tab w:val="left" w:pos="-720"/>
          <w:tab w:val="left" w:pos="0"/>
          <w:tab w:val="left" w:pos="259"/>
          <w:tab w:val="left" w:pos="604"/>
          <w:tab w:val="left" w:pos="816"/>
          <w:tab w:val="left" w:pos="1440"/>
        </w:tabs>
        <w:suppressAutoHyphens/>
        <w:jc w:val="both"/>
        <w:rPr>
          <w:rFonts w:ascii="Arial" w:hAnsi="Arial" w:cs="Arial"/>
          <w:sz w:val="20"/>
        </w:rPr>
      </w:pPr>
      <w:del w:id="1601" w:author="morayoa" w:date="2013-06-06T09:05:00Z">
        <w:r w:rsidRPr="00A12F15" w:rsidDel="00DC255E">
          <w:rPr>
            <w:rFonts w:ascii="Arial" w:hAnsi="Arial" w:cs="Arial"/>
            <w:sz w:val="20"/>
          </w:rPr>
          <w:delText>Remarks</w:delText>
        </w:r>
      </w:del>
      <w:ins w:id="1602" w:author="morayoa" w:date="2013-06-06T09:05:00Z">
        <w:r w:rsidR="00DC255E">
          <w:rPr>
            <w:rFonts w:ascii="Arial" w:hAnsi="Arial" w:cs="Arial"/>
            <w:sz w:val="20"/>
          </w:rPr>
          <w:t>Observations</w:t>
        </w:r>
      </w:ins>
      <w:r w:rsidRPr="00A12F15">
        <w:rPr>
          <w:rFonts w:ascii="Arial" w:hAnsi="Arial" w:cs="Arial"/>
          <w:sz w:val="20"/>
        </w:rPr>
        <w:t>:</w:t>
      </w:r>
    </w:p>
    <w:p w:rsidR="00CF3230" w:rsidRPr="00A12F15" w:rsidRDefault="0075580A" w:rsidP="00CF3230">
      <w:pPr>
        <w:tabs>
          <w:tab w:val="left" w:pos="-720"/>
          <w:tab w:val="left" w:pos="0"/>
          <w:tab w:val="left" w:pos="259"/>
          <w:tab w:val="left" w:pos="604"/>
          <w:tab w:val="left" w:pos="816"/>
          <w:tab w:val="left" w:pos="1440"/>
        </w:tabs>
        <w:suppressAutoHyphens/>
        <w:jc w:val="both"/>
        <w:rPr>
          <w:ins w:id="1603" w:author="morayoa" w:date="2013-06-05T14:38:00Z"/>
        </w:rPr>
      </w:pPr>
      <w:ins w:id="1604" w:author="morayoa" w:date="2013-06-05T14:40:00Z">
        <w:r>
          <w:rPr>
            <w:rFonts w:ascii="Arial" w:hAnsi="Arial" w:cs="Arial"/>
            <w:sz w:val="16"/>
            <w:szCs w:val="16"/>
          </w:rPr>
          <w:t xml:space="preserve">Include information that affect the test condition, </w:t>
        </w:r>
      </w:ins>
      <w:ins w:id="1605" w:author="morayoa" w:date="2013-06-06T09:50:00Z">
        <w:r w:rsidR="00B05592">
          <w:rPr>
            <w:rFonts w:ascii="Arial" w:hAnsi="Arial" w:cs="Arial"/>
            <w:sz w:val="16"/>
            <w:szCs w:val="16"/>
          </w:rPr>
          <w:t xml:space="preserve">as indicated in the last paragraph </w:t>
        </w:r>
      </w:ins>
      <w:ins w:id="1606" w:author="morayoa" w:date="2013-06-05T14:40:00Z">
        <w:r>
          <w:rPr>
            <w:rFonts w:ascii="Arial" w:hAnsi="Arial" w:cs="Arial"/>
            <w:sz w:val="16"/>
            <w:szCs w:val="16"/>
          </w:rPr>
          <w:t>of R 50-1 &amp; -2, A.7.1</w:t>
        </w:r>
      </w:ins>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br w:type="page"/>
      </w:r>
      <w:r w:rsidRPr="00A12F15">
        <w:rPr>
          <w:rFonts w:ascii="Arial" w:hAnsi="Arial" w:cs="Arial"/>
          <w:sz w:val="20"/>
        </w:rPr>
        <w:lastRenderedPageBreak/>
        <w:t>1.7.2</w:t>
      </w:r>
      <w:r w:rsidRPr="00A12F15">
        <w:rPr>
          <w:rFonts w:ascii="Arial" w:hAnsi="Arial" w:cs="Arial"/>
          <w:sz w:val="20"/>
        </w:rPr>
        <w:tab/>
        <w:t xml:space="preserve">Discrimination of the </w:t>
      </w:r>
      <w:proofErr w:type="spellStart"/>
      <w:r w:rsidRPr="00A12F15">
        <w:rPr>
          <w:rFonts w:ascii="Arial" w:hAnsi="Arial" w:cs="Arial"/>
          <w:sz w:val="20"/>
        </w:rPr>
        <w:t>totalization</w:t>
      </w:r>
      <w:proofErr w:type="spellEnd"/>
      <w:r w:rsidRPr="00A12F15">
        <w:rPr>
          <w:rFonts w:ascii="Arial" w:hAnsi="Arial" w:cs="Arial"/>
          <w:sz w:val="20"/>
        </w:rPr>
        <w:t xml:space="preserve"> indicating device (R 50-1, </w:t>
      </w:r>
      <w:r w:rsidR="00794A1C">
        <w:rPr>
          <w:rFonts w:ascii="Arial" w:hAnsi="Arial" w:cs="Arial"/>
          <w:sz w:val="20"/>
        </w:rPr>
        <w:t>2.7.5</w:t>
      </w:r>
      <w:r w:rsidR="006E4A2F" w:rsidRPr="00A12F15">
        <w:rPr>
          <w:rFonts w:ascii="Arial" w:hAnsi="Arial" w:cs="Arial"/>
          <w:sz w:val="20"/>
        </w:rPr>
        <w:t>.2</w:t>
      </w:r>
      <w:r w:rsidR="00BC3404">
        <w:rPr>
          <w:rFonts w:ascii="Arial" w:hAnsi="Arial" w:cs="Arial"/>
          <w:sz w:val="20"/>
        </w:rPr>
        <w:t xml:space="preserve"> </w:t>
      </w:r>
      <w:r w:rsidRPr="00A12F15">
        <w:rPr>
          <w:rFonts w:ascii="Arial" w:hAnsi="Arial" w:cs="Arial"/>
          <w:sz w:val="20"/>
        </w:rPr>
        <w:t xml:space="preserve">&amp; </w:t>
      </w:r>
      <w:r w:rsidR="00FF527C" w:rsidRPr="00A12F15">
        <w:rPr>
          <w:rFonts w:ascii="Arial" w:hAnsi="Arial" w:cs="Arial"/>
          <w:sz w:val="20"/>
        </w:rPr>
        <w:t>A.8</w:t>
      </w:r>
      <w:r w:rsidRPr="00A12F15">
        <w:rPr>
          <w:rFonts w:ascii="Arial" w:hAnsi="Arial" w:cs="Arial"/>
          <w:sz w:val="20"/>
        </w:rPr>
        <w:t>.2)</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8505"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2" w:type="dxa"/>
          <w:right w:w="112" w:type="dxa"/>
        </w:tblCellMar>
        <w:tblLook w:val="0000"/>
      </w:tblPr>
      <w:tblGrid>
        <w:gridCol w:w="3686"/>
        <w:gridCol w:w="992"/>
        <w:gridCol w:w="1134"/>
        <w:gridCol w:w="1134"/>
        <w:gridCol w:w="1559"/>
      </w:tblGrid>
      <w:tr w:rsidR="00D01FD6" w:rsidRPr="00A12F15" w:rsidTr="00870A73">
        <w:trPr>
          <w:trHeight w:hRule="exact" w:val="283"/>
        </w:trPr>
        <w:tc>
          <w:tcPr>
            <w:tcW w:w="3686" w:type="dxa"/>
            <w:tcBorders>
              <w:right w:val="nil"/>
            </w:tcBorders>
          </w:tcPr>
          <w:p w:rsidR="00D01FD6" w:rsidRPr="00A12F15" w:rsidRDefault="00FC47BA" w:rsidP="00DE0AE5">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fldChar w:fldCharType="begin"/>
            </w:r>
            <w:r w:rsidR="00D01FD6" w:rsidRPr="00A12F15">
              <w:rPr>
                <w:rFonts w:ascii="Arial" w:hAnsi="Arial" w:cs="Arial"/>
                <w:sz w:val="20"/>
              </w:rPr>
              <w:instrText xml:space="preserve">PRIVATE </w:instrText>
            </w:r>
            <w:r w:rsidRPr="00A12F15">
              <w:rPr>
                <w:rFonts w:ascii="Arial" w:hAnsi="Arial" w:cs="Arial"/>
                <w:sz w:val="20"/>
              </w:rPr>
              <w:fldChar w:fldCharType="end"/>
            </w:r>
            <w:r w:rsidR="00D01FD6" w:rsidRPr="00A12F15">
              <w:rPr>
                <w:rFonts w:ascii="Arial" w:hAnsi="Arial" w:cs="Arial"/>
                <w:sz w:val="20"/>
              </w:rPr>
              <w:t>Application No.</w:t>
            </w:r>
            <w:proofErr w:type="gramStart"/>
            <w:r w:rsidR="00D01FD6" w:rsidRPr="00A12F15">
              <w:rPr>
                <w:rFonts w:ascii="Arial" w:hAnsi="Arial" w:cs="Arial"/>
                <w:sz w:val="20"/>
              </w:rPr>
              <w:t>:      ...........................</w:t>
            </w:r>
            <w:proofErr w:type="gramEnd"/>
          </w:p>
        </w:tc>
        <w:tc>
          <w:tcPr>
            <w:tcW w:w="992" w:type="dxa"/>
            <w:tcBorders>
              <w:left w:val="nil"/>
            </w:tcBorders>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Pr>
          <w:p w:rsidR="00D01FD6" w:rsidRPr="00A12F15" w:rsidRDefault="00D01FD6" w:rsidP="00DE0AE5">
            <w:pPr>
              <w:tabs>
                <w:tab w:val="center" w:pos="665"/>
              </w:tabs>
              <w:suppressAutoHyphens/>
              <w:spacing w:after="56"/>
              <w:rPr>
                <w:rFonts w:ascii="Arial" w:hAnsi="Arial" w:cs="Arial"/>
                <w:sz w:val="20"/>
              </w:rPr>
            </w:pPr>
            <w:r w:rsidRPr="00A12F15">
              <w:rPr>
                <w:rFonts w:ascii="Arial" w:hAnsi="Arial" w:cs="Arial"/>
                <w:sz w:val="20"/>
              </w:rPr>
              <w:tab/>
              <w:t>At start</w:t>
            </w:r>
          </w:p>
        </w:tc>
        <w:tc>
          <w:tcPr>
            <w:tcW w:w="1134" w:type="dxa"/>
            <w:tcBorders>
              <w:bottom w:val="single" w:sz="4" w:space="0" w:color="auto"/>
            </w:tcBorders>
          </w:tcPr>
          <w:p w:rsidR="00D01FD6" w:rsidRPr="00A12F15" w:rsidRDefault="00D01FD6" w:rsidP="00DE0AE5">
            <w:pPr>
              <w:tabs>
                <w:tab w:val="center" w:pos="574"/>
              </w:tabs>
              <w:suppressAutoHyphens/>
              <w:spacing w:after="56"/>
              <w:rPr>
                <w:rFonts w:ascii="Arial" w:hAnsi="Arial" w:cs="Arial"/>
                <w:sz w:val="20"/>
              </w:rPr>
            </w:pPr>
            <w:r w:rsidRPr="00A12F15">
              <w:rPr>
                <w:rFonts w:ascii="Arial" w:hAnsi="Arial" w:cs="Arial"/>
                <w:sz w:val="20"/>
              </w:rPr>
              <w:tab/>
              <w:t>At end</w:t>
            </w:r>
          </w:p>
        </w:tc>
        <w:tc>
          <w:tcPr>
            <w:tcW w:w="1559" w:type="dxa"/>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r>
      <w:tr w:rsidR="00D01FD6" w:rsidRPr="00A12F15" w:rsidTr="00870A73">
        <w:trPr>
          <w:trHeight w:hRule="exact" w:val="283"/>
        </w:trPr>
        <w:tc>
          <w:tcPr>
            <w:tcW w:w="3686" w:type="dxa"/>
            <w:tcBorders>
              <w:bottom w:val="single" w:sz="4" w:space="0" w:color="auto"/>
            </w:tcBorders>
          </w:tcPr>
          <w:p w:rsidR="00D01FD6" w:rsidRPr="00A12F15" w:rsidRDefault="00451C6B" w:rsidP="00DE0AE5">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Type</w:t>
            </w:r>
            <w:r w:rsidR="00D01FD6" w:rsidRPr="00A12F15">
              <w:rPr>
                <w:rFonts w:ascii="Arial" w:hAnsi="Arial" w:cs="Arial"/>
                <w:sz w:val="20"/>
              </w:rPr>
              <w:t xml:space="preserve"> designation</w:t>
            </w:r>
            <w:proofErr w:type="gramStart"/>
            <w:r w:rsidR="00D01FD6" w:rsidRPr="00A12F15">
              <w:rPr>
                <w:rFonts w:ascii="Arial" w:hAnsi="Arial" w:cs="Arial"/>
                <w:sz w:val="20"/>
              </w:rPr>
              <w:t>:  ........................</w:t>
            </w:r>
            <w:proofErr w:type="gramEnd"/>
          </w:p>
        </w:tc>
        <w:tc>
          <w:tcPr>
            <w:tcW w:w="992" w:type="dxa"/>
          </w:tcPr>
          <w:p w:rsidR="00D01FD6" w:rsidRPr="00A12F15" w:rsidRDefault="00D01FD6" w:rsidP="00355B5C">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Temp:</w:t>
            </w:r>
          </w:p>
        </w:tc>
        <w:tc>
          <w:tcPr>
            <w:tcW w:w="1134" w:type="dxa"/>
            <w:tcBorders>
              <w:bottom w:val="single" w:sz="4" w:space="0" w:color="auto"/>
            </w:tcBorders>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bottom w:val="single" w:sz="4" w:space="0" w:color="auto"/>
            </w:tcBorders>
            <w:shd w:val="clear" w:color="auto" w:fill="auto"/>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r w:rsidRPr="00A12F15">
              <w:rPr>
                <w:rFonts w:ascii="Arial" w:hAnsi="Arial" w:cs="Arial"/>
                <w:sz w:val="20"/>
              </w:rPr>
              <w:sym w:font="Symbol" w:char="F0B0"/>
            </w:r>
            <w:r w:rsidRPr="00A12F15">
              <w:rPr>
                <w:rFonts w:ascii="Arial" w:hAnsi="Arial" w:cs="Arial"/>
                <w:sz w:val="20"/>
              </w:rPr>
              <w:t>C</w:t>
            </w:r>
          </w:p>
        </w:tc>
      </w:tr>
      <w:tr w:rsidR="00D01FD6" w:rsidRPr="00A12F15" w:rsidTr="00870A73">
        <w:trPr>
          <w:trHeight w:hRule="exact" w:val="283"/>
        </w:trPr>
        <w:tc>
          <w:tcPr>
            <w:tcW w:w="3686" w:type="dxa"/>
            <w:tcBorders>
              <w:bottom w:val="nil"/>
            </w:tcBorders>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Observer</w:t>
            </w:r>
            <w:proofErr w:type="gramStart"/>
            <w:r w:rsidRPr="00A12F15">
              <w:rPr>
                <w:rFonts w:ascii="Arial" w:hAnsi="Arial" w:cs="Arial"/>
                <w:sz w:val="20"/>
              </w:rPr>
              <w:t>:             .............................</w:t>
            </w:r>
            <w:proofErr w:type="gramEnd"/>
          </w:p>
        </w:tc>
        <w:tc>
          <w:tcPr>
            <w:tcW w:w="992" w:type="dxa"/>
          </w:tcPr>
          <w:p w:rsidR="00D01FD6" w:rsidRPr="00A12F15" w:rsidRDefault="00D01FD6" w:rsidP="00355B5C">
            <w:pPr>
              <w:tabs>
                <w:tab w:val="right" w:pos="4642"/>
              </w:tabs>
              <w:suppressAutoHyphens/>
              <w:spacing w:after="56"/>
              <w:rPr>
                <w:rFonts w:ascii="Arial" w:hAnsi="Arial" w:cs="Arial"/>
                <w:sz w:val="20"/>
              </w:rPr>
            </w:pPr>
            <w:r w:rsidRPr="00A12F15">
              <w:rPr>
                <w:rFonts w:ascii="Arial" w:hAnsi="Arial" w:cs="Arial"/>
                <w:sz w:val="20"/>
              </w:rPr>
              <w:t>Rel. h:</w:t>
            </w:r>
          </w:p>
        </w:tc>
        <w:tc>
          <w:tcPr>
            <w:tcW w:w="1134" w:type="dxa"/>
            <w:shd w:val="pct60" w:color="auto" w:fill="auto"/>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bottom w:val="single" w:sz="4" w:space="0" w:color="auto"/>
            </w:tcBorders>
            <w:shd w:val="pct60" w:color="auto" w:fill="auto"/>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
        </w:tc>
      </w:tr>
      <w:tr w:rsidR="00D01FD6" w:rsidRPr="00A12F15" w:rsidTr="00870A73">
        <w:trPr>
          <w:trHeight w:hRule="exact" w:val="283"/>
        </w:trPr>
        <w:tc>
          <w:tcPr>
            <w:tcW w:w="3686" w:type="dxa"/>
            <w:tcBorders>
              <w:top w:val="nil"/>
              <w:bottom w:val="nil"/>
            </w:tcBorders>
          </w:tcPr>
          <w:p w:rsidR="00D01FD6" w:rsidRPr="00A12F15" w:rsidRDefault="00D01FD6" w:rsidP="00DE0AE5">
            <w:pPr>
              <w:tabs>
                <w:tab w:val="right" w:pos="4642"/>
              </w:tabs>
              <w:suppressAutoHyphens/>
              <w:spacing w:after="56"/>
              <w:rPr>
                <w:rFonts w:ascii="Arial" w:hAnsi="Arial" w:cs="Arial"/>
                <w:sz w:val="20"/>
              </w:rPr>
            </w:pPr>
          </w:p>
        </w:tc>
        <w:tc>
          <w:tcPr>
            <w:tcW w:w="992" w:type="dxa"/>
          </w:tcPr>
          <w:p w:rsidR="00D01FD6" w:rsidRPr="00A12F15" w:rsidRDefault="00D01FD6" w:rsidP="00355B5C">
            <w:pPr>
              <w:tabs>
                <w:tab w:val="right" w:pos="4642"/>
              </w:tabs>
              <w:suppressAutoHyphens/>
              <w:spacing w:after="56"/>
              <w:rPr>
                <w:rFonts w:ascii="Arial" w:hAnsi="Arial" w:cs="Arial"/>
                <w:sz w:val="20"/>
              </w:rPr>
            </w:pPr>
            <w:r w:rsidRPr="00A12F15">
              <w:rPr>
                <w:rFonts w:ascii="Arial" w:hAnsi="Arial" w:cs="Arial"/>
                <w:sz w:val="20"/>
              </w:rPr>
              <w:t>Date:</w:t>
            </w:r>
            <w:r w:rsidRPr="00A12F15">
              <w:rPr>
                <w:rFonts w:ascii="Arial" w:hAnsi="Arial" w:cs="Arial"/>
                <w:sz w:val="20"/>
              </w:rPr>
              <w:tab/>
              <w:t>Date:</w:t>
            </w:r>
          </w:p>
        </w:tc>
        <w:tc>
          <w:tcPr>
            <w:tcW w:w="1134" w:type="dxa"/>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shd w:val="clear" w:color="auto" w:fill="auto"/>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Pr>
          <w:p w:rsidR="00D01FD6" w:rsidRPr="00A12F15" w:rsidRDefault="002829F3" w:rsidP="00DE0AE5">
            <w:pPr>
              <w:tabs>
                <w:tab w:val="left" w:pos="-720"/>
                <w:tab w:val="left" w:pos="0"/>
                <w:tab w:val="left" w:pos="259"/>
                <w:tab w:val="left" w:pos="604"/>
                <w:tab w:val="left" w:pos="816"/>
                <w:tab w:val="left" w:pos="1440"/>
              </w:tabs>
              <w:suppressAutoHyphens/>
              <w:spacing w:after="56"/>
              <w:rPr>
                <w:rFonts w:ascii="Arial" w:hAnsi="Arial" w:cs="Arial"/>
                <w:sz w:val="20"/>
              </w:rPr>
            </w:pPr>
            <w:proofErr w:type="spellStart"/>
            <w:r w:rsidRPr="00A12F15">
              <w:rPr>
                <w:rFonts w:ascii="Arial" w:hAnsi="Arial" w:cs="Arial"/>
                <w:sz w:val="20"/>
              </w:rPr>
              <w:t>yyyy</w:t>
            </w:r>
            <w:proofErr w:type="spellEnd"/>
            <w:r w:rsidRPr="00A12F15">
              <w:rPr>
                <w:rFonts w:ascii="Arial" w:hAnsi="Arial" w:cs="Arial"/>
                <w:sz w:val="20"/>
              </w:rPr>
              <w:t>-mm-</w:t>
            </w:r>
            <w:proofErr w:type="spellStart"/>
            <w:r w:rsidRPr="00A12F15">
              <w:rPr>
                <w:rFonts w:ascii="Arial" w:hAnsi="Arial" w:cs="Arial"/>
                <w:sz w:val="20"/>
              </w:rPr>
              <w:t>dd</w:t>
            </w:r>
            <w:proofErr w:type="spellEnd"/>
          </w:p>
        </w:tc>
      </w:tr>
      <w:tr w:rsidR="00D01FD6" w:rsidRPr="00A12F15" w:rsidTr="00870A73">
        <w:trPr>
          <w:trHeight w:hRule="exact" w:val="274"/>
        </w:trPr>
        <w:tc>
          <w:tcPr>
            <w:tcW w:w="3686" w:type="dxa"/>
            <w:tcBorders>
              <w:top w:val="nil"/>
            </w:tcBorders>
          </w:tcPr>
          <w:p w:rsidR="00D01FD6" w:rsidRPr="00A12F15" w:rsidRDefault="00D01FD6" w:rsidP="00DE0AE5">
            <w:pPr>
              <w:tabs>
                <w:tab w:val="right" w:pos="4642"/>
              </w:tabs>
              <w:suppressAutoHyphens/>
              <w:spacing w:after="56"/>
              <w:rPr>
                <w:rFonts w:ascii="Arial" w:hAnsi="Arial" w:cs="Arial"/>
                <w:sz w:val="20"/>
              </w:rPr>
            </w:pPr>
          </w:p>
        </w:tc>
        <w:tc>
          <w:tcPr>
            <w:tcW w:w="992" w:type="dxa"/>
          </w:tcPr>
          <w:p w:rsidR="00D01FD6" w:rsidRPr="00A12F15" w:rsidRDefault="00D01FD6" w:rsidP="00355B5C">
            <w:pPr>
              <w:tabs>
                <w:tab w:val="right" w:pos="4642"/>
              </w:tabs>
              <w:suppressAutoHyphens/>
              <w:spacing w:after="56"/>
              <w:rPr>
                <w:rFonts w:ascii="Arial" w:hAnsi="Arial" w:cs="Arial"/>
                <w:sz w:val="20"/>
              </w:rPr>
            </w:pPr>
            <w:r w:rsidRPr="00A12F15">
              <w:rPr>
                <w:rFonts w:ascii="Arial" w:hAnsi="Arial" w:cs="Arial"/>
                <w:sz w:val="20"/>
              </w:rPr>
              <w:t>Time:</w:t>
            </w:r>
            <w:r w:rsidRPr="00A12F15">
              <w:rPr>
                <w:rFonts w:ascii="Arial" w:hAnsi="Arial" w:cs="Arial"/>
                <w:sz w:val="20"/>
              </w:rPr>
              <w:tab/>
              <w:t>Time:</w:t>
            </w:r>
          </w:p>
        </w:tc>
        <w:tc>
          <w:tcPr>
            <w:tcW w:w="1134" w:type="dxa"/>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shd w:val="clear" w:color="auto" w:fill="auto"/>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roofErr w:type="spellStart"/>
            <w:r w:rsidRPr="00A12F15">
              <w:rPr>
                <w:rFonts w:ascii="Arial" w:hAnsi="Arial" w:cs="Arial"/>
                <w:sz w:val="20"/>
              </w:rPr>
              <w:t>hh:mm:ss</w:t>
            </w:r>
            <w:proofErr w:type="spellEnd"/>
          </w:p>
        </w:tc>
      </w:tr>
      <w:tr w:rsidR="00D01FD6" w:rsidRPr="00A12F15" w:rsidTr="00870A73">
        <w:tc>
          <w:tcPr>
            <w:tcW w:w="8505" w:type="dxa"/>
            <w:gridSpan w:val="5"/>
          </w:tcPr>
          <w:p w:rsidR="00D01FD6" w:rsidRPr="00A12F15" w:rsidRDefault="00D01FD6" w:rsidP="00DE0AE5">
            <w:pPr>
              <w:tabs>
                <w:tab w:val="left" w:pos="-720"/>
                <w:tab w:val="left" w:pos="0"/>
                <w:tab w:val="left" w:pos="259"/>
                <w:tab w:val="left" w:pos="604"/>
                <w:tab w:val="left" w:pos="816"/>
                <w:tab w:val="left" w:pos="1440"/>
              </w:tabs>
              <w:suppressAutoHyphens/>
              <w:rPr>
                <w:rFonts w:ascii="Arial" w:hAnsi="Arial" w:cs="Arial"/>
                <w:sz w:val="20"/>
              </w:rPr>
            </w:pPr>
            <w:r w:rsidRPr="00A12F15">
              <w:rPr>
                <w:rFonts w:ascii="Arial" w:hAnsi="Arial" w:cs="Arial"/>
                <w:sz w:val="20"/>
              </w:rPr>
              <w:t>Resolution during test:</w:t>
            </w:r>
          </w:p>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w:t>
            </w:r>
            <w:proofErr w:type="gramStart"/>
            <w:r w:rsidRPr="00A12F15">
              <w:rPr>
                <w:rFonts w:ascii="Arial" w:hAnsi="Arial" w:cs="Arial"/>
                <w:sz w:val="20"/>
              </w:rPr>
              <w:t>smaller</w:t>
            </w:r>
            <w:proofErr w:type="gramEnd"/>
            <w:r w:rsidRPr="00A12F15">
              <w:rPr>
                <w:rFonts w:ascii="Arial" w:hAnsi="Arial" w:cs="Arial"/>
                <w:sz w:val="20"/>
              </w:rPr>
              <w:t xml:space="preserve"> than d)       ................................</w:t>
            </w: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Pre-test information</w:t>
      </w:r>
    </w:p>
    <w:tbl>
      <w:tblPr>
        <w:tblW w:w="0" w:type="auto"/>
        <w:tblInd w:w="56" w:type="dxa"/>
        <w:tblLayout w:type="fixed"/>
        <w:tblCellMar>
          <w:left w:w="56" w:type="dxa"/>
          <w:right w:w="56" w:type="dxa"/>
        </w:tblCellMar>
        <w:tblLook w:val="0000"/>
      </w:tblPr>
      <w:tblGrid>
        <w:gridCol w:w="1489"/>
        <w:gridCol w:w="1575"/>
      </w:tblGrid>
      <w:tr w:rsidR="001E2D97" w:rsidRPr="00A12F15">
        <w:tc>
          <w:tcPr>
            <w:tcW w:w="1489" w:type="dxa"/>
            <w:tcBorders>
              <w:top w:val="double" w:sz="7" w:space="0" w:color="auto"/>
              <w:left w:val="double" w:sz="7" w:space="0" w:color="auto"/>
              <w:right w:val="single" w:sz="7" w:space="0" w:color="auto"/>
            </w:tcBorders>
          </w:tcPr>
          <w:p w:rsidR="001E2D97" w:rsidRPr="00A12F15" w:rsidRDefault="00FC47BA">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fldChar w:fldCharType="begin"/>
            </w:r>
            <w:r w:rsidR="001E2D97" w:rsidRPr="00A12F15">
              <w:rPr>
                <w:rFonts w:ascii="Arial" w:hAnsi="Arial" w:cs="Arial"/>
                <w:sz w:val="20"/>
              </w:rPr>
              <w:instrText xml:space="preserve">PRIVATE </w:instrText>
            </w:r>
            <w:r w:rsidRPr="00A12F15">
              <w:rPr>
                <w:rFonts w:ascii="Arial" w:hAnsi="Arial" w:cs="Arial"/>
                <w:sz w:val="20"/>
              </w:rPr>
              <w:fldChar w:fldCharType="end"/>
            </w:r>
            <w:r w:rsidR="001E2D97" w:rsidRPr="00A12F15">
              <w:rPr>
                <w:rFonts w:ascii="Arial" w:hAnsi="Arial" w:cs="Arial"/>
                <w:sz w:val="20"/>
              </w:rPr>
              <w:t>Equivalent</w:t>
            </w:r>
          </w:p>
          <w:p w:rsidR="001E2D97" w:rsidRPr="00A12F15" w:rsidRDefault="001E2D97" w:rsidP="00355B5C">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xml:space="preserve">pulses for </w:t>
            </w:r>
            <w:proofErr w:type="spellStart"/>
            <w:r w:rsidRPr="00A12F15">
              <w:rPr>
                <w:rFonts w:ascii="Arial" w:hAnsi="Arial" w:cs="Arial"/>
                <w:sz w:val="20"/>
              </w:rPr>
              <w:t>Σ</w:t>
            </w:r>
            <w:r w:rsidRPr="00A12F15">
              <w:rPr>
                <w:rFonts w:ascii="Arial" w:hAnsi="Arial" w:cs="Arial"/>
                <w:sz w:val="20"/>
                <w:vertAlign w:val="subscript"/>
              </w:rPr>
              <w:t>min</w:t>
            </w:r>
            <w:proofErr w:type="spellEnd"/>
            <w:r w:rsidRPr="00A12F15">
              <w:rPr>
                <w:rFonts w:ascii="Arial" w:hAnsi="Arial" w:cs="Arial"/>
                <w:sz w:val="20"/>
              </w:rPr>
              <w:t xml:space="preserve"> at </w:t>
            </w:r>
            <w:r w:rsidR="00241EE4" w:rsidRPr="00A12F15">
              <w:rPr>
                <w:rFonts w:ascii="Arial" w:hAnsi="Arial" w:cs="Arial"/>
                <w:sz w:val="20"/>
              </w:rPr>
              <w:t>L</w:t>
            </w:r>
            <w:del w:id="1607" w:author="morayoa" w:date="2013-06-11T10:04:00Z">
              <w:r w:rsidR="00241EE4" w:rsidRPr="00A12F15" w:rsidDel="00355B5C">
                <w:rPr>
                  <w:rFonts w:ascii="Arial" w:hAnsi="Arial" w:cs="Arial"/>
                  <w:sz w:val="20"/>
                  <w:vertAlign w:val="subscript"/>
                </w:rPr>
                <w:delText>1</w:delText>
              </w:r>
            </w:del>
          </w:p>
        </w:tc>
        <w:tc>
          <w:tcPr>
            <w:tcW w:w="1575" w:type="dxa"/>
            <w:tcBorders>
              <w:top w:val="doub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Static load</w:t>
            </w:r>
            <w:r w:rsidR="00241EE4" w:rsidRPr="00A12F15">
              <w:rPr>
                <w:rFonts w:ascii="Arial" w:hAnsi="Arial" w:cs="Arial"/>
                <w:sz w:val="20"/>
              </w:rPr>
              <w:t xml:space="preserve"> (L</w:t>
            </w:r>
            <w:del w:id="1608" w:author="morayoa" w:date="2013-06-11T10:05:00Z">
              <w:r w:rsidRPr="00A12F15" w:rsidDel="00355B5C">
                <w:rPr>
                  <w:rFonts w:ascii="Arial" w:hAnsi="Arial" w:cs="Arial"/>
                  <w:sz w:val="20"/>
                  <w:vertAlign w:val="subscript"/>
                </w:rPr>
                <w:delText>1</w:delText>
              </w:r>
            </w:del>
            <w:r w:rsidRPr="00A12F15">
              <w:rPr>
                <w:rFonts w:ascii="Arial" w:hAnsi="Arial" w:cs="Arial"/>
                <w:sz w:val="20"/>
              </w:rPr>
              <w:t>)</w:t>
            </w: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w:t>
            </w:r>
          </w:p>
        </w:tc>
      </w:tr>
      <w:tr w:rsidR="001E2D97" w:rsidRPr="00A12F15">
        <w:tc>
          <w:tcPr>
            <w:tcW w:w="1489" w:type="dxa"/>
            <w:tcBorders>
              <w:top w:val="single" w:sz="7" w:space="0" w:color="auto"/>
              <w:left w:val="double" w:sz="7" w:space="0" w:color="auto"/>
              <w:righ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75" w:type="dxa"/>
            <w:tcBorders>
              <w:top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20 % Max =</w:t>
            </w:r>
          </w:p>
        </w:tc>
      </w:tr>
      <w:tr w:rsidR="001E2D97" w:rsidRPr="00A12F15">
        <w:tc>
          <w:tcPr>
            <w:tcW w:w="1489" w:type="dxa"/>
            <w:tcBorders>
              <w:top w:val="single" w:sz="7" w:space="0" w:color="auto"/>
              <w:left w:val="double" w:sz="7" w:space="0" w:color="auto"/>
              <w:righ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75" w:type="dxa"/>
            <w:tcBorders>
              <w:top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50 % Max =</w:t>
            </w:r>
          </w:p>
        </w:tc>
      </w:tr>
      <w:tr w:rsidR="001E2D97" w:rsidRPr="00A12F15">
        <w:tc>
          <w:tcPr>
            <w:tcW w:w="1489" w:type="dxa"/>
            <w:tcBorders>
              <w:top w:val="single" w:sz="7" w:space="0" w:color="auto"/>
              <w:left w:val="double" w:sz="7" w:space="0" w:color="auto"/>
              <w:righ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75" w:type="dxa"/>
            <w:tcBorders>
              <w:top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75 % Max =</w:t>
            </w:r>
          </w:p>
        </w:tc>
      </w:tr>
      <w:tr w:rsidR="001E2D97" w:rsidRPr="00A12F15">
        <w:tc>
          <w:tcPr>
            <w:tcW w:w="1489" w:type="dxa"/>
            <w:tcBorders>
              <w:top w:val="single" w:sz="7" w:space="0" w:color="auto"/>
              <w:left w:val="double" w:sz="7" w:space="0" w:color="auto"/>
              <w:bottom w:val="double" w:sz="7" w:space="0" w:color="auto"/>
              <w:righ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75" w:type="dxa"/>
            <w:tcBorders>
              <w:top w:val="single" w:sz="7" w:space="0" w:color="auto"/>
              <w:bottom w:val="doub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ins w:id="1609" w:author="morayoa" w:date="2013-06-04T16:25:00Z">
              <w:r w:rsidR="005E4FDB">
                <w:rPr>
                  <w:rFonts w:ascii="Arial" w:hAnsi="Arial" w:cs="Arial"/>
                  <w:sz w:val="20"/>
                </w:rPr>
                <w:t xml:space="preserve">    </w:t>
              </w:r>
            </w:ins>
            <w:r w:rsidRPr="00A12F15">
              <w:rPr>
                <w:rFonts w:ascii="Arial" w:hAnsi="Arial" w:cs="Arial"/>
                <w:sz w:val="20"/>
              </w:rPr>
              <w:t>Max =</w:t>
            </w: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9214" w:type="dxa"/>
        <w:tblInd w:w="56" w:type="dxa"/>
        <w:tblLayout w:type="fixed"/>
        <w:tblCellMar>
          <w:left w:w="56" w:type="dxa"/>
          <w:right w:w="56" w:type="dxa"/>
        </w:tblCellMar>
        <w:tblLook w:val="0000"/>
      </w:tblPr>
      <w:tblGrid>
        <w:gridCol w:w="1560"/>
        <w:gridCol w:w="992"/>
        <w:gridCol w:w="992"/>
        <w:gridCol w:w="992"/>
        <w:gridCol w:w="993"/>
        <w:gridCol w:w="850"/>
        <w:gridCol w:w="851"/>
        <w:gridCol w:w="850"/>
        <w:gridCol w:w="1134"/>
      </w:tblGrid>
      <w:tr w:rsidR="00C01B2C" w:rsidRPr="00A12F15" w:rsidTr="00824CE8">
        <w:trPr>
          <w:trHeight w:val="555"/>
        </w:trPr>
        <w:tc>
          <w:tcPr>
            <w:tcW w:w="1560" w:type="dxa"/>
            <w:tcBorders>
              <w:top w:val="double" w:sz="7" w:space="0" w:color="auto"/>
              <w:left w:val="double" w:sz="7" w:space="0" w:color="auto"/>
            </w:tcBorders>
          </w:tcPr>
          <w:p w:rsidR="001E2D97" w:rsidRPr="00A12F15" w:rsidRDefault="00FC47BA">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fldChar w:fldCharType="begin"/>
            </w:r>
            <w:r w:rsidR="001E2D97" w:rsidRPr="00A12F15">
              <w:rPr>
                <w:rFonts w:ascii="Arial" w:hAnsi="Arial" w:cs="Arial"/>
                <w:sz w:val="20"/>
              </w:rPr>
              <w:instrText xml:space="preserve">PRIVATE </w:instrText>
            </w:r>
            <w:r w:rsidRPr="00A12F15">
              <w:rPr>
                <w:rFonts w:ascii="Arial" w:hAnsi="Arial" w:cs="Arial"/>
                <w:sz w:val="20"/>
              </w:rPr>
              <w:fldChar w:fldCharType="end"/>
            </w:r>
            <w:del w:id="1610" w:author="morayoa" w:date="2013-06-06T14:49:00Z">
              <w:r w:rsidR="001E2D97" w:rsidRPr="00A12F15" w:rsidDel="00DD39B1">
                <w:rPr>
                  <w:rFonts w:ascii="Arial" w:hAnsi="Arial" w:cs="Arial"/>
                  <w:sz w:val="20"/>
                </w:rPr>
                <w:delText>First weightable</w:delText>
              </w:r>
            </w:del>
            <w:r w:rsidR="001E2D97" w:rsidRPr="00A12F15">
              <w:rPr>
                <w:rFonts w:ascii="Arial" w:hAnsi="Arial" w:cs="Arial"/>
                <w:sz w:val="20"/>
              </w:rPr>
              <w:t xml:space="preserve"> load</w:t>
            </w:r>
          </w:p>
          <w:p w:rsidR="001E2D97" w:rsidRPr="00A12F15" w:rsidRDefault="00241EE4">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L</w:t>
            </w:r>
            <w:r w:rsidRPr="00A12F15">
              <w:rPr>
                <w:rFonts w:ascii="Arial" w:hAnsi="Arial" w:cs="Arial"/>
                <w:sz w:val="20"/>
                <w:vertAlign w:val="subscript"/>
              </w:rPr>
              <w:t>1</w:t>
            </w:r>
          </w:p>
        </w:tc>
        <w:tc>
          <w:tcPr>
            <w:tcW w:w="992" w:type="dxa"/>
            <w:tcBorders>
              <w:top w:val="doub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Pulses</w:t>
            </w:r>
          </w:p>
        </w:tc>
        <w:tc>
          <w:tcPr>
            <w:tcW w:w="992" w:type="dxa"/>
            <w:tcBorders>
              <w:top w:val="double" w:sz="7" w:space="0" w:color="auto"/>
              <w:left w:val="single" w:sz="7" w:space="0" w:color="auto"/>
            </w:tcBorders>
          </w:tcPr>
          <w:p w:rsidR="001E2D97" w:rsidRPr="00B44994" w:rsidDel="00B44994" w:rsidRDefault="00B44994">
            <w:pPr>
              <w:tabs>
                <w:tab w:val="left" w:pos="-720"/>
                <w:tab w:val="left" w:pos="0"/>
                <w:tab w:val="left" w:pos="259"/>
                <w:tab w:val="left" w:pos="604"/>
                <w:tab w:val="left" w:pos="816"/>
                <w:tab w:val="left" w:pos="1440"/>
              </w:tabs>
              <w:suppressAutoHyphens/>
              <w:jc w:val="center"/>
              <w:rPr>
                <w:del w:id="1611" w:author="morayoa" w:date="2013-06-06T14:56:00Z"/>
                <w:rFonts w:ascii="Arial" w:hAnsi="Arial" w:cs="Arial"/>
                <w:sz w:val="20"/>
              </w:rPr>
            </w:pPr>
            <w:ins w:id="1612" w:author="morayoa" w:date="2013-06-06T14:56:00Z">
              <w:r w:rsidRPr="00B44994">
                <w:rPr>
                  <w:rFonts w:ascii="Arial" w:hAnsi="Arial" w:cs="Arial"/>
                  <w:sz w:val="20"/>
                </w:rPr>
                <w:t>Additional</w:t>
              </w:r>
              <w:r w:rsidRPr="00B44994" w:rsidDel="00B44994">
                <w:rPr>
                  <w:rFonts w:ascii="Arial" w:hAnsi="Arial" w:cs="Arial"/>
                  <w:sz w:val="20"/>
                </w:rPr>
                <w:t xml:space="preserve"> </w:t>
              </w:r>
            </w:ins>
            <w:del w:id="1613" w:author="morayoa" w:date="2013-06-06T14:56:00Z">
              <w:r w:rsidR="001E2D97" w:rsidRPr="00B44994" w:rsidDel="00B44994">
                <w:rPr>
                  <w:rFonts w:ascii="Arial" w:hAnsi="Arial" w:cs="Arial"/>
                  <w:sz w:val="20"/>
                </w:rPr>
                <w:delText>Increased</w:delText>
              </w:r>
            </w:del>
          </w:p>
          <w:p w:rsidR="001E2D97" w:rsidRPr="00B44994"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B44994">
              <w:rPr>
                <w:rFonts w:ascii="Arial" w:hAnsi="Arial" w:cs="Arial"/>
                <w:sz w:val="20"/>
              </w:rPr>
              <w:t>load</w:t>
            </w:r>
          </w:p>
          <w:p w:rsidR="001E2D97" w:rsidRPr="00B44994" w:rsidRDefault="00C44B10">
            <w:pPr>
              <w:tabs>
                <w:tab w:val="left" w:pos="-720"/>
                <w:tab w:val="left" w:pos="0"/>
                <w:tab w:val="left" w:pos="259"/>
                <w:tab w:val="left" w:pos="604"/>
                <w:tab w:val="left" w:pos="816"/>
                <w:tab w:val="left" w:pos="1440"/>
              </w:tabs>
              <w:suppressAutoHyphens/>
              <w:jc w:val="center"/>
              <w:rPr>
                <w:rFonts w:ascii="Arial" w:hAnsi="Arial" w:cs="Arial"/>
                <w:sz w:val="20"/>
              </w:rPr>
            </w:pPr>
            <w:r>
              <w:rPr>
                <w:rFonts w:ascii="Arial" w:hAnsi="Arial" w:cs="Arial"/>
                <w:sz w:val="20"/>
              </w:rPr>
              <w:t>L</w:t>
            </w:r>
            <w:r>
              <w:rPr>
                <w:rFonts w:ascii="Arial" w:hAnsi="Arial" w:cs="Arial"/>
                <w:sz w:val="20"/>
                <w:vertAlign w:val="subscript"/>
              </w:rPr>
              <w:t>2</w:t>
            </w:r>
          </w:p>
        </w:tc>
        <w:tc>
          <w:tcPr>
            <w:tcW w:w="992" w:type="dxa"/>
            <w:tcBorders>
              <w:top w:val="doub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Pulses</w:t>
            </w:r>
          </w:p>
        </w:tc>
        <w:tc>
          <w:tcPr>
            <w:tcW w:w="1843" w:type="dxa"/>
            <w:gridSpan w:val="2"/>
            <w:tcBorders>
              <w:top w:val="doub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Calculated totalized load</w:t>
            </w:r>
          </w:p>
        </w:tc>
        <w:tc>
          <w:tcPr>
            <w:tcW w:w="1701" w:type="dxa"/>
            <w:gridSpan w:val="2"/>
            <w:tcBorders>
              <w:top w:val="doub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Indicated totalized load</w:t>
            </w:r>
          </w:p>
        </w:tc>
        <w:tc>
          <w:tcPr>
            <w:tcW w:w="1134" w:type="dxa"/>
            <w:tcBorders>
              <w:top w:val="doub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Difference</w:t>
            </w:r>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(I</w:t>
            </w:r>
            <w:r w:rsidRPr="00A12F15">
              <w:rPr>
                <w:rFonts w:ascii="Arial" w:hAnsi="Arial" w:cs="Arial"/>
                <w:sz w:val="20"/>
                <w:vertAlign w:val="subscript"/>
              </w:rPr>
              <w:t>2</w:t>
            </w:r>
            <w:r w:rsidRPr="00A12F15">
              <w:rPr>
                <w:rFonts w:ascii="Arial" w:hAnsi="Arial" w:cs="Arial"/>
                <w:sz w:val="20"/>
              </w:rPr>
              <w:t xml:space="preserve"> - I</w:t>
            </w:r>
            <w:r w:rsidRPr="00A12F15">
              <w:rPr>
                <w:rFonts w:ascii="Arial" w:hAnsi="Arial" w:cs="Arial"/>
                <w:sz w:val="20"/>
                <w:vertAlign w:val="subscript"/>
              </w:rPr>
              <w:t>1</w:t>
            </w:r>
            <w:r w:rsidRPr="00A12F15">
              <w:rPr>
                <w:rFonts w:ascii="Arial" w:hAnsi="Arial" w:cs="Arial"/>
                <w:sz w:val="20"/>
              </w:rPr>
              <w:t>)</w:t>
            </w:r>
          </w:p>
        </w:tc>
      </w:tr>
      <w:tr w:rsidR="001E2D97" w:rsidRPr="00A12F15" w:rsidTr="00824CE8">
        <w:trPr>
          <w:trHeight w:val="64"/>
        </w:trPr>
        <w:tc>
          <w:tcPr>
            <w:tcW w:w="1560" w:type="dxa"/>
            <w:tcBorders>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992" w:type="dxa"/>
            <w:tcBorders>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992" w:type="dxa"/>
            <w:tcBorders>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992" w:type="dxa"/>
            <w:tcBorders>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993"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T</w:t>
            </w:r>
            <w:r w:rsidRPr="00A12F15">
              <w:rPr>
                <w:rFonts w:ascii="Arial" w:hAnsi="Arial" w:cs="Arial"/>
                <w:sz w:val="20"/>
                <w:vertAlign w:val="subscript"/>
              </w:rPr>
              <w:t>1</w:t>
            </w:r>
          </w:p>
        </w:tc>
        <w:tc>
          <w:tcPr>
            <w:tcW w:w="850"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T</w:t>
            </w:r>
            <w:r w:rsidRPr="00A12F15">
              <w:rPr>
                <w:rFonts w:ascii="Arial" w:hAnsi="Arial" w:cs="Arial"/>
                <w:sz w:val="20"/>
                <w:vertAlign w:val="subscript"/>
              </w:rPr>
              <w:t>2</w:t>
            </w:r>
          </w:p>
        </w:tc>
        <w:tc>
          <w:tcPr>
            <w:tcW w:w="851"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I</w:t>
            </w:r>
            <w:r w:rsidRPr="00A12F15">
              <w:rPr>
                <w:rFonts w:ascii="Arial" w:hAnsi="Arial" w:cs="Arial"/>
                <w:sz w:val="20"/>
                <w:vertAlign w:val="subscript"/>
              </w:rPr>
              <w:t>1</w:t>
            </w:r>
          </w:p>
        </w:tc>
        <w:tc>
          <w:tcPr>
            <w:tcW w:w="850"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I</w:t>
            </w:r>
            <w:r w:rsidRPr="00A12F15">
              <w:rPr>
                <w:rFonts w:ascii="Arial" w:hAnsi="Arial" w:cs="Arial"/>
                <w:sz w:val="20"/>
                <w:vertAlign w:val="subscript"/>
              </w:rPr>
              <w:t>2</w:t>
            </w:r>
          </w:p>
        </w:tc>
        <w:tc>
          <w:tcPr>
            <w:tcW w:w="1134" w:type="dxa"/>
            <w:tcBorders>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r w:rsidR="001E2D97" w:rsidRPr="00A12F15" w:rsidTr="00824CE8">
        <w:tc>
          <w:tcPr>
            <w:tcW w:w="1560"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20 % Max =</w:t>
            </w:r>
          </w:p>
        </w:tc>
        <w:tc>
          <w:tcPr>
            <w:tcW w:w="992"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92"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92"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93"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850"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851"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850"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824CE8">
        <w:tc>
          <w:tcPr>
            <w:tcW w:w="1560"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50 % Max =</w:t>
            </w:r>
          </w:p>
        </w:tc>
        <w:tc>
          <w:tcPr>
            <w:tcW w:w="992"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92"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92"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93"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850"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851"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850"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824CE8">
        <w:tc>
          <w:tcPr>
            <w:tcW w:w="1560"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75 % Max =</w:t>
            </w:r>
          </w:p>
        </w:tc>
        <w:tc>
          <w:tcPr>
            <w:tcW w:w="992"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92"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92"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93"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850"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851"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850"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824CE8">
        <w:tc>
          <w:tcPr>
            <w:tcW w:w="1560" w:type="dxa"/>
            <w:tcBorders>
              <w:top w:val="single" w:sz="7" w:space="0" w:color="auto"/>
              <w:left w:val="doub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ins w:id="1614" w:author="morayoa" w:date="2013-06-04T16:25:00Z">
              <w:r w:rsidR="00824CE8">
                <w:rPr>
                  <w:rFonts w:ascii="Arial" w:hAnsi="Arial" w:cs="Arial"/>
                  <w:sz w:val="20"/>
                </w:rPr>
                <w:t xml:space="preserve">    </w:t>
              </w:r>
            </w:ins>
            <w:r w:rsidRPr="00A12F15">
              <w:rPr>
                <w:rFonts w:ascii="Arial" w:hAnsi="Arial" w:cs="Arial"/>
                <w:sz w:val="20"/>
              </w:rPr>
              <w:t>Max =</w:t>
            </w:r>
          </w:p>
        </w:tc>
        <w:tc>
          <w:tcPr>
            <w:tcW w:w="992"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92"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92"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93"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850"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851"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850"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7" w:space="0" w:color="auto"/>
              <w:bottom w:val="doub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Where:</w:t>
      </w:r>
    </w:p>
    <w:p w:rsidR="001E2D97" w:rsidRPr="00A12F15" w:rsidRDefault="00241EE4">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L</w:t>
      </w:r>
      <w:r w:rsidR="001E2D97" w:rsidRPr="00A12F15">
        <w:rPr>
          <w:rFonts w:ascii="Arial" w:hAnsi="Arial" w:cs="Arial"/>
          <w:sz w:val="20"/>
          <w:vertAlign w:val="subscript"/>
        </w:rPr>
        <w:t>1</w:t>
      </w:r>
      <w:r w:rsidR="001E2D97" w:rsidRPr="00A12F15">
        <w:rPr>
          <w:rFonts w:ascii="Arial" w:hAnsi="Arial" w:cs="Arial"/>
          <w:sz w:val="20"/>
        </w:rPr>
        <w:t xml:space="preserve"> = </w:t>
      </w:r>
      <w:del w:id="1615" w:author="morayoa" w:date="2013-06-06T14:49:00Z">
        <w:r w:rsidR="001E2D97" w:rsidRPr="00A12F15" w:rsidDel="00DD39B1">
          <w:rPr>
            <w:rFonts w:ascii="Arial" w:hAnsi="Arial" w:cs="Arial"/>
            <w:sz w:val="20"/>
          </w:rPr>
          <w:delText xml:space="preserve">first weightable </w:delText>
        </w:r>
      </w:del>
      <w:r w:rsidR="001E2D97" w:rsidRPr="00A12F15">
        <w:rPr>
          <w:rFonts w:ascii="Arial" w:hAnsi="Arial" w:cs="Arial"/>
          <w:sz w:val="20"/>
        </w:rPr>
        <w:t>load</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DD39B1">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position w:val="-56"/>
          <w:sz w:val="20"/>
        </w:rPr>
        <w:object w:dxaOrig="3019" w:dyaOrig="1240">
          <v:shape id="_x0000_i1031" type="#_x0000_t75" style="width:150.65pt;height:62.3pt" o:ole="">
            <v:imagedata r:id="rId21" o:title=""/>
          </v:shape>
          <o:OLEObject Type="Embed" ProgID="Equation.3" ShapeID="_x0000_i1031" DrawAspect="Content" ObjectID="_1432726393" r:id="rId22"/>
        </w:object>
      </w:r>
    </w:p>
    <w:p w:rsidR="00B30B0A" w:rsidRPr="00A12F15" w:rsidRDefault="00B30B0A" w:rsidP="00CF01BA">
      <w:pPr>
        <w:tabs>
          <w:tab w:val="left" w:pos="-720"/>
          <w:tab w:val="left" w:pos="0"/>
          <w:tab w:val="left" w:pos="259"/>
          <w:tab w:val="left" w:pos="604"/>
          <w:tab w:val="left" w:pos="816"/>
          <w:tab w:val="left" w:pos="1440"/>
        </w:tabs>
        <w:suppressAutoHyphens/>
        <w:jc w:val="both"/>
        <w:rPr>
          <w:rFonts w:ascii="Arial" w:hAnsi="Arial" w:cs="Arial"/>
          <w:sz w:val="20"/>
        </w:rPr>
      </w:pPr>
    </w:p>
    <w:p w:rsidR="00CF01BA" w:rsidRPr="00A12F15" w:rsidRDefault="001E2D97" w:rsidP="00CF01BA">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"Pulses" are the number of pulses sent by the displacement transducer (or simulator) to simulate belt movement</w:t>
      </w:r>
    </w:p>
    <w:p w:rsidR="00C07DDC" w:rsidRPr="00A12F15" w:rsidRDefault="00C07DDC" w:rsidP="00CF01BA">
      <w:pPr>
        <w:tabs>
          <w:tab w:val="left" w:pos="-720"/>
          <w:tab w:val="left" w:pos="0"/>
          <w:tab w:val="left" w:pos="259"/>
          <w:tab w:val="left" w:pos="604"/>
          <w:tab w:val="left" w:pos="816"/>
          <w:tab w:val="left" w:pos="1440"/>
        </w:tabs>
        <w:suppressAutoHyphens/>
        <w:jc w:val="both"/>
        <w:rPr>
          <w:rFonts w:ascii="Arial" w:hAnsi="Arial" w:cs="Arial"/>
          <w:sz w:val="20"/>
        </w:rPr>
      </w:pPr>
    </w:p>
    <w:p w:rsidR="00CF01BA" w:rsidRPr="00A12F15" w:rsidRDefault="00CF01BA" w:rsidP="00CF01BA">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ab/>
      </w:r>
      <w:r w:rsidRPr="00A12F15">
        <w:rPr>
          <w:rFonts w:ascii="Arial" w:hAnsi="Arial" w:cs="Arial"/>
          <w:sz w:val="20"/>
        </w:rPr>
        <w:tab/>
      </w:r>
      <w:r w:rsidR="00507B60" w:rsidRPr="00D87BD4">
        <w:rPr>
          <w:rFonts w:ascii="Arial" w:hAnsi="Arial" w:cs="Arial"/>
          <w:position w:val="-24"/>
          <w:sz w:val="20"/>
        </w:rPr>
        <w:object w:dxaOrig="2480" w:dyaOrig="580">
          <v:shape id="_x0000_i1032" type="#_x0000_t75" style="width:124.05pt;height:28.45pt" o:ole="">
            <v:imagedata r:id="rId23" o:title=""/>
          </v:shape>
          <o:OLEObject Type="Embed" ProgID="Equation.3" ShapeID="_x0000_i1032" DrawAspect="Content" ObjectID="_1432726394" r:id="rId24"/>
        </w:object>
      </w:r>
    </w:p>
    <w:p w:rsidR="00CF01BA" w:rsidRPr="00A12F15" w:rsidRDefault="00CF01BA" w:rsidP="00CF01BA">
      <w:pPr>
        <w:tabs>
          <w:tab w:val="left" w:pos="-720"/>
          <w:tab w:val="left" w:pos="0"/>
          <w:tab w:val="left" w:pos="259"/>
          <w:tab w:val="left" w:pos="604"/>
          <w:tab w:val="left" w:pos="816"/>
          <w:tab w:val="left" w:pos="1440"/>
        </w:tabs>
        <w:suppressAutoHyphens/>
        <w:jc w:val="both"/>
        <w:rPr>
          <w:rFonts w:ascii="Arial" w:hAnsi="Arial" w:cs="Arial"/>
          <w:sz w:val="20"/>
        </w:rPr>
      </w:pPr>
    </w:p>
    <w:p w:rsidR="00B30B0A" w:rsidRPr="00A12F15" w:rsidRDefault="00B30B0A" w:rsidP="00B30B0A">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
        <w:gridCol w:w="1260"/>
        <w:gridCol w:w="360"/>
        <w:gridCol w:w="1530"/>
      </w:tblGrid>
      <w:tr w:rsidR="00B30B0A" w:rsidRPr="00A12F15" w:rsidTr="003E7066">
        <w:trPr>
          <w:trHeight w:hRule="exact" w:val="280"/>
        </w:trPr>
        <w:tc>
          <w:tcPr>
            <w:tcW w:w="360" w:type="dxa"/>
            <w:tcBorders>
              <w:top w:val="single" w:sz="4" w:space="0" w:color="auto"/>
              <w:left w:val="single" w:sz="4" w:space="0" w:color="auto"/>
              <w:bottom w:val="single" w:sz="4" w:space="0" w:color="auto"/>
              <w:right w:val="single" w:sz="4" w:space="0" w:color="auto"/>
            </w:tcBorders>
            <w:vAlign w:val="center"/>
          </w:tcPr>
          <w:p w:rsidR="00B30B0A" w:rsidRPr="00A12F15" w:rsidRDefault="00B30B0A" w:rsidP="003E7066">
            <w:pPr>
              <w:tabs>
                <w:tab w:val="left" w:pos="-1440"/>
                <w:tab w:val="left" w:pos="-720"/>
                <w:tab w:val="left" w:pos="0"/>
                <w:tab w:val="left" w:pos="576"/>
                <w:tab w:val="left" w:pos="720"/>
              </w:tabs>
              <w:suppressAutoHyphens/>
              <w:ind w:right="-18"/>
              <w:jc w:val="right"/>
              <w:rPr>
                <w:rFonts w:ascii="Arial" w:hAnsi="Arial"/>
                <w:sz w:val="18"/>
              </w:rPr>
            </w:pPr>
          </w:p>
        </w:tc>
        <w:tc>
          <w:tcPr>
            <w:tcW w:w="1260" w:type="dxa"/>
            <w:tcBorders>
              <w:top w:val="nil"/>
              <w:left w:val="nil"/>
              <w:bottom w:val="nil"/>
              <w:right w:val="nil"/>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r w:rsidRPr="00A12F15">
              <w:rPr>
                <w:rFonts w:ascii="Arial" w:hAnsi="Arial"/>
                <w:sz w:val="18"/>
              </w:rPr>
              <w:t>Passed</w:t>
            </w:r>
          </w:p>
        </w:tc>
        <w:tc>
          <w:tcPr>
            <w:tcW w:w="360" w:type="dxa"/>
            <w:tcBorders>
              <w:top w:val="single" w:sz="4" w:space="0" w:color="auto"/>
              <w:left w:val="single" w:sz="4" w:space="0" w:color="auto"/>
              <w:bottom w:val="single" w:sz="4" w:space="0" w:color="auto"/>
              <w:right w:val="single" w:sz="4" w:space="0" w:color="auto"/>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p>
        </w:tc>
        <w:tc>
          <w:tcPr>
            <w:tcW w:w="1530" w:type="dxa"/>
            <w:tcBorders>
              <w:top w:val="nil"/>
              <w:left w:val="nil"/>
              <w:bottom w:val="nil"/>
              <w:right w:val="nil"/>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r w:rsidRPr="00A12F15">
              <w:rPr>
                <w:rFonts w:ascii="Arial" w:hAnsi="Arial"/>
                <w:sz w:val="18"/>
              </w:rPr>
              <w:t>Failed</w:t>
            </w:r>
          </w:p>
        </w:tc>
      </w:tr>
    </w:tbl>
    <w:p w:rsidR="00B30B0A" w:rsidRPr="00A12F15" w:rsidRDefault="00B30B0A" w:rsidP="00B30B0A">
      <w:pPr>
        <w:tabs>
          <w:tab w:val="left" w:pos="-720"/>
          <w:tab w:val="left" w:pos="0"/>
          <w:tab w:val="left" w:pos="259"/>
          <w:tab w:val="left" w:pos="604"/>
          <w:tab w:val="left" w:pos="816"/>
          <w:tab w:val="left" w:pos="1440"/>
        </w:tabs>
        <w:suppressAutoHyphens/>
        <w:jc w:val="both"/>
        <w:rPr>
          <w:rFonts w:ascii="Arial" w:hAnsi="Arial" w:cs="Arial"/>
          <w:sz w:val="20"/>
        </w:rPr>
      </w:pPr>
    </w:p>
    <w:p w:rsidR="00B30B0A" w:rsidRPr="00A12F15" w:rsidRDefault="00B30B0A" w:rsidP="00B30B0A">
      <w:pPr>
        <w:tabs>
          <w:tab w:val="left" w:pos="-720"/>
          <w:tab w:val="left" w:pos="0"/>
          <w:tab w:val="left" w:pos="259"/>
          <w:tab w:val="left" w:pos="604"/>
          <w:tab w:val="left" w:pos="816"/>
          <w:tab w:val="left" w:pos="1440"/>
        </w:tabs>
        <w:suppressAutoHyphens/>
        <w:jc w:val="both"/>
        <w:rPr>
          <w:rFonts w:ascii="Arial" w:hAnsi="Arial" w:cs="Arial"/>
          <w:sz w:val="20"/>
        </w:rPr>
      </w:pPr>
      <w:del w:id="1616" w:author="morayoa" w:date="2013-06-06T09:05:00Z">
        <w:r w:rsidRPr="00A12F15" w:rsidDel="00DC255E">
          <w:rPr>
            <w:rFonts w:ascii="Arial" w:hAnsi="Arial" w:cs="Arial"/>
            <w:sz w:val="20"/>
          </w:rPr>
          <w:delText>Remarks</w:delText>
        </w:r>
      </w:del>
      <w:ins w:id="1617" w:author="morayoa" w:date="2013-06-06T09:05:00Z">
        <w:r w:rsidR="00DC255E">
          <w:rPr>
            <w:rFonts w:ascii="Arial" w:hAnsi="Arial" w:cs="Arial"/>
            <w:sz w:val="20"/>
          </w:rPr>
          <w:t>Observations</w:t>
        </w:r>
      </w:ins>
      <w:r w:rsidRPr="00A12F15">
        <w:rPr>
          <w:rFonts w:ascii="Arial" w:hAnsi="Arial" w:cs="Arial"/>
          <w:sz w:val="20"/>
        </w:rPr>
        <w:t>:</w:t>
      </w:r>
    </w:p>
    <w:p w:rsidR="00F111DF" w:rsidRPr="00A12F15" w:rsidRDefault="00F111DF" w:rsidP="00F111DF">
      <w:pPr>
        <w:tabs>
          <w:tab w:val="left" w:pos="-720"/>
          <w:tab w:val="left" w:pos="0"/>
          <w:tab w:val="left" w:pos="259"/>
          <w:tab w:val="left" w:pos="604"/>
          <w:tab w:val="left" w:pos="816"/>
          <w:tab w:val="left" w:pos="1440"/>
        </w:tabs>
        <w:suppressAutoHyphens/>
        <w:jc w:val="both"/>
        <w:rPr>
          <w:ins w:id="1618" w:author="morayoa" w:date="2013-06-06T14:54:00Z"/>
        </w:rPr>
      </w:pPr>
      <w:ins w:id="1619" w:author="morayoa" w:date="2013-06-06T14:54:00Z">
        <w:r>
          <w:rPr>
            <w:rFonts w:ascii="Arial" w:hAnsi="Arial" w:cs="Arial"/>
            <w:sz w:val="16"/>
            <w:szCs w:val="16"/>
          </w:rPr>
          <w:t>Include information that affect the test condition, as indicated in the last paragraph of R 50-1 &amp; -2, A.7.1</w:t>
        </w:r>
      </w:ins>
    </w:p>
    <w:p w:rsidR="00CF01BA" w:rsidRPr="00A12F15" w:rsidRDefault="00CF01BA">
      <w:pPr>
        <w:tabs>
          <w:tab w:val="left" w:pos="-720"/>
          <w:tab w:val="left" w:pos="0"/>
          <w:tab w:val="left" w:pos="259"/>
          <w:tab w:val="left" w:pos="604"/>
          <w:tab w:val="left" w:pos="816"/>
          <w:tab w:val="left" w:pos="1440"/>
        </w:tabs>
        <w:suppressAutoHyphens/>
        <w:jc w:val="both"/>
        <w:rPr>
          <w:rFonts w:ascii="Arial" w:hAnsi="Arial" w:cs="Arial"/>
          <w:sz w:val="20"/>
        </w:rPr>
      </w:pPr>
    </w:p>
    <w:p w:rsidR="00B30B0A" w:rsidRPr="00A12F15" w:rsidRDefault="00B30B0A">
      <w:pPr>
        <w:tabs>
          <w:tab w:val="left" w:pos="-720"/>
          <w:tab w:val="left" w:pos="0"/>
          <w:tab w:val="left" w:pos="259"/>
          <w:tab w:val="left" w:pos="604"/>
          <w:tab w:val="left" w:pos="816"/>
          <w:tab w:val="left" w:pos="1440"/>
        </w:tabs>
        <w:suppressAutoHyphens/>
        <w:jc w:val="both"/>
        <w:rPr>
          <w:rFonts w:ascii="Arial" w:hAnsi="Arial" w:cs="Arial"/>
          <w:sz w:val="20"/>
        </w:rPr>
      </w:pPr>
    </w:p>
    <w:p w:rsidR="00B30B0A" w:rsidRPr="00A12F15" w:rsidRDefault="00B30B0A">
      <w:pPr>
        <w:tabs>
          <w:tab w:val="left" w:pos="-720"/>
          <w:tab w:val="left" w:pos="0"/>
          <w:tab w:val="left" w:pos="259"/>
          <w:tab w:val="left" w:pos="604"/>
          <w:tab w:val="left" w:pos="816"/>
          <w:tab w:val="left" w:pos="1440"/>
        </w:tabs>
        <w:suppressAutoHyphens/>
        <w:jc w:val="both"/>
        <w:rPr>
          <w:rFonts w:ascii="Arial" w:hAnsi="Arial" w:cs="Arial"/>
          <w:sz w:val="20"/>
        </w:rPr>
      </w:pPr>
    </w:p>
    <w:p w:rsidR="007D6BAA" w:rsidRPr="00A12F15" w:rsidRDefault="007D6BAA">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1.7.3</w:t>
      </w:r>
      <w:r w:rsidRPr="00A12F15">
        <w:rPr>
          <w:rFonts w:ascii="Arial" w:hAnsi="Arial" w:cs="Arial"/>
          <w:sz w:val="20"/>
        </w:rPr>
        <w:tab/>
        <w:t xml:space="preserve">Discrimination of the </w:t>
      </w:r>
      <w:proofErr w:type="spellStart"/>
      <w:r w:rsidRPr="00A12F15">
        <w:rPr>
          <w:rFonts w:ascii="Arial" w:hAnsi="Arial" w:cs="Arial"/>
          <w:sz w:val="20"/>
        </w:rPr>
        <w:t>totalization</w:t>
      </w:r>
      <w:proofErr w:type="spellEnd"/>
      <w:r w:rsidRPr="00A12F15">
        <w:rPr>
          <w:rFonts w:ascii="Arial" w:hAnsi="Arial" w:cs="Arial"/>
          <w:sz w:val="20"/>
        </w:rPr>
        <w:t xml:space="preserve"> indicating device used for zero </w:t>
      </w:r>
      <w:proofErr w:type="spellStart"/>
      <w:r w:rsidRPr="00A12F15">
        <w:rPr>
          <w:rFonts w:ascii="Arial" w:hAnsi="Arial" w:cs="Arial"/>
          <w:sz w:val="20"/>
        </w:rPr>
        <w:t>totalization</w:t>
      </w:r>
      <w:proofErr w:type="spellEnd"/>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ab/>
      </w:r>
      <w:r w:rsidRPr="00A12F15">
        <w:rPr>
          <w:rFonts w:ascii="Arial" w:hAnsi="Arial" w:cs="Arial"/>
          <w:sz w:val="20"/>
        </w:rPr>
        <w:tab/>
        <w:t xml:space="preserve">(R 50-1, </w:t>
      </w:r>
      <w:r w:rsidR="00794A1C">
        <w:rPr>
          <w:rFonts w:ascii="Arial" w:hAnsi="Arial" w:cs="Arial"/>
          <w:sz w:val="20"/>
        </w:rPr>
        <w:t>2.7.5</w:t>
      </w:r>
      <w:r w:rsidR="006F3172" w:rsidRPr="00A12F15">
        <w:rPr>
          <w:rFonts w:ascii="Arial" w:hAnsi="Arial" w:cs="Arial"/>
          <w:sz w:val="20"/>
        </w:rPr>
        <w:t>.3</w:t>
      </w:r>
      <w:r w:rsidRPr="00A12F15">
        <w:rPr>
          <w:rFonts w:ascii="Arial" w:hAnsi="Arial" w:cs="Arial"/>
          <w:sz w:val="20"/>
        </w:rPr>
        <w:t xml:space="preserve"> &amp; </w:t>
      </w:r>
      <w:r w:rsidR="00FF527C" w:rsidRPr="00A12F15">
        <w:rPr>
          <w:rFonts w:ascii="Arial" w:hAnsi="Arial" w:cs="Arial"/>
          <w:sz w:val="20"/>
        </w:rPr>
        <w:t>A.8</w:t>
      </w:r>
      <w:r w:rsidR="006F3172" w:rsidRPr="00A12F15">
        <w:rPr>
          <w:rFonts w:ascii="Arial" w:hAnsi="Arial" w:cs="Arial"/>
          <w:sz w:val="20"/>
        </w:rPr>
        <w:t>.3</w:t>
      </w:r>
      <w:r w:rsidRPr="00A12F15">
        <w:rPr>
          <w:rFonts w:ascii="Arial" w:hAnsi="Arial" w:cs="Arial"/>
          <w:sz w:val="20"/>
        </w:rPr>
        <w:t>)</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8789"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2" w:type="dxa"/>
          <w:right w:w="112" w:type="dxa"/>
        </w:tblCellMar>
        <w:tblLook w:val="0000"/>
      </w:tblPr>
      <w:tblGrid>
        <w:gridCol w:w="3969"/>
        <w:gridCol w:w="898"/>
        <w:gridCol w:w="1229"/>
        <w:gridCol w:w="1134"/>
        <w:gridCol w:w="1559"/>
      </w:tblGrid>
      <w:tr w:rsidR="00D01FD6" w:rsidRPr="00A12F15" w:rsidTr="00870A73">
        <w:trPr>
          <w:trHeight w:hRule="exact" w:val="283"/>
        </w:trPr>
        <w:tc>
          <w:tcPr>
            <w:tcW w:w="3969" w:type="dxa"/>
            <w:tcBorders>
              <w:right w:val="nil"/>
            </w:tcBorders>
          </w:tcPr>
          <w:p w:rsidR="00D01FD6" w:rsidRPr="00A12F15" w:rsidRDefault="00FC47BA" w:rsidP="00DE0AE5">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fldChar w:fldCharType="begin"/>
            </w:r>
            <w:r w:rsidR="00D01FD6" w:rsidRPr="00A12F15">
              <w:rPr>
                <w:rFonts w:ascii="Arial" w:hAnsi="Arial" w:cs="Arial"/>
                <w:sz w:val="20"/>
              </w:rPr>
              <w:instrText xml:space="preserve">PRIVATE </w:instrText>
            </w:r>
            <w:r w:rsidRPr="00A12F15">
              <w:rPr>
                <w:rFonts w:ascii="Arial" w:hAnsi="Arial" w:cs="Arial"/>
                <w:sz w:val="20"/>
              </w:rPr>
              <w:fldChar w:fldCharType="end"/>
            </w:r>
            <w:r w:rsidR="00D01FD6" w:rsidRPr="00A12F15">
              <w:rPr>
                <w:rFonts w:ascii="Arial" w:hAnsi="Arial" w:cs="Arial"/>
                <w:sz w:val="20"/>
              </w:rPr>
              <w:t>Application No.</w:t>
            </w:r>
            <w:proofErr w:type="gramStart"/>
            <w:r w:rsidR="00D01FD6" w:rsidRPr="00A12F15">
              <w:rPr>
                <w:rFonts w:ascii="Arial" w:hAnsi="Arial" w:cs="Arial"/>
                <w:sz w:val="20"/>
              </w:rPr>
              <w:t>:      ...........................</w:t>
            </w:r>
            <w:proofErr w:type="gramEnd"/>
          </w:p>
        </w:tc>
        <w:tc>
          <w:tcPr>
            <w:tcW w:w="898" w:type="dxa"/>
            <w:tcBorders>
              <w:left w:val="nil"/>
            </w:tcBorders>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29" w:type="dxa"/>
          </w:tcPr>
          <w:p w:rsidR="00D01FD6" w:rsidRPr="00A12F15" w:rsidRDefault="00D01FD6" w:rsidP="00DE0AE5">
            <w:pPr>
              <w:tabs>
                <w:tab w:val="center" w:pos="665"/>
              </w:tabs>
              <w:suppressAutoHyphens/>
              <w:spacing w:after="56"/>
              <w:rPr>
                <w:rFonts w:ascii="Arial" w:hAnsi="Arial" w:cs="Arial"/>
                <w:sz w:val="20"/>
              </w:rPr>
            </w:pPr>
            <w:r w:rsidRPr="00A12F15">
              <w:rPr>
                <w:rFonts w:ascii="Arial" w:hAnsi="Arial" w:cs="Arial"/>
                <w:sz w:val="20"/>
              </w:rPr>
              <w:tab/>
              <w:t>At start</w:t>
            </w:r>
          </w:p>
        </w:tc>
        <w:tc>
          <w:tcPr>
            <w:tcW w:w="1134" w:type="dxa"/>
            <w:tcBorders>
              <w:bottom w:val="single" w:sz="4" w:space="0" w:color="auto"/>
            </w:tcBorders>
          </w:tcPr>
          <w:p w:rsidR="00D01FD6" w:rsidRPr="00A12F15" w:rsidRDefault="00D01FD6" w:rsidP="00DE0AE5">
            <w:pPr>
              <w:tabs>
                <w:tab w:val="center" w:pos="574"/>
              </w:tabs>
              <w:suppressAutoHyphens/>
              <w:spacing w:after="56"/>
              <w:rPr>
                <w:rFonts w:ascii="Arial" w:hAnsi="Arial" w:cs="Arial"/>
                <w:sz w:val="20"/>
              </w:rPr>
            </w:pPr>
            <w:r w:rsidRPr="00A12F15">
              <w:rPr>
                <w:rFonts w:ascii="Arial" w:hAnsi="Arial" w:cs="Arial"/>
                <w:sz w:val="20"/>
              </w:rPr>
              <w:tab/>
              <w:t>At end</w:t>
            </w:r>
          </w:p>
        </w:tc>
        <w:tc>
          <w:tcPr>
            <w:tcW w:w="1559" w:type="dxa"/>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r>
      <w:tr w:rsidR="00D01FD6" w:rsidRPr="00A12F15" w:rsidTr="00870A73">
        <w:trPr>
          <w:trHeight w:hRule="exact" w:val="283"/>
        </w:trPr>
        <w:tc>
          <w:tcPr>
            <w:tcW w:w="3969" w:type="dxa"/>
            <w:tcBorders>
              <w:bottom w:val="single" w:sz="4" w:space="0" w:color="auto"/>
            </w:tcBorders>
          </w:tcPr>
          <w:p w:rsidR="00D01FD6" w:rsidRPr="00A12F15" w:rsidRDefault="00451C6B" w:rsidP="00DE0AE5">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Type</w:t>
            </w:r>
            <w:r w:rsidR="00D01FD6" w:rsidRPr="00A12F15">
              <w:rPr>
                <w:rFonts w:ascii="Arial" w:hAnsi="Arial" w:cs="Arial"/>
                <w:sz w:val="20"/>
              </w:rPr>
              <w:t xml:space="preserve"> designation</w:t>
            </w:r>
            <w:proofErr w:type="gramStart"/>
            <w:r w:rsidR="00D01FD6" w:rsidRPr="00A12F15">
              <w:rPr>
                <w:rFonts w:ascii="Arial" w:hAnsi="Arial" w:cs="Arial"/>
                <w:sz w:val="20"/>
              </w:rPr>
              <w:t>:  ........................</w:t>
            </w:r>
            <w:proofErr w:type="gramEnd"/>
          </w:p>
        </w:tc>
        <w:tc>
          <w:tcPr>
            <w:tcW w:w="898" w:type="dxa"/>
          </w:tcPr>
          <w:p w:rsidR="00D01FD6" w:rsidRPr="00A12F15" w:rsidRDefault="00D01FD6" w:rsidP="00DE0AE5">
            <w:pPr>
              <w:tabs>
                <w:tab w:val="left" w:pos="-720"/>
                <w:tab w:val="left" w:pos="0"/>
                <w:tab w:val="left" w:pos="259"/>
                <w:tab w:val="left" w:pos="604"/>
                <w:tab w:val="left" w:pos="816"/>
                <w:tab w:val="left" w:pos="1440"/>
              </w:tabs>
              <w:suppressAutoHyphens/>
              <w:spacing w:after="56"/>
              <w:jc w:val="right"/>
              <w:rPr>
                <w:rFonts w:ascii="Arial" w:hAnsi="Arial" w:cs="Arial"/>
                <w:sz w:val="20"/>
              </w:rPr>
            </w:pPr>
            <w:r w:rsidRPr="00A12F15">
              <w:rPr>
                <w:rFonts w:ascii="Arial" w:hAnsi="Arial" w:cs="Arial"/>
                <w:sz w:val="20"/>
              </w:rPr>
              <w:t>Temp:</w:t>
            </w:r>
          </w:p>
        </w:tc>
        <w:tc>
          <w:tcPr>
            <w:tcW w:w="1229" w:type="dxa"/>
            <w:tcBorders>
              <w:bottom w:val="single" w:sz="4" w:space="0" w:color="auto"/>
            </w:tcBorders>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bottom w:val="single" w:sz="4" w:space="0" w:color="auto"/>
            </w:tcBorders>
            <w:shd w:val="clear" w:color="auto" w:fill="auto"/>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r w:rsidRPr="00A12F15">
              <w:rPr>
                <w:rFonts w:ascii="Arial" w:hAnsi="Arial" w:cs="Arial"/>
                <w:sz w:val="20"/>
              </w:rPr>
              <w:sym w:font="Symbol" w:char="F0B0"/>
            </w:r>
            <w:r w:rsidRPr="00A12F15">
              <w:rPr>
                <w:rFonts w:ascii="Arial" w:hAnsi="Arial" w:cs="Arial"/>
                <w:sz w:val="20"/>
              </w:rPr>
              <w:t>C</w:t>
            </w:r>
          </w:p>
        </w:tc>
      </w:tr>
      <w:tr w:rsidR="00D01FD6" w:rsidRPr="00A12F15" w:rsidTr="00870A73">
        <w:trPr>
          <w:trHeight w:hRule="exact" w:val="283"/>
        </w:trPr>
        <w:tc>
          <w:tcPr>
            <w:tcW w:w="3969" w:type="dxa"/>
            <w:tcBorders>
              <w:bottom w:val="nil"/>
            </w:tcBorders>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Observer</w:t>
            </w:r>
            <w:proofErr w:type="gramStart"/>
            <w:r w:rsidRPr="00A12F15">
              <w:rPr>
                <w:rFonts w:ascii="Arial" w:hAnsi="Arial" w:cs="Arial"/>
                <w:sz w:val="20"/>
              </w:rPr>
              <w:t>:             .............................</w:t>
            </w:r>
            <w:proofErr w:type="gramEnd"/>
          </w:p>
        </w:tc>
        <w:tc>
          <w:tcPr>
            <w:tcW w:w="898" w:type="dxa"/>
          </w:tcPr>
          <w:p w:rsidR="00D01FD6" w:rsidRPr="00A12F15" w:rsidRDefault="00D01FD6" w:rsidP="00DE0AE5">
            <w:pPr>
              <w:tabs>
                <w:tab w:val="right" w:pos="4642"/>
              </w:tabs>
              <w:suppressAutoHyphens/>
              <w:spacing w:after="56"/>
              <w:jc w:val="right"/>
              <w:rPr>
                <w:rFonts w:ascii="Arial" w:hAnsi="Arial" w:cs="Arial"/>
                <w:sz w:val="20"/>
              </w:rPr>
            </w:pPr>
            <w:r w:rsidRPr="00A12F15">
              <w:rPr>
                <w:rFonts w:ascii="Arial" w:hAnsi="Arial" w:cs="Arial"/>
                <w:sz w:val="20"/>
              </w:rPr>
              <w:t>Rel. h:</w:t>
            </w:r>
          </w:p>
        </w:tc>
        <w:tc>
          <w:tcPr>
            <w:tcW w:w="1229" w:type="dxa"/>
            <w:shd w:val="pct60" w:color="auto" w:fill="auto"/>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bottom w:val="single" w:sz="4" w:space="0" w:color="auto"/>
            </w:tcBorders>
            <w:shd w:val="pct60" w:color="auto" w:fill="auto"/>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
        </w:tc>
      </w:tr>
      <w:tr w:rsidR="00D01FD6" w:rsidRPr="00A12F15" w:rsidTr="00870A73">
        <w:trPr>
          <w:trHeight w:hRule="exact" w:val="283"/>
        </w:trPr>
        <w:tc>
          <w:tcPr>
            <w:tcW w:w="3969" w:type="dxa"/>
            <w:tcBorders>
              <w:top w:val="nil"/>
              <w:bottom w:val="nil"/>
            </w:tcBorders>
          </w:tcPr>
          <w:p w:rsidR="00D01FD6" w:rsidRPr="00A12F15" w:rsidRDefault="00D01FD6" w:rsidP="00DE0AE5">
            <w:pPr>
              <w:tabs>
                <w:tab w:val="right" w:pos="4642"/>
              </w:tabs>
              <w:suppressAutoHyphens/>
              <w:spacing w:after="56"/>
              <w:rPr>
                <w:rFonts w:ascii="Arial" w:hAnsi="Arial" w:cs="Arial"/>
                <w:sz w:val="20"/>
              </w:rPr>
            </w:pPr>
          </w:p>
        </w:tc>
        <w:tc>
          <w:tcPr>
            <w:tcW w:w="898" w:type="dxa"/>
          </w:tcPr>
          <w:p w:rsidR="00D01FD6" w:rsidRPr="00A12F15" w:rsidRDefault="00D01FD6" w:rsidP="00DE0AE5">
            <w:pPr>
              <w:tabs>
                <w:tab w:val="right" w:pos="4642"/>
              </w:tabs>
              <w:suppressAutoHyphens/>
              <w:spacing w:after="56"/>
              <w:jc w:val="center"/>
              <w:rPr>
                <w:rFonts w:ascii="Arial" w:hAnsi="Arial" w:cs="Arial"/>
                <w:sz w:val="20"/>
              </w:rPr>
            </w:pPr>
            <w:r w:rsidRPr="00A12F15">
              <w:rPr>
                <w:rFonts w:ascii="Arial" w:hAnsi="Arial" w:cs="Arial"/>
                <w:sz w:val="20"/>
              </w:rPr>
              <w:t xml:space="preserve">  Date:</w:t>
            </w:r>
            <w:r w:rsidRPr="00A12F15">
              <w:rPr>
                <w:rFonts w:ascii="Arial" w:hAnsi="Arial" w:cs="Arial"/>
                <w:sz w:val="20"/>
              </w:rPr>
              <w:tab/>
              <w:t>Date:</w:t>
            </w:r>
          </w:p>
        </w:tc>
        <w:tc>
          <w:tcPr>
            <w:tcW w:w="1229" w:type="dxa"/>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shd w:val="clear" w:color="auto" w:fill="auto"/>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Pr>
          <w:p w:rsidR="00D01FD6" w:rsidRPr="00A12F15" w:rsidRDefault="002829F3" w:rsidP="00DE0AE5">
            <w:pPr>
              <w:tabs>
                <w:tab w:val="left" w:pos="-720"/>
                <w:tab w:val="left" w:pos="0"/>
                <w:tab w:val="left" w:pos="259"/>
                <w:tab w:val="left" w:pos="604"/>
                <w:tab w:val="left" w:pos="816"/>
                <w:tab w:val="left" w:pos="1440"/>
              </w:tabs>
              <w:suppressAutoHyphens/>
              <w:spacing w:after="56"/>
              <w:rPr>
                <w:rFonts w:ascii="Arial" w:hAnsi="Arial" w:cs="Arial"/>
                <w:sz w:val="20"/>
              </w:rPr>
            </w:pPr>
            <w:proofErr w:type="spellStart"/>
            <w:r w:rsidRPr="00A12F15">
              <w:rPr>
                <w:rFonts w:ascii="Arial" w:hAnsi="Arial" w:cs="Arial"/>
                <w:sz w:val="20"/>
              </w:rPr>
              <w:t>yyyy</w:t>
            </w:r>
            <w:proofErr w:type="spellEnd"/>
            <w:r w:rsidRPr="00A12F15">
              <w:rPr>
                <w:rFonts w:ascii="Arial" w:hAnsi="Arial" w:cs="Arial"/>
                <w:sz w:val="20"/>
              </w:rPr>
              <w:t>-mm-</w:t>
            </w:r>
            <w:proofErr w:type="spellStart"/>
            <w:r w:rsidRPr="00A12F15">
              <w:rPr>
                <w:rFonts w:ascii="Arial" w:hAnsi="Arial" w:cs="Arial"/>
                <w:sz w:val="20"/>
              </w:rPr>
              <w:t>dd</w:t>
            </w:r>
            <w:proofErr w:type="spellEnd"/>
          </w:p>
        </w:tc>
      </w:tr>
      <w:tr w:rsidR="00D01FD6" w:rsidRPr="00A12F15" w:rsidTr="00870A73">
        <w:trPr>
          <w:trHeight w:hRule="exact" w:val="274"/>
        </w:trPr>
        <w:tc>
          <w:tcPr>
            <w:tcW w:w="3969" w:type="dxa"/>
            <w:tcBorders>
              <w:top w:val="nil"/>
            </w:tcBorders>
          </w:tcPr>
          <w:p w:rsidR="00D01FD6" w:rsidRPr="00A12F15" w:rsidRDefault="00D01FD6" w:rsidP="00DE0AE5">
            <w:pPr>
              <w:tabs>
                <w:tab w:val="right" w:pos="4642"/>
              </w:tabs>
              <w:suppressAutoHyphens/>
              <w:spacing w:after="56"/>
              <w:rPr>
                <w:rFonts w:ascii="Arial" w:hAnsi="Arial" w:cs="Arial"/>
                <w:sz w:val="20"/>
              </w:rPr>
            </w:pPr>
          </w:p>
        </w:tc>
        <w:tc>
          <w:tcPr>
            <w:tcW w:w="898" w:type="dxa"/>
          </w:tcPr>
          <w:p w:rsidR="00D01FD6" w:rsidRPr="00A12F15" w:rsidRDefault="00D01FD6" w:rsidP="00DE0AE5">
            <w:pPr>
              <w:tabs>
                <w:tab w:val="right" w:pos="4642"/>
              </w:tabs>
              <w:suppressAutoHyphens/>
              <w:spacing w:after="56"/>
              <w:jc w:val="center"/>
              <w:rPr>
                <w:rFonts w:ascii="Arial" w:hAnsi="Arial" w:cs="Arial"/>
                <w:sz w:val="20"/>
              </w:rPr>
            </w:pPr>
            <w:r w:rsidRPr="00A12F15">
              <w:rPr>
                <w:rFonts w:ascii="Arial" w:hAnsi="Arial" w:cs="Arial"/>
                <w:sz w:val="20"/>
              </w:rPr>
              <w:t xml:space="preserve">  Time:</w:t>
            </w:r>
            <w:r w:rsidRPr="00A12F15">
              <w:rPr>
                <w:rFonts w:ascii="Arial" w:hAnsi="Arial" w:cs="Arial"/>
                <w:sz w:val="20"/>
              </w:rPr>
              <w:tab/>
              <w:t>Time:</w:t>
            </w:r>
          </w:p>
        </w:tc>
        <w:tc>
          <w:tcPr>
            <w:tcW w:w="1229" w:type="dxa"/>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shd w:val="clear" w:color="auto" w:fill="auto"/>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roofErr w:type="spellStart"/>
            <w:r w:rsidRPr="00A12F15">
              <w:rPr>
                <w:rFonts w:ascii="Arial" w:hAnsi="Arial" w:cs="Arial"/>
                <w:sz w:val="20"/>
              </w:rPr>
              <w:t>hh:mm:ss</w:t>
            </w:r>
            <w:proofErr w:type="spellEnd"/>
          </w:p>
        </w:tc>
      </w:tr>
      <w:tr w:rsidR="00D01FD6" w:rsidRPr="00A12F15" w:rsidTr="00870A73">
        <w:tc>
          <w:tcPr>
            <w:tcW w:w="8789" w:type="dxa"/>
            <w:gridSpan w:val="5"/>
          </w:tcPr>
          <w:p w:rsidR="00D01FD6" w:rsidRPr="00A12F15" w:rsidRDefault="00D01FD6" w:rsidP="00DE0AE5">
            <w:pPr>
              <w:tabs>
                <w:tab w:val="left" w:pos="-720"/>
                <w:tab w:val="left" w:pos="0"/>
                <w:tab w:val="left" w:pos="259"/>
                <w:tab w:val="left" w:pos="604"/>
                <w:tab w:val="left" w:pos="816"/>
                <w:tab w:val="left" w:pos="1440"/>
              </w:tabs>
              <w:suppressAutoHyphens/>
              <w:rPr>
                <w:rFonts w:ascii="Arial" w:hAnsi="Arial" w:cs="Arial"/>
                <w:sz w:val="20"/>
              </w:rPr>
            </w:pPr>
            <w:r w:rsidRPr="00A12F15">
              <w:rPr>
                <w:rFonts w:ascii="Arial" w:hAnsi="Arial" w:cs="Arial"/>
                <w:sz w:val="20"/>
              </w:rPr>
              <w:t>Resolution during test:</w:t>
            </w:r>
          </w:p>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w:t>
            </w:r>
            <w:proofErr w:type="gramStart"/>
            <w:r w:rsidRPr="00A12F15">
              <w:rPr>
                <w:rFonts w:ascii="Arial" w:hAnsi="Arial" w:cs="Arial"/>
                <w:sz w:val="20"/>
              </w:rPr>
              <w:t>smaller</w:t>
            </w:r>
            <w:proofErr w:type="gramEnd"/>
            <w:r w:rsidRPr="00A12F15">
              <w:rPr>
                <w:rFonts w:ascii="Arial" w:hAnsi="Arial" w:cs="Arial"/>
                <w:sz w:val="20"/>
              </w:rPr>
              <w:t xml:space="preserve"> than d)       ................................</w:t>
            </w: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Test duration = 3 minutes, equivalent pulses =</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9072" w:type="dxa"/>
        <w:tblInd w:w="56" w:type="dxa"/>
        <w:tblLayout w:type="fixed"/>
        <w:tblCellMar>
          <w:left w:w="56" w:type="dxa"/>
          <w:right w:w="56" w:type="dxa"/>
        </w:tblCellMar>
        <w:tblLook w:val="0000"/>
      </w:tblPr>
      <w:tblGrid>
        <w:gridCol w:w="1134"/>
        <w:gridCol w:w="1276"/>
        <w:gridCol w:w="1559"/>
        <w:gridCol w:w="1418"/>
        <w:gridCol w:w="1417"/>
        <w:gridCol w:w="2268"/>
      </w:tblGrid>
      <w:tr w:rsidR="001E2D97" w:rsidRPr="00A12F15" w:rsidTr="00CA5ED4">
        <w:tc>
          <w:tcPr>
            <w:tcW w:w="1134" w:type="dxa"/>
            <w:tcBorders>
              <w:top w:val="double" w:sz="6" w:space="0" w:color="auto"/>
              <w:left w:val="double" w:sz="6" w:space="0" w:color="auto"/>
              <w:right w:val="single" w:sz="8" w:space="0" w:color="auto"/>
            </w:tcBorders>
          </w:tcPr>
          <w:p w:rsidR="001E2D97" w:rsidRPr="00A12F15" w:rsidRDefault="00FC47BA">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fldChar w:fldCharType="begin"/>
            </w:r>
            <w:r w:rsidR="001E2D97" w:rsidRPr="00A12F15">
              <w:rPr>
                <w:rFonts w:ascii="Arial" w:hAnsi="Arial" w:cs="Arial"/>
                <w:sz w:val="20"/>
              </w:rPr>
              <w:instrText xml:space="preserve">PRIVATE </w:instrText>
            </w:r>
            <w:r w:rsidRPr="00A12F15">
              <w:rPr>
                <w:rFonts w:ascii="Arial" w:hAnsi="Arial" w:cs="Arial"/>
                <w:sz w:val="20"/>
              </w:rPr>
              <w:fldChar w:fldCharType="end"/>
            </w:r>
            <w:r w:rsidR="001E2D97" w:rsidRPr="00A12F15">
              <w:rPr>
                <w:rFonts w:ascii="Arial" w:hAnsi="Arial" w:cs="Arial"/>
                <w:sz w:val="20"/>
              </w:rPr>
              <w:t>Test</w:t>
            </w:r>
          </w:p>
        </w:tc>
        <w:tc>
          <w:tcPr>
            <w:tcW w:w="1276" w:type="dxa"/>
            <w:tcBorders>
              <w:top w:val="double" w:sz="6"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Initial total</w:t>
            </w:r>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vertAlign w:val="subscript"/>
              </w:rPr>
            </w:pPr>
            <w:r w:rsidRPr="00A12F15">
              <w:rPr>
                <w:rFonts w:ascii="Arial" w:hAnsi="Arial" w:cs="Arial"/>
                <w:sz w:val="20"/>
              </w:rPr>
              <w:t>T</w:t>
            </w:r>
            <w:r w:rsidRPr="00A12F15">
              <w:rPr>
                <w:rFonts w:ascii="Arial" w:hAnsi="Arial" w:cs="Arial"/>
                <w:sz w:val="20"/>
                <w:vertAlign w:val="subscript"/>
              </w:rPr>
              <w:t>1</w:t>
            </w:r>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vertAlign w:val="subscript"/>
              </w:rPr>
            </w:pP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w:t>
            </w:r>
          </w:p>
        </w:tc>
        <w:tc>
          <w:tcPr>
            <w:tcW w:w="1559" w:type="dxa"/>
            <w:tcBorders>
              <w:top w:val="double" w:sz="6"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Pulses</w:t>
            </w:r>
          </w:p>
        </w:tc>
        <w:tc>
          <w:tcPr>
            <w:tcW w:w="1418" w:type="dxa"/>
            <w:tcBorders>
              <w:top w:val="double" w:sz="6"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Final total</w:t>
            </w:r>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vertAlign w:val="subscript"/>
              </w:rPr>
            </w:pPr>
            <w:r w:rsidRPr="00A12F15">
              <w:rPr>
                <w:rFonts w:ascii="Arial" w:hAnsi="Arial" w:cs="Arial"/>
                <w:sz w:val="20"/>
              </w:rPr>
              <w:t>T</w:t>
            </w:r>
            <w:r w:rsidRPr="00A12F15">
              <w:rPr>
                <w:rFonts w:ascii="Arial" w:hAnsi="Arial" w:cs="Arial"/>
                <w:sz w:val="20"/>
                <w:vertAlign w:val="subscript"/>
              </w:rPr>
              <w:t>2</w:t>
            </w:r>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w:t>
            </w:r>
          </w:p>
        </w:tc>
        <w:tc>
          <w:tcPr>
            <w:tcW w:w="1417" w:type="dxa"/>
            <w:tcBorders>
              <w:top w:val="double" w:sz="6"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Pulses</w:t>
            </w:r>
          </w:p>
        </w:tc>
        <w:tc>
          <w:tcPr>
            <w:tcW w:w="2268" w:type="dxa"/>
            <w:tcBorders>
              <w:top w:val="double" w:sz="6" w:space="0" w:color="auto"/>
              <w:left w:val="single" w:sz="8"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Difference</w:t>
            </w:r>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T</w:t>
            </w:r>
            <w:r w:rsidRPr="00A12F15">
              <w:rPr>
                <w:rFonts w:ascii="Arial" w:hAnsi="Arial" w:cs="Arial"/>
                <w:sz w:val="20"/>
                <w:vertAlign w:val="subscript"/>
              </w:rPr>
              <w:t xml:space="preserve">1 </w:t>
            </w:r>
            <w:r w:rsidRPr="00A12F15">
              <w:rPr>
                <w:rFonts w:ascii="Arial" w:hAnsi="Arial" w:cs="Arial"/>
                <w:sz w:val="20"/>
              </w:rPr>
              <w:t>- T</w:t>
            </w:r>
            <w:r w:rsidRPr="00A12F15">
              <w:rPr>
                <w:rFonts w:ascii="Arial" w:hAnsi="Arial" w:cs="Arial"/>
                <w:sz w:val="20"/>
                <w:vertAlign w:val="subscript"/>
              </w:rPr>
              <w:t>2</w:t>
            </w:r>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w:t>
            </w:r>
          </w:p>
        </w:tc>
      </w:tr>
      <w:tr w:rsidR="00C01B2C" w:rsidRPr="00A12F15" w:rsidTr="00CA5ED4">
        <w:tc>
          <w:tcPr>
            <w:tcW w:w="9072" w:type="dxa"/>
            <w:gridSpan w:val="6"/>
            <w:tcBorders>
              <w:top w:val="single" w:sz="7" w:space="0" w:color="auto"/>
              <w:left w:val="double" w:sz="6"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Weight added</w:t>
            </w:r>
          </w:p>
        </w:tc>
      </w:tr>
      <w:tr w:rsidR="001E2D97" w:rsidRPr="00A12F15" w:rsidTr="00CA5ED4">
        <w:tc>
          <w:tcPr>
            <w:tcW w:w="1134" w:type="dxa"/>
            <w:tcBorders>
              <w:top w:val="single" w:sz="7" w:space="0" w:color="auto"/>
              <w:left w:val="double" w:sz="6"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1</w:t>
            </w:r>
          </w:p>
        </w:tc>
        <w:tc>
          <w:tcPr>
            <w:tcW w:w="1276"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8"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2268" w:type="dxa"/>
            <w:tcBorders>
              <w:top w:val="single" w:sz="7" w:space="0" w:color="auto"/>
              <w:left w:val="single" w:sz="8"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CA5ED4">
        <w:tc>
          <w:tcPr>
            <w:tcW w:w="1134" w:type="dxa"/>
            <w:tcBorders>
              <w:top w:val="single" w:sz="7" w:space="0" w:color="auto"/>
              <w:left w:val="double" w:sz="6"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2+</w:t>
            </w:r>
          </w:p>
        </w:tc>
        <w:tc>
          <w:tcPr>
            <w:tcW w:w="1276"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8"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2268" w:type="dxa"/>
            <w:tcBorders>
              <w:top w:val="single" w:sz="7" w:space="0" w:color="auto"/>
              <w:left w:val="single" w:sz="8"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CA5ED4">
        <w:tc>
          <w:tcPr>
            <w:tcW w:w="1134" w:type="dxa"/>
            <w:tcBorders>
              <w:top w:val="single" w:sz="7" w:space="0" w:color="auto"/>
              <w:left w:val="double" w:sz="6"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3</w:t>
            </w:r>
          </w:p>
        </w:tc>
        <w:tc>
          <w:tcPr>
            <w:tcW w:w="1276"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8"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2268" w:type="dxa"/>
            <w:tcBorders>
              <w:top w:val="single" w:sz="7" w:space="0" w:color="auto"/>
              <w:left w:val="single" w:sz="8"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CA5ED4">
        <w:tc>
          <w:tcPr>
            <w:tcW w:w="1134" w:type="dxa"/>
            <w:tcBorders>
              <w:top w:val="single" w:sz="7" w:space="0" w:color="auto"/>
              <w:left w:val="double" w:sz="6"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4+</w:t>
            </w:r>
          </w:p>
        </w:tc>
        <w:tc>
          <w:tcPr>
            <w:tcW w:w="1276"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8"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2268" w:type="dxa"/>
            <w:tcBorders>
              <w:top w:val="single" w:sz="7" w:space="0" w:color="auto"/>
              <w:left w:val="single" w:sz="8"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CA5ED4">
        <w:tc>
          <w:tcPr>
            <w:tcW w:w="1134" w:type="dxa"/>
            <w:tcBorders>
              <w:top w:val="single" w:sz="7" w:space="0" w:color="auto"/>
              <w:left w:val="double" w:sz="6"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5</w:t>
            </w:r>
          </w:p>
        </w:tc>
        <w:tc>
          <w:tcPr>
            <w:tcW w:w="1276"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8"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2268" w:type="dxa"/>
            <w:tcBorders>
              <w:top w:val="single" w:sz="7" w:space="0" w:color="auto"/>
              <w:left w:val="single" w:sz="8"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CA5ED4">
        <w:tc>
          <w:tcPr>
            <w:tcW w:w="1134" w:type="dxa"/>
            <w:tcBorders>
              <w:top w:val="single" w:sz="7" w:space="0" w:color="auto"/>
              <w:left w:val="double" w:sz="6"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6+</w:t>
            </w:r>
          </w:p>
        </w:tc>
        <w:tc>
          <w:tcPr>
            <w:tcW w:w="1276"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8"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2268" w:type="dxa"/>
            <w:tcBorders>
              <w:top w:val="single" w:sz="7" w:space="0" w:color="auto"/>
              <w:left w:val="single" w:sz="8"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C01B2C" w:rsidRPr="00A12F15" w:rsidTr="00CA5ED4">
        <w:tc>
          <w:tcPr>
            <w:tcW w:w="9072" w:type="dxa"/>
            <w:gridSpan w:val="6"/>
            <w:tcBorders>
              <w:top w:val="single" w:sz="7" w:space="0" w:color="auto"/>
              <w:left w:val="double" w:sz="6" w:space="0" w:color="auto"/>
              <w:right w:val="double" w:sz="6" w:space="0" w:color="auto"/>
            </w:tcBorders>
          </w:tcPr>
          <w:p w:rsidR="001E2D97" w:rsidRPr="00A12F15" w:rsidRDefault="001E2D97">
            <w:pPr>
              <w:tabs>
                <w:tab w:val="center" w:pos="4763"/>
              </w:tabs>
              <w:suppressAutoHyphens/>
              <w:spacing w:after="56"/>
              <w:rPr>
                <w:rFonts w:ascii="Arial" w:hAnsi="Arial" w:cs="Arial"/>
                <w:sz w:val="20"/>
              </w:rPr>
            </w:pPr>
            <w:r w:rsidRPr="00A12F15">
              <w:rPr>
                <w:rFonts w:ascii="Arial" w:hAnsi="Arial" w:cs="Arial"/>
                <w:sz w:val="20"/>
              </w:rPr>
              <w:tab/>
              <w:t>Weight removed</w:t>
            </w:r>
          </w:p>
        </w:tc>
      </w:tr>
      <w:tr w:rsidR="001E2D97" w:rsidRPr="00A12F15" w:rsidTr="00CA5ED4">
        <w:tc>
          <w:tcPr>
            <w:tcW w:w="1134" w:type="dxa"/>
            <w:tcBorders>
              <w:top w:val="single" w:sz="7" w:space="0" w:color="auto"/>
              <w:left w:val="double" w:sz="6"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7+</w:t>
            </w:r>
          </w:p>
        </w:tc>
        <w:tc>
          <w:tcPr>
            <w:tcW w:w="1276"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8"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2268" w:type="dxa"/>
            <w:tcBorders>
              <w:top w:val="single" w:sz="7" w:space="0" w:color="auto"/>
              <w:left w:val="single" w:sz="8"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CA5ED4">
        <w:tc>
          <w:tcPr>
            <w:tcW w:w="1134" w:type="dxa"/>
            <w:tcBorders>
              <w:top w:val="single" w:sz="7" w:space="0" w:color="auto"/>
              <w:left w:val="double" w:sz="6"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8</w:t>
            </w:r>
          </w:p>
        </w:tc>
        <w:tc>
          <w:tcPr>
            <w:tcW w:w="1276"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8"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2268" w:type="dxa"/>
            <w:tcBorders>
              <w:top w:val="single" w:sz="7" w:space="0" w:color="auto"/>
              <w:left w:val="single" w:sz="8"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CA5ED4">
        <w:tc>
          <w:tcPr>
            <w:tcW w:w="1134" w:type="dxa"/>
            <w:tcBorders>
              <w:top w:val="single" w:sz="7" w:space="0" w:color="auto"/>
              <w:left w:val="double" w:sz="6"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9+</w:t>
            </w:r>
          </w:p>
        </w:tc>
        <w:tc>
          <w:tcPr>
            <w:tcW w:w="1276"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8"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2268" w:type="dxa"/>
            <w:tcBorders>
              <w:top w:val="single" w:sz="7" w:space="0" w:color="auto"/>
              <w:left w:val="single" w:sz="8"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CA5ED4">
        <w:tc>
          <w:tcPr>
            <w:tcW w:w="1134" w:type="dxa"/>
            <w:tcBorders>
              <w:top w:val="single" w:sz="7" w:space="0" w:color="auto"/>
              <w:left w:val="double" w:sz="6"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10</w:t>
            </w:r>
          </w:p>
        </w:tc>
        <w:tc>
          <w:tcPr>
            <w:tcW w:w="1276"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8"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2268" w:type="dxa"/>
            <w:tcBorders>
              <w:top w:val="single" w:sz="7" w:space="0" w:color="auto"/>
              <w:left w:val="single" w:sz="8"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CA5ED4">
        <w:tc>
          <w:tcPr>
            <w:tcW w:w="1134" w:type="dxa"/>
            <w:tcBorders>
              <w:top w:val="single" w:sz="7" w:space="0" w:color="auto"/>
              <w:left w:val="double" w:sz="6"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11+</w:t>
            </w:r>
          </w:p>
        </w:tc>
        <w:tc>
          <w:tcPr>
            <w:tcW w:w="1276"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8"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2268" w:type="dxa"/>
            <w:tcBorders>
              <w:top w:val="single" w:sz="7" w:space="0" w:color="auto"/>
              <w:left w:val="single" w:sz="8"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CA5ED4">
        <w:tc>
          <w:tcPr>
            <w:tcW w:w="1134" w:type="dxa"/>
            <w:tcBorders>
              <w:top w:val="single" w:sz="7" w:space="0" w:color="auto"/>
              <w:left w:val="double" w:sz="6" w:space="0" w:color="auto"/>
              <w:bottom w:val="double" w:sz="6"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12</w:t>
            </w:r>
          </w:p>
        </w:tc>
        <w:tc>
          <w:tcPr>
            <w:tcW w:w="1276" w:type="dxa"/>
            <w:tcBorders>
              <w:top w:val="single" w:sz="7" w:space="0" w:color="auto"/>
              <w:left w:val="single" w:sz="8" w:space="0" w:color="auto"/>
              <w:bottom w:val="double" w:sz="6"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Borders>
              <w:top w:val="single" w:sz="7" w:space="0" w:color="auto"/>
              <w:left w:val="single" w:sz="8" w:space="0" w:color="auto"/>
              <w:bottom w:val="double" w:sz="6"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8" w:type="dxa"/>
            <w:tcBorders>
              <w:top w:val="single" w:sz="7" w:space="0" w:color="auto"/>
              <w:left w:val="single" w:sz="8" w:space="0" w:color="auto"/>
              <w:bottom w:val="double" w:sz="6"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Borders>
              <w:top w:val="single" w:sz="7" w:space="0" w:color="auto"/>
              <w:left w:val="single" w:sz="8" w:space="0" w:color="auto"/>
              <w:bottom w:val="double" w:sz="6"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2268" w:type="dxa"/>
            <w:tcBorders>
              <w:top w:val="single" w:sz="7" w:space="0" w:color="auto"/>
              <w:left w:val="single" w:sz="8" w:space="0" w:color="auto"/>
              <w:bottom w:val="double" w:sz="6"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Where:</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 xml:space="preserve">+ indicates presence of test weight on </w:t>
      </w:r>
      <w:ins w:id="1620" w:author="morayoa" w:date="2013-06-06T14:51:00Z">
        <w:r w:rsidR="00DD39B1">
          <w:rPr>
            <w:rFonts w:ascii="Arial" w:hAnsi="Arial" w:cs="Arial"/>
            <w:sz w:val="20"/>
          </w:rPr>
          <w:t xml:space="preserve">the </w:t>
        </w:r>
      </w:ins>
      <w:del w:id="1621" w:author="morayoa" w:date="2013-06-06T14:51:00Z">
        <w:r w:rsidRPr="00A12F15" w:rsidDel="00DD39B1">
          <w:rPr>
            <w:rFonts w:ascii="Arial" w:hAnsi="Arial" w:cs="Arial"/>
            <w:sz w:val="20"/>
          </w:rPr>
          <w:delText>weightable</w:delText>
        </w:r>
      </w:del>
      <w:ins w:id="1622" w:author="morayoa" w:date="2013-06-06T14:51:00Z">
        <w:r w:rsidR="00DD39B1">
          <w:rPr>
            <w:rFonts w:ascii="Arial" w:hAnsi="Arial" w:cs="Arial"/>
            <w:sz w:val="20"/>
          </w:rPr>
          <w:t>load receptor</w:t>
        </w:r>
      </w:ins>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 xml:space="preserve">Test weight </w:t>
      </w:r>
      <w:r w:rsidR="004A6CE4" w:rsidRPr="00A12F15">
        <w:rPr>
          <w:rFonts w:ascii="Arial" w:hAnsi="Arial" w:cs="Arial"/>
          <w:position w:val="-56"/>
          <w:sz w:val="20"/>
        </w:rPr>
        <w:object w:dxaOrig="2840" w:dyaOrig="1240">
          <v:shape id="_x0000_i1033" type="#_x0000_t75" style="width:141.6pt;height:62.3pt" o:ole="">
            <v:imagedata r:id="rId25" o:title=""/>
          </v:shape>
          <o:OLEObject Type="Embed" ProgID="Equation.3" ShapeID="_x0000_i1033" DrawAspect="Content" ObjectID="_1432726395" r:id="rId26"/>
        </w:objec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B30B0A" w:rsidRPr="00A12F15" w:rsidRDefault="00B30B0A" w:rsidP="00B30B0A">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
        <w:gridCol w:w="1260"/>
        <w:gridCol w:w="360"/>
        <w:gridCol w:w="1530"/>
      </w:tblGrid>
      <w:tr w:rsidR="00B30B0A" w:rsidRPr="00A12F15" w:rsidTr="003E7066">
        <w:trPr>
          <w:trHeight w:hRule="exact" w:val="280"/>
        </w:trPr>
        <w:tc>
          <w:tcPr>
            <w:tcW w:w="360" w:type="dxa"/>
            <w:tcBorders>
              <w:top w:val="single" w:sz="4" w:space="0" w:color="auto"/>
              <w:left w:val="single" w:sz="4" w:space="0" w:color="auto"/>
              <w:bottom w:val="single" w:sz="4" w:space="0" w:color="auto"/>
              <w:right w:val="single" w:sz="4" w:space="0" w:color="auto"/>
            </w:tcBorders>
            <w:vAlign w:val="center"/>
          </w:tcPr>
          <w:p w:rsidR="00B30B0A" w:rsidRPr="00A12F15" w:rsidRDefault="00B30B0A" w:rsidP="003E7066">
            <w:pPr>
              <w:tabs>
                <w:tab w:val="left" w:pos="-1440"/>
                <w:tab w:val="left" w:pos="-720"/>
                <w:tab w:val="left" w:pos="0"/>
                <w:tab w:val="left" w:pos="576"/>
                <w:tab w:val="left" w:pos="720"/>
              </w:tabs>
              <w:suppressAutoHyphens/>
              <w:ind w:right="-18"/>
              <w:jc w:val="right"/>
              <w:rPr>
                <w:rFonts w:ascii="Arial" w:hAnsi="Arial"/>
                <w:sz w:val="18"/>
              </w:rPr>
            </w:pPr>
          </w:p>
        </w:tc>
        <w:tc>
          <w:tcPr>
            <w:tcW w:w="1260" w:type="dxa"/>
            <w:tcBorders>
              <w:top w:val="nil"/>
              <w:left w:val="nil"/>
              <w:bottom w:val="nil"/>
              <w:right w:val="nil"/>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r w:rsidRPr="00A12F15">
              <w:rPr>
                <w:rFonts w:ascii="Arial" w:hAnsi="Arial"/>
                <w:sz w:val="18"/>
              </w:rPr>
              <w:t>Passed</w:t>
            </w:r>
          </w:p>
        </w:tc>
        <w:tc>
          <w:tcPr>
            <w:tcW w:w="360" w:type="dxa"/>
            <w:tcBorders>
              <w:top w:val="single" w:sz="4" w:space="0" w:color="auto"/>
              <w:left w:val="single" w:sz="4" w:space="0" w:color="auto"/>
              <w:bottom w:val="single" w:sz="4" w:space="0" w:color="auto"/>
              <w:right w:val="single" w:sz="4" w:space="0" w:color="auto"/>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p>
        </w:tc>
        <w:tc>
          <w:tcPr>
            <w:tcW w:w="1530" w:type="dxa"/>
            <w:tcBorders>
              <w:top w:val="nil"/>
              <w:left w:val="nil"/>
              <w:bottom w:val="nil"/>
              <w:right w:val="nil"/>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r w:rsidRPr="00A12F15">
              <w:rPr>
                <w:rFonts w:ascii="Arial" w:hAnsi="Arial"/>
                <w:sz w:val="18"/>
              </w:rPr>
              <w:t>Failed</w:t>
            </w:r>
          </w:p>
        </w:tc>
      </w:tr>
    </w:tbl>
    <w:p w:rsidR="00B30B0A" w:rsidRPr="00A12F15" w:rsidRDefault="00B30B0A" w:rsidP="00B30B0A">
      <w:pPr>
        <w:tabs>
          <w:tab w:val="left" w:pos="-720"/>
          <w:tab w:val="left" w:pos="0"/>
          <w:tab w:val="left" w:pos="259"/>
          <w:tab w:val="left" w:pos="604"/>
          <w:tab w:val="left" w:pos="816"/>
          <w:tab w:val="left" w:pos="1440"/>
        </w:tabs>
        <w:suppressAutoHyphens/>
        <w:jc w:val="both"/>
        <w:rPr>
          <w:rFonts w:ascii="Arial" w:hAnsi="Arial" w:cs="Arial"/>
          <w:sz w:val="20"/>
        </w:rPr>
      </w:pPr>
    </w:p>
    <w:p w:rsidR="00B30B0A" w:rsidRPr="00A12F15" w:rsidRDefault="00B30B0A" w:rsidP="00B30B0A">
      <w:pPr>
        <w:tabs>
          <w:tab w:val="left" w:pos="-720"/>
          <w:tab w:val="left" w:pos="0"/>
          <w:tab w:val="left" w:pos="259"/>
          <w:tab w:val="left" w:pos="604"/>
          <w:tab w:val="left" w:pos="816"/>
          <w:tab w:val="left" w:pos="1440"/>
        </w:tabs>
        <w:suppressAutoHyphens/>
        <w:jc w:val="both"/>
        <w:rPr>
          <w:rFonts w:ascii="Arial" w:hAnsi="Arial" w:cs="Arial"/>
          <w:sz w:val="20"/>
        </w:rPr>
      </w:pPr>
      <w:del w:id="1623" w:author="morayoa" w:date="2013-06-06T09:05:00Z">
        <w:r w:rsidRPr="00A12F15" w:rsidDel="00DC255E">
          <w:rPr>
            <w:rFonts w:ascii="Arial" w:hAnsi="Arial" w:cs="Arial"/>
            <w:sz w:val="20"/>
          </w:rPr>
          <w:delText>Remarks</w:delText>
        </w:r>
      </w:del>
      <w:ins w:id="1624" w:author="morayoa" w:date="2013-06-06T09:05:00Z">
        <w:r w:rsidR="00DC255E">
          <w:rPr>
            <w:rFonts w:ascii="Arial" w:hAnsi="Arial" w:cs="Arial"/>
            <w:sz w:val="20"/>
          </w:rPr>
          <w:t>Observations</w:t>
        </w:r>
      </w:ins>
      <w:r w:rsidRPr="00A12F15">
        <w:rPr>
          <w:rFonts w:ascii="Arial" w:hAnsi="Arial" w:cs="Arial"/>
          <w:sz w:val="20"/>
        </w:rPr>
        <w:t>:</w:t>
      </w:r>
    </w:p>
    <w:p w:rsidR="00CF3230" w:rsidRPr="00A12F15" w:rsidRDefault="0075580A" w:rsidP="00CF3230">
      <w:pPr>
        <w:tabs>
          <w:tab w:val="left" w:pos="-720"/>
          <w:tab w:val="left" w:pos="0"/>
          <w:tab w:val="left" w:pos="259"/>
          <w:tab w:val="left" w:pos="604"/>
          <w:tab w:val="left" w:pos="816"/>
          <w:tab w:val="left" w:pos="1440"/>
        </w:tabs>
        <w:suppressAutoHyphens/>
        <w:jc w:val="both"/>
        <w:rPr>
          <w:ins w:id="1625" w:author="morayoa" w:date="2013-06-05T14:38:00Z"/>
        </w:rPr>
      </w:pPr>
      <w:ins w:id="1626" w:author="morayoa" w:date="2013-06-05T14:40:00Z">
        <w:r>
          <w:rPr>
            <w:rFonts w:ascii="Arial" w:hAnsi="Arial" w:cs="Arial"/>
            <w:sz w:val="16"/>
            <w:szCs w:val="16"/>
          </w:rPr>
          <w:t xml:space="preserve">Include information that affect the test condition, </w:t>
        </w:r>
      </w:ins>
      <w:ins w:id="1627" w:author="morayoa" w:date="2013-06-06T09:50:00Z">
        <w:r w:rsidR="00B05592">
          <w:rPr>
            <w:rFonts w:ascii="Arial" w:hAnsi="Arial" w:cs="Arial"/>
            <w:sz w:val="16"/>
            <w:szCs w:val="16"/>
          </w:rPr>
          <w:t xml:space="preserve">as indicated in the last paragraph </w:t>
        </w:r>
      </w:ins>
      <w:ins w:id="1628" w:author="morayoa" w:date="2013-06-05T14:40:00Z">
        <w:r>
          <w:rPr>
            <w:rFonts w:ascii="Arial" w:hAnsi="Arial" w:cs="Arial"/>
            <w:sz w:val="16"/>
            <w:szCs w:val="16"/>
          </w:rPr>
          <w:t>of R 50-1 &amp; -2, A.7.1</w:t>
        </w:r>
      </w:ins>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br w:type="page"/>
      </w:r>
      <w:r w:rsidRPr="00A12F15">
        <w:rPr>
          <w:rFonts w:ascii="Arial" w:hAnsi="Arial" w:cs="Arial"/>
          <w:sz w:val="20"/>
        </w:rPr>
        <w:lastRenderedPageBreak/>
        <w:t>1.7.4</w:t>
      </w:r>
      <w:r w:rsidRPr="00A12F15">
        <w:rPr>
          <w:rFonts w:ascii="Arial" w:hAnsi="Arial" w:cs="Arial"/>
          <w:sz w:val="20"/>
        </w:rPr>
        <w:tab/>
        <w:t xml:space="preserve">Short- and long-term stability of zero (R 50-1, </w:t>
      </w:r>
      <w:r w:rsidR="00794A1C">
        <w:rPr>
          <w:rFonts w:ascii="Arial" w:hAnsi="Arial" w:cs="Arial"/>
          <w:sz w:val="20"/>
        </w:rPr>
        <w:t>2.7.5</w:t>
      </w:r>
      <w:r w:rsidR="009141D1" w:rsidRPr="00A12F15">
        <w:rPr>
          <w:rFonts w:ascii="Arial" w:hAnsi="Arial" w:cs="Arial"/>
          <w:sz w:val="20"/>
        </w:rPr>
        <w:t>.</w:t>
      </w:r>
      <w:r w:rsidR="004F31B9" w:rsidRPr="00A12F15">
        <w:rPr>
          <w:rFonts w:ascii="Arial" w:hAnsi="Arial" w:cs="Arial"/>
          <w:sz w:val="20"/>
        </w:rPr>
        <w:t>4</w:t>
      </w:r>
      <w:r w:rsidR="00BC3404">
        <w:rPr>
          <w:rFonts w:ascii="Arial" w:hAnsi="Arial" w:cs="Arial"/>
          <w:sz w:val="20"/>
        </w:rPr>
        <w:t xml:space="preserve"> </w:t>
      </w:r>
      <w:r w:rsidRPr="00A12F15">
        <w:rPr>
          <w:rFonts w:ascii="Arial" w:hAnsi="Arial" w:cs="Arial"/>
          <w:sz w:val="20"/>
        </w:rPr>
        <w:t xml:space="preserve">&amp; </w:t>
      </w:r>
      <w:r w:rsidR="00FF527C" w:rsidRPr="00A12F15">
        <w:rPr>
          <w:rFonts w:ascii="Arial" w:hAnsi="Arial" w:cs="Arial"/>
          <w:sz w:val="20"/>
        </w:rPr>
        <w:t>A.8</w:t>
      </w:r>
      <w:r w:rsidRPr="00A12F15">
        <w:rPr>
          <w:rFonts w:ascii="Arial" w:hAnsi="Arial" w:cs="Arial"/>
          <w:sz w:val="20"/>
        </w:rPr>
        <w:t>.4)</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750283" w:rsidP="00750283">
      <w:pPr>
        <w:tabs>
          <w:tab w:val="left" w:pos="-720"/>
          <w:tab w:val="left" w:pos="0"/>
          <w:tab w:val="left" w:pos="2137"/>
        </w:tabs>
        <w:suppressAutoHyphens/>
        <w:jc w:val="both"/>
        <w:rPr>
          <w:rFonts w:ascii="Arial" w:hAnsi="Arial" w:cs="Arial"/>
          <w:sz w:val="20"/>
        </w:rPr>
      </w:pPr>
      <w:r w:rsidRPr="00A12F15">
        <w:rPr>
          <w:rFonts w:ascii="Arial" w:hAnsi="Arial" w:cs="Arial"/>
          <w:sz w:val="20"/>
        </w:rPr>
        <w:tab/>
      </w:r>
    </w:p>
    <w:tbl>
      <w:tblPr>
        <w:tblW w:w="8931"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2" w:type="dxa"/>
          <w:right w:w="112" w:type="dxa"/>
        </w:tblCellMar>
        <w:tblLook w:val="0000"/>
      </w:tblPr>
      <w:tblGrid>
        <w:gridCol w:w="3969"/>
        <w:gridCol w:w="898"/>
        <w:gridCol w:w="1229"/>
        <w:gridCol w:w="1275"/>
        <w:gridCol w:w="1560"/>
      </w:tblGrid>
      <w:tr w:rsidR="00D01FD6" w:rsidRPr="00A12F15" w:rsidTr="00870A73">
        <w:trPr>
          <w:trHeight w:hRule="exact" w:val="283"/>
        </w:trPr>
        <w:tc>
          <w:tcPr>
            <w:tcW w:w="3969" w:type="dxa"/>
            <w:tcBorders>
              <w:right w:val="nil"/>
            </w:tcBorders>
          </w:tcPr>
          <w:p w:rsidR="00D01FD6" w:rsidRPr="00A12F15" w:rsidRDefault="00FC47BA" w:rsidP="00DE0AE5">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fldChar w:fldCharType="begin"/>
            </w:r>
            <w:r w:rsidR="00D01FD6" w:rsidRPr="00A12F15">
              <w:rPr>
                <w:rFonts w:ascii="Arial" w:hAnsi="Arial" w:cs="Arial"/>
                <w:sz w:val="20"/>
              </w:rPr>
              <w:instrText xml:space="preserve">PRIVATE </w:instrText>
            </w:r>
            <w:r w:rsidRPr="00A12F15">
              <w:rPr>
                <w:rFonts w:ascii="Arial" w:hAnsi="Arial" w:cs="Arial"/>
                <w:sz w:val="20"/>
              </w:rPr>
              <w:fldChar w:fldCharType="end"/>
            </w:r>
            <w:r w:rsidR="00D01FD6" w:rsidRPr="00A12F15">
              <w:rPr>
                <w:rFonts w:ascii="Arial" w:hAnsi="Arial" w:cs="Arial"/>
                <w:sz w:val="20"/>
              </w:rPr>
              <w:t>Application No.</w:t>
            </w:r>
            <w:proofErr w:type="gramStart"/>
            <w:r w:rsidR="00D01FD6" w:rsidRPr="00A12F15">
              <w:rPr>
                <w:rFonts w:ascii="Arial" w:hAnsi="Arial" w:cs="Arial"/>
                <w:sz w:val="20"/>
              </w:rPr>
              <w:t>:      ...........................</w:t>
            </w:r>
            <w:proofErr w:type="gramEnd"/>
          </w:p>
        </w:tc>
        <w:tc>
          <w:tcPr>
            <w:tcW w:w="898" w:type="dxa"/>
            <w:tcBorders>
              <w:left w:val="nil"/>
            </w:tcBorders>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29" w:type="dxa"/>
          </w:tcPr>
          <w:p w:rsidR="00D01FD6" w:rsidRPr="00A12F15" w:rsidRDefault="00D01FD6" w:rsidP="00DE0AE5">
            <w:pPr>
              <w:tabs>
                <w:tab w:val="center" w:pos="665"/>
              </w:tabs>
              <w:suppressAutoHyphens/>
              <w:spacing w:after="56"/>
              <w:rPr>
                <w:rFonts w:ascii="Arial" w:hAnsi="Arial" w:cs="Arial"/>
                <w:sz w:val="20"/>
              </w:rPr>
            </w:pPr>
            <w:r w:rsidRPr="00A12F15">
              <w:rPr>
                <w:rFonts w:ascii="Arial" w:hAnsi="Arial" w:cs="Arial"/>
                <w:sz w:val="20"/>
              </w:rPr>
              <w:tab/>
              <w:t>At start</w:t>
            </w:r>
          </w:p>
        </w:tc>
        <w:tc>
          <w:tcPr>
            <w:tcW w:w="1275" w:type="dxa"/>
            <w:tcBorders>
              <w:bottom w:val="single" w:sz="4" w:space="0" w:color="auto"/>
            </w:tcBorders>
          </w:tcPr>
          <w:p w:rsidR="00D01FD6" w:rsidRPr="00A12F15" w:rsidRDefault="00D01FD6" w:rsidP="00DE0AE5">
            <w:pPr>
              <w:tabs>
                <w:tab w:val="center" w:pos="574"/>
              </w:tabs>
              <w:suppressAutoHyphens/>
              <w:spacing w:after="56"/>
              <w:rPr>
                <w:rFonts w:ascii="Arial" w:hAnsi="Arial" w:cs="Arial"/>
                <w:sz w:val="20"/>
              </w:rPr>
            </w:pPr>
            <w:r w:rsidRPr="00A12F15">
              <w:rPr>
                <w:rFonts w:ascii="Arial" w:hAnsi="Arial" w:cs="Arial"/>
                <w:sz w:val="20"/>
              </w:rPr>
              <w:tab/>
              <w:t>At end</w:t>
            </w:r>
          </w:p>
        </w:tc>
        <w:tc>
          <w:tcPr>
            <w:tcW w:w="1560" w:type="dxa"/>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r>
      <w:tr w:rsidR="00D01FD6" w:rsidRPr="00A12F15" w:rsidTr="00870A73">
        <w:trPr>
          <w:trHeight w:hRule="exact" w:val="283"/>
        </w:trPr>
        <w:tc>
          <w:tcPr>
            <w:tcW w:w="3969" w:type="dxa"/>
            <w:tcBorders>
              <w:bottom w:val="single" w:sz="4" w:space="0" w:color="auto"/>
            </w:tcBorders>
          </w:tcPr>
          <w:p w:rsidR="00D01FD6" w:rsidRPr="00A12F15" w:rsidRDefault="00451C6B" w:rsidP="00DE0AE5">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Type</w:t>
            </w:r>
            <w:r w:rsidR="00D01FD6" w:rsidRPr="00A12F15">
              <w:rPr>
                <w:rFonts w:ascii="Arial" w:hAnsi="Arial" w:cs="Arial"/>
                <w:sz w:val="20"/>
              </w:rPr>
              <w:t xml:space="preserve"> designation</w:t>
            </w:r>
            <w:proofErr w:type="gramStart"/>
            <w:r w:rsidR="00D01FD6" w:rsidRPr="00A12F15">
              <w:rPr>
                <w:rFonts w:ascii="Arial" w:hAnsi="Arial" w:cs="Arial"/>
                <w:sz w:val="20"/>
              </w:rPr>
              <w:t>:  ........................</w:t>
            </w:r>
            <w:proofErr w:type="gramEnd"/>
          </w:p>
        </w:tc>
        <w:tc>
          <w:tcPr>
            <w:tcW w:w="898" w:type="dxa"/>
          </w:tcPr>
          <w:p w:rsidR="00D01FD6" w:rsidRPr="00A12F15" w:rsidRDefault="00D01FD6" w:rsidP="00DE0AE5">
            <w:pPr>
              <w:tabs>
                <w:tab w:val="left" w:pos="-720"/>
                <w:tab w:val="left" w:pos="0"/>
                <w:tab w:val="left" w:pos="259"/>
                <w:tab w:val="left" w:pos="604"/>
                <w:tab w:val="left" w:pos="816"/>
                <w:tab w:val="left" w:pos="1440"/>
              </w:tabs>
              <w:suppressAutoHyphens/>
              <w:spacing w:after="56"/>
              <w:jc w:val="right"/>
              <w:rPr>
                <w:rFonts w:ascii="Arial" w:hAnsi="Arial" w:cs="Arial"/>
                <w:sz w:val="20"/>
              </w:rPr>
            </w:pPr>
            <w:r w:rsidRPr="00A12F15">
              <w:rPr>
                <w:rFonts w:ascii="Arial" w:hAnsi="Arial" w:cs="Arial"/>
                <w:sz w:val="20"/>
              </w:rPr>
              <w:t>Temp:</w:t>
            </w:r>
          </w:p>
        </w:tc>
        <w:tc>
          <w:tcPr>
            <w:tcW w:w="1229" w:type="dxa"/>
            <w:tcBorders>
              <w:bottom w:val="single" w:sz="4" w:space="0" w:color="auto"/>
            </w:tcBorders>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tcBorders>
              <w:bottom w:val="single" w:sz="4" w:space="0" w:color="auto"/>
            </w:tcBorders>
            <w:shd w:val="clear" w:color="auto" w:fill="auto"/>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60" w:type="dxa"/>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r w:rsidRPr="00A12F15">
              <w:rPr>
                <w:rFonts w:ascii="Arial" w:hAnsi="Arial" w:cs="Arial"/>
                <w:sz w:val="20"/>
              </w:rPr>
              <w:sym w:font="Symbol" w:char="F0B0"/>
            </w:r>
            <w:r w:rsidRPr="00A12F15">
              <w:rPr>
                <w:rFonts w:ascii="Arial" w:hAnsi="Arial" w:cs="Arial"/>
                <w:sz w:val="20"/>
              </w:rPr>
              <w:t>C</w:t>
            </w:r>
          </w:p>
        </w:tc>
      </w:tr>
      <w:tr w:rsidR="00D01FD6" w:rsidRPr="00A12F15" w:rsidTr="00870A73">
        <w:trPr>
          <w:trHeight w:hRule="exact" w:val="283"/>
        </w:trPr>
        <w:tc>
          <w:tcPr>
            <w:tcW w:w="3969" w:type="dxa"/>
            <w:tcBorders>
              <w:bottom w:val="nil"/>
            </w:tcBorders>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Observer</w:t>
            </w:r>
            <w:proofErr w:type="gramStart"/>
            <w:r w:rsidRPr="00A12F15">
              <w:rPr>
                <w:rFonts w:ascii="Arial" w:hAnsi="Arial" w:cs="Arial"/>
                <w:sz w:val="20"/>
              </w:rPr>
              <w:t>:             .............................</w:t>
            </w:r>
            <w:proofErr w:type="gramEnd"/>
          </w:p>
        </w:tc>
        <w:tc>
          <w:tcPr>
            <w:tcW w:w="898" w:type="dxa"/>
          </w:tcPr>
          <w:p w:rsidR="00D01FD6" w:rsidRPr="00A12F15" w:rsidRDefault="00D01FD6" w:rsidP="00DE0AE5">
            <w:pPr>
              <w:tabs>
                <w:tab w:val="right" w:pos="4642"/>
              </w:tabs>
              <w:suppressAutoHyphens/>
              <w:spacing w:after="56"/>
              <w:jc w:val="right"/>
              <w:rPr>
                <w:rFonts w:ascii="Arial" w:hAnsi="Arial" w:cs="Arial"/>
                <w:sz w:val="20"/>
              </w:rPr>
            </w:pPr>
            <w:r w:rsidRPr="00A12F15">
              <w:rPr>
                <w:rFonts w:ascii="Arial" w:hAnsi="Arial" w:cs="Arial"/>
                <w:sz w:val="20"/>
              </w:rPr>
              <w:t>Rel. h:</w:t>
            </w:r>
          </w:p>
        </w:tc>
        <w:tc>
          <w:tcPr>
            <w:tcW w:w="1229" w:type="dxa"/>
            <w:shd w:val="pct60" w:color="auto" w:fill="auto"/>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tcBorders>
              <w:bottom w:val="single" w:sz="4" w:space="0" w:color="auto"/>
            </w:tcBorders>
            <w:shd w:val="pct60" w:color="auto" w:fill="auto"/>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60" w:type="dxa"/>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
        </w:tc>
      </w:tr>
      <w:tr w:rsidR="00D01FD6" w:rsidRPr="00A12F15" w:rsidTr="00870A73">
        <w:trPr>
          <w:trHeight w:hRule="exact" w:val="283"/>
        </w:trPr>
        <w:tc>
          <w:tcPr>
            <w:tcW w:w="3969" w:type="dxa"/>
            <w:tcBorders>
              <w:top w:val="nil"/>
              <w:bottom w:val="nil"/>
            </w:tcBorders>
          </w:tcPr>
          <w:p w:rsidR="00D01FD6" w:rsidRPr="00A12F15" w:rsidRDefault="00D01FD6" w:rsidP="00DE0AE5">
            <w:pPr>
              <w:tabs>
                <w:tab w:val="right" w:pos="4642"/>
              </w:tabs>
              <w:suppressAutoHyphens/>
              <w:spacing w:after="56"/>
              <w:rPr>
                <w:rFonts w:ascii="Arial" w:hAnsi="Arial" w:cs="Arial"/>
                <w:sz w:val="20"/>
              </w:rPr>
            </w:pPr>
          </w:p>
        </w:tc>
        <w:tc>
          <w:tcPr>
            <w:tcW w:w="898" w:type="dxa"/>
          </w:tcPr>
          <w:p w:rsidR="00D01FD6" w:rsidRPr="00A12F15" w:rsidRDefault="00D01FD6" w:rsidP="00DE0AE5">
            <w:pPr>
              <w:tabs>
                <w:tab w:val="right" w:pos="4642"/>
              </w:tabs>
              <w:suppressAutoHyphens/>
              <w:spacing w:after="56"/>
              <w:jc w:val="center"/>
              <w:rPr>
                <w:rFonts w:ascii="Arial" w:hAnsi="Arial" w:cs="Arial"/>
                <w:sz w:val="20"/>
              </w:rPr>
            </w:pPr>
            <w:r w:rsidRPr="00A12F15">
              <w:rPr>
                <w:rFonts w:ascii="Arial" w:hAnsi="Arial" w:cs="Arial"/>
                <w:sz w:val="20"/>
              </w:rPr>
              <w:t xml:space="preserve">  Date:</w:t>
            </w:r>
            <w:r w:rsidRPr="00A12F15">
              <w:rPr>
                <w:rFonts w:ascii="Arial" w:hAnsi="Arial" w:cs="Arial"/>
                <w:sz w:val="20"/>
              </w:rPr>
              <w:tab/>
              <w:t>Date:</w:t>
            </w:r>
          </w:p>
        </w:tc>
        <w:tc>
          <w:tcPr>
            <w:tcW w:w="1229" w:type="dxa"/>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shd w:val="clear" w:color="auto" w:fill="auto"/>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60" w:type="dxa"/>
          </w:tcPr>
          <w:p w:rsidR="00D01FD6" w:rsidRPr="00A12F15" w:rsidRDefault="002829F3" w:rsidP="00DE0AE5">
            <w:pPr>
              <w:tabs>
                <w:tab w:val="left" w:pos="-720"/>
                <w:tab w:val="left" w:pos="0"/>
                <w:tab w:val="left" w:pos="259"/>
                <w:tab w:val="left" w:pos="604"/>
                <w:tab w:val="left" w:pos="816"/>
                <w:tab w:val="left" w:pos="1440"/>
              </w:tabs>
              <w:suppressAutoHyphens/>
              <w:spacing w:after="56"/>
              <w:rPr>
                <w:rFonts w:ascii="Arial" w:hAnsi="Arial" w:cs="Arial"/>
                <w:sz w:val="20"/>
              </w:rPr>
            </w:pPr>
            <w:proofErr w:type="spellStart"/>
            <w:r w:rsidRPr="00A12F15">
              <w:rPr>
                <w:rFonts w:ascii="Arial" w:hAnsi="Arial" w:cs="Arial"/>
                <w:sz w:val="20"/>
              </w:rPr>
              <w:t>yyyy</w:t>
            </w:r>
            <w:proofErr w:type="spellEnd"/>
            <w:r w:rsidRPr="00A12F15">
              <w:rPr>
                <w:rFonts w:ascii="Arial" w:hAnsi="Arial" w:cs="Arial"/>
                <w:sz w:val="20"/>
              </w:rPr>
              <w:t>-mm-</w:t>
            </w:r>
            <w:proofErr w:type="spellStart"/>
            <w:r w:rsidRPr="00A12F15">
              <w:rPr>
                <w:rFonts w:ascii="Arial" w:hAnsi="Arial" w:cs="Arial"/>
                <w:sz w:val="20"/>
              </w:rPr>
              <w:t>dd</w:t>
            </w:r>
            <w:proofErr w:type="spellEnd"/>
          </w:p>
        </w:tc>
      </w:tr>
      <w:tr w:rsidR="00D01FD6" w:rsidRPr="00A12F15" w:rsidTr="00870A73">
        <w:trPr>
          <w:trHeight w:hRule="exact" w:val="274"/>
        </w:trPr>
        <w:tc>
          <w:tcPr>
            <w:tcW w:w="3969" w:type="dxa"/>
            <w:tcBorders>
              <w:top w:val="nil"/>
            </w:tcBorders>
          </w:tcPr>
          <w:p w:rsidR="00D01FD6" w:rsidRPr="00A12F15" w:rsidRDefault="00D01FD6" w:rsidP="00DE0AE5">
            <w:pPr>
              <w:tabs>
                <w:tab w:val="right" w:pos="4642"/>
              </w:tabs>
              <w:suppressAutoHyphens/>
              <w:spacing w:after="56"/>
              <w:rPr>
                <w:rFonts w:ascii="Arial" w:hAnsi="Arial" w:cs="Arial"/>
                <w:sz w:val="20"/>
              </w:rPr>
            </w:pPr>
          </w:p>
        </w:tc>
        <w:tc>
          <w:tcPr>
            <w:tcW w:w="898" w:type="dxa"/>
          </w:tcPr>
          <w:p w:rsidR="00D01FD6" w:rsidRPr="00A12F15" w:rsidRDefault="00D01FD6" w:rsidP="00DE0AE5">
            <w:pPr>
              <w:tabs>
                <w:tab w:val="right" w:pos="4642"/>
              </w:tabs>
              <w:suppressAutoHyphens/>
              <w:spacing w:after="56"/>
              <w:jc w:val="center"/>
              <w:rPr>
                <w:rFonts w:ascii="Arial" w:hAnsi="Arial" w:cs="Arial"/>
                <w:sz w:val="20"/>
              </w:rPr>
            </w:pPr>
            <w:r w:rsidRPr="00A12F15">
              <w:rPr>
                <w:rFonts w:ascii="Arial" w:hAnsi="Arial" w:cs="Arial"/>
                <w:sz w:val="20"/>
              </w:rPr>
              <w:t xml:space="preserve">  Time:</w:t>
            </w:r>
            <w:r w:rsidRPr="00A12F15">
              <w:rPr>
                <w:rFonts w:ascii="Arial" w:hAnsi="Arial" w:cs="Arial"/>
                <w:sz w:val="20"/>
              </w:rPr>
              <w:tab/>
              <w:t>Time:</w:t>
            </w:r>
          </w:p>
        </w:tc>
        <w:tc>
          <w:tcPr>
            <w:tcW w:w="1229" w:type="dxa"/>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shd w:val="clear" w:color="auto" w:fill="auto"/>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60" w:type="dxa"/>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roofErr w:type="spellStart"/>
            <w:r w:rsidRPr="00A12F15">
              <w:rPr>
                <w:rFonts w:ascii="Arial" w:hAnsi="Arial" w:cs="Arial"/>
                <w:sz w:val="20"/>
              </w:rPr>
              <w:t>hh:mm:ss</w:t>
            </w:r>
            <w:proofErr w:type="spellEnd"/>
          </w:p>
        </w:tc>
      </w:tr>
      <w:tr w:rsidR="00D01FD6" w:rsidRPr="00A12F15" w:rsidTr="007C6828">
        <w:tc>
          <w:tcPr>
            <w:tcW w:w="8931" w:type="dxa"/>
            <w:gridSpan w:val="5"/>
          </w:tcPr>
          <w:p w:rsidR="00D01FD6" w:rsidRPr="00A12F15" w:rsidRDefault="00D01FD6" w:rsidP="00DE0AE5">
            <w:pPr>
              <w:tabs>
                <w:tab w:val="left" w:pos="-720"/>
                <w:tab w:val="left" w:pos="0"/>
                <w:tab w:val="left" w:pos="259"/>
                <w:tab w:val="left" w:pos="604"/>
                <w:tab w:val="left" w:pos="816"/>
                <w:tab w:val="left" w:pos="1440"/>
              </w:tabs>
              <w:suppressAutoHyphens/>
              <w:rPr>
                <w:rFonts w:ascii="Arial" w:hAnsi="Arial" w:cs="Arial"/>
                <w:sz w:val="20"/>
              </w:rPr>
            </w:pPr>
            <w:r w:rsidRPr="00A12F15">
              <w:rPr>
                <w:rFonts w:ascii="Arial" w:hAnsi="Arial" w:cs="Arial"/>
                <w:sz w:val="20"/>
              </w:rPr>
              <w:t>Resolution during test:</w:t>
            </w:r>
          </w:p>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w:t>
            </w:r>
            <w:proofErr w:type="gramStart"/>
            <w:r w:rsidRPr="00A12F15">
              <w:rPr>
                <w:rFonts w:ascii="Arial" w:hAnsi="Arial" w:cs="Arial"/>
                <w:sz w:val="20"/>
              </w:rPr>
              <w:t>smaller</w:t>
            </w:r>
            <w:proofErr w:type="gramEnd"/>
            <w:r w:rsidRPr="00A12F15">
              <w:rPr>
                <w:rFonts w:ascii="Arial" w:hAnsi="Arial" w:cs="Arial"/>
                <w:sz w:val="20"/>
              </w:rPr>
              <w:t xml:space="preserve"> than d)       ................................</w:t>
            </w: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56" w:type="dxa"/>
        <w:tblLayout w:type="fixed"/>
        <w:tblCellMar>
          <w:left w:w="56" w:type="dxa"/>
          <w:right w:w="56" w:type="dxa"/>
        </w:tblCellMar>
        <w:tblLook w:val="0000"/>
      </w:tblPr>
      <w:tblGrid>
        <w:gridCol w:w="1002"/>
        <w:gridCol w:w="1174"/>
        <w:gridCol w:w="1096"/>
        <w:gridCol w:w="570"/>
        <w:gridCol w:w="915"/>
        <w:gridCol w:w="1174"/>
        <w:gridCol w:w="1494"/>
      </w:tblGrid>
      <w:tr w:rsidR="001E2D97" w:rsidRPr="00A12F15">
        <w:tc>
          <w:tcPr>
            <w:tcW w:w="1002" w:type="dxa"/>
            <w:tcBorders>
              <w:top w:val="double" w:sz="7" w:space="0" w:color="auto"/>
              <w:left w:val="double" w:sz="7" w:space="0" w:color="auto"/>
            </w:tcBorders>
          </w:tcPr>
          <w:p w:rsidR="001E2D97" w:rsidRPr="00A12F15" w:rsidRDefault="00FC47BA">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fldChar w:fldCharType="begin"/>
            </w:r>
            <w:r w:rsidR="001E2D97" w:rsidRPr="00A12F15">
              <w:rPr>
                <w:rFonts w:ascii="Arial" w:hAnsi="Arial" w:cs="Arial"/>
                <w:sz w:val="20"/>
              </w:rPr>
              <w:instrText xml:space="preserve">PRIVATE </w:instrText>
            </w:r>
            <w:r w:rsidRPr="00A12F15">
              <w:rPr>
                <w:rFonts w:ascii="Arial" w:hAnsi="Arial" w:cs="Arial"/>
                <w:sz w:val="20"/>
              </w:rPr>
              <w:fldChar w:fldCharType="end"/>
            </w:r>
            <w:r w:rsidR="001E2D97" w:rsidRPr="00A12F15">
              <w:rPr>
                <w:rFonts w:ascii="Arial" w:hAnsi="Arial" w:cs="Arial"/>
                <w:sz w:val="20"/>
              </w:rPr>
              <w:t>Elapsed</w:t>
            </w: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time in min</w:t>
            </w:r>
          </w:p>
        </w:tc>
        <w:tc>
          <w:tcPr>
            <w:tcW w:w="1174" w:type="dxa"/>
            <w:tcBorders>
              <w:top w:val="doub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ZTID</w:t>
            </w: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indication</w:t>
            </w:r>
          </w:p>
        </w:tc>
        <w:tc>
          <w:tcPr>
            <w:tcW w:w="1096" w:type="dxa"/>
            <w:tcBorders>
              <w:top w:val="doub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Load totalized in 3 min</w:t>
            </w:r>
          </w:p>
        </w:tc>
        <w:tc>
          <w:tcPr>
            <w:tcW w:w="570" w:type="dxa"/>
            <w:tcBorders>
              <w:top w:val="double" w:sz="7" w:space="0" w:color="auto"/>
              <w:left w:val="single" w:sz="7" w:space="0" w:color="auto"/>
            </w:tcBorders>
            <w:shd w:val="pct75" w:color="auto" w:fill="auto"/>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15" w:type="dxa"/>
            <w:tcBorders>
              <w:top w:val="doub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Elapsed time in min</w:t>
            </w:r>
          </w:p>
        </w:tc>
        <w:tc>
          <w:tcPr>
            <w:tcW w:w="1174" w:type="dxa"/>
            <w:tcBorders>
              <w:top w:val="doub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ZTID indication</w:t>
            </w:r>
          </w:p>
        </w:tc>
        <w:tc>
          <w:tcPr>
            <w:tcW w:w="1494" w:type="dxa"/>
            <w:tcBorders>
              <w:top w:val="double" w:sz="7" w:space="0" w:color="auto"/>
              <w:left w:val="single" w:sz="7" w:space="0" w:color="auto"/>
              <w:right w:val="double" w:sz="7" w:space="0" w:color="auto"/>
            </w:tcBorders>
          </w:tcPr>
          <w:p w:rsidR="001E2D97" w:rsidRPr="00A12F15" w:rsidRDefault="001E2D97">
            <w:pPr>
              <w:tabs>
                <w:tab w:val="center" w:pos="674"/>
              </w:tabs>
              <w:suppressAutoHyphens/>
              <w:rPr>
                <w:rFonts w:ascii="Arial" w:hAnsi="Arial" w:cs="Arial"/>
                <w:sz w:val="20"/>
              </w:rPr>
            </w:pPr>
            <w:r w:rsidRPr="00A12F15">
              <w:rPr>
                <w:rFonts w:ascii="Arial" w:hAnsi="Arial" w:cs="Arial"/>
                <w:sz w:val="20"/>
              </w:rPr>
              <w:tab/>
              <w:t>Load</w:t>
            </w:r>
          </w:p>
          <w:p w:rsidR="001E2D97" w:rsidRPr="00A12F15" w:rsidRDefault="001E2D97">
            <w:pPr>
              <w:tabs>
                <w:tab w:val="center" w:pos="674"/>
              </w:tabs>
              <w:suppressAutoHyphens/>
              <w:rPr>
                <w:rFonts w:ascii="Arial" w:hAnsi="Arial" w:cs="Arial"/>
                <w:sz w:val="20"/>
              </w:rPr>
            </w:pPr>
            <w:r w:rsidRPr="00A12F15">
              <w:rPr>
                <w:rFonts w:ascii="Arial" w:hAnsi="Arial" w:cs="Arial"/>
                <w:sz w:val="20"/>
              </w:rPr>
              <w:tab/>
              <w:t>totalized</w:t>
            </w:r>
          </w:p>
          <w:p w:rsidR="001E2D97" w:rsidRPr="00A12F15" w:rsidRDefault="001E2D97">
            <w:pPr>
              <w:tabs>
                <w:tab w:val="center" w:pos="674"/>
              </w:tabs>
              <w:suppressAutoHyphens/>
              <w:spacing w:after="56"/>
              <w:rPr>
                <w:rFonts w:ascii="Arial" w:hAnsi="Arial" w:cs="Arial"/>
                <w:sz w:val="20"/>
              </w:rPr>
            </w:pPr>
            <w:r w:rsidRPr="00A12F15">
              <w:rPr>
                <w:rFonts w:ascii="Arial" w:hAnsi="Arial" w:cs="Arial"/>
                <w:sz w:val="20"/>
              </w:rPr>
              <w:tab/>
              <w:t>in 3 min</w:t>
            </w:r>
          </w:p>
        </w:tc>
      </w:tr>
      <w:tr w:rsidR="001E2D97" w:rsidRPr="00A12F15">
        <w:tc>
          <w:tcPr>
            <w:tcW w:w="1002" w:type="dxa"/>
            <w:tcBorders>
              <w:top w:val="single" w:sz="7" w:space="0" w:color="auto"/>
              <w:left w:val="double" w:sz="7" w:space="0" w:color="auto"/>
            </w:tcBorders>
          </w:tcPr>
          <w:p w:rsidR="001E2D97" w:rsidRPr="00A12F15" w:rsidRDefault="001E2D97">
            <w:pPr>
              <w:tabs>
                <w:tab w:val="center" w:pos="473"/>
              </w:tabs>
              <w:suppressAutoHyphens/>
              <w:spacing w:after="56"/>
              <w:rPr>
                <w:rFonts w:ascii="Arial" w:hAnsi="Arial" w:cs="Arial"/>
                <w:sz w:val="20"/>
              </w:rPr>
            </w:pPr>
            <w:r w:rsidRPr="00A12F15">
              <w:rPr>
                <w:rFonts w:ascii="Arial" w:hAnsi="Arial" w:cs="Arial"/>
                <w:sz w:val="20"/>
              </w:rPr>
              <w:tab/>
              <w:t>0</w:t>
            </w:r>
          </w:p>
        </w:tc>
        <w:tc>
          <w:tcPr>
            <w:tcW w:w="117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9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570" w:type="dxa"/>
            <w:tcBorders>
              <w:top w:val="single" w:sz="7" w:space="0" w:color="auto"/>
              <w:left w:val="single" w:sz="7" w:space="0" w:color="auto"/>
            </w:tcBorders>
            <w:shd w:val="pct75" w:color="auto" w:fill="auto"/>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15" w:type="dxa"/>
            <w:tcBorders>
              <w:top w:val="single" w:sz="7" w:space="0" w:color="auto"/>
              <w:left w:val="single" w:sz="7" w:space="0" w:color="auto"/>
            </w:tcBorders>
          </w:tcPr>
          <w:p w:rsidR="001E2D97" w:rsidRPr="00A12F15" w:rsidRDefault="001E2D97">
            <w:pPr>
              <w:tabs>
                <w:tab w:val="center" w:pos="412"/>
              </w:tabs>
              <w:suppressAutoHyphens/>
              <w:spacing w:after="56"/>
              <w:rPr>
                <w:rFonts w:ascii="Arial" w:hAnsi="Arial" w:cs="Arial"/>
                <w:sz w:val="20"/>
              </w:rPr>
            </w:pPr>
            <w:r w:rsidRPr="00A12F15">
              <w:rPr>
                <w:rFonts w:ascii="Arial" w:hAnsi="Arial" w:cs="Arial"/>
                <w:sz w:val="20"/>
              </w:rPr>
              <w:tab/>
              <w:t>195</w:t>
            </w:r>
          </w:p>
        </w:tc>
        <w:tc>
          <w:tcPr>
            <w:tcW w:w="117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94"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tc>
          <w:tcPr>
            <w:tcW w:w="1002" w:type="dxa"/>
            <w:tcBorders>
              <w:top w:val="single" w:sz="7" w:space="0" w:color="auto"/>
              <w:left w:val="double" w:sz="7" w:space="0" w:color="auto"/>
            </w:tcBorders>
          </w:tcPr>
          <w:p w:rsidR="001E2D97" w:rsidRPr="00A12F15" w:rsidRDefault="001E2D97">
            <w:pPr>
              <w:tabs>
                <w:tab w:val="center" w:pos="473"/>
              </w:tabs>
              <w:suppressAutoHyphens/>
              <w:spacing w:after="56"/>
              <w:rPr>
                <w:rFonts w:ascii="Arial" w:hAnsi="Arial" w:cs="Arial"/>
                <w:sz w:val="20"/>
              </w:rPr>
            </w:pPr>
            <w:r w:rsidRPr="00A12F15">
              <w:rPr>
                <w:rFonts w:ascii="Arial" w:hAnsi="Arial" w:cs="Arial"/>
                <w:sz w:val="20"/>
              </w:rPr>
              <w:tab/>
              <w:t>3</w:t>
            </w:r>
          </w:p>
        </w:tc>
        <w:tc>
          <w:tcPr>
            <w:tcW w:w="117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9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570" w:type="dxa"/>
            <w:tcBorders>
              <w:top w:val="single" w:sz="7" w:space="0" w:color="auto"/>
              <w:left w:val="single" w:sz="7" w:space="0" w:color="auto"/>
            </w:tcBorders>
            <w:shd w:val="pct75" w:color="auto" w:fill="auto"/>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15" w:type="dxa"/>
            <w:tcBorders>
              <w:top w:val="single" w:sz="7" w:space="0" w:color="auto"/>
              <w:left w:val="single" w:sz="7" w:space="0" w:color="auto"/>
            </w:tcBorders>
          </w:tcPr>
          <w:p w:rsidR="001E2D97" w:rsidRPr="00A12F15" w:rsidRDefault="001E2D97">
            <w:pPr>
              <w:tabs>
                <w:tab w:val="center" w:pos="412"/>
              </w:tabs>
              <w:suppressAutoHyphens/>
              <w:spacing w:after="56"/>
              <w:rPr>
                <w:rFonts w:ascii="Arial" w:hAnsi="Arial" w:cs="Arial"/>
                <w:sz w:val="20"/>
              </w:rPr>
            </w:pPr>
            <w:r w:rsidRPr="00A12F15">
              <w:rPr>
                <w:rFonts w:ascii="Arial" w:hAnsi="Arial" w:cs="Arial"/>
                <w:sz w:val="20"/>
              </w:rPr>
              <w:tab/>
              <w:t>198</w:t>
            </w:r>
          </w:p>
        </w:tc>
        <w:tc>
          <w:tcPr>
            <w:tcW w:w="117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94"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tc>
          <w:tcPr>
            <w:tcW w:w="1002" w:type="dxa"/>
            <w:tcBorders>
              <w:top w:val="single" w:sz="7" w:space="0" w:color="auto"/>
              <w:left w:val="double" w:sz="7" w:space="0" w:color="auto"/>
            </w:tcBorders>
          </w:tcPr>
          <w:p w:rsidR="001E2D97" w:rsidRPr="00A12F15" w:rsidRDefault="001E2D97">
            <w:pPr>
              <w:tabs>
                <w:tab w:val="center" w:pos="473"/>
              </w:tabs>
              <w:suppressAutoHyphens/>
              <w:spacing w:after="56"/>
              <w:rPr>
                <w:rFonts w:ascii="Arial" w:hAnsi="Arial" w:cs="Arial"/>
                <w:sz w:val="20"/>
              </w:rPr>
            </w:pPr>
            <w:r w:rsidRPr="00A12F15">
              <w:rPr>
                <w:rFonts w:ascii="Arial" w:hAnsi="Arial" w:cs="Arial"/>
                <w:sz w:val="20"/>
              </w:rPr>
              <w:tab/>
              <w:t>6</w:t>
            </w:r>
          </w:p>
        </w:tc>
        <w:tc>
          <w:tcPr>
            <w:tcW w:w="117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9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570" w:type="dxa"/>
            <w:tcBorders>
              <w:top w:val="single" w:sz="7" w:space="0" w:color="auto"/>
              <w:left w:val="single" w:sz="7" w:space="0" w:color="auto"/>
            </w:tcBorders>
            <w:shd w:val="pct75" w:color="auto" w:fill="auto"/>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15" w:type="dxa"/>
            <w:tcBorders>
              <w:top w:val="single" w:sz="7" w:space="0" w:color="auto"/>
              <w:left w:val="single" w:sz="7" w:space="0" w:color="auto"/>
            </w:tcBorders>
          </w:tcPr>
          <w:p w:rsidR="001E2D97" w:rsidRPr="00A12F15" w:rsidRDefault="001E2D97">
            <w:pPr>
              <w:tabs>
                <w:tab w:val="center" w:pos="412"/>
              </w:tabs>
              <w:suppressAutoHyphens/>
              <w:spacing w:after="56"/>
              <w:rPr>
                <w:rFonts w:ascii="Arial" w:hAnsi="Arial" w:cs="Arial"/>
                <w:sz w:val="20"/>
              </w:rPr>
            </w:pPr>
            <w:r w:rsidRPr="00A12F15">
              <w:rPr>
                <w:rFonts w:ascii="Arial" w:hAnsi="Arial" w:cs="Arial"/>
                <w:sz w:val="20"/>
              </w:rPr>
              <w:tab/>
              <w:t>201</w:t>
            </w:r>
          </w:p>
        </w:tc>
        <w:tc>
          <w:tcPr>
            <w:tcW w:w="117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94"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tc>
          <w:tcPr>
            <w:tcW w:w="1002" w:type="dxa"/>
            <w:tcBorders>
              <w:top w:val="single" w:sz="7" w:space="0" w:color="auto"/>
              <w:left w:val="double" w:sz="7" w:space="0" w:color="auto"/>
            </w:tcBorders>
          </w:tcPr>
          <w:p w:rsidR="001E2D97" w:rsidRPr="00A12F15" w:rsidRDefault="001E2D97">
            <w:pPr>
              <w:tabs>
                <w:tab w:val="center" w:pos="473"/>
              </w:tabs>
              <w:suppressAutoHyphens/>
              <w:spacing w:after="56"/>
              <w:rPr>
                <w:rFonts w:ascii="Arial" w:hAnsi="Arial" w:cs="Arial"/>
                <w:sz w:val="20"/>
              </w:rPr>
            </w:pPr>
            <w:r w:rsidRPr="00A12F15">
              <w:rPr>
                <w:rFonts w:ascii="Arial" w:hAnsi="Arial" w:cs="Arial"/>
                <w:sz w:val="20"/>
              </w:rPr>
              <w:tab/>
              <w:t>9</w:t>
            </w:r>
          </w:p>
        </w:tc>
        <w:tc>
          <w:tcPr>
            <w:tcW w:w="117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9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570" w:type="dxa"/>
            <w:tcBorders>
              <w:top w:val="single" w:sz="7" w:space="0" w:color="auto"/>
              <w:left w:val="single" w:sz="7" w:space="0" w:color="auto"/>
            </w:tcBorders>
            <w:shd w:val="pct75" w:color="auto" w:fill="auto"/>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15" w:type="dxa"/>
            <w:tcBorders>
              <w:top w:val="single" w:sz="7" w:space="0" w:color="auto"/>
              <w:left w:val="single" w:sz="7" w:space="0" w:color="auto"/>
            </w:tcBorders>
          </w:tcPr>
          <w:p w:rsidR="001E2D97" w:rsidRPr="00A12F15" w:rsidRDefault="001E2D97">
            <w:pPr>
              <w:tabs>
                <w:tab w:val="center" w:pos="412"/>
              </w:tabs>
              <w:suppressAutoHyphens/>
              <w:spacing w:after="56"/>
              <w:rPr>
                <w:rFonts w:ascii="Arial" w:hAnsi="Arial" w:cs="Arial"/>
                <w:sz w:val="20"/>
              </w:rPr>
            </w:pPr>
            <w:r w:rsidRPr="00A12F15">
              <w:rPr>
                <w:rFonts w:ascii="Arial" w:hAnsi="Arial" w:cs="Arial"/>
                <w:sz w:val="20"/>
              </w:rPr>
              <w:tab/>
              <w:t>204</w:t>
            </w:r>
          </w:p>
        </w:tc>
        <w:tc>
          <w:tcPr>
            <w:tcW w:w="117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94"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tc>
          <w:tcPr>
            <w:tcW w:w="1002" w:type="dxa"/>
            <w:tcBorders>
              <w:top w:val="single" w:sz="7" w:space="0" w:color="auto"/>
              <w:left w:val="double" w:sz="7" w:space="0" w:color="auto"/>
            </w:tcBorders>
          </w:tcPr>
          <w:p w:rsidR="001E2D97" w:rsidRPr="00A12F15" w:rsidRDefault="001E2D97">
            <w:pPr>
              <w:tabs>
                <w:tab w:val="center" w:pos="473"/>
              </w:tabs>
              <w:suppressAutoHyphens/>
              <w:spacing w:after="56"/>
              <w:rPr>
                <w:rFonts w:ascii="Arial" w:hAnsi="Arial" w:cs="Arial"/>
                <w:sz w:val="20"/>
              </w:rPr>
            </w:pPr>
            <w:r w:rsidRPr="00A12F15">
              <w:rPr>
                <w:rFonts w:ascii="Arial" w:hAnsi="Arial" w:cs="Arial"/>
                <w:sz w:val="20"/>
              </w:rPr>
              <w:tab/>
              <w:t>12</w:t>
            </w:r>
          </w:p>
        </w:tc>
        <w:tc>
          <w:tcPr>
            <w:tcW w:w="117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9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570" w:type="dxa"/>
            <w:tcBorders>
              <w:top w:val="single" w:sz="7" w:space="0" w:color="auto"/>
              <w:left w:val="single" w:sz="7" w:space="0" w:color="auto"/>
            </w:tcBorders>
            <w:shd w:val="pct75" w:color="auto" w:fill="auto"/>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15" w:type="dxa"/>
            <w:tcBorders>
              <w:top w:val="single" w:sz="7" w:space="0" w:color="auto"/>
              <w:left w:val="single" w:sz="7" w:space="0" w:color="auto"/>
            </w:tcBorders>
          </w:tcPr>
          <w:p w:rsidR="001E2D97" w:rsidRPr="00A12F15" w:rsidRDefault="001E2D97">
            <w:pPr>
              <w:tabs>
                <w:tab w:val="center" w:pos="412"/>
              </w:tabs>
              <w:suppressAutoHyphens/>
              <w:spacing w:after="56"/>
              <w:rPr>
                <w:rFonts w:ascii="Arial" w:hAnsi="Arial" w:cs="Arial"/>
                <w:sz w:val="20"/>
              </w:rPr>
            </w:pPr>
            <w:r w:rsidRPr="00A12F15">
              <w:rPr>
                <w:rFonts w:ascii="Arial" w:hAnsi="Arial" w:cs="Arial"/>
                <w:sz w:val="20"/>
              </w:rPr>
              <w:tab/>
              <w:t>207</w:t>
            </w:r>
          </w:p>
        </w:tc>
        <w:tc>
          <w:tcPr>
            <w:tcW w:w="117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94"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tc>
          <w:tcPr>
            <w:tcW w:w="1002" w:type="dxa"/>
            <w:tcBorders>
              <w:top w:val="single" w:sz="7" w:space="0" w:color="auto"/>
              <w:left w:val="double" w:sz="7" w:space="0" w:color="auto"/>
            </w:tcBorders>
          </w:tcPr>
          <w:p w:rsidR="001E2D97" w:rsidRPr="00A12F15" w:rsidRDefault="001E2D97">
            <w:pPr>
              <w:tabs>
                <w:tab w:val="center" w:pos="473"/>
              </w:tabs>
              <w:suppressAutoHyphens/>
              <w:spacing w:after="56"/>
              <w:rPr>
                <w:rFonts w:ascii="Arial" w:hAnsi="Arial" w:cs="Arial"/>
                <w:sz w:val="20"/>
              </w:rPr>
            </w:pPr>
            <w:r w:rsidRPr="00A12F15">
              <w:rPr>
                <w:rFonts w:ascii="Arial" w:hAnsi="Arial" w:cs="Arial"/>
                <w:sz w:val="20"/>
              </w:rPr>
              <w:tab/>
              <w:t>15</w:t>
            </w:r>
          </w:p>
        </w:tc>
        <w:tc>
          <w:tcPr>
            <w:tcW w:w="117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9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570" w:type="dxa"/>
            <w:tcBorders>
              <w:top w:val="single" w:sz="7" w:space="0" w:color="auto"/>
              <w:left w:val="single" w:sz="7" w:space="0" w:color="auto"/>
            </w:tcBorders>
            <w:shd w:val="pct75" w:color="auto" w:fill="auto"/>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15" w:type="dxa"/>
            <w:tcBorders>
              <w:top w:val="single" w:sz="7" w:space="0" w:color="auto"/>
              <w:left w:val="single" w:sz="7" w:space="0" w:color="auto"/>
            </w:tcBorders>
          </w:tcPr>
          <w:p w:rsidR="001E2D97" w:rsidRPr="00A12F15" w:rsidRDefault="001E2D97">
            <w:pPr>
              <w:tabs>
                <w:tab w:val="center" w:pos="412"/>
              </w:tabs>
              <w:suppressAutoHyphens/>
              <w:spacing w:after="56"/>
              <w:rPr>
                <w:rFonts w:ascii="Arial" w:hAnsi="Arial" w:cs="Arial"/>
                <w:sz w:val="20"/>
              </w:rPr>
            </w:pPr>
            <w:r w:rsidRPr="00A12F15">
              <w:rPr>
                <w:rFonts w:ascii="Arial" w:hAnsi="Arial" w:cs="Arial"/>
                <w:sz w:val="20"/>
              </w:rPr>
              <w:tab/>
              <w:t>210</w:t>
            </w:r>
          </w:p>
        </w:tc>
        <w:tc>
          <w:tcPr>
            <w:tcW w:w="117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94"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tc>
          <w:tcPr>
            <w:tcW w:w="1002" w:type="dxa"/>
            <w:tcBorders>
              <w:top w:val="single" w:sz="7" w:space="0" w:color="auto"/>
              <w:left w:val="doub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74"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96"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570" w:type="dxa"/>
            <w:tcBorders>
              <w:top w:val="single" w:sz="7" w:space="0" w:color="auto"/>
              <w:left w:val="single" w:sz="7" w:space="0" w:color="auto"/>
              <w:bottom w:val="double" w:sz="7" w:space="0" w:color="auto"/>
            </w:tcBorders>
            <w:shd w:val="pct75" w:color="auto" w:fill="auto"/>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15"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74"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94" w:type="dxa"/>
            <w:tcBorders>
              <w:top w:val="single" w:sz="7" w:space="0" w:color="auto"/>
              <w:left w:val="single" w:sz="7" w:space="0" w:color="auto"/>
              <w:bottom w:val="doub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bl>
    <w:p w:rsidR="00D449D5" w:rsidRPr="00A12F15" w:rsidRDefault="00D449D5">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 xml:space="preserve">Where ZTID = Zero </w:t>
      </w:r>
      <w:proofErr w:type="spellStart"/>
      <w:r w:rsidRPr="00A12F15">
        <w:rPr>
          <w:rFonts w:ascii="Arial" w:hAnsi="Arial" w:cs="Arial"/>
          <w:sz w:val="20"/>
        </w:rPr>
        <w:t>totalization</w:t>
      </w:r>
      <w:proofErr w:type="spellEnd"/>
      <w:r w:rsidRPr="00A12F15">
        <w:rPr>
          <w:rFonts w:ascii="Arial" w:hAnsi="Arial" w:cs="Arial"/>
          <w:sz w:val="20"/>
        </w:rPr>
        <w:t xml:space="preserve"> indicating device</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3510"/>
        <w:gridCol w:w="1418"/>
        <w:gridCol w:w="1417"/>
        <w:gridCol w:w="1418"/>
        <w:gridCol w:w="1479"/>
      </w:tblGrid>
      <w:tr w:rsidR="00142F28" w:rsidTr="00480FD9">
        <w:trPr>
          <w:ins w:id="1629" w:author="morayoa" w:date="2013-06-11T10:57:00Z"/>
        </w:trPr>
        <w:tc>
          <w:tcPr>
            <w:tcW w:w="3510" w:type="dxa"/>
            <w:tcBorders>
              <w:bottom w:val="double" w:sz="4" w:space="0" w:color="auto"/>
            </w:tcBorders>
            <w:vAlign w:val="center"/>
          </w:tcPr>
          <w:p w:rsidR="00142F28" w:rsidRPr="00F83B11" w:rsidRDefault="00142F28" w:rsidP="00142F28">
            <w:pPr>
              <w:tabs>
                <w:tab w:val="left" w:pos="0"/>
              </w:tabs>
              <w:suppressAutoHyphens/>
              <w:jc w:val="center"/>
              <w:rPr>
                <w:ins w:id="1630" w:author="morayoa" w:date="2013-06-11T10:57:00Z"/>
                <w:rFonts w:ascii="Arial" w:hAnsi="Arial" w:cs="Arial"/>
                <w:sz w:val="20"/>
                <w:lang w:val="en-US"/>
              </w:rPr>
            </w:pPr>
            <w:ins w:id="1631" w:author="morayoa" w:date="2013-06-11T10:57:00Z">
              <w:r w:rsidRPr="00F83B11">
                <w:rPr>
                  <w:rFonts w:ascii="Arial" w:hAnsi="Arial" w:cs="Arial"/>
                  <w:sz w:val="20"/>
                  <w:lang w:val="en-US"/>
                </w:rPr>
                <w:t>Requirement (</w:t>
              </w:r>
            </w:ins>
            <w:ins w:id="1632" w:author="morayoa" w:date="2013-06-11T11:07:00Z">
              <w:r w:rsidR="00F83B11">
                <w:rPr>
                  <w:rFonts w:ascii="Arial" w:hAnsi="Arial" w:cs="Arial"/>
                  <w:sz w:val="20"/>
                  <w:lang w:val="en-US"/>
                </w:rPr>
                <w:t xml:space="preserve">R50 -1 &amp; -2, </w:t>
              </w:r>
            </w:ins>
            <w:ins w:id="1633" w:author="morayoa" w:date="2013-06-11T11:06:00Z">
              <w:r w:rsidR="00F83B11" w:rsidRPr="00F83B11">
                <w:rPr>
                  <w:rFonts w:ascii="Arial" w:hAnsi="Arial" w:cs="Arial"/>
                  <w:sz w:val="20"/>
                  <w:lang w:val="en-US"/>
                </w:rPr>
                <w:t>2.7.5.4.1</w:t>
              </w:r>
            </w:ins>
            <w:ins w:id="1634" w:author="morayoa" w:date="2013-06-11T10:57:00Z">
              <w:r w:rsidRPr="00F83B11">
                <w:rPr>
                  <w:rFonts w:ascii="Arial" w:hAnsi="Arial" w:cs="Arial"/>
                  <w:sz w:val="20"/>
                  <w:lang w:val="en-US"/>
                </w:rPr>
                <w:t>)</w:t>
              </w:r>
            </w:ins>
          </w:p>
        </w:tc>
        <w:tc>
          <w:tcPr>
            <w:tcW w:w="1418" w:type="dxa"/>
            <w:tcBorders>
              <w:bottom w:val="double" w:sz="4" w:space="0" w:color="auto"/>
            </w:tcBorders>
          </w:tcPr>
          <w:p w:rsidR="00142F28" w:rsidRPr="00142F28" w:rsidRDefault="00142F28" w:rsidP="00142F28">
            <w:pPr>
              <w:tabs>
                <w:tab w:val="left" w:pos="-720"/>
                <w:tab w:val="left" w:pos="0"/>
                <w:tab w:val="left" w:pos="259"/>
                <w:tab w:val="left" w:pos="604"/>
                <w:tab w:val="left" w:pos="816"/>
                <w:tab w:val="left" w:pos="1440"/>
              </w:tabs>
              <w:suppressAutoHyphens/>
              <w:jc w:val="center"/>
              <w:rPr>
                <w:ins w:id="1635" w:author="morayoa" w:date="2013-06-11T10:57:00Z"/>
                <w:rFonts w:ascii="Arial" w:hAnsi="Arial" w:cs="Arial"/>
                <w:sz w:val="20"/>
              </w:rPr>
            </w:pPr>
            <w:ins w:id="1636" w:author="morayoa" w:date="2013-06-11T10:57:00Z">
              <w:r w:rsidRPr="00142F28">
                <w:rPr>
                  <w:rFonts w:ascii="Arial" w:hAnsi="Arial" w:cs="Arial"/>
                  <w:sz w:val="20"/>
                </w:rPr>
                <w:t>class 0.2: 0.0005%</w:t>
              </w:r>
            </w:ins>
          </w:p>
        </w:tc>
        <w:tc>
          <w:tcPr>
            <w:tcW w:w="1417" w:type="dxa"/>
            <w:tcBorders>
              <w:bottom w:val="double" w:sz="4" w:space="0" w:color="auto"/>
            </w:tcBorders>
          </w:tcPr>
          <w:p w:rsidR="00142F28" w:rsidRPr="00142F28" w:rsidRDefault="00142F28" w:rsidP="00142F28">
            <w:pPr>
              <w:tabs>
                <w:tab w:val="left" w:pos="-720"/>
                <w:tab w:val="left" w:pos="0"/>
                <w:tab w:val="left" w:pos="259"/>
                <w:tab w:val="left" w:pos="604"/>
                <w:tab w:val="left" w:pos="816"/>
                <w:tab w:val="left" w:pos="1440"/>
              </w:tabs>
              <w:suppressAutoHyphens/>
              <w:jc w:val="center"/>
              <w:rPr>
                <w:ins w:id="1637" w:author="morayoa" w:date="2013-06-11T10:57:00Z"/>
                <w:rFonts w:ascii="Arial" w:hAnsi="Arial" w:cs="Arial"/>
                <w:sz w:val="20"/>
              </w:rPr>
            </w:pPr>
            <w:ins w:id="1638" w:author="morayoa" w:date="2013-06-11T10:57:00Z">
              <w:r w:rsidRPr="00142F28">
                <w:rPr>
                  <w:rFonts w:ascii="Arial" w:hAnsi="Arial" w:cs="Arial"/>
                  <w:sz w:val="20"/>
                </w:rPr>
                <w:t>class 0.5: 0.00125%</w:t>
              </w:r>
            </w:ins>
          </w:p>
        </w:tc>
        <w:tc>
          <w:tcPr>
            <w:tcW w:w="1418" w:type="dxa"/>
            <w:tcBorders>
              <w:bottom w:val="double" w:sz="4" w:space="0" w:color="auto"/>
            </w:tcBorders>
          </w:tcPr>
          <w:p w:rsidR="00142F28" w:rsidRPr="00142F28" w:rsidRDefault="00142F28" w:rsidP="00142F28">
            <w:pPr>
              <w:tabs>
                <w:tab w:val="left" w:pos="-720"/>
                <w:tab w:val="left" w:pos="0"/>
                <w:tab w:val="left" w:pos="259"/>
                <w:tab w:val="left" w:pos="604"/>
                <w:tab w:val="left" w:pos="816"/>
                <w:tab w:val="left" w:pos="1440"/>
              </w:tabs>
              <w:suppressAutoHyphens/>
              <w:jc w:val="center"/>
              <w:rPr>
                <w:ins w:id="1639" w:author="morayoa" w:date="2013-06-11T10:57:00Z"/>
                <w:rFonts w:ascii="Arial" w:hAnsi="Arial" w:cs="Arial"/>
                <w:sz w:val="20"/>
              </w:rPr>
            </w:pPr>
            <w:ins w:id="1640" w:author="morayoa" w:date="2013-06-11T10:57:00Z">
              <w:r w:rsidRPr="00142F28">
                <w:rPr>
                  <w:rFonts w:ascii="Arial" w:hAnsi="Arial" w:cs="Arial"/>
                  <w:sz w:val="20"/>
                </w:rPr>
                <w:t>class 1: 0.0025%</w:t>
              </w:r>
            </w:ins>
          </w:p>
        </w:tc>
        <w:tc>
          <w:tcPr>
            <w:tcW w:w="1479" w:type="dxa"/>
            <w:tcBorders>
              <w:bottom w:val="double" w:sz="4" w:space="0" w:color="auto"/>
            </w:tcBorders>
          </w:tcPr>
          <w:p w:rsidR="00142F28" w:rsidRPr="00142F28" w:rsidRDefault="00142F28" w:rsidP="00142F28">
            <w:pPr>
              <w:tabs>
                <w:tab w:val="left" w:pos="-720"/>
                <w:tab w:val="left" w:pos="0"/>
                <w:tab w:val="left" w:pos="259"/>
                <w:tab w:val="left" w:pos="604"/>
                <w:tab w:val="left" w:pos="816"/>
                <w:tab w:val="left" w:pos="1440"/>
              </w:tabs>
              <w:suppressAutoHyphens/>
              <w:jc w:val="center"/>
              <w:rPr>
                <w:ins w:id="1641" w:author="morayoa" w:date="2013-06-11T10:57:00Z"/>
                <w:rFonts w:ascii="Arial" w:hAnsi="Arial" w:cs="Arial"/>
                <w:sz w:val="20"/>
              </w:rPr>
            </w:pPr>
            <w:ins w:id="1642" w:author="morayoa" w:date="2013-06-11T10:57:00Z">
              <w:r w:rsidRPr="00142F28">
                <w:rPr>
                  <w:rFonts w:ascii="Arial" w:hAnsi="Arial" w:cs="Arial"/>
                  <w:sz w:val="20"/>
                </w:rPr>
                <w:t>class 2: 0.005%</w:t>
              </w:r>
            </w:ins>
          </w:p>
        </w:tc>
      </w:tr>
      <w:tr w:rsidR="00142F28" w:rsidTr="00480FD9">
        <w:trPr>
          <w:ins w:id="1643" w:author="morayoa" w:date="2013-06-11T10:57:00Z"/>
        </w:trPr>
        <w:tc>
          <w:tcPr>
            <w:tcW w:w="3510" w:type="dxa"/>
            <w:tcBorders>
              <w:bottom w:val="single" w:sz="4" w:space="0" w:color="000000"/>
              <w:right w:val="single" w:sz="4" w:space="0" w:color="000000"/>
            </w:tcBorders>
          </w:tcPr>
          <w:p w:rsidR="00142F28" w:rsidRPr="00F83B11" w:rsidRDefault="00142F28" w:rsidP="00142F28">
            <w:pPr>
              <w:tabs>
                <w:tab w:val="left" w:pos="0"/>
              </w:tabs>
              <w:suppressAutoHyphens/>
              <w:rPr>
                <w:ins w:id="1644" w:author="morayoa" w:date="2013-06-11T10:57:00Z"/>
                <w:rFonts w:ascii="Arial" w:hAnsi="Arial" w:cs="Arial"/>
                <w:sz w:val="20"/>
                <w:lang w:val="en-US"/>
              </w:rPr>
            </w:pPr>
            <w:ins w:id="1645" w:author="morayoa" w:date="2013-06-11T10:57:00Z">
              <w:r w:rsidRPr="00F83B11">
                <w:rPr>
                  <w:rFonts w:ascii="Arial" w:hAnsi="Arial" w:cs="Arial"/>
                  <w:sz w:val="20"/>
                  <w:lang w:val="en-US"/>
                </w:rPr>
                <w:t>Difference between the highest and lowest indicated values obtained in the set of the six readings from 0 minute to 15 minutes =</w:t>
              </w:r>
            </w:ins>
          </w:p>
        </w:tc>
        <w:tc>
          <w:tcPr>
            <w:tcW w:w="1418" w:type="dxa"/>
            <w:tcBorders>
              <w:left w:val="single" w:sz="4" w:space="0" w:color="000000"/>
              <w:bottom w:val="single" w:sz="4" w:space="0" w:color="000000"/>
              <w:right w:val="single" w:sz="4" w:space="0" w:color="000000"/>
            </w:tcBorders>
          </w:tcPr>
          <w:p w:rsidR="00142F28" w:rsidRPr="00142F28" w:rsidRDefault="00142F28" w:rsidP="00142F28">
            <w:pPr>
              <w:tabs>
                <w:tab w:val="left" w:pos="-720"/>
                <w:tab w:val="left" w:pos="0"/>
                <w:tab w:val="left" w:pos="259"/>
                <w:tab w:val="left" w:pos="604"/>
                <w:tab w:val="left" w:pos="816"/>
                <w:tab w:val="left" w:pos="1440"/>
              </w:tabs>
              <w:suppressAutoHyphens/>
              <w:jc w:val="both"/>
              <w:rPr>
                <w:ins w:id="1646" w:author="morayoa" w:date="2013-06-11T10:57:00Z"/>
                <w:rFonts w:ascii="Arial" w:hAnsi="Arial" w:cs="Arial"/>
                <w:sz w:val="20"/>
              </w:rPr>
            </w:pPr>
          </w:p>
        </w:tc>
        <w:tc>
          <w:tcPr>
            <w:tcW w:w="1417" w:type="dxa"/>
            <w:tcBorders>
              <w:left w:val="single" w:sz="4" w:space="0" w:color="000000"/>
              <w:bottom w:val="single" w:sz="4" w:space="0" w:color="000000"/>
              <w:right w:val="single" w:sz="4" w:space="0" w:color="000000"/>
            </w:tcBorders>
          </w:tcPr>
          <w:p w:rsidR="00142F28" w:rsidRPr="00142F28" w:rsidRDefault="00142F28" w:rsidP="00142F28">
            <w:pPr>
              <w:tabs>
                <w:tab w:val="left" w:pos="-720"/>
                <w:tab w:val="left" w:pos="0"/>
                <w:tab w:val="left" w:pos="259"/>
                <w:tab w:val="left" w:pos="604"/>
                <w:tab w:val="left" w:pos="816"/>
                <w:tab w:val="left" w:pos="1440"/>
              </w:tabs>
              <w:suppressAutoHyphens/>
              <w:jc w:val="both"/>
              <w:rPr>
                <w:ins w:id="1647" w:author="morayoa" w:date="2013-06-11T10:57:00Z"/>
                <w:rFonts w:ascii="Arial" w:hAnsi="Arial" w:cs="Arial"/>
                <w:sz w:val="20"/>
              </w:rPr>
            </w:pPr>
          </w:p>
        </w:tc>
        <w:tc>
          <w:tcPr>
            <w:tcW w:w="1418" w:type="dxa"/>
            <w:tcBorders>
              <w:left w:val="single" w:sz="4" w:space="0" w:color="000000"/>
              <w:bottom w:val="single" w:sz="4" w:space="0" w:color="000000"/>
              <w:right w:val="single" w:sz="4" w:space="0" w:color="000000"/>
            </w:tcBorders>
          </w:tcPr>
          <w:p w:rsidR="00142F28" w:rsidRPr="00142F28" w:rsidRDefault="00142F28" w:rsidP="00142F28">
            <w:pPr>
              <w:tabs>
                <w:tab w:val="left" w:pos="-720"/>
                <w:tab w:val="left" w:pos="0"/>
                <w:tab w:val="left" w:pos="259"/>
                <w:tab w:val="left" w:pos="604"/>
                <w:tab w:val="left" w:pos="816"/>
                <w:tab w:val="left" w:pos="1440"/>
              </w:tabs>
              <w:suppressAutoHyphens/>
              <w:jc w:val="both"/>
              <w:rPr>
                <w:ins w:id="1648" w:author="morayoa" w:date="2013-06-11T10:57:00Z"/>
                <w:rFonts w:ascii="Arial" w:hAnsi="Arial" w:cs="Arial"/>
                <w:sz w:val="20"/>
              </w:rPr>
            </w:pPr>
          </w:p>
        </w:tc>
        <w:tc>
          <w:tcPr>
            <w:tcW w:w="1479" w:type="dxa"/>
            <w:tcBorders>
              <w:left w:val="single" w:sz="4" w:space="0" w:color="000000"/>
              <w:bottom w:val="single" w:sz="4" w:space="0" w:color="000000"/>
            </w:tcBorders>
          </w:tcPr>
          <w:p w:rsidR="00142F28" w:rsidRPr="00142F28" w:rsidRDefault="00142F28" w:rsidP="00142F28">
            <w:pPr>
              <w:tabs>
                <w:tab w:val="left" w:pos="-720"/>
                <w:tab w:val="left" w:pos="0"/>
                <w:tab w:val="left" w:pos="259"/>
                <w:tab w:val="left" w:pos="604"/>
                <w:tab w:val="left" w:pos="816"/>
                <w:tab w:val="left" w:pos="1440"/>
              </w:tabs>
              <w:suppressAutoHyphens/>
              <w:jc w:val="both"/>
              <w:rPr>
                <w:ins w:id="1649" w:author="morayoa" w:date="2013-06-11T10:57:00Z"/>
                <w:rFonts w:ascii="Arial" w:hAnsi="Arial" w:cs="Arial"/>
                <w:sz w:val="20"/>
              </w:rPr>
            </w:pPr>
          </w:p>
        </w:tc>
      </w:tr>
      <w:tr w:rsidR="00142F28" w:rsidTr="00480FD9">
        <w:trPr>
          <w:ins w:id="1650" w:author="morayoa" w:date="2013-06-11T10:57:00Z"/>
        </w:trPr>
        <w:tc>
          <w:tcPr>
            <w:tcW w:w="3510" w:type="dxa"/>
            <w:tcBorders>
              <w:top w:val="single" w:sz="4" w:space="0" w:color="000000"/>
              <w:bottom w:val="single" w:sz="4" w:space="0" w:color="000000"/>
              <w:right w:val="single" w:sz="4" w:space="0" w:color="000000"/>
            </w:tcBorders>
          </w:tcPr>
          <w:p w:rsidR="00142F28" w:rsidRPr="00F83B11" w:rsidRDefault="00142F28" w:rsidP="00142F28">
            <w:pPr>
              <w:tabs>
                <w:tab w:val="left" w:pos="0"/>
              </w:tabs>
              <w:suppressAutoHyphens/>
              <w:rPr>
                <w:ins w:id="1651" w:author="morayoa" w:date="2013-06-11T10:57:00Z"/>
                <w:rFonts w:ascii="Arial" w:hAnsi="Arial" w:cs="Arial"/>
                <w:sz w:val="20"/>
                <w:lang w:val="en-US"/>
              </w:rPr>
            </w:pPr>
            <w:ins w:id="1652" w:author="morayoa" w:date="2013-06-11T10:57:00Z">
              <w:r w:rsidRPr="00F83B11">
                <w:rPr>
                  <w:rFonts w:ascii="Arial" w:hAnsi="Arial" w:cs="Arial"/>
                  <w:sz w:val="20"/>
                  <w:lang w:val="en-US"/>
                </w:rPr>
                <w:t>Difference between the highest and lowest indicated values obtained in the set of the six readings from 195 minutes to 210 minutes =</w:t>
              </w:r>
            </w:ins>
          </w:p>
        </w:tc>
        <w:tc>
          <w:tcPr>
            <w:tcW w:w="1418" w:type="dxa"/>
            <w:tcBorders>
              <w:top w:val="single" w:sz="4" w:space="0" w:color="000000"/>
              <w:left w:val="single" w:sz="4" w:space="0" w:color="000000"/>
              <w:bottom w:val="single" w:sz="4" w:space="0" w:color="000000"/>
              <w:right w:val="single" w:sz="4" w:space="0" w:color="000000"/>
            </w:tcBorders>
          </w:tcPr>
          <w:p w:rsidR="00142F28" w:rsidRPr="00142F28" w:rsidRDefault="00142F28" w:rsidP="00142F28">
            <w:pPr>
              <w:tabs>
                <w:tab w:val="left" w:pos="-720"/>
                <w:tab w:val="left" w:pos="0"/>
                <w:tab w:val="left" w:pos="259"/>
                <w:tab w:val="left" w:pos="604"/>
                <w:tab w:val="left" w:pos="816"/>
                <w:tab w:val="left" w:pos="1440"/>
              </w:tabs>
              <w:suppressAutoHyphens/>
              <w:jc w:val="both"/>
              <w:rPr>
                <w:ins w:id="1653" w:author="morayoa" w:date="2013-06-11T10:57:00Z"/>
                <w:rFonts w:ascii="Arial" w:hAnsi="Arial" w:cs="Arial"/>
                <w:sz w:val="20"/>
              </w:rPr>
            </w:pPr>
          </w:p>
        </w:tc>
        <w:tc>
          <w:tcPr>
            <w:tcW w:w="1417" w:type="dxa"/>
            <w:tcBorders>
              <w:top w:val="single" w:sz="4" w:space="0" w:color="000000"/>
              <w:left w:val="single" w:sz="4" w:space="0" w:color="000000"/>
              <w:bottom w:val="single" w:sz="4" w:space="0" w:color="000000"/>
              <w:right w:val="single" w:sz="4" w:space="0" w:color="000000"/>
            </w:tcBorders>
          </w:tcPr>
          <w:p w:rsidR="00142F28" w:rsidRPr="00142F28" w:rsidRDefault="00142F28" w:rsidP="00142F28">
            <w:pPr>
              <w:tabs>
                <w:tab w:val="left" w:pos="-720"/>
                <w:tab w:val="left" w:pos="0"/>
                <w:tab w:val="left" w:pos="259"/>
                <w:tab w:val="left" w:pos="604"/>
                <w:tab w:val="left" w:pos="816"/>
                <w:tab w:val="left" w:pos="1440"/>
              </w:tabs>
              <w:suppressAutoHyphens/>
              <w:jc w:val="both"/>
              <w:rPr>
                <w:ins w:id="1654" w:author="morayoa" w:date="2013-06-11T10:57:00Z"/>
                <w:rFonts w:ascii="Arial" w:hAnsi="Arial" w:cs="Arial"/>
                <w:sz w:val="20"/>
              </w:rPr>
            </w:pPr>
          </w:p>
        </w:tc>
        <w:tc>
          <w:tcPr>
            <w:tcW w:w="1418" w:type="dxa"/>
            <w:tcBorders>
              <w:top w:val="single" w:sz="4" w:space="0" w:color="000000"/>
              <w:left w:val="single" w:sz="4" w:space="0" w:color="000000"/>
              <w:bottom w:val="single" w:sz="4" w:space="0" w:color="000000"/>
              <w:right w:val="single" w:sz="4" w:space="0" w:color="000000"/>
            </w:tcBorders>
          </w:tcPr>
          <w:p w:rsidR="00142F28" w:rsidRPr="00142F28" w:rsidRDefault="00142F28" w:rsidP="00142F28">
            <w:pPr>
              <w:tabs>
                <w:tab w:val="left" w:pos="-720"/>
                <w:tab w:val="left" w:pos="0"/>
                <w:tab w:val="left" w:pos="259"/>
                <w:tab w:val="left" w:pos="604"/>
                <w:tab w:val="left" w:pos="816"/>
                <w:tab w:val="left" w:pos="1440"/>
              </w:tabs>
              <w:suppressAutoHyphens/>
              <w:jc w:val="both"/>
              <w:rPr>
                <w:ins w:id="1655" w:author="morayoa" w:date="2013-06-11T10:57:00Z"/>
                <w:rFonts w:ascii="Arial" w:hAnsi="Arial" w:cs="Arial"/>
                <w:sz w:val="20"/>
              </w:rPr>
            </w:pPr>
          </w:p>
        </w:tc>
        <w:tc>
          <w:tcPr>
            <w:tcW w:w="1479" w:type="dxa"/>
            <w:tcBorders>
              <w:top w:val="single" w:sz="4" w:space="0" w:color="000000"/>
              <w:left w:val="single" w:sz="4" w:space="0" w:color="000000"/>
              <w:bottom w:val="single" w:sz="4" w:space="0" w:color="000000"/>
            </w:tcBorders>
          </w:tcPr>
          <w:p w:rsidR="00142F28" w:rsidRPr="00142F28" w:rsidRDefault="00142F28" w:rsidP="00142F28">
            <w:pPr>
              <w:tabs>
                <w:tab w:val="left" w:pos="-720"/>
                <w:tab w:val="left" w:pos="0"/>
                <w:tab w:val="left" w:pos="259"/>
                <w:tab w:val="left" w:pos="604"/>
                <w:tab w:val="left" w:pos="816"/>
                <w:tab w:val="left" w:pos="1440"/>
              </w:tabs>
              <w:suppressAutoHyphens/>
              <w:jc w:val="both"/>
              <w:rPr>
                <w:ins w:id="1656" w:author="morayoa" w:date="2013-06-11T10:57:00Z"/>
                <w:rFonts w:ascii="Arial" w:hAnsi="Arial" w:cs="Arial"/>
                <w:sz w:val="20"/>
              </w:rPr>
            </w:pPr>
          </w:p>
        </w:tc>
      </w:tr>
      <w:tr w:rsidR="00142F28" w:rsidTr="00480FD9">
        <w:trPr>
          <w:ins w:id="1657" w:author="morayoa" w:date="2013-06-11T10:57:00Z"/>
        </w:trPr>
        <w:tc>
          <w:tcPr>
            <w:tcW w:w="3510" w:type="dxa"/>
            <w:tcBorders>
              <w:top w:val="single" w:sz="4" w:space="0" w:color="000000"/>
              <w:bottom w:val="single" w:sz="4" w:space="0" w:color="000000"/>
              <w:right w:val="single" w:sz="4" w:space="0" w:color="000000"/>
            </w:tcBorders>
            <w:vAlign w:val="center"/>
          </w:tcPr>
          <w:p w:rsidR="00142F28" w:rsidRPr="00F83B11" w:rsidRDefault="00142F28" w:rsidP="00142F28">
            <w:pPr>
              <w:tabs>
                <w:tab w:val="left" w:pos="0"/>
              </w:tabs>
              <w:suppressAutoHyphens/>
              <w:jc w:val="center"/>
              <w:rPr>
                <w:ins w:id="1658" w:author="morayoa" w:date="2013-06-11T10:57:00Z"/>
                <w:rFonts w:ascii="Arial" w:hAnsi="Arial" w:cs="Arial"/>
                <w:sz w:val="20"/>
                <w:lang w:val="en-US"/>
              </w:rPr>
            </w:pPr>
            <w:ins w:id="1659" w:author="morayoa" w:date="2013-06-11T10:57:00Z">
              <w:r w:rsidRPr="00F83B11">
                <w:rPr>
                  <w:rFonts w:ascii="Arial" w:hAnsi="Arial" w:cs="Arial"/>
                  <w:sz w:val="20"/>
                  <w:lang w:val="en-US"/>
                </w:rPr>
                <w:t>Requirement</w:t>
              </w:r>
            </w:ins>
            <w:ins w:id="1660" w:author="morayoa" w:date="2013-06-11T11:06:00Z">
              <w:r w:rsidR="00F83B11" w:rsidRPr="00F83B11">
                <w:rPr>
                  <w:rFonts w:ascii="Arial" w:hAnsi="Arial" w:cs="Arial"/>
                  <w:sz w:val="20"/>
                  <w:lang w:val="en-US"/>
                </w:rPr>
                <w:t xml:space="preserve"> (</w:t>
              </w:r>
              <w:r w:rsidR="00F83B11">
                <w:rPr>
                  <w:rFonts w:ascii="Arial" w:hAnsi="Arial" w:cs="Arial"/>
                  <w:sz w:val="20"/>
                  <w:lang w:val="en-US"/>
                </w:rPr>
                <w:t xml:space="preserve">R 50-1 &amp; -2, </w:t>
              </w:r>
              <w:r w:rsidR="00F83B11" w:rsidRPr="00F83B11">
                <w:rPr>
                  <w:rFonts w:ascii="Arial" w:hAnsi="Arial" w:cs="Arial"/>
                  <w:sz w:val="20"/>
                  <w:lang w:val="en-US"/>
                </w:rPr>
                <w:t>2.7.5.4.2)</w:t>
              </w:r>
            </w:ins>
          </w:p>
        </w:tc>
        <w:tc>
          <w:tcPr>
            <w:tcW w:w="1418" w:type="dxa"/>
            <w:tcBorders>
              <w:top w:val="single" w:sz="4" w:space="0" w:color="000000"/>
              <w:left w:val="single" w:sz="4" w:space="0" w:color="000000"/>
              <w:bottom w:val="single" w:sz="4" w:space="0" w:color="000000"/>
              <w:right w:val="single" w:sz="4" w:space="0" w:color="000000"/>
            </w:tcBorders>
          </w:tcPr>
          <w:p w:rsidR="00142F28" w:rsidRPr="00142F28" w:rsidRDefault="00142F28" w:rsidP="00142F28">
            <w:pPr>
              <w:tabs>
                <w:tab w:val="left" w:pos="-720"/>
                <w:tab w:val="left" w:pos="0"/>
                <w:tab w:val="left" w:pos="259"/>
                <w:tab w:val="left" w:pos="604"/>
                <w:tab w:val="left" w:pos="816"/>
                <w:tab w:val="left" w:pos="1440"/>
              </w:tabs>
              <w:suppressAutoHyphens/>
              <w:jc w:val="center"/>
              <w:rPr>
                <w:ins w:id="1661" w:author="morayoa" w:date="2013-06-11T10:57:00Z"/>
                <w:rFonts w:ascii="Arial" w:hAnsi="Arial" w:cs="Arial"/>
                <w:sz w:val="20"/>
              </w:rPr>
            </w:pPr>
            <w:ins w:id="1662" w:author="morayoa" w:date="2013-06-11T10:57:00Z">
              <w:r w:rsidRPr="00142F28">
                <w:rPr>
                  <w:rFonts w:ascii="Arial" w:hAnsi="Arial" w:cs="Arial"/>
                  <w:sz w:val="20"/>
                </w:rPr>
                <w:t>class 0.2: 0.0007%</w:t>
              </w:r>
            </w:ins>
          </w:p>
        </w:tc>
        <w:tc>
          <w:tcPr>
            <w:tcW w:w="1417" w:type="dxa"/>
            <w:tcBorders>
              <w:top w:val="single" w:sz="4" w:space="0" w:color="000000"/>
              <w:left w:val="single" w:sz="4" w:space="0" w:color="000000"/>
              <w:bottom w:val="single" w:sz="4" w:space="0" w:color="000000"/>
              <w:right w:val="single" w:sz="4" w:space="0" w:color="000000"/>
            </w:tcBorders>
          </w:tcPr>
          <w:p w:rsidR="00142F28" w:rsidRPr="00142F28" w:rsidRDefault="00142F28" w:rsidP="00142F28">
            <w:pPr>
              <w:tabs>
                <w:tab w:val="left" w:pos="-720"/>
                <w:tab w:val="left" w:pos="0"/>
                <w:tab w:val="left" w:pos="259"/>
                <w:tab w:val="left" w:pos="604"/>
                <w:tab w:val="left" w:pos="816"/>
                <w:tab w:val="left" w:pos="1440"/>
              </w:tabs>
              <w:suppressAutoHyphens/>
              <w:jc w:val="center"/>
              <w:rPr>
                <w:ins w:id="1663" w:author="morayoa" w:date="2013-06-11T10:57:00Z"/>
                <w:rFonts w:ascii="Arial" w:hAnsi="Arial" w:cs="Arial"/>
                <w:sz w:val="20"/>
              </w:rPr>
            </w:pPr>
            <w:ins w:id="1664" w:author="morayoa" w:date="2013-06-11T10:57:00Z">
              <w:r w:rsidRPr="00142F28">
                <w:rPr>
                  <w:rFonts w:ascii="Arial" w:hAnsi="Arial" w:cs="Arial"/>
                  <w:sz w:val="20"/>
                </w:rPr>
                <w:t>class 0.5: 0.001.75</w:t>
              </w:r>
            </w:ins>
          </w:p>
        </w:tc>
        <w:tc>
          <w:tcPr>
            <w:tcW w:w="1418" w:type="dxa"/>
            <w:tcBorders>
              <w:top w:val="single" w:sz="4" w:space="0" w:color="000000"/>
              <w:left w:val="single" w:sz="4" w:space="0" w:color="000000"/>
              <w:bottom w:val="single" w:sz="4" w:space="0" w:color="000000"/>
              <w:right w:val="single" w:sz="4" w:space="0" w:color="000000"/>
            </w:tcBorders>
          </w:tcPr>
          <w:p w:rsidR="00142F28" w:rsidRPr="00142F28" w:rsidRDefault="00142F28" w:rsidP="00142F28">
            <w:pPr>
              <w:tabs>
                <w:tab w:val="left" w:pos="-720"/>
                <w:tab w:val="left" w:pos="0"/>
                <w:tab w:val="left" w:pos="259"/>
                <w:tab w:val="left" w:pos="604"/>
                <w:tab w:val="left" w:pos="816"/>
                <w:tab w:val="left" w:pos="1440"/>
              </w:tabs>
              <w:suppressAutoHyphens/>
              <w:jc w:val="center"/>
              <w:rPr>
                <w:ins w:id="1665" w:author="morayoa" w:date="2013-06-11T10:57:00Z"/>
                <w:rFonts w:ascii="Arial" w:hAnsi="Arial" w:cs="Arial"/>
                <w:sz w:val="20"/>
              </w:rPr>
            </w:pPr>
            <w:ins w:id="1666" w:author="morayoa" w:date="2013-06-11T10:57:00Z">
              <w:r w:rsidRPr="00142F28">
                <w:rPr>
                  <w:rFonts w:ascii="Arial" w:hAnsi="Arial" w:cs="Arial"/>
                  <w:sz w:val="20"/>
                </w:rPr>
                <w:t>class 1: 0.003.5%</w:t>
              </w:r>
            </w:ins>
          </w:p>
        </w:tc>
        <w:tc>
          <w:tcPr>
            <w:tcW w:w="1479" w:type="dxa"/>
            <w:tcBorders>
              <w:top w:val="single" w:sz="4" w:space="0" w:color="000000"/>
              <w:left w:val="single" w:sz="4" w:space="0" w:color="000000"/>
              <w:bottom w:val="single" w:sz="4" w:space="0" w:color="000000"/>
            </w:tcBorders>
          </w:tcPr>
          <w:p w:rsidR="00142F28" w:rsidRPr="00142F28" w:rsidRDefault="00142F28" w:rsidP="00142F28">
            <w:pPr>
              <w:tabs>
                <w:tab w:val="left" w:pos="-720"/>
                <w:tab w:val="left" w:pos="0"/>
                <w:tab w:val="left" w:pos="259"/>
                <w:tab w:val="left" w:pos="604"/>
                <w:tab w:val="left" w:pos="816"/>
                <w:tab w:val="left" w:pos="1440"/>
              </w:tabs>
              <w:suppressAutoHyphens/>
              <w:jc w:val="center"/>
              <w:rPr>
                <w:ins w:id="1667" w:author="morayoa" w:date="2013-06-11T10:57:00Z"/>
                <w:rFonts w:ascii="Arial" w:hAnsi="Arial" w:cs="Arial"/>
                <w:sz w:val="20"/>
              </w:rPr>
            </w:pPr>
            <w:ins w:id="1668" w:author="morayoa" w:date="2013-06-11T10:57:00Z">
              <w:r w:rsidRPr="00142F28">
                <w:rPr>
                  <w:rFonts w:ascii="Arial" w:hAnsi="Arial" w:cs="Arial"/>
                  <w:sz w:val="20"/>
                </w:rPr>
                <w:t>class 2: 0.007%</w:t>
              </w:r>
            </w:ins>
          </w:p>
        </w:tc>
      </w:tr>
      <w:tr w:rsidR="00142F28" w:rsidTr="00480FD9">
        <w:trPr>
          <w:ins w:id="1669" w:author="morayoa" w:date="2013-06-11T10:57:00Z"/>
        </w:trPr>
        <w:tc>
          <w:tcPr>
            <w:tcW w:w="3510" w:type="dxa"/>
            <w:tcBorders>
              <w:top w:val="single" w:sz="4" w:space="0" w:color="000000"/>
              <w:right w:val="single" w:sz="4" w:space="0" w:color="000000"/>
            </w:tcBorders>
          </w:tcPr>
          <w:p w:rsidR="00142F28" w:rsidRPr="00F83B11" w:rsidRDefault="00142F28" w:rsidP="00142F28">
            <w:pPr>
              <w:tabs>
                <w:tab w:val="left" w:pos="0"/>
              </w:tabs>
              <w:suppressAutoHyphens/>
              <w:rPr>
                <w:ins w:id="1670" w:author="morayoa" w:date="2013-06-11T10:57:00Z"/>
                <w:rFonts w:ascii="Arial" w:hAnsi="Arial" w:cs="Arial"/>
                <w:sz w:val="20"/>
                <w:lang w:val="en-US"/>
              </w:rPr>
            </w:pPr>
            <w:ins w:id="1671" w:author="morayoa" w:date="2013-06-11T10:57:00Z">
              <w:r w:rsidRPr="00F83B11">
                <w:rPr>
                  <w:rFonts w:ascii="Arial" w:hAnsi="Arial" w:cs="Arial"/>
                  <w:sz w:val="20"/>
                  <w:lang w:val="en-US"/>
                </w:rPr>
                <w:t>Difference between the highest and lowest indicated values obtained in the set of the twelve readings from 0 minute to 210 minutes =</w:t>
              </w:r>
            </w:ins>
          </w:p>
        </w:tc>
        <w:tc>
          <w:tcPr>
            <w:tcW w:w="1418" w:type="dxa"/>
            <w:tcBorders>
              <w:top w:val="single" w:sz="4" w:space="0" w:color="000000"/>
              <w:left w:val="single" w:sz="4" w:space="0" w:color="000000"/>
              <w:right w:val="single" w:sz="4" w:space="0" w:color="000000"/>
            </w:tcBorders>
          </w:tcPr>
          <w:p w:rsidR="00142F28" w:rsidRPr="00142F28" w:rsidRDefault="00142F28" w:rsidP="00142F28">
            <w:pPr>
              <w:tabs>
                <w:tab w:val="left" w:pos="-720"/>
                <w:tab w:val="left" w:pos="0"/>
                <w:tab w:val="left" w:pos="259"/>
                <w:tab w:val="left" w:pos="604"/>
                <w:tab w:val="left" w:pos="816"/>
                <w:tab w:val="left" w:pos="1440"/>
              </w:tabs>
              <w:suppressAutoHyphens/>
              <w:jc w:val="both"/>
              <w:rPr>
                <w:ins w:id="1672" w:author="morayoa" w:date="2013-06-11T10:57:00Z"/>
                <w:rFonts w:ascii="Arial" w:hAnsi="Arial" w:cs="Arial"/>
                <w:sz w:val="20"/>
              </w:rPr>
            </w:pPr>
          </w:p>
        </w:tc>
        <w:tc>
          <w:tcPr>
            <w:tcW w:w="1417" w:type="dxa"/>
            <w:tcBorders>
              <w:top w:val="single" w:sz="4" w:space="0" w:color="000000"/>
              <w:left w:val="single" w:sz="4" w:space="0" w:color="000000"/>
              <w:right w:val="single" w:sz="4" w:space="0" w:color="000000"/>
            </w:tcBorders>
          </w:tcPr>
          <w:p w:rsidR="00142F28" w:rsidRPr="00142F28" w:rsidRDefault="00142F28" w:rsidP="00142F28">
            <w:pPr>
              <w:tabs>
                <w:tab w:val="left" w:pos="-720"/>
                <w:tab w:val="left" w:pos="0"/>
                <w:tab w:val="left" w:pos="259"/>
                <w:tab w:val="left" w:pos="604"/>
                <w:tab w:val="left" w:pos="816"/>
                <w:tab w:val="left" w:pos="1440"/>
              </w:tabs>
              <w:suppressAutoHyphens/>
              <w:jc w:val="both"/>
              <w:rPr>
                <w:ins w:id="1673" w:author="morayoa" w:date="2013-06-11T10:57:00Z"/>
                <w:rFonts w:ascii="Arial" w:hAnsi="Arial" w:cs="Arial"/>
                <w:sz w:val="20"/>
              </w:rPr>
            </w:pPr>
          </w:p>
        </w:tc>
        <w:tc>
          <w:tcPr>
            <w:tcW w:w="1418" w:type="dxa"/>
            <w:tcBorders>
              <w:top w:val="single" w:sz="4" w:space="0" w:color="000000"/>
              <w:left w:val="single" w:sz="4" w:space="0" w:color="000000"/>
              <w:right w:val="single" w:sz="4" w:space="0" w:color="000000"/>
            </w:tcBorders>
          </w:tcPr>
          <w:p w:rsidR="00142F28" w:rsidRPr="00142F28" w:rsidRDefault="00142F28" w:rsidP="00142F28">
            <w:pPr>
              <w:tabs>
                <w:tab w:val="left" w:pos="-720"/>
                <w:tab w:val="left" w:pos="0"/>
                <w:tab w:val="left" w:pos="259"/>
                <w:tab w:val="left" w:pos="604"/>
                <w:tab w:val="left" w:pos="816"/>
                <w:tab w:val="left" w:pos="1440"/>
              </w:tabs>
              <w:suppressAutoHyphens/>
              <w:jc w:val="both"/>
              <w:rPr>
                <w:ins w:id="1674" w:author="morayoa" w:date="2013-06-11T10:57:00Z"/>
                <w:rFonts w:ascii="Arial" w:hAnsi="Arial" w:cs="Arial"/>
                <w:sz w:val="20"/>
              </w:rPr>
            </w:pPr>
          </w:p>
        </w:tc>
        <w:tc>
          <w:tcPr>
            <w:tcW w:w="1479" w:type="dxa"/>
            <w:tcBorders>
              <w:top w:val="single" w:sz="4" w:space="0" w:color="000000"/>
              <w:left w:val="single" w:sz="4" w:space="0" w:color="000000"/>
            </w:tcBorders>
          </w:tcPr>
          <w:p w:rsidR="00142F28" w:rsidRPr="00142F28" w:rsidRDefault="00142F28" w:rsidP="00142F28">
            <w:pPr>
              <w:tabs>
                <w:tab w:val="left" w:pos="-720"/>
                <w:tab w:val="left" w:pos="0"/>
                <w:tab w:val="left" w:pos="259"/>
                <w:tab w:val="left" w:pos="604"/>
                <w:tab w:val="left" w:pos="816"/>
                <w:tab w:val="left" w:pos="1440"/>
              </w:tabs>
              <w:suppressAutoHyphens/>
              <w:jc w:val="both"/>
              <w:rPr>
                <w:ins w:id="1675" w:author="morayoa" w:date="2013-06-11T10:57:00Z"/>
                <w:rFonts w:ascii="Arial" w:hAnsi="Arial" w:cs="Arial"/>
                <w:sz w:val="20"/>
              </w:rPr>
            </w:pPr>
          </w:p>
        </w:tc>
      </w:tr>
    </w:tbl>
    <w:p w:rsidR="00B30B0A" w:rsidRPr="00A12F15" w:rsidRDefault="00B30B0A" w:rsidP="00B30B0A">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
        <w:gridCol w:w="1260"/>
        <w:gridCol w:w="360"/>
        <w:gridCol w:w="1530"/>
      </w:tblGrid>
      <w:tr w:rsidR="00B30B0A" w:rsidRPr="00A12F15" w:rsidTr="003E7066">
        <w:trPr>
          <w:trHeight w:hRule="exact" w:val="280"/>
        </w:trPr>
        <w:tc>
          <w:tcPr>
            <w:tcW w:w="360" w:type="dxa"/>
            <w:tcBorders>
              <w:top w:val="single" w:sz="4" w:space="0" w:color="auto"/>
              <w:left w:val="single" w:sz="4" w:space="0" w:color="auto"/>
              <w:bottom w:val="single" w:sz="4" w:space="0" w:color="auto"/>
              <w:right w:val="single" w:sz="4" w:space="0" w:color="auto"/>
            </w:tcBorders>
            <w:vAlign w:val="center"/>
          </w:tcPr>
          <w:p w:rsidR="00B30B0A" w:rsidRPr="00A12F15" w:rsidRDefault="00B30B0A" w:rsidP="003E7066">
            <w:pPr>
              <w:tabs>
                <w:tab w:val="left" w:pos="-1440"/>
                <w:tab w:val="left" w:pos="-720"/>
                <w:tab w:val="left" w:pos="0"/>
                <w:tab w:val="left" w:pos="576"/>
                <w:tab w:val="left" w:pos="720"/>
              </w:tabs>
              <w:suppressAutoHyphens/>
              <w:ind w:right="-18"/>
              <w:jc w:val="right"/>
              <w:rPr>
                <w:rFonts w:ascii="Arial" w:hAnsi="Arial"/>
                <w:sz w:val="18"/>
              </w:rPr>
            </w:pPr>
          </w:p>
        </w:tc>
        <w:tc>
          <w:tcPr>
            <w:tcW w:w="1260" w:type="dxa"/>
            <w:tcBorders>
              <w:top w:val="nil"/>
              <w:left w:val="nil"/>
              <w:bottom w:val="nil"/>
              <w:right w:val="nil"/>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r w:rsidRPr="00A12F15">
              <w:rPr>
                <w:rFonts w:ascii="Arial" w:hAnsi="Arial"/>
                <w:sz w:val="18"/>
              </w:rPr>
              <w:t>Passed</w:t>
            </w:r>
          </w:p>
        </w:tc>
        <w:tc>
          <w:tcPr>
            <w:tcW w:w="360" w:type="dxa"/>
            <w:tcBorders>
              <w:top w:val="single" w:sz="4" w:space="0" w:color="auto"/>
              <w:left w:val="single" w:sz="4" w:space="0" w:color="auto"/>
              <w:bottom w:val="single" w:sz="4" w:space="0" w:color="auto"/>
              <w:right w:val="single" w:sz="4" w:space="0" w:color="auto"/>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p>
        </w:tc>
        <w:tc>
          <w:tcPr>
            <w:tcW w:w="1530" w:type="dxa"/>
            <w:tcBorders>
              <w:top w:val="nil"/>
              <w:left w:val="nil"/>
              <w:bottom w:val="nil"/>
              <w:right w:val="nil"/>
            </w:tcBorders>
            <w:vAlign w:val="center"/>
          </w:tcPr>
          <w:p w:rsidR="00B30B0A" w:rsidRPr="00A12F15" w:rsidRDefault="00B30B0A" w:rsidP="003E7066">
            <w:pPr>
              <w:tabs>
                <w:tab w:val="left" w:pos="-1440"/>
                <w:tab w:val="left" w:pos="-720"/>
                <w:tab w:val="left" w:pos="0"/>
                <w:tab w:val="left" w:pos="576"/>
                <w:tab w:val="left" w:pos="720"/>
              </w:tabs>
              <w:suppressAutoHyphens/>
              <w:ind w:right="-720"/>
              <w:jc w:val="both"/>
              <w:rPr>
                <w:rFonts w:ascii="Arial" w:hAnsi="Arial"/>
                <w:sz w:val="18"/>
              </w:rPr>
            </w:pPr>
            <w:r w:rsidRPr="00A12F15">
              <w:rPr>
                <w:rFonts w:ascii="Arial" w:hAnsi="Arial"/>
                <w:sz w:val="18"/>
              </w:rPr>
              <w:t>Failed</w:t>
            </w:r>
          </w:p>
        </w:tc>
      </w:tr>
    </w:tbl>
    <w:p w:rsidR="00B30B0A" w:rsidRPr="00A12F15" w:rsidRDefault="00B30B0A" w:rsidP="00B30B0A">
      <w:pPr>
        <w:tabs>
          <w:tab w:val="left" w:pos="-720"/>
          <w:tab w:val="left" w:pos="0"/>
          <w:tab w:val="left" w:pos="259"/>
          <w:tab w:val="left" w:pos="604"/>
          <w:tab w:val="left" w:pos="816"/>
          <w:tab w:val="left" w:pos="1440"/>
        </w:tabs>
        <w:suppressAutoHyphens/>
        <w:jc w:val="both"/>
        <w:rPr>
          <w:rFonts w:ascii="Arial" w:hAnsi="Arial" w:cs="Arial"/>
          <w:sz w:val="20"/>
        </w:rPr>
      </w:pPr>
    </w:p>
    <w:p w:rsidR="00B30B0A" w:rsidRPr="00A12F15" w:rsidRDefault="00B30B0A" w:rsidP="00B30B0A">
      <w:pPr>
        <w:tabs>
          <w:tab w:val="left" w:pos="-720"/>
          <w:tab w:val="left" w:pos="0"/>
          <w:tab w:val="left" w:pos="259"/>
          <w:tab w:val="left" w:pos="604"/>
          <w:tab w:val="left" w:pos="816"/>
          <w:tab w:val="left" w:pos="1440"/>
        </w:tabs>
        <w:suppressAutoHyphens/>
        <w:jc w:val="both"/>
        <w:rPr>
          <w:rFonts w:ascii="Arial" w:hAnsi="Arial" w:cs="Arial"/>
          <w:sz w:val="20"/>
        </w:rPr>
      </w:pPr>
      <w:del w:id="1676" w:author="morayoa" w:date="2013-06-06T09:05:00Z">
        <w:r w:rsidRPr="00A12F15" w:rsidDel="00DC255E">
          <w:rPr>
            <w:rFonts w:ascii="Arial" w:hAnsi="Arial" w:cs="Arial"/>
            <w:sz w:val="20"/>
          </w:rPr>
          <w:delText>Remarks</w:delText>
        </w:r>
      </w:del>
      <w:ins w:id="1677" w:author="morayoa" w:date="2013-06-06T09:05:00Z">
        <w:r w:rsidR="00DC255E">
          <w:rPr>
            <w:rFonts w:ascii="Arial" w:hAnsi="Arial" w:cs="Arial"/>
            <w:sz w:val="20"/>
          </w:rPr>
          <w:t>Observations</w:t>
        </w:r>
      </w:ins>
      <w:r w:rsidRPr="00A12F15">
        <w:rPr>
          <w:rFonts w:ascii="Arial" w:hAnsi="Arial" w:cs="Arial"/>
          <w:sz w:val="20"/>
        </w:rPr>
        <w:t>:</w:t>
      </w:r>
    </w:p>
    <w:p w:rsidR="00F111DF" w:rsidRPr="00A12F15" w:rsidRDefault="00F111DF" w:rsidP="00F111DF">
      <w:pPr>
        <w:tabs>
          <w:tab w:val="left" w:pos="-720"/>
          <w:tab w:val="left" w:pos="0"/>
          <w:tab w:val="left" w:pos="259"/>
          <w:tab w:val="left" w:pos="604"/>
          <w:tab w:val="left" w:pos="816"/>
          <w:tab w:val="left" w:pos="1440"/>
        </w:tabs>
        <w:suppressAutoHyphens/>
        <w:jc w:val="both"/>
        <w:rPr>
          <w:ins w:id="1678" w:author="morayoa" w:date="2013-06-06T14:54:00Z"/>
        </w:rPr>
      </w:pPr>
      <w:ins w:id="1679" w:author="morayoa" w:date="2013-06-06T14:54:00Z">
        <w:r>
          <w:rPr>
            <w:rFonts w:ascii="Arial" w:hAnsi="Arial" w:cs="Arial"/>
            <w:sz w:val="16"/>
            <w:szCs w:val="16"/>
          </w:rPr>
          <w:t>Include information that affect the test condition, as indicated in the last paragraph of R 50-1 &amp; -2, A.7.1</w:t>
        </w:r>
      </w:ins>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b/>
          <w:sz w:val="20"/>
        </w:rPr>
      </w:pPr>
      <w:r w:rsidRPr="00A12F15">
        <w:rPr>
          <w:rFonts w:ascii="Arial" w:hAnsi="Arial" w:cs="Arial"/>
          <w:sz w:val="20"/>
        </w:rPr>
        <w:br w:type="page"/>
      </w:r>
      <w:r w:rsidRPr="00A12F15">
        <w:rPr>
          <w:rFonts w:ascii="Arial" w:hAnsi="Arial" w:cs="Arial"/>
          <w:b/>
          <w:sz w:val="20"/>
        </w:rPr>
        <w:lastRenderedPageBreak/>
        <w:t>1.8</w:t>
      </w:r>
      <w:r w:rsidRPr="00A12F15">
        <w:rPr>
          <w:rFonts w:ascii="Arial" w:hAnsi="Arial" w:cs="Arial"/>
          <w:b/>
          <w:sz w:val="20"/>
        </w:rPr>
        <w:tab/>
        <w:t>In-situ tests (R 50-</w:t>
      </w:r>
      <w:r w:rsidR="006407A1" w:rsidRPr="00A12F15">
        <w:rPr>
          <w:rFonts w:ascii="Arial" w:hAnsi="Arial" w:cs="Arial"/>
          <w:b/>
          <w:sz w:val="20"/>
        </w:rPr>
        <w:t>2</w:t>
      </w:r>
      <w:r w:rsidRPr="00A12F15">
        <w:rPr>
          <w:rFonts w:ascii="Arial" w:hAnsi="Arial" w:cs="Arial"/>
          <w:b/>
          <w:sz w:val="20"/>
        </w:rPr>
        <w:t xml:space="preserve">, </w:t>
      </w:r>
      <w:r w:rsidR="00C9676B" w:rsidRPr="00A12F15">
        <w:rPr>
          <w:rFonts w:ascii="Arial" w:hAnsi="Arial" w:cs="Arial"/>
          <w:b/>
          <w:sz w:val="20"/>
        </w:rPr>
        <w:t>5.2.2</w:t>
      </w:r>
      <w:r w:rsidR="00225511" w:rsidRPr="00A12F15">
        <w:rPr>
          <w:rFonts w:ascii="Arial" w:hAnsi="Arial" w:cs="Arial"/>
          <w:b/>
          <w:sz w:val="20"/>
        </w:rPr>
        <w:t>.1</w:t>
      </w:r>
      <w:r w:rsidRPr="00A12F15">
        <w:rPr>
          <w:rFonts w:ascii="Arial" w:hAnsi="Arial" w:cs="Arial"/>
          <w:b/>
          <w:sz w:val="20"/>
        </w:rPr>
        <w:t>)</w:t>
      </w:r>
    </w:p>
    <w:p w:rsidR="001E2D97"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Style w:val="TableGrid"/>
        <w:tblW w:w="0" w:type="auto"/>
        <w:tblLook w:val="04A0"/>
      </w:tblPr>
      <w:tblGrid>
        <w:gridCol w:w="3080"/>
        <w:gridCol w:w="3081"/>
        <w:gridCol w:w="3081"/>
      </w:tblGrid>
      <w:tr w:rsidR="007D5D54" w:rsidTr="007D5D54">
        <w:tc>
          <w:tcPr>
            <w:tcW w:w="3080" w:type="dxa"/>
            <w:tcBorders>
              <w:right w:val="single" w:sz="4" w:space="0" w:color="auto"/>
            </w:tcBorders>
          </w:tcPr>
          <w:p w:rsidR="007D5D54" w:rsidRDefault="007D5D54" w:rsidP="007D5D54">
            <w:pPr>
              <w:tabs>
                <w:tab w:val="left" w:pos="-720"/>
                <w:tab w:val="left" w:pos="0"/>
                <w:tab w:val="left" w:pos="259"/>
                <w:tab w:val="left" w:pos="604"/>
                <w:tab w:val="left" w:pos="816"/>
                <w:tab w:val="left" w:pos="1440"/>
              </w:tabs>
              <w:suppressAutoHyphens/>
              <w:jc w:val="both"/>
              <w:rPr>
                <w:rFonts w:ascii="Arial" w:hAnsi="Arial" w:cs="Arial"/>
                <w:sz w:val="20"/>
              </w:rPr>
            </w:pPr>
            <w:r w:rsidRPr="007D5D54">
              <w:rPr>
                <w:rFonts w:ascii="Arial" w:hAnsi="Arial" w:cs="Arial"/>
                <w:sz w:val="20"/>
              </w:rPr>
              <w:t>Location details:</w:t>
            </w:r>
          </w:p>
        </w:tc>
        <w:tc>
          <w:tcPr>
            <w:tcW w:w="3081" w:type="dxa"/>
            <w:tcBorders>
              <w:left w:val="single" w:sz="4" w:space="0" w:color="auto"/>
              <w:bottom w:val="single" w:sz="4" w:space="0" w:color="000000"/>
              <w:right w:val="nil"/>
            </w:tcBorders>
          </w:tcPr>
          <w:p w:rsidR="007D5D54" w:rsidRDefault="007D5D54" w:rsidP="007D5D54">
            <w:pPr>
              <w:tabs>
                <w:tab w:val="left" w:pos="-720"/>
                <w:tab w:val="left" w:pos="0"/>
                <w:tab w:val="left" w:pos="259"/>
                <w:tab w:val="left" w:pos="604"/>
                <w:tab w:val="left" w:pos="816"/>
                <w:tab w:val="left" w:pos="1440"/>
              </w:tabs>
              <w:suppressAutoHyphens/>
              <w:jc w:val="both"/>
              <w:rPr>
                <w:rFonts w:ascii="Arial" w:hAnsi="Arial" w:cs="Arial"/>
                <w:sz w:val="20"/>
              </w:rPr>
            </w:pPr>
          </w:p>
        </w:tc>
        <w:tc>
          <w:tcPr>
            <w:tcW w:w="3081" w:type="dxa"/>
            <w:tcBorders>
              <w:left w:val="nil"/>
              <w:bottom w:val="single" w:sz="4" w:space="0" w:color="000000"/>
            </w:tcBorders>
          </w:tcPr>
          <w:p w:rsidR="007D5D54" w:rsidRDefault="007D5D54">
            <w:pPr>
              <w:tabs>
                <w:tab w:val="left" w:pos="-720"/>
                <w:tab w:val="left" w:pos="0"/>
                <w:tab w:val="left" w:pos="259"/>
                <w:tab w:val="left" w:pos="604"/>
                <w:tab w:val="left" w:pos="816"/>
                <w:tab w:val="left" w:pos="1440"/>
              </w:tabs>
              <w:suppressAutoHyphens/>
              <w:jc w:val="both"/>
              <w:rPr>
                <w:rFonts w:ascii="Arial" w:hAnsi="Arial" w:cs="Arial"/>
                <w:sz w:val="20"/>
              </w:rPr>
            </w:pPr>
          </w:p>
        </w:tc>
      </w:tr>
      <w:tr w:rsidR="007D5D54" w:rsidTr="007D5D54">
        <w:tc>
          <w:tcPr>
            <w:tcW w:w="3080" w:type="dxa"/>
            <w:tcBorders>
              <w:right w:val="nil"/>
            </w:tcBorders>
          </w:tcPr>
          <w:p w:rsidR="007D5D54" w:rsidRDefault="007D5D54" w:rsidP="007D5D54">
            <w:pPr>
              <w:tabs>
                <w:tab w:val="left" w:pos="-720"/>
                <w:tab w:val="left" w:pos="0"/>
                <w:tab w:val="left" w:pos="259"/>
                <w:tab w:val="left" w:pos="604"/>
                <w:tab w:val="left" w:pos="816"/>
                <w:tab w:val="left" w:pos="1440"/>
              </w:tabs>
              <w:suppressAutoHyphens/>
              <w:jc w:val="both"/>
              <w:rPr>
                <w:rFonts w:ascii="Arial" w:hAnsi="Arial" w:cs="Arial"/>
                <w:sz w:val="20"/>
              </w:rPr>
            </w:pPr>
            <w:r w:rsidRPr="007D5D54">
              <w:rPr>
                <w:rFonts w:ascii="Arial" w:hAnsi="Arial" w:cs="Arial"/>
                <w:sz w:val="20"/>
              </w:rPr>
              <w:t>In-situ data</w:t>
            </w:r>
            <w:r>
              <w:rPr>
                <w:rFonts w:ascii="Arial" w:hAnsi="Arial" w:cs="Arial"/>
                <w:sz w:val="20"/>
              </w:rPr>
              <w:t>:</w:t>
            </w:r>
          </w:p>
        </w:tc>
        <w:tc>
          <w:tcPr>
            <w:tcW w:w="3081" w:type="dxa"/>
            <w:tcBorders>
              <w:left w:val="nil"/>
              <w:bottom w:val="single" w:sz="4" w:space="0" w:color="000000"/>
              <w:right w:val="nil"/>
            </w:tcBorders>
          </w:tcPr>
          <w:p w:rsidR="007D5D54" w:rsidRDefault="007D5D54">
            <w:pPr>
              <w:tabs>
                <w:tab w:val="left" w:pos="-720"/>
                <w:tab w:val="left" w:pos="0"/>
                <w:tab w:val="left" w:pos="259"/>
                <w:tab w:val="left" w:pos="604"/>
                <w:tab w:val="left" w:pos="816"/>
                <w:tab w:val="left" w:pos="1440"/>
              </w:tabs>
              <w:suppressAutoHyphens/>
              <w:jc w:val="both"/>
              <w:rPr>
                <w:rFonts w:ascii="Arial" w:hAnsi="Arial" w:cs="Arial"/>
                <w:sz w:val="20"/>
              </w:rPr>
            </w:pPr>
          </w:p>
        </w:tc>
        <w:tc>
          <w:tcPr>
            <w:tcW w:w="3081" w:type="dxa"/>
            <w:tcBorders>
              <w:left w:val="nil"/>
              <w:bottom w:val="single" w:sz="4" w:space="0" w:color="000000"/>
            </w:tcBorders>
          </w:tcPr>
          <w:p w:rsidR="007D5D54" w:rsidRDefault="007D5D54">
            <w:pPr>
              <w:tabs>
                <w:tab w:val="left" w:pos="-720"/>
                <w:tab w:val="left" w:pos="0"/>
                <w:tab w:val="left" w:pos="259"/>
                <w:tab w:val="left" w:pos="604"/>
                <w:tab w:val="left" w:pos="816"/>
                <w:tab w:val="left" w:pos="1440"/>
              </w:tabs>
              <w:suppressAutoHyphens/>
              <w:jc w:val="both"/>
              <w:rPr>
                <w:rFonts w:ascii="Arial" w:hAnsi="Arial" w:cs="Arial"/>
                <w:sz w:val="20"/>
              </w:rPr>
            </w:pPr>
          </w:p>
        </w:tc>
      </w:tr>
      <w:tr w:rsidR="007D5D54" w:rsidTr="007D5D54">
        <w:tc>
          <w:tcPr>
            <w:tcW w:w="3080" w:type="dxa"/>
            <w:tcBorders>
              <w:right w:val="nil"/>
            </w:tcBorders>
          </w:tcPr>
          <w:p w:rsidR="007D5D54" w:rsidRDefault="007D5D54">
            <w:pPr>
              <w:tabs>
                <w:tab w:val="left" w:pos="-720"/>
                <w:tab w:val="left" w:pos="0"/>
                <w:tab w:val="left" w:pos="259"/>
                <w:tab w:val="left" w:pos="604"/>
                <w:tab w:val="left" w:pos="816"/>
                <w:tab w:val="left" w:pos="1440"/>
              </w:tabs>
              <w:suppressAutoHyphens/>
              <w:jc w:val="both"/>
              <w:rPr>
                <w:rFonts w:ascii="Arial" w:hAnsi="Arial" w:cs="Arial"/>
                <w:sz w:val="20"/>
              </w:rPr>
            </w:pPr>
          </w:p>
        </w:tc>
        <w:tc>
          <w:tcPr>
            <w:tcW w:w="3081" w:type="dxa"/>
            <w:tcBorders>
              <w:left w:val="nil"/>
              <w:bottom w:val="single" w:sz="4" w:space="0" w:color="000000"/>
              <w:right w:val="nil"/>
            </w:tcBorders>
          </w:tcPr>
          <w:p w:rsidR="007D5D54" w:rsidRDefault="007D5D54">
            <w:pPr>
              <w:tabs>
                <w:tab w:val="left" w:pos="-720"/>
                <w:tab w:val="left" w:pos="0"/>
                <w:tab w:val="left" w:pos="259"/>
                <w:tab w:val="left" w:pos="604"/>
                <w:tab w:val="left" w:pos="816"/>
                <w:tab w:val="left" w:pos="1440"/>
              </w:tabs>
              <w:suppressAutoHyphens/>
              <w:jc w:val="both"/>
              <w:rPr>
                <w:rFonts w:ascii="Arial" w:hAnsi="Arial" w:cs="Arial"/>
                <w:sz w:val="20"/>
              </w:rPr>
            </w:pPr>
          </w:p>
        </w:tc>
        <w:tc>
          <w:tcPr>
            <w:tcW w:w="3081" w:type="dxa"/>
            <w:tcBorders>
              <w:left w:val="nil"/>
              <w:bottom w:val="single" w:sz="4" w:space="0" w:color="000000"/>
            </w:tcBorders>
          </w:tcPr>
          <w:p w:rsidR="007D5D54" w:rsidRDefault="007D5D54">
            <w:pPr>
              <w:tabs>
                <w:tab w:val="left" w:pos="-720"/>
                <w:tab w:val="left" w:pos="0"/>
                <w:tab w:val="left" w:pos="259"/>
                <w:tab w:val="left" w:pos="604"/>
                <w:tab w:val="left" w:pos="816"/>
                <w:tab w:val="left" w:pos="1440"/>
              </w:tabs>
              <w:suppressAutoHyphens/>
              <w:jc w:val="both"/>
              <w:rPr>
                <w:rFonts w:ascii="Arial" w:hAnsi="Arial" w:cs="Arial"/>
                <w:sz w:val="20"/>
              </w:rPr>
            </w:pPr>
          </w:p>
        </w:tc>
      </w:tr>
      <w:tr w:rsidR="007D5D54" w:rsidTr="007D5D54">
        <w:tc>
          <w:tcPr>
            <w:tcW w:w="3080" w:type="dxa"/>
            <w:tcBorders>
              <w:right w:val="nil"/>
            </w:tcBorders>
          </w:tcPr>
          <w:p w:rsidR="007D5D54" w:rsidRDefault="007D5D54">
            <w:pPr>
              <w:tabs>
                <w:tab w:val="left" w:pos="-720"/>
                <w:tab w:val="left" w:pos="0"/>
                <w:tab w:val="left" w:pos="259"/>
                <w:tab w:val="left" w:pos="604"/>
                <w:tab w:val="left" w:pos="816"/>
                <w:tab w:val="left" w:pos="1440"/>
              </w:tabs>
              <w:suppressAutoHyphens/>
              <w:jc w:val="both"/>
              <w:rPr>
                <w:rFonts w:ascii="Arial" w:hAnsi="Arial" w:cs="Arial"/>
                <w:sz w:val="20"/>
              </w:rPr>
            </w:pPr>
          </w:p>
        </w:tc>
        <w:tc>
          <w:tcPr>
            <w:tcW w:w="3081" w:type="dxa"/>
            <w:tcBorders>
              <w:left w:val="nil"/>
              <w:right w:val="nil"/>
            </w:tcBorders>
          </w:tcPr>
          <w:p w:rsidR="007D5D54" w:rsidRDefault="007D5D54">
            <w:pPr>
              <w:tabs>
                <w:tab w:val="left" w:pos="-720"/>
                <w:tab w:val="left" w:pos="0"/>
                <w:tab w:val="left" w:pos="259"/>
                <w:tab w:val="left" w:pos="604"/>
                <w:tab w:val="left" w:pos="816"/>
                <w:tab w:val="left" w:pos="1440"/>
              </w:tabs>
              <w:suppressAutoHyphens/>
              <w:jc w:val="both"/>
              <w:rPr>
                <w:rFonts w:ascii="Arial" w:hAnsi="Arial" w:cs="Arial"/>
                <w:sz w:val="20"/>
              </w:rPr>
            </w:pPr>
          </w:p>
        </w:tc>
        <w:tc>
          <w:tcPr>
            <w:tcW w:w="3081" w:type="dxa"/>
            <w:tcBorders>
              <w:left w:val="nil"/>
              <w:bottom w:val="single" w:sz="4" w:space="0" w:color="000000"/>
            </w:tcBorders>
          </w:tcPr>
          <w:p w:rsidR="007D5D54" w:rsidRDefault="007D5D54">
            <w:pPr>
              <w:tabs>
                <w:tab w:val="left" w:pos="-720"/>
                <w:tab w:val="left" w:pos="0"/>
                <w:tab w:val="left" w:pos="259"/>
                <w:tab w:val="left" w:pos="604"/>
                <w:tab w:val="left" w:pos="816"/>
                <w:tab w:val="left" w:pos="1440"/>
              </w:tabs>
              <w:suppressAutoHyphens/>
              <w:jc w:val="both"/>
              <w:rPr>
                <w:rFonts w:ascii="Arial" w:hAnsi="Arial" w:cs="Arial"/>
                <w:sz w:val="20"/>
              </w:rPr>
            </w:pPr>
          </w:p>
        </w:tc>
      </w:tr>
      <w:tr w:rsidR="007D5D54" w:rsidTr="007D5D54">
        <w:tc>
          <w:tcPr>
            <w:tcW w:w="3080" w:type="dxa"/>
          </w:tcPr>
          <w:p w:rsidR="007D5D54" w:rsidRDefault="007D5D54">
            <w:pPr>
              <w:tabs>
                <w:tab w:val="left" w:pos="-720"/>
                <w:tab w:val="left" w:pos="0"/>
                <w:tab w:val="left" w:pos="259"/>
                <w:tab w:val="left" w:pos="604"/>
                <w:tab w:val="left" w:pos="816"/>
                <w:tab w:val="left" w:pos="1440"/>
              </w:tabs>
              <w:suppressAutoHyphens/>
              <w:jc w:val="both"/>
              <w:rPr>
                <w:rFonts w:ascii="Arial" w:hAnsi="Arial" w:cs="Arial"/>
                <w:sz w:val="20"/>
              </w:rPr>
            </w:pPr>
            <w:r>
              <w:rPr>
                <w:rFonts w:ascii="Arial" w:hAnsi="Arial" w:cs="Arial"/>
                <w:sz w:val="20"/>
              </w:rPr>
              <w:t>Application No.:</w:t>
            </w:r>
          </w:p>
        </w:tc>
        <w:tc>
          <w:tcPr>
            <w:tcW w:w="3081" w:type="dxa"/>
            <w:tcBorders>
              <w:right w:val="nil"/>
            </w:tcBorders>
          </w:tcPr>
          <w:p w:rsidR="007D5D54" w:rsidRDefault="007D5D54">
            <w:pPr>
              <w:tabs>
                <w:tab w:val="left" w:pos="-720"/>
                <w:tab w:val="left" w:pos="0"/>
                <w:tab w:val="left" w:pos="259"/>
                <w:tab w:val="left" w:pos="604"/>
                <w:tab w:val="left" w:pos="816"/>
                <w:tab w:val="left" w:pos="1440"/>
              </w:tabs>
              <w:suppressAutoHyphens/>
              <w:jc w:val="both"/>
              <w:rPr>
                <w:rFonts w:ascii="Arial" w:hAnsi="Arial" w:cs="Arial"/>
                <w:sz w:val="20"/>
              </w:rPr>
            </w:pPr>
          </w:p>
        </w:tc>
        <w:tc>
          <w:tcPr>
            <w:tcW w:w="3081" w:type="dxa"/>
            <w:tcBorders>
              <w:left w:val="nil"/>
            </w:tcBorders>
          </w:tcPr>
          <w:p w:rsidR="007D5D54" w:rsidRDefault="007D5D54">
            <w:pPr>
              <w:tabs>
                <w:tab w:val="left" w:pos="-720"/>
                <w:tab w:val="left" w:pos="0"/>
                <w:tab w:val="left" w:pos="259"/>
                <w:tab w:val="left" w:pos="604"/>
                <w:tab w:val="left" w:pos="816"/>
                <w:tab w:val="left" w:pos="1440"/>
              </w:tabs>
              <w:suppressAutoHyphens/>
              <w:jc w:val="both"/>
              <w:rPr>
                <w:rFonts w:ascii="Arial" w:hAnsi="Arial" w:cs="Arial"/>
                <w:sz w:val="20"/>
              </w:rPr>
            </w:pPr>
          </w:p>
        </w:tc>
      </w:tr>
      <w:tr w:rsidR="007D5D54" w:rsidTr="007D5D54">
        <w:tc>
          <w:tcPr>
            <w:tcW w:w="3080" w:type="dxa"/>
          </w:tcPr>
          <w:p w:rsidR="007D5D54" w:rsidRDefault="007D5D54" w:rsidP="007D5D54">
            <w:pPr>
              <w:tabs>
                <w:tab w:val="left" w:pos="-720"/>
                <w:tab w:val="left" w:pos="0"/>
                <w:tab w:val="left" w:pos="259"/>
                <w:tab w:val="left" w:pos="604"/>
                <w:tab w:val="left" w:pos="816"/>
                <w:tab w:val="left" w:pos="1440"/>
              </w:tabs>
              <w:suppressAutoHyphens/>
              <w:jc w:val="both"/>
              <w:rPr>
                <w:rFonts w:ascii="Arial" w:hAnsi="Arial" w:cs="Arial"/>
                <w:sz w:val="20"/>
              </w:rPr>
            </w:pPr>
            <w:r w:rsidRPr="007D5D54">
              <w:rPr>
                <w:rFonts w:ascii="Arial" w:hAnsi="Arial" w:cs="Arial"/>
                <w:sz w:val="20"/>
              </w:rPr>
              <w:t>Type designation:</w:t>
            </w:r>
          </w:p>
        </w:tc>
        <w:tc>
          <w:tcPr>
            <w:tcW w:w="3081" w:type="dxa"/>
            <w:tcBorders>
              <w:right w:val="nil"/>
            </w:tcBorders>
          </w:tcPr>
          <w:p w:rsidR="007D5D54" w:rsidRDefault="007D5D54">
            <w:pPr>
              <w:tabs>
                <w:tab w:val="left" w:pos="-720"/>
                <w:tab w:val="left" w:pos="0"/>
                <w:tab w:val="left" w:pos="259"/>
                <w:tab w:val="left" w:pos="604"/>
                <w:tab w:val="left" w:pos="816"/>
                <w:tab w:val="left" w:pos="1440"/>
              </w:tabs>
              <w:suppressAutoHyphens/>
              <w:jc w:val="both"/>
              <w:rPr>
                <w:rFonts w:ascii="Arial" w:hAnsi="Arial" w:cs="Arial"/>
                <w:sz w:val="20"/>
              </w:rPr>
            </w:pPr>
          </w:p>
        </w:tc>
        <w:tc>
          <w:tcPr>
            <w:tcW w:w="3081" w:type="dxa"/>
            <w:tcBorders>
              <w:left w:val="nil"/>
            </w:tcBorders>
          </w:tcPr>
          <w:p w:rsidR="007D5D54" w:rsidRDefault="007D5D54">
            <w:pPr>
              <w:tabs>
                <w:tab w:val="left" w:pos="-720"/>
                <w:tab w:val="left" w:pos="0"/>
                <w:tab w:val="left" w:pos="259"/>
                <w:tab w:val="left" w:pos="604"/>
                <w:tab w:val="left" w:pos="816"/>
                <w:tab w:val="left" w:pos="1440"/>
              </w:tabs>
              <w:suppressAutoHyphens/>
              <w:jc w:val="both"/>
              <w:rPr>
                <w:rFonts w:ascii="Arial" w:hAnsi="Arial" w:cs="Arial"/>
                <w:sz w:val="20"/>
              </w:rPr>
            </w:pPr>
          </w:p>
        </w:tc>
      </w:tr>
      <w:tr w:rsidR="007D5D54" w:rsidTr="007D5D54">
        <w:tc>
          <w:tcPr>
            <w:tcW w:w="3080" w:type="dxa"/>
          </w:tcPr>
          <w:p w:rsidR="007D5D54" w:rsidRDefault="007D5D54" w:rsidP="007D5D54">
            <w:pPr>
              <w:tabs>
                <w:tab w:val="left" w:pos="-720"/>
                <w:tab w:val="left" w:pos="0"/>
                <w:tab w:val="left" w:pos="259"/>
                <w:tab w:val="left" w:pos="604"/>
                <w:tab w:val="left" w:pos="816"/>
                <w:tab w:val="left" w:pos="1440"/>
              </w:tabs>
              <w:suppressAutoHyphens/>
              <w:jc w:val="both"/>
              <w:rPr>
                <w:rFonts w:ascii="Arial" w:hAnsi="Arial" w:cs="Arial"/>
                <w:sz w:val="20"/>
              </w:rPr>
            </w:pPr>
            <w:r w:rsidRPr="007D5D54">
              <w:rPr>
                <w:rFonts w:ascii="Arial" w:hAnsi="Arial" w:cs="Arial"/>
                <w:sz w:val="20"/>
              </w:rPr>
              <w:t>Observer:</w:t>
            </w:r>
          </w:p>
        </w:tc>
        <w:tc>
          <w:tcPr>
            <w:tcW w:w="3081" w:type="dxa"/>
            <w:tcBorders>
              <w:right w:val="nil"/>
            </w:tcBorders>
          </w:tcPr>
          <w:p w:rsidR="007D5D54" w:rsidRDefault="007D5D54">
            <w:pPr>
              <w:tabs>
                <w:tab w:val="left" w:pos="-720"/>
                <w:tab w:val="left" w:pos="0"/>
                <w:tab w:val="left" w:pos="259"/>
                <w:tab w:val="left" w:pos="604"/>
                <w:tab w:val="left" w:pos="816"/>
                <w:tab w:val="left" w:pos="1440"/>
              </w:tabs>
              <w:suppressAutoHyphens/>
              <w:jc w:val="both"/>
              <w:rPr>
                <w:rFonts w:ascii="Arial" w:hAnsi="Arial" w:cs="Arial"/>
                <w:sz w:val="20"/>
              </w:rPr>
            </w:pPr>
          </w:p>
        </w:tc>
        <w:tc>
          <w:tcPr>
            <w:tcW w:w="3081" w:type="dxa"/>
            <w:tcBorders>
              <w:left w:val="nil"/>
            </w:tcBorders>
          </w:tcPr>
          <w:p w:rsidR="007D5D54" w:rsidRDefault="007D5D54">
            <w:pPr>
              <w:tabs>
                <w:tab w:val="left" w:pos="-720"/>
                <w:tab w:val="left" w:pos="0"/>
                <w:tab w:val="left" w:pos="259"/>
                <w:tab w:val="left" w:pos="604"/>
                <w:tab w:val="left" w:pos="816"/>
                <w:tab w:val="left" w:pos="1440"/>
              </w:tabs>
              <w:suppressAutoHyphens/>
              <w:jc w:val="both"/>
              <w:rPr>
                <w:rFonts w:ascii="Arial" w:hAnsi="Arial" w:cs="Arial"/>
                <w:sz w:val="20"/>
              </w:rPr>
            </w:pPr>
          </w:p>
        </w:tc>
      </w:tr>
      <w:tr w:rsidR="007D5D54" w:rsidTr="007D5D54">
        <w:tc>
          <w:tcPr>
            <w:tcW w:w="3080" w:type="dxa"/>
          </w:tcPr>
          <w:p w:rsidR="007D5D54" w:rsidRDefault="007D5D54" w:rsidP="007D5D54">
            <w:pPr>
              <w:tabs>
                <w:tab w:val="left" w:pos="-720"/>
                <w:tab w:val="left" w:pos="0"/>
                <w:tab w:val="left" w:pos="259"/>
                <w:tab w:val="left" w:pos="604"/>
                <w:tab w:val="left" w:pos="816"/>
                <w:tab w:val="left" w:pos="1440"/>
              </w:tabs>
              <w:suppressAutoHyphens/>
              <w:jc w:val="both"/>
              <w:rPr>
                <w:rFonts w:ascii="Arial" w:hAnsi="Arial" w:cs="Arial"/>
                <w:sz w:val="20"/>
              </w:rPr>
            </w:pPr>
            <w:r w:rsidRPr="007D5D54">
              <w:rPr>
                <w:rFonts w:ascii="Arial" w:hAnsi="Arial" w:cs="Arial"/>
                <w:sz w:val="20"/>
              </w:rPr>
              <w:t>Date:</w:t>
            </w:r>
          </w:p>
        </w:tc>
        <w:tc>
          <w:tcPr>
            <w:tcW w:w="3081" w:type="dxa"/>
            <w:tcBorders>
              <w:right w:val="nil"/>
            </w:tcBorders>
          </w:tcPr>
          <w:p w:rsidR="007D5D54" w:rsidRDefault="007D5D54">
            <w:pPr>
              <w:tabs>
                <w:tab w:val="left" w:pos="-720"/>
                <w:tab w:val="left" w:pos="0"/>
                <w:tab w:val="left" w:pos="259"/>
                <w:tab w:val="left" w:pos="604"/>
                <w:tab w:val="left" w:pos="816"/>
                <w:tab w:val="left" w:pos="1440"/>
              </w:tabs>
              <w:suppressAutoHyphens/>
              <w:jc w:val="both"/>
              <w:rPr>
                <w:rFonts w:ascii="Arial" w:hAnsi="Arial" w:cs="Arial"/>
                <w:sz w:val="20"/>
              </w:rPr>
            </w:pPr>
          </w:p>
        </w:tc>
        <w:tc>
          <w:tcPr>
            <w:tcW w:w="3081" w:type="dxa"/>
            <w:tcBorders>
              <w:left w:val="nil"/>
            </w:tcBorders>
          </w:tcPr>
          <w:p w:rsidR="007D5D54" w:rsidRDefault="007D5D54">
            <w:pPr>
              <w:tabs>
                <w:tab w:val="left" w:pos="-720"/>
                <w:tab w:val="left" w:pos="0"/>
                <w:tab w:val="left" w:pos="259"/>
                <w:tab w:val="left" w:pos="604"/>
                <w:tab w:val="left" w:pos="816"/>
                <w:tab w:val="left" w:pos="1440"/>
              </w:tabs>
              <w:suppressAutoHyphens/>
              <w:jc w:val="both"/>
              <w:rPr>
                <w:rFonts w:ascii="Arial" w:hAnsi="Arial" w:cs="Arial"/>
                <w:sz w:val="20"/>
              </w:rPr>
            </w:pPr>
          </w:p>
        </w:tc>
      </w:tr>
    </w:tbl>
    <w:p w:rsidR="007D5D54" w:rsidRPr="00A12F15" w:rsidRDefault="007D5D54">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9502" w:type="dxa"/>
        <w:jc w:val="center"/>
        <w:tblLayout w:type="fixed"/>
        <w:tblCellMar>
          <w:left w:w="56" w:type="dxa"/>
          <w:right w:w="56" w:type="dxa"/>
        </w:tblCellMar>
        <w:tblLook w:val="0000"/>
      </w:tblPr>
      <w:tblGrid>
        <w:gridCol w:w="2655"/>
        <w:gridCol w:w="2977"/>
        <w:gridCol w:w="1319"/>
        <w:gridCol w:w="1134"/>
        <w:gridCol w:w="1417"/>
      </w:tblGrid>
      <w:tr w:rsidR="001E2D97" w:rsidRPr="00A12F15" w:rsidTr="00870A73">
        <w:trPr>
          <w:jc w:val="center"/>
        </w:trPr>
        <w:tc>
          <w:tcPr>
            <w:tcW w:w="2655" w:type="dxa"/>
            <w:tcBorders>
              <w:top w:val="double" w:sz="7" w:space="0" w:color="auto"/>
              <w:left w:val="double" w:sz="7" w:space="0" w:color="auto"/>
            </w:tcBorders>
          </w:tcPr>
          <w:p w:rsidR="001E2D97" w:rsidRPr="00A12F15" w:rsidRDefault="00FC47BA">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fldChar w:fldCharType="begin"/>
            </w:r>
            <w:r w:rsidR="001E2D97" w:rsidRPr="00A12F15">
              <w:rPr>
                <w:rFonts w:ascii="Arial" w:hAnsi="Arial" w:cs="Arial"/>
                <w:sz w:val="20"/>
              </w:rPr>
              <w:instrText xml:space="preserve">PRIVATE </w:instrText>
            </w:r>
            <w:r w:rsidRPr="00A12F15">
              <w:rPr>
                <w:rFonts w:ascii="Arial" w:hAnsi="Arial" w:cs="Arial"/>
                <w:sz w:val="20"/>
              </w:rPr>
              <w:fldChar w:fldCharType="end"/>
            </w:r>
            <w:r w:rsidR="001E2D97" w:rsidRPr="00A12F15">
              <w:rPr>
                <w:rFonts w:ascii="Arial" w:hAnsi="Arial" w:cs="Arial"/>
                <w:sz w:val="20"/>
              </w:rPr>
              <w:t>Data</w:t>
            </w:r>
          </w:p>
        </w:tc>
        <w:tc>
          <w:tcPr>
            <w:tcW w:w="2977" w:type="dxa"/>
            <w:tcBorders>
              <w:top w:val="doub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Derivation</w:t>
            </w:r>
          </w:p>
        </w:tc>
        <w:tc>
          <w:tcPr>
            <w:tcW w:w="1319" w:type="dxa"/>
            <w:tcBorders>
              <w:top w:val="doub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Data</w:t>
            </w: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Ref.</w:t>
            </w:r>
          </w:p>
        </w:tc>
        <w:tc>
          <w:tcPr>
            <w:tcW w:w="1134" w:type="dxa"/>
            <w:tcBorders>
              <w:top w:val="doub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Value</w:t>
            </w:r>
          </w:p>
        </w:tc>
        <w:tc>
          <w:tcPr>
            <w:tcW w:w="1417" w:type="dxa"/>
            <w:tcBorders>
              <w:top w:val="doub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Units</w:t>
            </w:r>
          </w:p>
        </w:tc>
      </w:tr>
      <w:tr w:rsidR="001E2D97" w:rsidRPr="00A12F15" w:rsidTr="00870A73">
        <w:trPr>
          <w:jc w:val="center"/>
        </w:trPr>
        <w:tc>
          <w:tcPr>
            <w:tcW w:w="2655"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roofErr w:type="spellStart"/>
            <w:r w:rsidRPr="00A12F15">
              <w:rPr>
                <w:rFonts w:ascii="Arial" w:hAnsi="Arial" w:cs="Arial"/>
                <w:sz w:val="20"/>
              </w:rPr>
              <w:t>Totalization</w:t>
            </w:r>
            <w:proofErr w:type="spellEnd"/>
            <w:r w:rsidRPr="00A12F15">
              <w:rPr>
                <w:rFonts w:ascii="Arial" w:hAnsi="Arial" w:cs="Arial"/>
                <w:sz w:val="20"/>
              </w:rPr>
              <w:t xml:space="preserve"> scale interval</w:t>
            </w:r>
          </w:p>
        </w:tc>
        <w:tc>
          <w:tcPr>
            <w:tcW w:w="2977"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319"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d</w:t>
            </w: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r w:rsidR="001E2D97" w:rsidRPr="00A12F15" w:rsidTr="00870A73">
        <w:trPr>
          <w:jc w:val="center"/>
        </w:trPr>
        <w:tc>
          <w:tcPr>
            <w:tcW w:w="2655"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Scale interval for zero-setting</w:t>
            </w:r>
          </w:p>
        </w:tc>
        <w:tc>
          <w:tcPr>
            <w:tcW w:w="2977"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From the device used for zero indication </w:t>
            </w:r>
          </w:p>
        </w:tc>
        <w:tc>
          <w:tcPr>
            <w:tcW w:w="1319"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r w:rsidR="001E2D97" w:rsidRPr="00A12F15" w:rsidTr="00870A73">
        <w:trPr>
          <w:jc w:val="center"/>
        </w:trPr>
        <w:tc>
          <w:tcPr>
            <w:tcW w:w="2655"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Maximum capacity</w:t>
            </w:r>
          </w:p>
        </w:tc>
        <w:tc>
          <w:tcPr>
            <w:tcW w:w="2977"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Maximum net load of </w:t>
            </w:r>
            <w:ins w:id="1680" w:author="morayoa" w:date="2013-06-06T14:51:00Z">
              <w:r w:rsidR="00DD39B1">
                <w:rPr>
                  <w:rFonts w:ascii="Arial" w:hAnsi="Arial" w:cs="Arial"/>
                  <w:sz w:val="20"/>
                </w:rPr>
                <w:t xml:space="preserve">the </w:t>
              </w:r>
            </w:ins>
            <w:del w:id="1681" w:author="morayoa" w:date="2013-06-06T14:51:00Z">
              <w:r w:rsidRPr="00A12F15" w:rsidDel="00DD39B1">
                <w:rPr>
                  <w:rFonts w:ascii="Arial" w:hAnsi="Arial" w:cs="Arial"/>
                  <w:sz w:val="20"/>
                </w:rPr>
                <w:delText>weightable</w:delText>
              </w:r>
            </w:del>
            <w:ins w:id="1682" w:author="morayoa" w:date="2013-06-06T14:51:00Z">
              <w:r w:rsidR="00DD39B1">
                <w:rPr>
                  <w:rFonts w:ascii="Arial" w:hAnsi="Arial" w:cs="Arial"/>
                  <w:sz w:val="20"/>
                </w:rPr>
                <w:t>load receptor</w:t>
              </w:r>
            </w:ins>
          </w:p>
        </w:tc>
        <w:tc>
          <w:tcPr>
            <w:tcW w:w="1319"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Max</w:t>
            </w: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r w:rsidR="001E2D97" w:rsidRPr="00A12F15" w:rsidTr="00870A73">
        <w:trPr>
          <w:jc w:val="center"/>
        </w:trPr>
        <w:tc>
          <w:tcPr>
            <w:tcW w:w="2655"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Belt speed</w:t>
            </w:r>
          </w:p>
        </w:tc>
        <w:tc>
          <w:tcPr>
            <w:tcW w:w="2977"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Maximum speed</w:t>
            </w:r>
          </w:p>
        </w:tc>
        <w:tc>
          <w:tcPr>
            <w:tcW w:w="1319" w:type="dxa"/>
            <w:tcBorders>
              <w:top w:val="single" w:sz="7" w:space="0" w:color="auto"/>
              <w:left w:val="single" w:sz="7" w:space="0" w:color="auto"/>
            </w:tcBorders>
          </w:tcPr>
          <w:p w:rsidR="001E2D97" w:rsidRPr="00A12F15" w:rsidRDefault="001E2D97" w:rsidP="00CE0081">
            <w:pPr>
              <w:tabs>
                <w:tab w:val="center" w:pos="468"/>
              </w:tabs>
              <w:suppressAutoHyphens/>
              <w:spacing w:after="56"/>
              <w:jc w:val="center"/>
              <w:rPr>
                <w:rFonts w:ascii="Arial" w:hAnsi="Arial" w:cs="Arial"/>
                <w:spacing w:val="-2"/>
                <w:sz w:val="20"/>
              </w:rPr>
            </w:pPr>
            <w:proofErr w:type="spellStart"/>
            <w:r w:rsidRPr="00A12F15">
              <w:rPr>
                <w:rFonts w:ascii="Arial" w:hAnsi="Arial" w:cs="Arial"/>
                <w:spacing w:val="-2"/>
                <w:sz w:val="20"/>
              </w:rPr>
              <w:t>V</w:t>
            </w:r>
            <w:r w:rsidRPr="00A12F15">
              <w:rPr>
                <w:rFonts w:ascii="Arial" w:hAnsi="Arial" w:cs="Arial"/>
                <w:spacing w:val="-2"/>
                <w:sz w:val="20"/>
                <w:vertAlign w:val="subscript"/>
              </w:rPr>
              <w:t>max</w:t>
            </w:r>
            <w:proofErr w:type="spellEnd"/>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pacing w:val="-2"/>
                <w:sz w:val="20"/>
              </w:rPr>
            </w:pPr>
          </w:p>
        </w:tc>
        <w:tc>
          <w:tcPr>
            <w:tcW w:w="1417"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pacing w:val="-2"/>
                <w:sz w:val="20"/>
              </w:rPr>
            </w:pPr>
            <w:r w:rsidRPr="00A12F15">
              <w:rPr>
                <w:rFonts w:ascii="Arial" w:hAnsi="Arial" w:cs="Arial"/>
                <w:spacing w:val="-2"/>
                <w:sz w:val="20"/>
              </w:rPr>
              <w:t>m/s</w:t>
            </w:r>
          </w:p>
        </w:tc>
      </w:tr>
      <w:tr w:rsidR="001E2D97" w:rsidRPr="00A12F15" w:rsidTr="00870A73">
        <w:trPr>
          <w:jc w:val="center"/>
        </w:trPr>
        <w:tc>
          <w:tcPr>
            <w:tcW w:w="2655"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pacing w:val="-2"/>
                <w:sz w:val="20"/>
              </w:rPr>
            </w:pPr>
          </w:p>
        </w:tc>
        <w:tc>
          <w:tcPr>
            <w:tcW w:w="2977"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pacing w:val="-2"/>
                <w:sz w:val="20"/>
              </w:rPr>
            </w:pPr>
            <w:r w:rsidRPr="00A12F15">
              <w:rPr>
                <w:rFonts w:ascii="Arial" w:hAnsi="Arial" w:cs="Arial"/>
                <w:spacing w:val="-2"/>
                <w:sz w:val="20"/>
              </w:rPr>
              <w:t>Minimum speed</w:t>
            </w:r>
          </w:p>
        </w:tc>
        <w:tc>
          <w:tcPr>
            <w:tcW w:w="1319"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pacing w:val="-2"/>
                <w:sz w:val="20"/>
              </w:rPr>
            </w:pPr>
            <w:proofErr w:type="spellStart"/>
            <w:r w:rsidRPr="00A12F15">
              <w:rPr>
                <w:rFonts w:ascii="Arial" w:hAnsi="Arial" w:cs="Arial"/>
                <w:spacing w:val="-2"/>
                <w:sz w:val="20"/>
              </w:rPr>
              <w:t>V</w:t>
            </w:r>
            <w:r w:rsidRPr="00A12F15">
              <w:rPr>
                <w:rFonts w:ascii="Arial" w:hAnsi="Arial" w:cs="Arial"/>
                <w:spacing w:val="-2"/>
                <w:sz w:val="20"/>
                <w:vertAlign w:val="subscript"/>
              </w:rPr>
              <w:t>min</w:t>
            </w:r>
            <w:proofErr w:type="spellEnd"/>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pacing w:val="-2"/>
                <w:sz w:val="20"/>
              </w:rPr>
            </w:pPr>
          </w:p>
        </w:tc>
        <w:tc>
          <w:tcPr>
            <w:tcW w:w="1417"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pacing w:val="-2"/>
                <w:sz w:val="20"/>
              </w:rPr>
            </w:pPr>
            <w:r w:rsidRPr="00A12F15">
              <w:rPr>
                <w:rFonts w:ascii="Arial" w:hAnsi="Arial" w:cs="Arial"/>
                <w:spacing w:val="-2"/>
                <w:sz w:val="20"/>
              </w:rPr>
              <w:t>m/s</w:t>
            </w:r>
          </w:p>
        </w:tc>
      </w:tr>
      <w:tr w:rsidR="001E2D97" w:rsidRPr="00A12F15" w:rsidTr="00870A73">
        <w:trPr>
          <w:jc w:val="center"/>
        </w:trPr>
        <w:tc>
          <w:tcPr>
            <w:tcW w:w="2655"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pacing w:val="-2"/>
                <w:sz w:val="20"/>
              </w:rPr>
            </w:pPr>
            <w:r w:rsidRPr="00A12F15">
              <w:rPr>
                <w:rFonts w:ascii="Arial" w:hAnsi="Arial" w:cs="Arial"/>
                <w:spacing w:val="-2"/>
                <w:sz w:val="20"/>
              </w:rPr>
              <w:t xml:space="preserve">Maximum </w:t>
            </w:r>
            <w:proofErr w:type="spellStart"/>
            <w:r w:rsidRPr="00A12F15">
              <w:rPr>
                <w:rFonts w:ascii="Arial" w:hAnsi="Arial" w:cs="Arial"/>
                <w:spacing w:val="-2"/>
                <w:sz w:val="20"/>
              </w:rPr>
              <w:t>flowrate</w:t>
            </w:r>
            <w:proofErr w:type="spellEnd"/>
          </w:p>
        </w:tc>
        <w:tc>
          <w:tcPr>
            <w:tcW w:w="2977"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pacing w:val="-2"/>
                <w:sz w:val="20"/>
              </w:rPr>
            </w:pPr>
            <w:r w:rsidRPr="00A12F15">
              <w:rPr>
                <w:rFonts w:ascii="Arial" w:hAnsi="Arial" w:cs="Arial"/>
                <w:spacing w:val="-2"/>
                <w:sz w:val="20"/>
              </w:rPr>
              <w:t xml:space="preserve">Max x </w:t>
            </w:r>
            <w:proofErr w:type="spellStart"/>
            <w:r w:rsidRPr="00A12F15">
              <w:rPr>
                <w:rFonts w:ascii="Arial" w:hAnsi="Arial" w:cs="Arial"/>
                <w:spacing w:val="-2"/>
                <w:sz w:val="20"/>
              </w:rPr>
              <w:t>V</w:t>
            </w:r>
            <w:r w:rsidRPr="00A12F15">
              <w:rPr>
                <w:rFonts w:ascii="Arial" w:hAnsi="Arial" w:cs="Arial"/>
                <w:spacing w:val="-2"/>
                <w:sz w:val="20"/>
                <w:vertAlign w:val="subscript"/>
              </w:rPr>
              <w:t>max</w:t>
            </w:r>
            <w:proofErr w:type="spellEnd"/>
          </w:p>
        </w:tc>
        <w:tc>
          <w:tcPr>
            <w:tcW w:w="1319"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pacing w:val="-2"/>
                <w:sz w:val="20"/>
              </w:rPr>
            </w:pPr>
            <w:proofErr w:type="spellStart"/>
            <w:r w:rsidRPr="00A12F15">
              <w:rPr>
                <w:rFonts w:ascii="Arial" w:hAnsi="Arial" w:cs="Arial"/>
                <w:spacing w:val="-2"/>
                <w:sz w:val="20"/>
              </w:rPr>
              <w:t>Q</w:t>
            </w:r>
            <w:r w:rsidRPr="00A12F15">
              <w:rPr>
                <w:rFonts w:ascii="Arial" w:hAnsi="Arial" w:cs="Arial"/>
                <w:spacing w:val="-2"/>
                <w:sz w:val="20"/>
                <w:vertAlign w:val="subscript"/>
              </w:rPr>
              <w:t>max</w:t>
            </w:r>
            <w:proofErr w:type="spellEnd"/>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pacing w:val="-2"/>
                <w:sz w:val="20"/>
              </w:rPr>
            </w:pPr>
          </w:p>
        </w:tc>
        <w:tc>
          <w:tcPr>
            <w:tcW w:w="1417"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pacing w:val="-2"/>
                <w:sz w:val="20"/>
              </w:rPr>
            </w:pPr>
            <w:r w:rsidRPr="00A12F15">
              <w:rPr>
                <w:rFonts w:ascii="Arial" w:hAnsi="Arial" w:cs="Arial"/>
                <w:spacing w:val="-2"/>
                <w:sz w:val="20"/>
              </w:rPr>
              <w:t>kg/h or t/h</w:t>
            </w:r>
          </w:p>
        </w:tc>
      </w:tr>
      <w:tr w:rsidR="001E2D97" w:rsidRPr="00A12F15" w:rsidTr="00870A73">
        <w:trPr>
          <w:jc w:val="center"/>
        </w:trPr>
        <w:tc>
          <w:tcPr>
            <w:tcW w:w="2655"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pacing w:val="-2"/>
                <w:sz w:val="20"/>
              </w:rPr>
            </w:pPr>
            <w:r w:rsidRPr="00A12F15">
              <w:rPr>
                <w:rFonts w:ascii="Arial" w:hAnsi="Arial" w:cs="Arial"/>
                <w:spacing w:val="-2"/>
                <w:sz w:val="20"/>
              </w:rPr>
              <w:t xml:space="preserve">Minimum </w:t>
            </w:r>
            <w:proofErr w:type="spellStart"/>
            <w:r w:rsidRPr="00A12F15">
              <w:rPr>
                <w:rFonts w:ascii="Arial" w:hAnsi="Arial" w:cs="Arial"/>
                <w:spacing w:val="-2"/>
                <w:sz w:val="20"/>
              </w:rPr>
              <w:t>flowrate</w:t>
            </w:r>
            <w:proofErr w:type="spellEnd"/>
          </w:p>
        </w:tc>
        <w:tc>
          <w:tcPr>
            <w:tcW w:w="2977"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pacing w:val="-2"/>
                <w:sz w:val="20"/>
              </w:rPr>
            </w:pPr>
            <w:r w:rsidRPr="00A12F15">
              <w:rPr>
                <w:rFonts w:ascii="Arial" w:hAnsi="Arial" w:cs="Arial"/>
                <w:spacing w:val="-2"/>
                <w:sz w:val="20"/>
              </w:rPr>
              <w:t xml:space="preserve">Normally 20 % of </w:t>
            </w:r>
            <w:proofErr w:type="spellStart"/>
            <w:r w:rsidRPr="00A12F15">
              <w:rPr>
                <w:rFonts w:ascii="Arial" w:hAnsi="Arial" w:cs="Arial"/>
                <w:spacing w:val="-2"/>
                <w:sz w:val="20"/>
              </w:rPr>
              <w:t>Q</w:t>
            </w:r>
            <w:r w:rsidRPr="00A12F15">
              <w:rPr>
                <w:rFonts w:ascii="Arial" w:hAnsi="Arial" w:cs="Arial"/>
                <w:spacing w:val="-2"/>
                <w:sz w:val="20"/>
                <w:vertAlign w:val="subscript"/>
              </w:rPr>
              <w:t>max</w:t>
            </w:r>
            <w:proofErr w:type="spellEnd"/>
            <w:r w:rsidRPr="00A12F15">
              <w:rPr>
                <w:rFonts w:ascii="Arial" w:hAnsi="Arial" w:cs="Arial"/>
                <w:spacing w:val="-2"/>
                <w:sz w:val="20"/>
              </w:rPr>
              <w:t xml:space="preserve">, but &gt; 35 % of </w:t>
            </w:r>
            <w:proofErr w:type="spellStart"/>
            <w:r w:rsidRPr="00A12F15">
              <w:rPr>
                <w:rFonts w:ascii="Arial" w:hAnsi="Arial" w:cs="Arial"/>
                <w:spacing w:val="-2"/>
                <w:sz w:val="20"/>
              </w:rPr>
              <w:t>Q</w:t>
            </w:r>
            <w:r w:rsidRPr="00A12F15">
              <w:rPr>
                <w:rFonts w:ascii="Arial" w:hAnsi="Arial" w:cs="Arial"/>
                <w:spacing w:val="-2"/>
                <w:sz w:val="20"/>
                <w:vertAlign w:val="subscript"/>
              </w:rPr>
              <w:t>max</w:t>
            </w:r>
            <w:proofErr w:type="spellEnd"/>
          </w:p>
        </w:tc>
        <w:tc>
          <w:tcPr>
            <w:tcW w:w="1319"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pacing w:val="-2"/>
                <w:sz w:val="20"/>
              </w:rPr>
            </w:pPr>
            <w:proofErr w:type="spellStart"/>
            <w:r w:rsidRPr="00A12F15">
              <w:rPr>
                <w:rFonts w:ascii="Arial" w:hAnsi="Arial" w:cs="Arial"/>
                <w:spacing w:val="-2"/>
                <w:sz w:val="20"/>
              </w:rPr>
              <w:t>Q</w:t>
            </w:r>
            <w:r w:rsidRPr="00A12F15">
              <w:rPr>
                <w:rFonts w:ascii="Arial" w:hAnsi="Arial" w:cs="Arial"/>
                <w:spacing w:val="-2"/>
                <w:sz w:val="20"/>
                <w:vertAlign w:val="subscript"/>
              </w:rPr>
              <w:t>min</w:t>
            </w:r>
            <w:proofErr w:type="spellEnd"/>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pacing w:val="-2"/>
                <w:sz w:val="20"/>
              </w:rPr>
            </w:pPr>
          </w:p>
        </w:tc>
        <w:tc>
          <w:tcPr>
            <w:tcW w:w="1417"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pacing w:val="-2"/>
                <w:sz w:val="20"/>
              </w:rPr>
            </w:pPr>
            <w:r w:rsidRPr="00A12F15">
              <w:rPr>
                <w:rFonts w:ascii="Arial" w:hAnsi="Arial" w:cs="Arial"/>
                <w:spacing w:val="-2"/>
                <w:sz w:val="20"/>
              </w:rPr>
              <w:t>kg/h or t/h</w:t>
            </w:r>
          </w:p>
        </w:tc>
      </w:tr>
      <w:tr w:rsidR="001E2D97" w:rsidRPr="00A12F15" w:rsidTr="00870A73">
        <w:trPr>
          <w:jc w:val="center"/>
        </w:trPr>
        <w:tc>
          <w:tcPr>
            <w:tcW w:w="2655"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pacing w:val="-2"/>
                <w:sz w:val="20"/>
              </w:rPr>
            </w:pPr>
            <w:r w:rsidRPr="00A12F15">
              <w:rPr>
                <w:rFonts w:ascii="Arial" w:hAnsi="Arial" w:cs="Arial"/>
                <w:spacing w:val="-2"/>
                <w:sz w:val="20"/>
              </w:rPr>
              <w:t>Weigh length</w:t>
            </w:r>
          </w:p>
        </w:tc>
        <w:tc>
          <w:tcPr>
            <w:tcW w:w="2977"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pacing w:val="-2"/>
                <w:sz w:val="20"/>
              </w:rPr>
            </w:pPr>
          </w:p>
        </w:tc>
        <w:tc>
          <w:tcPr>
            <w:tcW w:w="1319" w:type="dxa"/>
            <w:tcBorders>
              <w:top w:val="single" w:sz="7" w:space="0" w:color="auto"/>
              <w:left w:val="single" w:sz="7" w:space="0" w:color="auto"/>
            </w:tcBorders>
          </w:tcPr>
          <w:p w:rsidR="001E2D97" w:rsidRPr="00A12F15" w:rsidRDefault="007D6BAA">
            <w:pPr>
              <w:tabs>
                <w:tab w:val="left" w:pos="-720"/>
                <w:tab w:val="left" w:pos="0"/>
                <w:tab w:val="left" w:pos="259"/>
                <w:tab w:val="left" w:pos="604"/>
                <w:tab w:val="left" w:pos="816"/>
                <w:tab w:val="left" w:pos="1440"/>
              </w:tabs>
              <w:suppressAutoHyphens/>
              <w:spacing w:after="56"/>
              <w:jc w:val="center"/>
              <w:rPr>
                <w:rFonts w:ascii="Arial" w:hAnsi="Arial" w:cs="Arial"/>
                <w:spacing w:val="-2"/>
                <w:sz w:val="20"/>
              </w:rPr>
            </w:pPr>
            <w:r w:rsidRPr="00A12F15">
              <w:rPr>
                <w:rFonts w:ascii="Arial" w:hAnsi="Arial" w:cs="Arial"/>
                <w:spacing w:val="-2"/>
                <w:sz w:val="20"/>
              </w:rPr>
              <w:t>W</w:t>
            </w:r>
            <w:r w:rsidR="001E2D97" w:rsidRPr="00A12F15">
              <w:rPr>
                <w:rFonts w:ascii="Arial" w:hAnsi="Arial" w:cs="Arial"/>
                <w:spacing w:val="-2"/>
                <w:sz w:val="20"/>
                <w:vertAlign w:val="subscript"/>
              </w:rPr>
              <w:t>L</w:t>
            </w: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pacing w:val="-2"/>
                <w:sz w:val="20"/>
              </w:rPr>
            </w:pPr>
          </w:p>
        </w:tc>
        <w:tc>
          <w:tcPr>
            <w:tcW w:w="1417"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pacing w:val="-2"/>
                <w:sz w:val="20"/>
              </w:rPr>
            </w:pPr>
            <w:r w:rsidRPr="00A12F15">
              <w:rPr>
                <w:rFonts w:ascii="Arial" w:hAnsi="Arial" w:cs="Arial"/>
                <w:spacing w:val="-2"/>
                <w:sz w:val="20"/>
              </w:rPr>
              <w:t>m</w:t>
            </w:r>
          </w:p>
        </w:tc>
      </w:tr>
      <w:tr w:rsidR="001E2D97" w:rsidRPr="00A12F15" w:rsidTr="00870A73">
        <w:trPr>
          <w:jc w:val="center"/>
        </w:trPr>
        <w:tc>
          <w:tcPr>
            <w:tcW w:w="2655"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pacing w:val="-2"/>
                <w:sz w:val="20"/>
              </w:rPr>
            </w:pPr>
            <w:r w:rsidRPr="00A12F15">
              <w:rPr>
                <w:rFonts w:ascii="Arial" w:hAnsi="Arial" w:cs="Arial"/>
                <w:spacing w:val="-2"/>
                <w:sz w:val="20"/>
              </w:rPr>
              <w:t>Length of belt</w:t>
            </w:r>
          </w:p>
        </w:tc>
        <w:tc>
          <w:tcPr>
            <w:tcW w:w="2977"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pacing w:val="-2"/>
                <w:sz w:val="20"/>
              </w:rPr>
            </w:pPr>
          </w:p>
        </w:tc>
        <w:tc>
          <w:tcPr>
            <w:tcW w:w="1319"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pacing w:val="-2"/>
                <w:sz w:val="20"/>
              </w:rPr>
            </w:pPr>
            <w:r w:rsidRPr="00A12F15">
              <w:rPr>
                <w:rFonts w:ascii="Arial" w:hAnsi="Arial" w:cs="Arial"/>
                <w:spacing w:val="-2"/>
                <w:sz w:val="20"/>
              </w:rPr>
              <w:t>B</w:t>
            </w: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pacing w:val="-2"/>
                <w:sz w:val="20"/>
              </w:rPr>
            </w:pPr>
          </w:p>
        </w:tc>
        <w:tc>
          <w:tcPr>
            <w:tcW w:w="1417"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pacing w:val="-2"/>
                <w:sz w:val="20"/>
              </w:rPr>
            </w:pPr>
            <w:r w:rsidRPr="00A12F15">
              <w:rPr>
                <w:rFonts w:ascii="Arial" w:hAnsi="Arial" w:cs="Arial"/>
                <w:spacing w:val="-2"/>
                <w:sz w:val="20"/>
              </w:rPr>
              <w:t>m</w:t>
            </w:r>
          </w:p>
        </w:tc>
      </w:tr>
      <w:tr w:rsidR="001E2D97" w:rsidRPr="00A12F15" w:rsidTr="00870A73">
        <w:trPr>
          <w:jc w:val="center"/>
        </w:trPr>
        <w:tc>
          <w:tcPr>
            <w:tcW w:w="2655"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pacing w:val="-2"/>
                <w:sz w:val="20"/>
              </w:rPr>
            </w:pPr>
            <w:r w:rsidRPr="00A12F15">
              <w:rPr>
                <w:rFonts w:ascii="Arial" w:hAnsi="Arial" w:cs="Arial"/>
                <w:spacing w:val="-2"/>
                <w:sz w:val="20"/>
              </w:rPr>
              <w:t>Time per belt revolution</w:t>
            </w:r>
          </w:p>
        </w:tc>
        <w:tc>
          <w:tcPr>
            <w:tcW w:w="2977"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pacing w:val="-2"/>
                <w:sz w:val="20"/>
              </w:rPr>
            </w:pPr>
            <w:r w:rsidRPr="00A12F15">
              <w:rPr>
                <w:rFonts w:ascii="Arial" w:hAnsi="Arial" w:cs="Arial"/>
                <w:spacing w:val="-2"/>
                <w:sz w:val="20"/>
              </w:rPr>
              <w:t>Minimum = B/</w:t>
            </w:r>
            <w:proofErr w:type="spellStart"/>
            <w:r w:rsidRPr="00A12F15">
              <w:rPr>
                <w:rFonts w:ascii="Arial" w:hAnsi="Arial" w:cs="Arial"/>
                <w:spacing w:val="-2"/>
                <w:sz w:val="20"/>
              </w:rPr>
              <w:t>V</w:t>
            </w:r>
            <w:r w:rsidRPr="00A12F15">
              <w:rPr>
                <w:rFonts w:ascii="Arial" w:hAnsi="Arial" w:cs="Arial"/>
                <w:spacing w:val="-2"/>
                <w:sz w:val="20"/>
                <w:vertAlign w:val="subscript"/>
              </w:rPr>
              <w:t>max</w:t>
            </w:r>
            <w:proofErr w:type="spellEnd"/>
          </w:p>
        </w:tc>
        <w:tc>
          <w:tcPr>
            <w:tcW w:w="1319"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pacing w:val="-2"/>
                <w:sz w:val="20"/>
              </w:rPr>
            </w:pP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pacing w:val="-2"/>
                <w:sz w:val="20"/>
              </w:rPr>
            </w:pPr>
          </w:p>
        </w:tc>
        <w:tc>
          <w:tcPr>
            <w:tcW w:w="1417"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pacing w:val="-2"/>
                <w:sz w:val="20"/>
              </w:rPr>
            </w:pPr>
            <w:r w:rsidRPr="00A12F15">
              <w:rPr>
                <w:rFonts w:ascii="Arial" w:hAnsi="Arial" w:cs="Arial"/>
                <w:spacing w:val="-2"/>
                <w:sz w:val="20"/>
              </w:rPr>
              <w:t>s</w:t>
            </w:r>
          </w:p>
        </w:tc>
      </w:tr>
      <w:tr w:rsidR="001E2D97" w:rsidRPr="00A12F15" w:rsidTr="00870A73">
        <w:trPr>
          <w:jc w:val="center"/>
        </w:trPr>
        <w:tc>
          <w:tcPr>
            <w:tcW w:w="2655"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pacing w:val="-2"/>
                <w:sz w:val="20"/>
              </w:rPr>
            </w:pPr>
          </w:p>
        </w:tc>
        <w:tc>
          <w:tcPr>
            <w:tcW w:w="2977"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pacing w:val="-2"/>
                <w:sz w:val="20"/>
              </w:rPr>
            </w:pPr>
            <w:r w:rsidRPr="00A12F15">
              <w:rPr>
                <w:rFonts w:ascii="Arial" w:hAnsi="Arial" w:cs="Arial"/>
                <w:spacing w:val="-2"/>
                <w:sz w:val="20"/>
              </w:rPr>
              <w:t>Maximum = B/</w:t>
            </w:r>
            <w:proofErr w:type="spellStart"/>
            <w:r w:rsidRPr="00A12F15">
              <w:rPr>
                <w:rFonts w:ascii="Arial" w:hAnsi="Arial" w:cs="Arial"/>
                <w:spacing w:val="-2"/>
                <w:sz w:val="20"/>
              </w:rPr>
              <w:t>V</w:t>
            </w:r>
            <w:r w:rsidRPr="00A12F15">
              <w:rPr>
                <w:rFonts w:ascii="Arial" w:hAnsi="Arial" w:cs="Arial"/>
                <w:spacing w:val="-2"/>
                <w:sz w:val="20"/>
                <w:vertAlign w:val="subscript"/>
              </w:rPr>
              <w:t>min</w:t>
            </w:r>
            <w:proofErr w:type="spellEnd"/>
          </w:p>
        </w:tc>
        <w:tc>
          <w:tcPr>
            <w:tcW w:w="1319"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pacing w:val="-2"/>
                <w:sz w:val="20"/>
              </w:rPr>
            </w:pP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pacing w:val="-2"/>
                <w:sz w:val="20"/>
              </w:rPr>
            </w:pPr>
          </w:p>
        </w:tc>
        <w:tc>
          <w:tcPr>
            <w:tcW w:w="1417"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pacing w:val="-2"/>
                <w:sz w:val="20"/>
              </w:rPr>
            </w:pPr>
            <w:r w:rsidRPr="00A12F15">
              <w:rPr>
                <w:rFonts w:ascii="Arial" w:hAnsi="Arial" w:cs="Arial"/>
                <w:spacing w:val="-2"/>
                <w:sz w:val="20"/>
              </w:rPr>
              <w:t>s</w:t>
            </w:r>
          </w:p>
        </w:tc>
      </w:tr>
      <w:tr w:rsidR="001E2D97" w:rsidRPr="00A12F15" w:rsidTr="00526AB4">
        <w:trPr>
          <w:trHeight w:val="1026"/>
          <w:jc w:val="center"/>
        </w:trPr>
        <w:tc>
          <w:tcPr>
            <w:tcW w:w="2655"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pacing w:val="-2"/>
                <w:sz w:val="20"/>
              </w:rPr>
            </w:pPr>
            <w:r w:rsidRPr="00A12F15">
              <w:rPr>
                <w:rFonts w:ascii="Arial" w:hAnsi="Arial" w:cs="Arial"/>
                <w:spacing w:val="-2"/>
                <w:sz w:val="20"/>
              </w:rPr>
              <w:t xml:space="preserve">Load for one belt revolution at </w:t>
            </w:r>
            <w:proofErr w:type="spellStart"/>
            <w:r w:rsidRPr="00A12F15">
              <w:rPr>
                <w:rFonts w:ascii="Arial" w:hAnsi="Arial" w:cs="Arial"/>
                <w:spacing w:val="-2"/>
                <w:sz w:val="20"/>
              </w:rPr>
              <w:t>Q</w:t>
            </w:r>
            <w:r w:rsidRPr="00A12F15">
              <w:rPr>
                <w:rFonts w:ascii="Arial" w:hAnsi="Arial" w:cs="Arial"/>
                <w:spacing w:val="-2"/>
                <w:sz w:val="20"/>
                <w:vertAlign w:val="subscript"/>
              </w:rPr>
              <w:t>max</w:t>
            </w:r>
            <w:proofErr w:type="spellEnd"/>
          </w:p>
        </w:tc>
        <w:tc>
          <w:tcPr>
            <w:tcW w:w="2977" w:type="dxa"/>
            <w:tcBorders>
              <w:top w:val="single" w:sz="7" w:space="0" w:color="auto"/>
              <w:left w:val="single" w:sz="7" w:space="0" w:color="auto"/>
            </w:tcBorders>
          </w:tcPr>
          <w:p w:rsidR="001E2D97" w:rsidRPr="00A12F15" w:rsidRDefault="001E2D97">
            <w:pPr>
              <w:tabs>
                <w:tab w:val="center" w:pos="1655"/>
              </w:tabs>
              <w:suppressAutoHyphens/>
              <w:ind w:left="49" w:right="2651"/>
              <w:rPr>
                <w:rFonts w:ascii="Arial" w:hAnsi="Arial" w:cs="Arial"/>
                <w:sz w:val="20"/>
              </w:rPr>
            </w:pPr>
            <w:r w:rsidRPr="00A12F15">
              <w:rPr>
                <w:rFonts w:ascii="Arial" w:hAnsi="Arial" w:cs="Arial"/>
                <w:sz w:val="20"/>
              </w:rPr>
              <w:tab/>
            </w:r>
            <w:r w:rsidR="00D0379E" w:rsidRPr="00D0379E">
              <w:rPr>
                <w:rFonts w:ascii="Arial" w:hAnsi="Arial" w:cs="Arial"/>
                <w:position w:val="-26"/>
                <w:sz w:val="20"/>
              </w:rPr>
              <w:object w:dxaOrig="960" w:dyaOrig="620">
                <v:shape id="_x0000_i1034" type="#_x0000_t75" style="width:49pt;height:30.85pt" o:ole="">
                  <v:imagedata r:id="rId27" o:title=""/>
                </v:shape>
                <o:OLEObject Type="Embed" ProgID="Equation.3" ShapeID="_x0000_i1034" DrawAspect="Content" ObjectID="_1432726396" r:id="rId28"/>
              </w:object>
            </w:r>
          </w:p>
          <w:p w:rsidR="001E2D97" w:rsidRPr="00A12F15" w:rsidRDefault="00FC47BA">
            <w:pPr>
              <w:pStyle w:val="Caption"/>
              <w:suppressAutoHyphens/>
              <w:spacing w:line="1" w:lineRule="exact"/>
              <w:ind w:left="49" w:right="2651"/>
              <w:rPr>
                <w:rFonts w:ascii="Arial" w:hAnsi="Arial" w:cs="Arial"/>
                <w:vanish/>
                <w:sz w:val="20"/>
              </w:rPr>
            </w:pPr>
            <w:r w:rsidRPr="00A12F15">
              <w:rPr>
                <w:rFonts w:ascii="Arial" w:hAnsi="Arial" w:cs="Arial"/>
                <w:vanish/>
                <w:sz w:val="20"/>
              </w:rPr>
              <w:fldChar w:fldCharType="begin"/>
            </w:r>
            <w:r w:rsidR="001E2D97" w:rsidRPr="00A12F15">
              <w:rPr>
                <w:rFonts w:ascii="Arial" w:hAnsi="Arial" w:cs="Arial"/>
                <w:vanish/>
                <w:sz w:val="20"/>
              </w:rPr>
              <w:instrText>seq Equation  \* Arabic</w:instrText>
            </w:r>
            <w:r w:rsidRPr="00A12F15">
              <w:rPr>
                <w:rFonts w:ascii="Arial" w:hAnsi="Arial" w:cs="Arial"/>
                <w:vanish/>
                <w:sz w:val="20"/>
              </w:rPr>
              <w:fldChar w:fldCharType="separate"/>
            </w:r>
            <w:r w:rsidR="00C645F1">
              <w:rPr>
                <w:rFonts w:ascii="Arial" w:hAnsi="Arial" w:cs="Arial"/>
                <w:noProof/>
                <w:vanish/>
                <w:sz w:val="20"/>
              </w:rPr>
              <w:t>1</w:t>
            </w:r>
            <w:r w:rsidRPr="00A12F15">
              <w:rPr>
                <w:rFonts w:ascii="Arial" w:hAnsi="Arial" w:cs="Arial"/>
                <w:vanish/>
                <w:sz w:val="20"/>
              </w:rPr>
              <w:fldChar w:fldCharType="end"/>
            </w:r>
          </w:p>
          <w:p w:rsidR="001E2D97" w:rsidRPr="00A12F15" w:rsidRDefault="001E2D97">
            <w:pPr>
              <w:tabs>
                <w:tab w:val="left" w:pos="-720"/>
                <w:tab w:val="left" w:pos="0"/>
                <w:tab w:val="left" w:pos="259"/>
                <w:tab w:val="left" w:pos="604"/>
                <w:tab w:val="left" w:pos="816"/>
                <w:tab w:val="left" w:pos="1440"/>
              </w:tabs>
              <w:suppressAutoHyphens/>
              <w:rPr>
                <w:rFonts w:ascii="Arial" w:hAnsi="Arial" w:cs="Arial"/>
                <w:spacing w:val="-2"/>
                <w:sz w:val="20"/>
              </w:rPr>
            </w:pPr>
          </w:p>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pacing w:val="-2"/>
                <w:sz w:val="20"/>
              </w:rPr>
            </w:pPr>
          </w:p>
        </w:tc>
        <w:tc>
          <w:tcPr>
            <w:tcW w:w="1319"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pacing w:val="-2"/>
                <w:sz w:val="20"/>
              </w:rPr>
            </w:pPr>
            <w:r w:rsidRPr="00A12F15">
              <w:rPr>
                <w:rFonts w:ascii="Arial" w:hAnsi="Arial" w:cs="Arial"/>
                <w:spacing w:val="-2"/>
                <w:sz w:val="20"/>
              </w:rPr>
              <w:t>(1)</w:t>
            </w: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pacing w:val="-2"/>
                <w:sz w:val="20"/>
              </w:rPr>
            </w:pPr>
          </w:p>
        </w:tc>
        <w:tc>
          <w:tcPr>
            <w:tcW w:w="1417"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pacing w:val="-2"/>
                <w:sz w:val="20"/>
              </w:rPr>
            </w:pPr>
            <w:r w:rsidRPr="00A12F15">
              <w:rPr>
                <w:rFonts w:ascii="Arial" w:hAnsi="Arial" w:cs="Arial"/>
                <w:spacing w:val="-2"/>
                <w:sz w:val="20"/>
              </w:rPr>
              <w:t>kg or t</w:t>
            </w:r>
          </w:p>
        </w:tc>
      </w:tr>
      <w:tr w:rsidR="001E2D97" w:rsidRPr="00A12F15" w:rsidTr="00870A73">
        <w:trPr>
          <w:jc w:val="center"/>
        </w:trPr>
        <w:tc>
          <w:tcPr>
            <w:tcW w:w="2655"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pacing w:val="-2"/>
                <w:sz w:val="20"/>
              </w:rPr>
            </w:pPr>
            <w:r w:rsidRPr="00A12F15">
              <w:rPr>
                <w:rFonts w:ascii="Arial" w:hAnsi="Arial" w:cs="Arial"/>
                <w:spacing w:val="-2"/>
                <w:sz w:val="20"/>
              </w:rPr>
              <w:t xml:space="preserve">2 % of the load at </w:t>
            </w:r>
            <w:proofErr w:type="spellStart"/>
            <w:r w:rsidRPr="00A12F15">
              <w:rPr>
                <w:rFonts w:ascii="Arial" w:hAnsi="Arial" w:cs="Arial"/>
                <w:spacing w:val="-2"/>
                <w:sz w:val="20"/>
              </w:rPr>
              <w:t>Q</w:t>
            </w:r>
            <w:r w:rsidRPr="00A12F15">
              <w:rPr>
                <w:rFonts w:ascii="Arial" w:hAnsi="Arial" w:cs="Arial"/>
                <w:spacing w:val="-2"/>
                <w:sz w:val="20"/>
                <w:vertAlign w:val="subscript"/>
              </w:rPr>
              <w:t>max</w:t>
            </w:r>
            <w:proofErr w:type="spellEnd"/>
            <w:r w:rsidRPr="00A12F15">
              <w:rPr>
                <w:rFonts w:ascii="Arial" w:hAnsi="Arial" w:cs="Arial"/>
                <w:spacing w:val="-2"/>
                <w:sz w:val="20"/>
              </w:rPr>
              <w:t xml:space="preserve"> for 1 hour</w:t>
            </w:r>
          </w:p>
        </w:tc>
        <w:tc>
          <w:tcPr>
            <w:tcW w:w="2977"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pacing w:val="-2"/>
                <w:sz w:val="20"/>
              </w:rPr>
            </w:pPr>
            <w:r w:rsidRPr="00A12F15">
              <w:rPr>
                <w:rFonts w:ascii="Arial" w:hAnsi="Arial" w:cs="Arial"/>
                <w:spacing w:val="-2"/>
                <w:sz w:val="20"/>
              </w:rPr>
              <w:t xml:space="preserve">0.02 </w:t>
            </w:r>
            <w:r w:rsidRPr="00A12F15">
              <w:rPr>
                <w:rFonts w:ascii="Arial" w:hAnsi="Arial" w:cs="Arial"/>
                <w:spacing w:val="-2"/>
                <w:sz w:val="20"/>
              </w:rPr>
              <w:sym w:font="Symbol" w:char="F0B4"/>
            </w:r>
            <w:r w:rsidRPr="00A12F15">
              <w:rPr>
                <w:rFonts w:ascii="Arial" w:hAnsi="Arial" w:cs="Arial"/>
                <w:spacing w:val="-2"/>
                <w:sz w:val="20"/>
              </w:rPr>
              <w:t xml:space="preserve"> load at </w:t>
            </w:r>
            <w:proofErr w:type="spellStart"/>
            <w:r w:rsidRPr="00A12F15">
              <w:rPr>
                <w:rFonts w:ascii="Arial" w:hAnsi="Arial" w:cs="Arial"/>
                <w:spacing w:val="-2"/>
                <w:sz w:val="20"/>
              </w:rPr>
              <w:t>Q</w:t>
            </w:r>
            <w:r w:rsidRPr="00A12F15">
              <w:rPr>
                <w:rFonts w:ascii="Arial" w:hAnsi="Arial" w:cs="Arial"/>
                <w:spacing w:val="-2"/>
                <w:sz w:val="20"/>
                <w:vertAlign w:val="subscript"/>
              </w:rPr>
              <w:t>max</w:t>
            </w:r>
            <w:proofErr w:type="spellEnd"/>
          </w:p>
        </w:tc>
        <w:tc>
          <w:tcPr>
            <w:tcW w:w="1319"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pacing w:val="-2"/>
                <w:sz w:val="20"/>
              </w:rPr>
            </w:pPr>
            <w:r w:rsidRPr="00A12F15">
              <w:rPr>
                <w:rFonts w:ascii="Arial" w:hAnsi="Arial" w:cs="Arial"/>
                <w:spacing w:val="-2"/>
                <w:sz w:val="20"/>
              </w:rPr>
              <w:t>(2)</w:t>
            </w: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pacing w:val="-2"/>
                <w:sz w:val="20"/>
              </w:rPr>
            </w:pPr>
          </w:p>
        </w:tc>
        <w:tc>
          <w:tcPr>
            <w:tcW w:w="1417"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pacing w:val="-2"/>
                <w:sz w:val="20"/>
              </w:rPr>
            </w:pPr>
            <w:r w:rsidRPr="00A12F15">
              <w:rPr>
                <w:rFonts w:ascii="Arial" w:hAnsi="Arial" w:cs="Arial"/>
                <w:spacing w:val="-2"/>
                <w:sz w:val="20"/>
              </w:rPr>
              <w:t>kg or t</w:t>
            </w:r>
          </w:p>
        </w:tc>
      </w:tr>
      <w:tr w:rsidR="001E2D97" w:rsidRPr="00A12F15" w:rsidTr="00870A73">
        <w:trPr>
          <w:jc w:val="center"/>
        </w:trPr>
        <w:tc>
          <w:tcPr>
            <w:tcW w:w="2655"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pacing w:val="-2"/>
                <w:sz w:val="20"/>
              </w:rPr>
            </w:pPr>
            <w:r w:rsidRPr="00A12F15">
              <w:rPr>
                <w:rFonts w:ascii="Arial" w:hAnsi="Arial" w:cs="Arial"/>
                <w:spacing w:val="-2"/>
                <w:sz w:val="20"/>
              </w:rPr>
              <w:t>Table 3 (R 50-1)</w:t>
            </w:r>
          </w:p>
        </w:tc>
        <w:tc>
          <w:tcPr>
            <w:tcW w:w="2977" w:type="dxa"/>
            <w:tcBorders>
              <w:top w:val="single" w:sz="7" w:space="0" w:color="auto"/>
              <w:left w:val="single" w:sz="7" w:space="0" w:color="auto"/>
            </w:tcBorders>
          </w:tcPr>
          <w:p w:rsidR="001E2D97" w:rsidRPr="00A12F15" w:rsidRDefault="001E2D97" w:rsidP="005511DF">
            <w:pPr>
              <w:tabs>
                <w:tab w:val="center" w:pos="1655"/>
              </w:tabs>
              <w:suppressAutoHyphens/>
              <w:ind w:left="49" w:right="1365"/>
              <w:rPr>
                <w:rFonts w:ascii="Arial" w:hAnsi="Arial" w:cs="Arial"/>
                <w:vanish/>
                <w:sz w:val="20"/>
              </w:rPr>
            </w:pPr>
            <w:r w:rsidRPr="00A12F15">
              <w:rPr>
                <w:rFonts w:ascii="Arial" w:hAnsi="Arial" w:cs="Arial"/>
                <w:sz w:val="20"/>
              </w:rPr>
              <w:tab/>
            </w:r>
            <w:r w:rsidR="00C07DDC" w:rsidRPr="00A12F15">
              <w:rPr>
                <w:rFonts w:ascii="Arial" w:hAnsi="Arial" w:cs="Arial"/>
                <w:position w:val="-56"/>
                <w:sz w:val="20"/>
              </w:rPr>
              <w:object w:dxaOrig="2040" w:dyaOrig="1240">
                <v:shape id="_x0000_i1035" type="#_x0000_t75" style="width:102.25pt;height:62.3pt" o:ole="">
                  <v:imagedata r:id="rId29" o:title=""/>
                </v:shape>
                <o:OLEObject Type="Embed" ProgID="Equation.3" ShapeID="_x0000_i1035" DrawAspect="Content" ObjectID="_1432726397" r:id="rId30"/>
              </w:object>
            </w:r>
            <w:r w:rsidR="00FC47BA" w:rsidRPr="00A12F15">
              <w:rPr>
                <w:rFonts w:ascii="Arial" w:hAnsi="Arial" w:cs="Arial"/>
                <w:vanish/>
                <w:sz w:val="20"/>
              </w:rPr>
              <w:fldChar w:fldCharType="begin"/>
            </w:r>
            <w:r w:rsidRPr="00A12F15">
              <w:rPr>
                <w:rFonts w:ascii="Arial" w:hAnsi="Arial" w:cs="Arial"/>
                <w:vanish/>
                <w:sz w:val="20"/>
              </w:rPr>
              <w:instrText>seq Equation  \* Arabic</w:instrText>
            </w:r>
            <w:r w:rsidR="00FC47BA" w:rsidRPr="00A12F15">
              <w:rPr>
                <w:rFonts w:ascii="Arial" w:hAnsi="Arial" w:cs="Arial"/>
                <w:vanish/>
                <w:sz w:val="20"/>
              </w:rPr>
              <w:fldChar w:fldCharType="separate"/>
            </w:r>
            <w:r w:rsidR="00C645F1">
              <w:rPr>
                <w:rFonts w:ascii="Arial" w:hAnsi="Arial" w:cs="Arial"/>
                <w:noProof/>
                <w:vanish/>
                <w:sz w:val="20"/>
              </w:rPr>
              <w:t>2</w:t>
            </w:r>
            <w:r w:rsidR="00FC47BA" w:rsidRPr="00A12F15">
              <w:rPr>
                <w:rFonts w:ascii="Arial" w:hAnsi="Arial" w:cs="Arial"/>
                <w:vanish/>
                <w:sz w:val="20"/>
              </w:rPr>
              <w:fldChar w:fldCharType="end"/>
            </w:r>
          </w:p>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pacing w:val="-2"/>
                <w:sz w:val="20"/>
              </w:rPr>
            </w:pPr>
          </w:p>
        </w:tc>
        <w:tc>
          <w:tcPr>
            <w:tcW w:w="1319"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pacing w:val="-2"/>
                <w:sz w:val="20"/>
              </w:rPr>
            </w:pPr>
            <w:r w:rsidRPr="00A12F15">
              <w:rPr>
                <w:rFonts w:ascii="Arial" w:hAnsi="Arial" w:cs="Arial"/>
                <w:spacing w:val="-2"/>
                <w:sz w:val="20"/>
              </w:rPr>
              <w:t>(3)</w:t>
            </w: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pacing w:val="-2"/>
                <w:sz w:val="20"/>
              </w:rPr>
            </w:pPr>
          </w:p>
        </w:tc>
        <w:tc>
          <w:tcPr>
            <w:tcW w:w="1417"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pacing w:val="-2"/>
                <w:sz w:val="20"/>
              </w:rPr>
            </w:pPr>
            <w:r w:rsidRPr="00A12F15">
              <w:rPr>
                <w:rFonts w:ascii="Arial" w:hAnsi="Arial" w:cs="Arial"/>
                <w:spacing w:val="-2"/>
                <w:sz w:val="20"/>
              </w:rPr>
              <w:t>kg or t</w:t>
            </w:r>
          </w:p>
        </w:tc>
      </w:tr>
      <w:tr w:rsidR="001E2D97" w:rsidRPr="00A12F15" w:rsidTr="00870A73">
        <w:trPr>
          <w:jc w:val="center"/>
        </w:trPr>
        <w:tc>
          <w:tcPr>
            <w:tcW w:w="2655"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pacing w:val="-2"/>
                <w:sz w:val="20"/>
              </w:rPr>
            </w:pPr>
            <w:r w:rsidRPr="00A12F15">
              <w:rPr>
                <w:rFonts w:ascii="Arial" w:hAnsi="Arial" w:cs="Arial"/>
                <w:spacing w:val="-2"/>
                <w:sz w:val="20"/>
              </w:rPr>
              <w:t>Minimum totalized load</w:t>
            </w:r>
            <w:r w:rsidR="00461A01" w:rsidRPr="00A12F15">
              <w:rPr>
                <w:rFonts w:ascii="Arial" w:hAnsi="Arial" w:cs="Arial"/>
                <w:spacing w:val="-2"/>
                <w:sz w:val="20"/>
              </w:rPr>
              <w:t xml:space="preserve"> (</w:t>
            </w:r>
            <w:proofErr w:type="spellStart"/>
            <w:r w:rsidR="00461A01" w:rsidRPr="00A12F15">
              <w:rPr>
                <w:rFonts w:ascii="Arial" w:hAnsi="Arial" w:cs="Arial"/>
                <w:spacing w:val="-2"/>
                <w:sz w:val="20"/>
              </w:rPr>
              <w:t>Σ</w:t>
            </w:r>
            <w:r w:rsidR="00461A01" w:rsidRPr="00A12F15">
              <w:rPr>
                <w:rFonts w:ascii="Arial" w:hAnsi="Arial" w:cs="Arial"/>
                <w:spacing w:val="-2"/>
                <w:sz w:val="20"/>
                <w:vertAlign w:val="subscript"/>
              </w:rPr>
              <w:t>min</w:t>
            </w:r>
            <w:proofErr w:type="spellEnd"/>
            <w:r w:rsidR="00461A01" w:rsidRPr="00A12F15">
              <w:rPr>
                <w:rFonts w:ascii="Arial" w:hAnsi="Arial" w:cs="Arial"/>
                <w:spacing w:val="-2"/>
                <w:sz w:val="20"/>
              </w:rPr>
              <w:t>)</w:t>
            </w:r>
          </w:p>
        </w:tc>
        <w:tc>
          <w:tcPr>
            <w:tcW w:w="2977"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pacing w:val="-2"/>
                <w:sz w:val="20"/>
              </w:rPr>
            </w:pPr>
            <w:r w:rsidRPr="00A12F15">
              <w:rPr>
                <w:rFonts w:ascii="Arial" w:hAnsi="Arial" w:cs="Arial"/>
                <w:spacing w:val="-2"/>
                <w:sz w:val="20"/>
              </w:rPr>
              <w:t>Largest of (1), (2) and (3)</w:t>
            </w:r>
          </w:p>
        </w:tc>
        <w:tc>
          <w:tcPr>
            <w:tcW w:w="1319"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pacing w:val="-2"/>
                <w:sz w:val="20"/>
              </w:rPr>
            </w:pPr>
            <w:proofErr w:type="spellStart"/>
            <w:r w:rsidRPr="00A12F15">
              <w:rPr>
                <w:rFonts w:ascii="Arial" w:hAnsi="Arial" w:cs="Arial"/>
                <w:spacing w:val="-2"/>
                <w:sz w:val="20"/>
              </w:rPr>
              <w:t>Σ</w:t>
            </w:r>
            <w:r w:rsidRPr="00A12F15">
              <w:rPr>
                <w:rFonts w:ascii="Arial" w:hAnsi="Arial" w:cs="Arial"/>
                <w:spacing w:val="-2"/>
                <w:sz w:val="20"/>
                <w:vertAlign w:val="subscript"/>
              </w:rPr>
              <w:t>min</w:t>
            </w:r>
            <w:proofErr w:type="spellEnd"/>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pacing w:val="-2"/>
                <w:sz w:val="20"/>
              </w:rPr>
            </w:pPr>
          </w:p>
        </w:tc>
        <w:tc>
          <w:tcPr>
            <w:tcW w:w="1417"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pacing w:val="-2"/>
                <w:sz w:val="20"/>
              </w:rPr>
            </w:pPr>
            <w:r w:rsidRPr="00A12F15">
              <w:rPr>
                <w:rFonts w:ascii="Arial" w:hAnsi="Arial" w:cs="Arial"/>
                <w:spacing w:val="-2"/>
                <w:sz w:val="20"/>
              </w:rPr>
              <w:t>kg or t</w:t>
            </w:r>
          </w:p>
        </w:tc>
      </w:tr>
      <w:tr w:rsidR="001E2D97" w:rsidRPr="00A12F15" w:rsidTr="00870A73">
        <w:trPr>
          <w:jc w:val="center"/>
        </w:trPr>
        <w:tc>
          <w:tcPr>
            <w:tcW w:w="2655"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pacing w:val="-2"/>
                <w:sz w:val="20"/>
              </w:rPr>
            </w:pPr>
            <w:r w:rsidRPr="00A12F15">
              <w:rPr>
                <w:rFonts w:ascii="Arial" w:hAnsi="Arial" w:cs="Arial"/>
                <w:spacing w:val="-2"/>
                <w:sz w:val="20"/>
              </w:rPr>
              <w:t>Minimum test load</w:t>
            </w:r>
            <w:r w:rsidR="00461A01" w:rsidRPr="00A12F15">
              <w:rPr>
                <w:rFonts w:ascii="Arial" w:hAnsi="Arial" w:cs="Arial"/>
                <w:spacing w:val="-2"/>
                <w:sz w:val="20"/>
              </w:rPr>
              <w:t xml:space="preserve"> (</w:t>
            </w:r>
            <w:proofErr w:type="spellStart"/>
            <w:r w:rsidR="00461A01" w:rsidRPr="00A12F15">
              <w:rPr>
                <w:rFonts w:ascii="Arial" w:hAnsi="Arial" w:cs="Arial"/>
                <w:spacing w:val="-2"/>
                <w:sz w:val="20"/>
              </w:rPr>
              <w:t>Σ</w:t>
            </w:r>
            <w:r w:rsidR="00461A01" w:rsidRPr="00A12F15">
              <w:rPr>
                <w:rFonts w:ascii="Arial" w:hAnsi="Arial" w:cs="Arial"/>
                <w:spacing w:val="-2"/>
                <w:sz w:val="20"/>
                <w:vertAlign w:val="subscript"/>
              </w:rPr>
              <w:t>t</w:t>
            </w:r>
            <w:proofErr w:type="spellEnd"/>
            <w:r w:rsidR="00461A01" w:rsidRPr="00A12F15">
              <w:rPr>
                <w:rFonts w:ascii="Arial" w:hAnsi="Arial" w:cs="Arial"/>
                <w:spacing w:val="-2"/>
                <w:sz w:val="20"/>
              </w:rPr>
              <w:t>)</w:t>
            </w:r>
          </w:p>
        </w:tc>
        <w:tc>
          <w:tcPr>
            <w:tcW w:w="2977"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rPr>
                <w:rFonts w:ascii="Arial" w:hAnsi="Arial" w:cs="Arial"/>
                <w:spacing w:val="-2"/>
                <w:sz w:val="20"/>
              </w:rPr>
            </w:pPr>
            <w:r w:rsidRPr="00A12F15">
              <w:rPr>
                <w:rFonts w:ascii="Arial" w:hAnsi="Arial" w:cs="Arial"/>
                <w:spacing w:val="-2"/>
                <w:sz w:val="20"/>
              </w:rPr>
              <w:t xml:space="preserve">= </w:t>
            </w:r>
            <w:proofErr w:type="spellStart"/>
            <w:r w:rsidRPr="00A12F15">
              <w:rPr>
                <w:rFonts w:ascii="Arial" w:hAnsi="Arial" w:cs="Arial"/>
                <w:spacing w:val="-2"/>
                <w:sz w:val="20"/>
              </w:rPr>
              <w:t>Σ</w:t>
            </w:r>
            <w:r w:rsidRPr="00A12F15">
              <w:rPr>
                <w:rFonts w:ascii="Arial" w:hAnsi="Arial" w:cs="Arial"/>
                <w:spacing w:val="-2"/>
                <w:sz w:val="20"/>
                <w:vertAlign w:val="subscript"/>
              </w:rPr>
              <w:t>min</w:t>
            </w:r>
            <w:proofErr w:type="spellEnd"/>
            <w:r w:rsidRPr="00A12F15">
              <w:rPr>
                <w:rFonts w:ascii="Arial" w:hAnsi="Arial" w:cs="Arial"/>
                <w:spacing w:val="-2"/>
                <w:sz w:val="20"/>
              </w:rPr>
              <w:t xml:space="preserve"> unless all </w:t>
            </w:r>
            <w:proofErr w:type="spellStart"/>
            <w:r w:rsidRPr="00A12F15">
              <w:rPr>
                <w:rFonts w:ascii="Arial" w:hAnsi="Arial" w:cs="Arial"/>
                <w:spacing w:val="-2"/>
                <w:sz w:val="20"/>
              </w:rPr>
              <w:t>totalizations</w:t>
            </w:r>
            <w:proofErr w:type="spellEnd"/>
            <w:r w:rsidRPr="00A12F15">
              <w:rPr>
                <w:rFonts w:ascii="Arial" w:hAnsi="Arial" w:cs="Arial"/>
                <w:spacing w:val="-2"/>
                <w:sz w:val="20"/>
              </w:rPr>
              <w:t xml:space="preserve"> are over whole belt revolutions, then</w:t>
            </w:r>
          </w:p>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pacing w:val="-2"/>
                <w:sz w:val="20"/>
              </w:rPr>
            </w:pPr>
            <w:r w:rsidRPr="00A12F15">
              <w:rPr>
                <w:rFonts w:ascii="Arial" w:hAnsi="Arial" w:cs="Arial"/>
                <w:spacing w:val="-2"/>
                <w:sz w:val="20"/>
              </w:rPr>
              <w:t xml:space="preserve">  </w:t>
            </w:r>
            <w:proofErr w:type="spellStart"/>
            <w:r w:rsidRPr="00A12F15">
              <w:rPr>
                <w:rFonts w:ascii="Arial" w:hAnsi="Arial" w:cs="Arial"/>
                <w:spacing w:val="-2"/>
                <w:sz w:val="20"/>
              </w:rPr>
              <w:t>Σ</w:t>
            </w:r>
            <w:r w:rsidRPr="00A12F15">
              <w:rPr>
                <w:rFonts w:ascii="Arial" w:hAnsi="Arial" w:cs="Arial"/>
                <w:spacing w:val="-2"/>
                <w:sz w:val="20"/>
                <w:vertAlign w:val="subscript"/>
              </w:rPr>
              <w:t>t</w:t>
            </w:r>
            <w:proofErr w:type="spellEnd"/>
            <w:r w:rsidRPr="00A12F15">
              <w:rPr>
                <w:rFonts w:ascii="Arial" w:hAnsi="Arial" w:cs="Arial"/>
                <w:spacing w:val="-2"/>
                <w:sz w:val="20"/>
              </w:rPr>
              <w:t xml:space="preserve"> = largest of (2) and (3)</w:t>
            </w:r>
          </w:p>
        </w:tc>
        <w:tc>
          <w:tcPr>
            <w:tcW w:w="1319"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pacing w:val="-2"/>
                <w:sz w:val="20"/>
              </w:rPr>
            </w:pPr>
            <w:proofErr w:type="spellStart"/>
            <w:r w:rsidRPr="00A12F15">
              <w:rPr>
                <w:rFonts w:ascii="Arial" w:hAnsi="Arial" w:cs="Arial"/>
                <w:spacing w:val="-2"/>
                <w:sz w:val="20"/>
              </w:rPr>
              <w:t>Σ</w:t>
            </w:r>
            <w:r w:rsidRPr="00A12F15">
              <w:rPr>
                <w:rFonts w:ascii="Arial" w:hAnsi="Arial" w:cs="Arial"/>
                <w:spacing w:val="-2"/>
                <w:sz w:val="20"/>
                <w:vertAlign w:val="subscript"/>
              </w:rPr>
              <w:t>t</w:t>
            </w:r>
            <w:proofErr w:type="spellEnd"/>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pacing w:val="-2"/>
                <w:sz w:val="20"/>
              </w:rPr>
            </w:pPr>
          </w:p>
        </w:tc>
        <w:tc>
          <w:tcPr>
            <w:tcW w:w="1417"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pacing w:val="-2"/>
                <w:sz w:val="20"/>
              </w:rPr>
            </w:pPr>
            <w:r w:rsidRPr="00A12F15">
              <w:rPr>
                <w:rFonts w:ascii="Arial" w:hAnsi="Arial" w:cs="Arial"/>
                <w:spacing w:val="-2"/>
                <w:sz w:val="20"/>
              </w:rPr>
              <w:t>kg or t</w:t>
            </w:r>
          </w:p>
        </w:tc>
      </w:tr>
      <w:tr w:rsidR="001E2D97" w:rsidRPr="00A12F15" w:rsidTr="00870A73">
        <w:trPr>
          <w:jc w:val="center"/>
        </w:trPr>
        <w:tc>
          <w:tcPr>
            <w:tcW w:w="2655"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pacing w:val="-2"/>
                <w:sz w:val="20"/>
              </w:rPr>
            </w:pPr>
            <w:r w:rsidRPr="00A12F15">
              <w:rPr>
                <w:rFonts w:ascii="Arial" w:hAnsi="Arial" w:cs="Arial"/>
                <w:spacing w:val="-2"/>
                <w:sz w:val="20"/>
              </w:rPr>
              <w:t>*</w:t>
            </w:r>
          </w:p>
        </w:tc>
        <w:tc>
          <w:tcPr>
            <w:tcW w:w="2977"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pacing w:val="-2"/>
                <w:sz w:val="20"/>
              </w:rPr>
            </w:pPr>
          </w:p>
        </w:tc>
        <w:tc>
          <w:tcPr>
            <w:tcW w:w="1319"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pacing w:val="-2"/>
                <w:sz w:val="20"/>
              </w:rPr>
            </w:pP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pacing w:val="-2"/>
                <w:sz w:val="20"/>
              </w:rPr>
            </w:pPr>
          </w:p>
        </w:tc>
        <w:tc>
          <w:tcPr>
            <w:tcW w:w="1417"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pacing w:val="-2"/>
                <w:sz w:val="20"/>
              </w:rPr>
            </w:pPr>
          </w:p>
        </w:tc>
      </w:tr>
      <w:tr w:rsidR="001E2D97" w:rsidRPr="00A12F15" w:rsidTr="00870A73">
        <w:trPr>
          <w:jc w:val="center"/>
        </w:trPr>
        <w:tc>
          <w:tcPr>
            <w:tcW w:w="2655"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pacing w:val="-2"/>
                <w:sz w:val="20"/>
              </w:rPr>
            </w:pPr>
          </w:p>
        </w:tc>
        <w:tc>
          <w:tcPr>
            <w:tcW w:w="2977"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pacing w:val="-2"/>
                <w:sz w:val="20"/>
              </w:rPr>
            </w:pPr>
          </w:p>
        </w:tc>
        <w:tc>
          <w:tcPr>
            <w:tcW w:w="1319"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pacing w:val="-2"/>
                <w:sz w:val="20"/>
              </w:rPr>
            </w:pP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pacing w:val="-2"/>
                <w:sz w:val="20"/>
              </w:rPr>
            </w:pPr>
          </w:p>
        </w:tc>
        <w:tc>
          <w:tcPr>
            <w:tcW w:w="1417"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pacing w:val="-2"/>
                <w:sz w:val="20"/>
              </w:rPr>
            </w:pPr>
          </w:p>
        </w:tc>
      </w:tr>
      <w:tr w:rsidR="001E2D97" w:rsidRPr="00A12F15" w:rsidTr="00870A73">
        <w:trPr>
          <w:jc w:val="center"/>
        </w:trPr>
        <w:tc>
          <w:tcPr>
            <w:tcW w:w="2655"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pacing w:val="-2"/>
                <w:sz w:val="20"/>
              </w:rPr>
            </w:pPr>
          </w:p>
        </w:tc>
        <w:tc>
          <w:tcPr>
            <w:tcW w:w="2977"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pacing w:val="-2"/>
                <w:sz w:val="20"/>
              </w:rPr>
            </w:pPr>
          </w:p>
        </w:tc>
        <w:tc>
          <w:tcPr>
            <w:tcW w:w="1319"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pacing w:val="-2"/>
                <w:sz w:val="20"/>
              </w:rPr>
            </w:pP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pacing w:val="-2"/>
                <w:sz w:val="20"/>
              </w:rPr>
            </w:pPr>
          </w:p>
        </w:tc>
        <w:tc>
          <w:tcPr>
            <w:tcW w:w="1417"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pacing w:val="-2"/>
                <w:sz w:val="20"/>
              </w:rPr>
            </w:pPr>
          </w:p>
        </w:tc>
      </w:tr>
      <w:tr w:rsidR="001E2D97" w:rsidRPr="00A12F15" w:rsidTr="00870A73">
        <w:trPr>
          <w:jc w:val="center"/>
        </w:trPr>
        <w:tc>
          <w:tcPr>
            <w:tcW w:w="2655" w:type="dxa"/>
            <w:tcBorders>
              <w:top w:val="single" w:sz="7" w:space="0" w:color="auto"/>
              <w:left w:val="doub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pacing w:val="-2"/>
                <w:sz w:val="20"/>
              </w:rPr>
            </w:pPr>
          </w:p>
        </w:tc>
        <w:tc>
          <w:tcPr>
            <w:tcW w:w="2977"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pacing w:val="-2"/>
                <w:sz w:val="20"/>
              </w:rPr>
            </w:pPr>
          </w:p>
        </w:tc>
        <w:tc>
          <w:tcPr>
            <w:tcW w:w="1319"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pacing w:val="-2"/>
                <w:sz w:val="20"/>
              </w:rPr>
            </w:pPr>
          </w:p>
        </w:tc>
        <w:tc>
          <w:tcPr>
            <w:tcW w:w="1134"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pacing w:val="-2"/>
                <w:sz w:val="20"/>
              </w:rPr>
            </w:pPr>
          </w:p>
        </w:tc>
        <w:tc>
          <w:tcPr>
            <w:tcW w:w="1417" w:type="dxa"/>
            <w:tcBorders>
              <w:top w:val="single" w:sz="7" w:space="0" w:color="auto"/>
              <w:left w:val="single" w:sz="7" w:space="0" w:color="auto"/>
              <w:bottom w:val="doub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pacing w:val="-2"/>
                <w:sz w:val="20"/>
              </w:rPr>
            </w:pPr>
          </w:p>
        </w:tc>
      </w:tr>
    </w:tbl>
    <w:p w:rsidR="001E2D97" w:rsidRPr="00A12F15" w:rsidRDefault="001E2D97">
      <w:pPr>
        <w:rPr>
          <w:rFonts w:ascii="Arial" w:hAnsi="Arial" w:cs="Arial"/>
          <w:spacing w:val="-2"/>
          <w:sz w:val="20"/>
        </w:rPr>
        <w:sectPr w:rsidR="001E2D97" w:rsidRPr="00A12F15" w:rsidSect="00ED5C77">
          <w:headerReference w:type="default" r:id="rId31"/>
          <w:footerReference w:type="default" r:id="rId32"/>
          <w:type w:val="continuous"/>
          <w:pgSz w:w="11906" w:h="16838"/>
          <w:pgMar w:top="1440" w:right="1440" w:bottom="1440" w:left="1440" w:header="1134" w:footer="1134" w:gutter="0"/>
          <w:cols w:space="720"/>
          <w:noEndnote/>
          <w:docGrid w:linePitch="326"/>
        </w:sect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pacing w:val="-2"/>
          <w:sz w:val="20"/>
        </w:rPr>
      </w:pPr>
    </w:p>
    <w:p w:rsidR="007D477B" w:rsidRPr="00A12F15" w:rsidRDefault="001E2D97">
      <w:pPr>
        <w:tabs>
          <w:tab w:val="left" w:pos="-720"/>
          <w:tab w:val="left" w:pos="0"/>
          <w:tab w:val="left" w:pos="259"/>
          <w:tab w:val="left" w:pos="604"/>
          <w:tab w:val="left" w:pos="816"/>
          <w:tab w:val="left" w:pos="1440"/>
        </w:tabs>
        <w:suppressAutoHyphens/>
        <w:jc w:val="both"/>
        <w:rPr>
          <w:rFonts w:ascii="Arial" w:hAnsi="Arial" w:cs="Arial"/>
          <w:spacing w:val="-2"/>
          <w:sz w:val="20"/>
        </w:rPr>
      </w:pPr>
      <w:r w:rsidRPr="00A12F15">
        <w:rPr>
          <w:rFonts w:ascii="Arial" w:hAnsi="Arial" w:cs="Arial"/>
          <w:spacing w:val="-2"/>
          <w:sz w:val="20"/>
        </w:rPr>
        <w:t>* Insert other relevant data as necessary.</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pacing w:val="-2"/>
          <w:sz w:val="20"/>
        </w:rPr>
      </w:pPr>
    </w:p>
    <w:tbl>
      <w:tblPr>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84"/>
      </w:tblGrid>
      <w:tr w:rsidR="00027AF6" w:rsidRPr="00A12F15" w:rsidTr="00C56268">
        <w:trPr>
          <w:trHeight w:val="11870"/>
        </w:trPr>
        <w:tc>
          <w:tcPr>
            <w:tcW w:w="9854" w:type="dxa"/>
          </w:tcPr>
          <w:p w:rsidR="00027AF6" w:rsidRPr="00A12F15" w:rsidRDefault="00027AF6" w:rsidP="00C56268">
            <w:pPr>
              <w:tabs>
                <w:tab w:val="left" w:pos="-720"/>
                <w:tab w:val="left" w:pos="0"/>
                <w:tab w:val="left" w:pos="259"/>
                <w:tab w:val="left" w:pos="604"/>
                <w:tab w:val="left" w:pos="816"/>
                <w:tab w:val="left" w:pos="1440"/>
              </w:tabs>
              <w:suppressAutoHyphens/>
              <w:jc w:val="both"/>
              <w:rPr>
                <w:rFonts w:ascii="Arial" w:hAnsi="Arial" w:cs="Arial"/>
                <w:spacing w:val="-2"/>
                <w:sz w:val="20"/>
              </w:rPr>
            </w:pPr>
            <w:r w:rsidRPr="00A12F15">
              <w:rPr>
                <w:rFonts w:ascii="Arial" w:hAnsi="Arial" w:cs="Arial"/>
                <w:spacing w:val="-2"/>
                <w:sz w:val="20"/>
              </w:rPr>
              <w:lastRenderedPageBreak/>
              <w:t xml:space="preserve">COMMENTS ON SITE CONDITIONS (e.g. environmental protection of belt </w:t>
            </w:r>
            <w:proofErr w:type="spellStart"/>
            <w:r w:rsidRPr="00A12F15">
              <w:rPr>
                <w:rFonts w:ascii="Arial" w:hAnsi="Arial" w:cs="Arial"/>
                <w:spacing w:val="-2"/>
                <w:sz w:val="20"/>
              </w:rPr>
              <w:t>weigher</w:t>
            </w:r>
            <w:proofErr w:type="spellEnd"/>
            <w:r w:rsidRPr="00A12F15">
              <w:rPr>
                <w:rFonts w:ascii="Arial" w:hAnsi="Arial" w:cs="Arial"/>
                <w:spacing w:val="-2"/>
                <w:sz w:val="20"/>
              </w:rPr>
              <w:t xml:space="preserve">, weather conditions, </w:t>
            </w:r>
            <w:r w:rsidR="00BF0C0F" w:rsidRPr="00A12F15">
              <w:rPr>
                <w:rFonts w:ascii="Arial" w:hAnsi="Arial" w:cs="Arial"/>
                <w:spacing w:val="-2"/>
                <w:sz w:val="20"/>
              </w:rPr>
              <w:t>Product</w:t>
            </w:r>
            <w:r w:rsidRPr="00A12F15">
              <w:rPr>
                <w:rFonts w:ascii="Arial" w:hAnsi="Arial" w:cs="Arial"/>
                <w:spacing w:val="-2"/>
                <w:sz w:val="20"/>
              </w:rPr>
              <w:t xml:space="preserve"> weighed):</w:t>
            </w:r>
          </w:p>
          <w:p w:rsidR="00027AF6" w:rsidRPr="00A12F15" w:rsidRDefault="00027AF6" w:rsidP="00C56268">
            <w:pPr>
              <w:tabs>
                <w:tab w:val="left" w:pos="-720"/>
                <w:tab w:val="left" w:pos="0"/>
                <w:tab w:val="left" w:pos="259"/>
                <w:tab w:val="left" w:pos="1440"/>
              </w:tabs>
              <w:suppressAutoHyphens/>
              <w:ind w:right="604"/>
              <w:jc w:val="both"/>
              <w:rPr>
                <w:rFonts w:ascii="Arial" w:hAnsi="Arial" w:cs="Arial"/>
                <w:spacing w:val="-2"/>
                <w:sz w:val="20"/>
              </w:rPr>
            </w:pPr>
          </w:p>
        </w:tc>
      </w:tr>
    </w:tbl>
    <w:p w:rsidR="001E2D97" w:rsidRPr="00A12F15" w:rsidRDefault="001E2D97" w:rsidP="00027AF6">
      <w:pPr>
        <w:tabs>
          <w:tab w:val="left" w:pos="-720"/>
          <w:tab w:val="left" w:pos="0"/>
          <w:tab w:val="left" w:pos="259"/>
          <w:tab w:val="left" w:pos="709"/>
        </w:tabs>
        <w:suppressAutoHyphens/>
        <w:ind w:left="567" w:right="604" w:hanging="709"/>
        <w:jc w:val="both"/>
        <w:rPr>
          <w:rFonts w:ascii="Arial" w:hAnsi="Arial" w:cs="Arial"/>
          <w:spacing w:val="-2"/>
          <w:sz w:val="20"/>
        </w:rPr>
      </w:pPr>
      <w:r w:rsidRPr="00A12F15">
        <w:rPr>
          <w:rFonts w:ascii="Arial" w:hAnsi="Arial" w:cs="Arial"/>
          <w:spacing w:val="-2"/>
          <w:sz w:val="20"/>
        </w:rPr>
        <w:br w:type="page"/>
      </w:r>
      <w:r w:rsidRPr="00A12F15">
        <w:rPr>
          <w:rFonts w:ascii="Arial" w:hAnsi="Arial" w:cs="Arial"/>
          <w:spacing w:val="-2"/>
          <w:sz w:val="20"/>
        </w:rPr>
        <w:lastRenderedPageBreak/>
        <w:t>1.8.1</w:t>
      </w:r>
      <w:r w:rsidRPr="00A12F15">
        <w:rPr>
          <w:rFonts w:ascii="Arial" w:hAnsi="Arial" w:cs="Arial"/>
          <w:spacing w:val="-2"/>
          <w:sz w:val="20"/>
        </w:rPr>
        <w:tab/>
        <w:t xml:space="preserve">Maximum permissible errors on checking of zero (R 50-1, </w:t>
      </w:r>
      <w:r w:rsidR="00711F02">
        <w:rPr>
          <w:rFonts w:ascii="Arial" w:hAnsi="Arial" w:cs="Arial"/>
          <w:spacing w:val="-2"/>
          <w:sz w:val="20"/>
        </w:rPr>
        <w:t>2.8.2</w:t>
      </w:r>
      <w:r w:rsidR="00C9676B" w:rsidRPr="00A12F15">
        <w:rPr>
          <w:rFonts w:ascii="Arial" w:hAnsi="Arial" w:cs="Arial"/>
          <w:spacing w:val="-2"/>
          <w:sz w:val="20"/>
        </w:rPr>
        <w:t xml:space="preserve"> </w:t>
      </w:r>
      <w:r w:rsidRPr="00A12F15">
        <w:rPr>
          <w:rFonts w:ascii="Arial" w:hAnsi="Arial" w:cs="Arial"/>
          <w:spacing w:val="-2"/>
          <w:sz w:val="20"/>
        </w:rPr>
        <w:t xml:space="preserve">&amp; </w:t>
      </w:r>
      <w:r w:rsidR="00CE0081" w:rsidRPr="00A12F15">
        <w:rPr>
          <w:rFonts w:ascii="Arial" w:hAnsi="Arial" w:cs="Arial"/>
          <w:spacing w:val="-2"/>
          <w:sz w:val="20"/>
        </w:rPr>
        <w:t>A.9</w:t>
      </w:r>
      <w:r w:rsidR="00C9676B" w:rsidRPr="00A12F15">
        <w:rPr>
          <w:rFonts w:ascii="Arial" w:hAnsi="Arial" w:cs="Arial"/>
          <w:spacing w:val="-2"/>
          <w:sz w:val="20"/>
        </w:rPr>
        <w:t>.1</w:t>
      </w:r>
      <w:r w:rsidRPr="00A12F15">
        <w:rPr>
          <w:rFonts w:ascii="Arial" w:hAnsi="Arial" w:cs="Arial"/>
          <w:spacing w:val="-2"/>
          <w:sz w:val="20"/>
        </w:rPr>
        <w:t xml:space="preserve"> or </w:t>
      </w:r>
      <w:r w:rsidR="00C9676B" w:rsidRPr="00A12F15">
        <w:rPr>
          <w:rFonts w:ascii="Arial" w:hAnsi="Arial" w:cs="Arial"/>
          <w:spacing w:val="-2"/>
          <w:sz w:val="20"/>
        </w:rPr>
        <w:t>A.</w:t>
      </w:r>
      <w:r w:rsidR="00624F22" w:rsidRPr="00A12F15">
        <w:rPr>
          <w:rFonts w:ascii="Arial" w:hAnsi="Arial" w:cs="Arial"/>
          <w:spacing w:val="-2"/>
          <w:sz w:val="20"/>
        </w:rPr>
        <w:t>9</w:t>
      </w:r>
      <w:r w:rsidR="00C9676B" w:rsidRPr="00A12F15">
        <w:rPr>
          <w:rFonts w:ascii="Arial" w:hAnsi="Arial" w:cs="Arial"/>
          <w:spacing w:val="-2"/>
          <w:sz w:val="20"/>
        </w:rPr>
        <w:t>.1.2</w:t>
      </w:r>
      <w:r w:rsidRPr="00A12F15">
        <w:rPr>
          <w:rFonts w:ascii="Arial" w:hAnsi="Arial" w:cs="Arial"/>
          <w:spacing w:val="-2"/>
          <w:sz w:val="20"/>
        </w:rPr>
        <w:t xml:space="preserve">) and, where </w:t>
      </w:r>
      <w:proofErr w:type="spellStart"/>
      <w:r w:rsidRPr="00A12F15">
        <w:rPr>
          <w:rFonts w:ascii="Arial" w:hAnsi="Arial" w:cs="Arial"/>
          <w:spacing w:val="-2"/>
          <w:sz w:val="20"/>
        </w:rPr>
        <w:t>Σ</w:t>
      </w:r>
      <w:r w:rsidRPr="00A12F15">
        <w:rPr>
          <w:rFonts w:ascii="Arial" w:hAnsi="Arial" w:cs="Arial"/>
          <w:spacing w:val="-2"/>
          <w:sz w:val="20"/>
          <w:vertAlign w:val="subscript"/>
        </w:rPr>
        <w:t>min</w:t>
      </w:r>
      <w:proofErr w:type="spellEnd"/>
      <w:r w:rsidRPr="00A12F15">
        <w:rPr>
          <w:rFonts w:ascii="Arial" w:hAnsi="Arial" w:cs="Arial"/>
          <w:spacing w:val="-2"/>
          <w:sz w:val="20"/>
        </w:rPr>
        <w:t xml:space="preserve"> is equal to or less than 3 belt revolutions at </w:t>
      </w:r>
      <w:proofErr w:type="spellStart"/>
      <w:r w:rsidRPr="00A12F15">
        <w:rPr>
          <w:rFonts w:ascii="Arial" w:hAnsi="Arial" w:cs="Arial"/>
          <w:spacing w:val="-2"/>
          <w:sz w:val="20"/>
        </w:rPr>
        <w:t>Q</w:t>
      </w:r>
      <w:r w:rsidRPr="00A12F15">
        <w:rPr>
          <w:rFonts w:ascii="Arial" w:hAnsi="Arial" w:cs="Arial"/>
          <w:spacing w:val="-2"/>
          <w:sz w:val="20"/>
          <w:vertAlign w:val="subscript"/>
        </w:rPr>
        <w:t>max</w:t>
      </w:r>
      <w:proofErr w:type="spellEnd"/>
    </w:p>
    <w:p w:rsidR="00450700" w:rsidRDefault="001E2D97" w:rsidP="00027AF6">
      <w:pPr>
        <w:tabs>
          <w:tab w:val="left" w:pos="-142"/>
          <w:tab w:val="left" w:pos="0"/>
          <w:tab w:val="left" w:pos="259"/>
          <w:tab w:val="left" w:pos="604"/>
          <w:tab w:val="left" w:pos="816"/>
          <w:tab w:val="left" w:pos="1440"/>
        </w:tabs>
        <w:suppressAutoHyphens/>
        <w:jc w:val="both"/>
        <w:rPr>
          <w:ins w:id="1685" w:author="morayoa" w:date="2013-06-11T11:10:00Z"/>
          <w:rFonts w:ascii="Arial" w:hAnsi="Arial" w:cs="Arial"/>
          <w:spacing w:val="-2"/>
          <w:sz w:val="20"/>
        </w:rPr>
      </w:pPr>
      <w:r w:rsidRPr="00A12F15">
        <w:rPr>
          <w:rFonts w:ascii="Arial" w:hAnsi="Arial" w:cs="Arial"/>
          <w:spacing w:val="-2"/>
          <w:sz w:val="20"/>
        </w:rPr>
        <w:tab/>
      </w:r>
      <w:r w:rsidRPr="00A12F15">
        <w:rPr>
          <w:rFonts w:ascii="Arial" w:hAnsi="Arial" w:cs="Arial"/>
          <w:spacing w:val="-2"/>
          <w:sz w:val="20"/>
        </w:rPr>
        <w:tab/>
      </w:r>
    </w:p>
    <w:p w:rsidR="001E2D97" w:rsidRPr="00A12F15" w:rsidRDefault="001E2D97" w:rsidP="00027AF6">
      <w:pPr>
        <w:tabs>
          <w:tab w:val="left" w:pos="-142"/>
          <w:tab w:val="left" w:pos="0"/>
          <w:tab w:val="left" w:pos="259"/>
          <w:tab w:val="left" w:pos="604"/>
          <w:tab w:val="left" w:pos="816"/>
          <w:tab w:val="left" w:pos="1440"/>
        </w:tabs>
        <w:suppressAutoHyphens/>
        <w:jc w:val="both"/>
        <w:rPr>
          <w:rFonts w:ascii="Arial" w:hAnsi="Arial" w:cs="Arial"/>
          <w:spacing w:val="-2"/>
          <w:sz w:val="20"/>
        </w:rPr>
      </w:pPr>
      <w:r w:rsidRPr="00A12F15">
        <w:rPr>
          <w:rFonts w:ascii="Arial" w:hAnsi="Arial" w:cs="Arial"/>
          <w:spacing w:val="-2"/>
          <w:sz w:val="20"/>
        </w:rPr>
        <w:t xml:space="preserve">Maximum variation during zero-load test (R 50-1, </w:t>
      </w:r>
      <w:r w:rsidR="00711F02">
        <w:rPr>
          <w:rFonts w:ascii="Arial" w:hAnsi="Arial" w:cs="Arial"/>
          <w:spacing w:val="-2"/>
          <w:sz w:val="20"/>
        </w:rPr>
        <w:t>2.8.4</w:t>
      </w:r>
      <w:r w:rsidRPr="00A12F15">
        <w:rPr>
          <w:rFonts w:ascii="Arial" w:hAnsi="Arial" w:cs="Arial"/>
          <w:spacing w:val="-2"/>
          <w:sz w:val="20"/>
        </w:rPr>
        <w:t xml:space="preserve"> &amp; </w:t>
      </w:r>
      <w:r w:rsidR="002B494D" w:rsidRPr="00A12F15">
        <w:rPr>
          <w:rFonts w:ascii="Arial" w:hAnsi="Arial" w:cs="Arial"/>
          <w:spacing w:val="-2"/>
          <w:sz w:val="20"/>
        </w:rPr>
        <w:t>A.9</w:t>
      </w:r>
      <w:r w:rsidR="00320554" w:rsidRPr="00A12F15">
        <w:rPr>
          <w:rFonts w:ascii="Arial" w:hAnsi="Arial" w:cs="Arial"/>
          <w:spacing w:val="-2"/>
          <w:sz w:val="20"/>
        </w:rPr>
        <w:t>.1.2</w:t>
      </w:r>
      <w:r w:rsidRPr="00A12F15">
        <w:rPr>
          <w:rFonts w:ascii="Arial" w:hAnsi="Arial" w:cs="Arial"/>
          <w:spacing w:val="-2"/>
          <w:sz w:val="20"/>
        </w:rPr>
        <w:t>)</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pacing w:val="-2"/>
          <w:sz w:val="20"/>
        </w:rPr>
      </w:pPr>
    </w:p>
    <w:tbl>
      <w:tblPr>
        <w:tblW w:w="8505"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2" w:type="dxa"/>
          <w:right w:w="112" w:type="dxa"/>
        </w:tblCellMar>
        <w:tblLook w:val="0000"/>
      </w:tblPr>
      <w:tblGrid>
        <w:gridCol w:w="3969"/>
        <w:gridCol w:w="898"/>
        <w:gridCol w:w="1087"/>
        <w:gridCol w:w="1134"/>
        <w:gridCol w:w="1417"/>
      </w:tblGrid>
      <w:tr w:rsidR="00D01FD6" w:rsidRPr="00A12F15" w:rsidTr="00870A73">
        <w:trPr>
          <w:trHeight w:hRule="exact" w:val="283"/>
        </w:trPr>
        <w:tc>
          <w:tcPr>
            <w:tcW w:w="3969" w:type="dxa"/>
            <w:tcBorders>
              <w:right w:val="nil"/>
            </w:tcBorders>
          </w:tcPr>
          <w:p w:rsidR="00D01FD6" w:rsidRPr="00A12F15" w:rsidRDefault="00FC47BA" w:rsidP="00DE0AE5">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fldChar w:fldCharType="begin"/>
            </w:r>
            <w:r w:rsidR="00D01FD6" w:rsidRPr="00A12F15">
              <w:rPr>
                <w:rFonts w:ascii="Arial" w:hAnsi="Arial" w:cs="Arial"/>
                <w:sz w:val="20"/>
              </w:rPr>
              <w:instrText xml:space="preserve">PRIVATE </w:instrText>
            </w:r>
            <w:r w:rsidRPr="00A12F15">
              <w:rPr>
                <w:rFonts w:ascii="Arial" w:hAnsi="Arial" w:cs="Arial"/>
                <w:sz w:val="20"/>
              </w:rPr>
              <w:fldChar w:fldCharType="end"/>
            </w:r>
            <w:r w:rsidR="00D01FD6" w:rsidRPr="00A12F15">
              <w:rPr>
                <w:rFonts w:ascii="Arial" w:hAnsi="Arial" w:cs="Arial"/>
                <w:sz w:val="20"/>
              </w:rPr>
              <w:t>Application No.</w:t>
            </w:r>
            <w:proofErr w:type="gramStart"/>
            <w:r w:rsidR="00D01FD6" w:rsidRPr="00A12F15">
              <w:rPr>
                <w:rFonts w:ascii="Arial" w:hAnsi="Arial" w:cs="Arial"/>
                <w:sz w:val="20"/>
              </w:rPr>
              <w:t>:      ...........................</w:t>
            </w:r>
            <w:proofErr w:type="gramEnd"/>
          </w:p>
        </w:tc>
        <w:tc>
          <w:tcPr>
            <w:tcW w:w="898" w:type="dxa"/>
            <w:tcBorders>
              <w:left w:val="nil"/>
            </w:tcBorders>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87" w:type="dxa"/>
          </w:tcPr>
          <w:p w:rsidR="00D01FD6" w:rsidRPr="00A12F15" w:rsidRDefault="00D01FD6" w:rsidP="00DE0AE5">
            <w:pPr>
              <w:tabs>
                <w:tab w:val="center" w:pos="665"/>
              </w:tabs>
              <w:suppressAutoHyphens/>
              <w:spacing w:after="56"/>
              <w:rPr>
                <w:rFonts w:ascii="Arial" w:hAnsi="Arial" w:cs="Arial"/>
                <w:sz w:val="20"/>
              </w:rPr>
            </w:pPr>
            <w:r w:rsidRPr="00A12F15">
              <w:rPr>
                <w:rFonts w:ascii="Arial" w:hAnsi="Arial" w:cs="Arial"/>
                <w:sz w:val="20"/>
              </w:rPr>
              <w:tab/>
              <w:t>At start</w:t>
            </w:r>
          </w:p>
        </w:tc>
        <w:tc>
          <w:tcPr>
            <w:tcW w:w="1134" w:type="dxa"/>
            <w:tcBorders>
              <w:bottom w:val="single" w:sz="4" w:space="0" w:color="auto"/>
            </w:tcBorders>
          </w:tcPr>
          <w:p w:rsidR="00D01FD6" w:rsidRPr="00A12F15" w:rsidRDefault="00D01FD6" w:rsidP="00DE0AE5">
            <w:pPr>
              <w:tabs>
                <w:tab w:val="center" w:pos="574"/>
              </w:tabs>
              <w:suppressAutoHyphens/>
              <w:spacing w:after="56"/>
              <w:rPr>
                <w:rFonts w:ascii="Arial" w:hAnsi="Arial" w:cs="Arial"/>
                <w:sz w:val="20"/>
              </w:rPr>
            </w:pPr>
            <w:r w:rsidRPr="00A12F15">
              <w:rPr>
                <w:rFonts w:ascii="Arial" w:hAnsi="Arial" w:cs="Arial"/>
                <w:sz w:val="20"/>
              </w:rPr>
              <w:tab/>
              <w:t>At end</w:t>
            </w:r>
          </w:p>
        </w:tc>
        <w:tc>
          <w:tcPr>
            <w:tcW w:w="1417" w:type="dxa"/>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r>
      <w:tr w:rsidR="00D01FD6" w:rsidRPr="00A12F15" w:rsidTr="00870A73">
        <w:trPr>
          <w:trHeight w:hRule="exact" w:val="283"/>
        </w:trPr>
        <w:tc>
          <w:tcPr>
            <w:tcW w:w="3969" w:type="dxa"/>
            <w:tcBorders>
              <w:bottom w:val="single" w:sz="4" w:space="0" w:color="auto"/>
            </w:tcBorders>
          </w:tcPr>
          <w:p w:rsidR="00D01FD6" w:rsidRPr="00A12F15" w:rsidRDefault="00451C6B" w:rsidP="00DE0AE5">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Type</w:t>
            </w:r>
            <w:r w:rsidR="00D01FD6" w:rsidRPr="00A12F15">
              <w:rPr>
                <w:rFonts w:ascii="Arial" w:hAnsi="Arial" w:cs="Arial"/>
                <w:sz w:val="20"/>
              </w:rPr>
              <w:t xml:space="preserve"> designation</w:t>
            </w:r>
            <w:proofErr w:type="gramStart"/>
            <w:r w:rsidR="00D01FD6" w:rsidRPr="00A12F15">
              <w:rPr>
                <w:rFonts w:ascii="Arial" w:hAnsi="Arial" w:cs="Arial"/>
                <w:sz w:val="20"/>
              </w:rPr>
              <w:t>:  ........................</w:t>
            </w:r>
            <w:proofErr w:type="gramEnd"/>
          </w:p>
        </w:tc>
        <w:tc>
          <w:tcPr>
            <w:tcW w:w="898" w:type="dxa"/>
          </w:tcPr>
          <w:p w:rsidR="00D01FD6" w:rsidRPr="00A12F15" w:rsidRDefault="00D01FD6" w:rsidP="00DE0AE5">
            <w:pPr>
              <w:tabs>
                <w:tab w:val="left" w:pos="-720"/>
                <w:tab w:val="left" w:pos="0"/>
                <w:tab w:val="left" w:pos="259"/>
                <w:tab w:val="left" w:pos="604"/>
                <w:tab w:val="left" w:pos="816"/>
                <w:tab w:val="left" w:pos="1440"/>
              </w:tabs>
              <w:suppressAutoHyphens/>
              <w:spacing w:after="56"/>
              <w:jc w:val="right"/>
              <w:rPr>
                <w:rFonts w:ascii="Arial" w:hAnsi="Arial" w:cs="Arial"/>
                <w:sz w:val="20"/>
              </w:rPr>
            </w:pPr>
            <w:r w:rsidRPr="00A12F15">
              <w:rPr>
                <w:rFonts w:ascii="Arial" w:hAnsi="Arial" w:cs="Arial"/>
                <w:sz w:val="20"/>
              </w:rPr>
              <w:t>Temp:</w:t>
            </w:r>
          </w:p>
        </w:tc>
        <w:tc>
          <w:tcPr>
            <w:tcW w:w="1087" w:type="dxa"/>
            <w:tcBorders>
              <w:bottom w:val="single" w:sz="4" w:space="0" w:color="auto"/>
            </w:tcBorders>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bottom w:val="single" w:sz="4" w:space="0" w:color="auto"/>
            </w:tcBorders>
            <w:shd w:val="clear" w:color="auto" w:fill="auto"/>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r w:rsidRPr="00A12F15">
              <w:rPr>
                <w:rFonts w:ascii="Arial" w:hAnsi="Arial" w:cs="Arial"/>
                <w:sz w:val="20"/>
              </w:rPr>
              <w:sym w:font="Symbol" w:char="F0B0"/>
            </w:r>
            <w:r w:rsidRPr="00A12F15">
              <w:rPr>
                <w:rFonts w:ascii="Arial" w:hAnsi="Arial" w:cs="Arial"/>
                <w:sz w:val="20"/>
              </w:rPr>
              <w:t>C</w:t>
            </w:r>
          </w:p>
        </w:tc>
      </w:tr>
      <w:tr w:rsidR="00D01FD6" w:rsidRPr="00A12F15" w:rsidTr="00870A73">
        <w:trPr>
          <w:trHeight w:hRule="exact" w:val="283"/>
        </w:trPr>
        <w:tc>
          <w:tcPr>
            <w:tcW w:w="3969" w:type="dxa"/>
            <w:tcBorders>
              <w:bottom w:val="nil"/>
            </w:tcBorders>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Observer</w:t>
            </w:r>
            <w:proofErr w:type="gramStart"/>
            <w:r w:rsidRPr="00A12F15">
              <w:rPr>
                <w:rFonts w:ascii="Arial" w:hAnsi="Arial" w:cs="Arial"/>
                <w:sz w:val="20"/>
              </w:rPr>
              <w:t>:             .............................</w:t>
            </w:r>
            <w:proofErr w:type="gramEnd"/>
          </w:p>
        </w:tc>
        <w:tc>
          <w:tcPr>
            <w:tcW w:w="898" w:type="dxa"/>
          </w:tcPr>
          <w:p w:rsidR="00D01FD6" w:rsidRPr="00A12F15" w:rsidRDefault="00D01FD6" w:rsidP="00DE0AE5">
            <w:pPr>
              <w:tabs>
                <w:tab w:val="right" w:pos="4642"/>
              </w:tabs>
              <w:suppressAutoHyphens/>
              <w:spacing w:after="56"/>
              <w:jc w:val="right"/>
              <w:rPr>
                <w:rFonts w:ascii="Arial" w:hAnsi="Arial" w:cs="Arial"/>
                <w:sz w:val="20"/>
              </w:rPr>
            </w:pPr>
            <w:r w:rsidRPr="00A12F15">
              <w:rPr>
                <w:rFonts w:ascii="Arial" w:hAnsi="Arial" w:cs="Arial"/>
                <w:sz w:val="20"/>
              </w:rPr>
              <w:t>Rel. h:</w:t>
            </w:r>
          </w:p>
        </w:tc>
        <w:tc>
          <w:tcPr>
            <w:tcW w:w="1087" w:type="dxa"/>
            <w:shd w:val="pct60" w:color="auto" w:fill="auto"/>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bottom w:val="single" w:sz="4" w:space="0" w:color="auto"/>
            </w:tcBorders>
            <w:shd w:val="pct60" w:color="auto" w:fill="auto"/>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
        </w:tc>
      </w:tr>
      <w:tr w:rsidR="00D01FD6" w:rsidRPr="00A12F15" w:rsidTr="00870A73">
        <w:trPr>
          <w:trHeight w:hRule="exact" w:val="283"/>
        </w:trPr>
        <w:tc>
          <w:tcPr>
            <w:tcW w:w="3969" w:type="dxa"/>
            <w:tcBorders>
              <w:top w:val="nil"/>
              <w:bottom w:val="nil"/>
            </w:tcBorders>
          </w:tcPr>
          <w:p w:rsidR="00D01FD6" w:rsidRPr="00A12F15" w:rsidRDefault="00D01FD6" w:rsidP="00DE0AE5">
            <w:pPr>
              <w:tabs>
                <w:tab w:val="right" w:pos="4642"/>
              </w:tabs>
              <w:suppressAutoHyphens/>
              <w:spacing w:after="56"/>
              <w:rPr>
                <w:rFonts w:ascii="Arial" w:hAnsi="Arial" w:cs="Arial"/>
                <w:sz w:val="20"/>
              </w:rPr>
            </w:pPr>
          </w:p>
        </w:tc>
        <w:tc>
          <w:tcPr>
            <w:tcW w:w="898" w:type="dxa"/>
          </w:tcPr>
          <w:p w:rsidR="00D01FD6" w:rsidRPr="00A12F15" w:rsidRDefault="00D01FD6" w:rsidP="00DE0AE5">
            <w:pPr>
              <w:tabs>
                <w:tab w:val="right" w:pos="4642"/>
              </w:tabs>
              <w:suppressAutoHyphens/>
              <w:spacing w:after="56"/>
              <w:jc w:val="center"/>
              <w:rPr>
                <w:rFonts w:ascii="Arial" w:hAnsi="Arial" w:cs="Arial"/>
                <w:sz w:val="20"/>
              </w:rPr>
            </w:pPr>
            <w:r w:rsidRPr="00A12F15">
              <w:rPr>
                <w:rFonts w:ascii="Arial" w:hAnsi="Arial" w:cs="Arial"/>
                <w:sz w:val="20"/>
              </w:rPr>
              <w:t xml:space="preserve">  Date:</w:t>
            </w:r>
            <w:r w:rsidRPr="00A12F15">
              <w:rPr>
                <w:rFonts w:ascii="Arial" w:hAnsi="Arial" w:cs="Arial"/>
                <w:sz w:val="20"/>
              </w:rPr>
              <w:tab/>
              <w:t>Date:</w:t>
            </w:r>
          </w:p>
        </w:tc>
        <w:tc>
          <w:tcPr>
            <w:tcW w:w="1087" w:type="dxa"/>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shd w:val="clear" w:color="auto" w:fill="auto"/>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Pr>
          <w:p w:rsidR="00D01FD6" w:rsidRPr="00A12F15" w:rsidRDefault="002829F3" w:rsidP="00DE0AE5">
            <w:pPr>
              <w:tabs>
                <w:tab w:val="left" w:pos="-720"/>
                <w:tab w:val="left" w:pos="0"/>
                <w:tab w:val="left" w:pos="259"/>
                <w:tab w:val="left" w:pos="604"/>
                <w:tab w:val="left" w:pos="816"/>
                <w:tab w:val="left" w:pos="1440"/>
              </w:tabs>
              <w:suppressAutoHyphens/>
              <w:spacing w:after="56"/>
              <w:rPr>
                <w:rFonts w:ascii="Arial" w:hAnsi="Arial" w:cs="Arial"/>
                <w:sz w:val="20"/>
              </w:rPr>
            </w:pPr>
            <w:proofErr w:type="spellStart"/>
            <w:r w:rsidRPr="00A12F15">
              <w:rPr>
                <w:rFonts w:ascii="Arial" w:hAnsi="Arial" w:cs="Arial"/>
                <w:sz w:val="20"/>
              </w:rPr>
              <w:t>yyyy</w:t>
            </w:r>
            <w:proofErr w:type="spellEnd"/>
            <w:r w:rsidRPr="00A12F15">
              <w:rPr>
                <w:rFonts w:ascii="Arial" w:hAnsi="Arial" w:cs="Arial"/>
                <w:sz w:val="20"/>
              </w:rPr>
              <w:t>-mm-</w:t>
            </w:r>
            <w:proofErr w:type="spellStart"/>
            <w:r w:rsidRPr="00A12F15">
              <w:rPr>
                <w:rFonts w:ascii="Arial" w:hAnsi="Arial" w:cs="Arial"/>
                <w:sz w:val="20"/>
              </w:rPr>
              <w:t>dd</w:t>
            </w:r>
            <w:proofErr w:type="spellEnd"/>
          </w:p>
        </w:tc>
      </w:tr>
      <w:tr w:rsidR="00D01FD6" w:rsidRPr="00A12F15" w:rsidTr="00870A73">
        <w:trPr>
          <w:trHeight w:hRule="exact" w:val="274"/>
        </w:trPr>
        <w:tc>
          <w:tcPr>
            <w:tcW w:w="3969" w:type="dxa"/>
            <w:tcBorders>
              <w:top w:val="nil"/>
            </w:tcBorders>
          </w:tcPr>
          <w:p w:rsidR="00D01FD6" w:rsidRPr="00A12F15" w:rsidRDefault="00D01FD6" w:rsidP="00DE0AE5">
            <w:pPr>
              <w:tabs>
                <w:tab w:val="right" w:pos="4642"/>
              </w:tabs>
              <w:suppressAutoHyphens/>
              <w:spacing w:after="56"/>
              <w:rPr>
                <w:rFonts w:ascii="Arial" w:hAnsi="Arial" w:cs="Arial"/>
                <w:sz w:val="20"/>
              </w:rPr>
            </w:pPr>
          </w:p>
        </w:tc>
        <w:tc>
          <w:tcPr>
            <w:tcW w:w="898" w:type="dxa"/>
          </w:tcPr>
          <w:p w:rsidR="00D01FD6" w:rsidRPr="00A12F15" w:rsidRDefault="00D01FD6" w:rsidP="00DE0AE5">
            <w:pPr>
              <w:tabs>
                <w:tab w:val="right" w:pos="4642"/>
              </w:tabs>
              <w:suppressAutoHyphens/>
              <w:spacing w:after="56"/>
              <w:jc w:val="center"/>
              <w:rPr>
                <w:rFonts w:ascii="Arial" w:hAnsi="Arial" w:cs="Arial"/>
                <w:sz w:val="20"/>
              </w:rPr>
            </w:pPr>
            <w:r w:rsidRPr="00A12F15">
              <w:rPr>
                <w:rFonts w:ascii="Arial" w:hAnsi="Arial" w:cs="Arial"/>
                <w:sz w:val="20"/>
              </w:rPr>
              <w:t xml:space="preserve">  Time:</w:t>
            </w:r>
            <w:r w:rsidRPr="00A12F15">
              <w:rPr>
                <w:rFonts w:ascii="Arial" w:hAnsi="Arial" w:cs="Arial"/>
                <w:sz w:val="20"/>
              </w:rPr>
              <w:tab/>
              <w:t>Time:</w:t>
            </w:r>
          </w:p>
        </w:tc>
        <w:tc>
          <w:tcPr>
            <w:tcW w:w="1087" w:type="dxa"/>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shd w:val="clear" w:color="auto" w:fill="auto"/>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roofErr w:type="spellStart"/>
            <w:r w:rsidRPr="00A12F15">
              <w:rPr>
                <w:rFonts w:ascii="Arial" w:hAnsi="Arial" w:cs="Arial"/>
                <w:sz w:val="20"/>
              </w:rPr>
              <w:t>hh:mm:ss</w:t>
            </w:r>
            <w:proofErr w:type="spellEnd"/>
          </w:p>
        </w:tc>
      </w:tr>
      <w:tr w:rsidR="00D01FD6" w:rsidRPr="00A12F15" w:rsidTr="007C6828">
        <w:tc>
          <w:tcPr>
            <w:tcW w:w="8505" w:type="dxa"/>
            <w:gridSpan w:val="5"/>
          </w:tcPr>
          <w:p w:rsidR="00D01FD6" w:rsidRPr="00A12F15" w:rsidRDefault="00D01FD6" w:rsidP="00DE0AE5">
            <w:pPr>
              <w:tabs>
                <w:tab w:val="left" w:pos="-720"/>
                <w:tab w:val="left" w:pos="0"/>
                <w:tab w:val="left" w:pos="259"/>
                <w:tab w:val="left" w:pos="604"/>
                <w:tab w:val="left" w:pos="816"/>
                <w:tab w:val="left" w:pos="1440"/>
              </w:tabs>
              <w:suppressAutoHyphens/>
              <w:rPr>
                <w:rFonts w:ascii="Arial" w:hAnsi="Arial" w:cs="Arial"/>
                <w:sz w:val="20"/>
              </w:rPr>
            </w:pPr>
            <w:r w:rsidRPr="00A12F15">
              <w:rPr>
                <w:rFonts w:ascii="Arial" w:hAnsi="Arial" w:cs="Arial"/>
                <w:sz w:val="20"/>
              </w:rPr>
              <w:t>Resolution during test:</w:t>
            </w:r>
          </w:p>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w:t>
            </w:r>
            <w:proofErr w:type="gramStart"/>
            <w:r w:rsidRPr="00A12F15">
              <w:rPr>
                <w:rFonts w:ascii="Arial" w:hAnsi="Arial" w:cs="Arial"/>
                <w:sz w:val="20"/>
              </w:rPr>
              <w:t>smaller</w:t>
            </w:r>
            <w:proofErr w:type="gramEnd"/>
            <w:r w:rsidRPr="00A12F15">
              <w:rPr>
                <w:rFonts w:ascii="Arial" w:hAnsi="Arial" w:cs="Arial"/>
                <w:sz w:val="20"/>
              </w:rPr>
              <w:t xml:space="preserve"> than d)       ................................</w:t>
            </w: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Note:</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 xml:space="preserve">When </w:t>
      </w:r>
      <w:proofErr w:type="spellStart"/>
      <w:r w:rsidRPr="00A12F15">
        <w:rPr>
          <w:rFonts w:ascii="Arial" w:hAnsi="Arial" w:cs="Arial"/>
          <w:sz w:val="20"/>
        </w:rPr>
        <w:t>Σ</w:t>
      </w:r>
      <w:r w:rsidRPr="00A12F15">
        <w:rPr>
          <w:rFonts w:ascii="Arial" w:hAnsi="Arial" w:cs="Arial"/>
          <w:sz w:val="20"/>
          <w:vertAlign w:val="subscript"/>
        </w:rPr>
        <w:t>min</w:t>
      </w:r>
      <w:proofErr w:type="spellEnd"/>
      <w:r w:rsidRPr="00A12F15">
        <w:rPr>
          <w:rFonts w:ascii="Arial" w:hAnsi="Arial" w:cs="Arial"/>
          <w:sz w:val="20"/>
        </w:rPr>
        <w:t xml:space="preserve"> is equal to or less than 3 belt revolutions at </w:t>
      </w:r>
      <w:proofErr w:type="spellStart"/>
      <w:r w:rsidRPr="00A12F15">
        <w:rPr>
          <w:rFonts w:ascii="Arial" w:hAnsi="Arial" w:cs="Arial"/>
          <w:sz w:val="20"/>
        </w:rPr>
        <w:t>Q</w:t>
      </w:r>
      <w:r w:rsidRPr="00A12F15">
        <w:rPr>
          <w:rFonts w:ascii="Arial" w:hAnsi="Arial" w:cs="Arial"/>
          <w:sz w:val="20"/>
          <w:vertAlign w:val="subscript"/>
        </w:rPr>
        <w:t>max</w:t>
      </w:r>
      <w:proofErr w:type="spellEnd"/>
      <w:r w:rsidRPr="00A12F15">
        <w:rPr>
          <w:rFonts w:ascii="Arial" w:hAnsi="Arial" w:cs="Arial"/>
          <w:sz w:val="20"/>
        </w:rPr>
        <w:t xml:space="preserve"> use the indication from the </w:t>
      </w:r>
      <w:proofErr w:type="spellStart"/>
      <w:r w:rsidRPr="00A12F15">
        <w:rPr>
          <w:rFonts w:ascii="Arial" w:hAnsi="Arial" w:cs="Arial"/>
          <w:sz w:val="20"/>
        </w:rPr>
        <w:t>totalization</w:t>
      </w:r>
      <w:proofErr w:type="spellEnd"/>
      <w:r w:rsidRPr="00A12F15">
        <w:rPr>
          <w:rFonts w:ascii="Arial" w:hAnsi="Arial" w:cs="Arial"/>
          <w:sz w:val="20"/>
        </w:rPr>
        <w:t xml:space="preserve"> indicator and tick this box.</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56" w:type="dxa"/>
        <w:tblLayout w:type="fixed"/>
        <w:tblCellMar>
          <w:left w:w="56" w:type="dxa"/>
          <w:right w:w="56" w:type="dxa"/>
        </w:tblCellMar>
        <w:tblLook w:val="0000"/>
      </w:tblPr>
      <w:tblGrid>
        <w:gridCol w:w="535"/>
      </w:tblGrid>
      <w:tr w:rsidR="001E2D97" w:rsidRPr="00A12F15">
        <w:tc>
          <w:tcPr>
            <w:tcW w:w="535" w:type="dxa"/>
            <w:tcBorders>
              <w:top w:val="single" w:sz="7" w:space="0" w:color="auto"/>
              <w:left w:val="single" w:sz="7" w:space="0" w:color="auto"/>
              <w:bottom w:val="single" w:sz="7" w:space="0" w:color="auto"/>
              <w:right w:val="single" w:sz="7" w:space="0" w:color="auto"/>
            </w:tcBorders>
          </w:tcPr>
          <w:p w:rsidR="001E2D97" w:rsidRPr="00A12F15" w:rsidRDefault="00FC47BA">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fldChar w:fldCharType="begin"/>
            </w:r>
            <w:r w:rsidR="001E2D97" w:rsidRPr="00A12F15">
              <w:rPr>
                <w:rFonts w:ascii="Arial" w:hAnsi="Arial" w:cs="Arial"/>
                <w:sz w:val="20"/>
              </w:rPr>
              <w:instrText xml:space="preserve">PRIVATE </w:instrText>
            </w:r>
            <w:r w:rsidRPr="00A12F15">
              <w:rPr>
                <w:rFonts w:ascii="Arial" w:hAnsi="Arial" w:cs="Arial"/>
                <w:sz w:val="20"/>
              </w:rPr>
              <w:fldChar w:fldCharType="end"/>
            </w: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EB37A3">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In all other cases the indication shall be from the indication device used for zero setting (tick this box).</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56" w:type="dxa"/>
        <w:tblLayout w:type="fixed"/>
        <w:tblCellMar>
          <w:left w:w="56" w:type="dxa"/>
          <w:right w:w="56" w:type="dxa"/>
        </w:tblCellMar>
        <w:tblLook w:val="0000"/>
      </w:tblPr>
      <w:tblGrid>
        <w:gridCol w:w="535"/>
      </w:tblGrid>
      <w:tr w:rsidR="001E2D97" w:rsidRPr="00A12F15">
        <w:tc>
          <w:tcPr>
            <w:tcW w:w="535" w:type="dxa"/>
            <w:tcBorders>
              <w:top w:val="single" w:sz="7" w:space="0" w:color="auto"/>
              <w:left w:val="single" w:sz="7" w:space="0" w:color="auto"/>
              <w:bottom w:val="single" w:sz="7" w:space="0" w:color="auto"/>
              <w:right w:val="single" w:sz="7" w:space="0" w:color="auto"/>
            </w:tcBorders>
          </w:tcPr>
          <w:p w:rsidR="001E2D97" w:rsidRPr="00A12F15" w:rsidRDefault="00FC47BA">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fldChar w:fldCharType="begin"/>
            </w:r>
            <w:r w:rsidR="001E2D97" w:rsidRPr="00A12F15">
              <w:rPr>
                <w:rFonts w:ascii="Arial" w:hAnsi="Arial" w:cs="Arial"/>
                <w:sz w:val="20"/>
              </w:rPr>
              <w:instrText xml:space="preserve">PRIVATE </w:instrText>
            </w:r>
            <w:r w:rsidRPr="00A12F15">
              <w:rPr>
                <w:rFonts w:ascii="Arial" w:hAnsi="Arial" w:cs="Arial"/>
                <w:sz w:val="20"/>
              </w:rPr>
              <w:fldChar w:fldCharType="end"/>
            </w: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9072" w:type="dxa"/>
        <w:tblInd w:w="56" w:type="dxa"/>
        <w:tblLayout w:type="fixed"/>
        <w:tblCellMar>
          <w:left w:w="56" w:type="dxa"/>
          <w:right w:w="56" w:type="dxa"/>
        </w:tblCellMar>
        <w:tblLook w:val="0000"/>
      </w:tblPr>
      <w:tblGrid>
        <w:gridCol w:w="1276"/>
        <w:gridCol w:w="1559"/>
        <w:gridCol w:w="1276"/>
        <w:gridCol w:w="1559"/>
        <w:gridCol w:w="1560"/>
        <w:gridCol w:w="1842"/>
      </w:tblGrid>
      <w:tr w:rsidR="001E2D97" w:rsidRPr="00A12F15" w:rsidTr="001718F8">
        <w:tc>
          <w:tcPr>
            <w:tcW w:w="1276" w:type="dxa"/>
            <w:tcBorders>
              <w:top w:val="double" w:sz="7" w:space="0" w:color="auto"/>
              <w:left w:val="double" w:sz="7" w:space="0" w:color="auto"/>
            </w:tcBorders>
          </w:tcPr>
          <w:p w:rsidR="001E2D97" w:rsidRPr="00A12F15" w:rsidRDefault="00FC47BA">
            <w:pPr>
              <w:tabs>
                <w:tab w:val="center" w:pos="845"/>
              </w:tabs>
              <w:suppressAutoHyphens/>
              <w:spacing w:after="56"/>
              <w:rPr>
                <w:rFonts w:ascii="Arial" w:hAnsi="Arial" w:cs="Arial"/>
                <w:sz w:val="20"/>
              </w:rPr>
            </w:pPr>
            <w:r w:rsidRPr="00A12F15">
              <w:rPr>
                <w:rFonts w:ascii="Arial" w:hAnsi="Arial" w:cs="Arial"/>
                <w:sz w:val="20"/>
              </w:rPr>
              <w:fldChar w:fldCharType="begin"/>
            </w:r>
            <w:r w:rsidR="001E2D97" w:rsidRPr="00A12F15">
              <w:rPr>
                <w:rFonts w:ascii="Arial" w:hAnsi="Arial" w:cs="Arial"/>
                <w:sz w:val="20"/>
              </w:rPr>
              <w:instrText xml:space="preserve">PRIVATE </w:instrText>
            </w:r>
            <w:r w:rsidRPr="00A12F15">
              <w:rPr>
                <w:rFonts w:ascii="Arial" w:hAnsi="Arial" w:cs="Arial"/>
                <w:sz w:val="20"/>
              </w:rPr>
              <w:fldChar w:fldCharType="end"/>
            </w:r>
            <w:r w:rsidR="001E2D97" w:rsidRPr="00A12F15">
              <w:rPr>
                <w:rFonts w:ascii="Arial" w:hAnsi="Arial" w:cs="Arial"/>
                <w:sz w:val="20"/>
              </w:rPr>
              <w:tab/>
              <w:t>Test No.</w:t>
            </w:r>
          </w:p>
        </w:tc>
        <w:tc>
          <w:tcPr>
            <w:tcW w:w="1559" w:type="dxa"/>
            <w:tcBorders>
              <w:top w:val="double" w:sz="7" w:space="0" w:color="auto"/>
              <w:left w:val="single" w:sz="7" w:space="0" w:color="auto"/>
            </w:tcBorders>
          </w:tcPr>
          <w:p w:rsidR="001E2D97" w:rsidRPr="00A12F15" w:rsidRDefault="001E2D97">
            <w:pPr>
              <w:tabs>
                <w:tab w:val="center" w:pos="741"/>
              </w:tabs>
              <w:suppressAutoHyphens/>
              <w:rPr>
                <w:rFonts w:ascii="Arial" w:hAnsi="Arial" w:cs="Arial"/>
                <w:sz w:val="20"/>
              </w:rPr>
            </w:pPr>
            <w:r w:rsidRPr="00A12F15">
              <w:rPr>
                <w:rFonts w:ascii="Arial" w:hAnsi="Arial" w:cs="Arial"/>
                <w:sz w:val="20"/>
              </w:rPr>
              <w:tab/>
              <w:t>Belt</w:t>
            </w:r>
          </w:p>
          <w:p w:rsidR="001E2D97" w:rsidRPr="00A12F15" w:rsidRDefault="001E2D97">
            <w:pPr>
              <w:tabs>
                <w:tab w:val="center" w:pos="741"/>
              </w:tabs>
              <w:suppressAutoHyphens/>
              <w:spacing w:after="56"/>
              <w:rPr>
                <w:rFonts w:ascii="Arial" w:hAnsi="Arial" w:cs="Arial"/>
                <w:sz w:val="20"/>
              </w:rPr>
            </w:pPr>
            <w:r w:rsidRPr="00A12F15">
              <w:rPr>
                <w:rFonts w:ascii="Arial" w:hAnsi="Arial" w:cs="Arial"/>
                <w:sz w:val="20"/>
              </w:rPr>
              <w:tab/>
              <w:t xml:space="preserve"> revolutions</w:t>
            </w:r>
          </w:p>
        </w:tc>
        <w:tc>
          <w:tcPr>
            <w:tcW w:w="1276" w:type="dxa"/>
            <w:tcBorders>
              <w:top w:val="double" w:sz="7" w:space="0" w:color="auto"/>
              <w:left w:val="single" w:sz="7" w:space="0" w:color="auto"/>
            </w:tcBorders>
          </w:tcPr>
          <w:p w:rsidR="001E2D97" w:rsidRPr="00A12F15" w:rsidRDefault="001E2D97">
            <w:pPr>
              <w:tabs>
                <w:tab w:val="center" w:pos="590"/>
              </w:tabs>
              <w:suppressAutoHyphens/>
              <w:rPr>
                <w:rFonts w:ascii="Arial" w:hAnsi="Arial" w:cs="Arial"/>
                <w:sz w:val="20"/>
              </w:rPr>
            </w:pPr>
            <w:r w:rsidRPr="00A12F15">
              <w:rPr>
                <w:rFonts w:ascii="Arial" w:hAnsi="Arial" w:cs="Arial"/>
                <w:sz w:val="20"/>
              </w:rPr>
              <w:tab/>
              <w:t>Duration</w:t>
            </w:r>
          </w:p>
          <w:p w:rsidR="001E2D97" w:rsidRPr="00A12F15" w:rsidRDefault="001E2D97">
            <w:pPr>
              <w:tabs>
                <w:tab w:val="center" w:pos="590"/>
              </w:tabs>
              <w:suppressAutoHyphens/>
              <w:spacing w:after="56"/>
              <w:rPr>
                <w:rFonts w:ascii="Arial" w:hAnsi="Arial" w:cs="Arial"/>
                <w:sz w:val="20"/>
              </w:rPr>
            </w:pPr>
            <w:r w:rsidRPr="00A12F15">
              <w:rPr>
                <w:rFonts w:ascii="Arial" w:hAnsi="Arial" w:cs="Arial"/>
                <w:sz w:val="20"/>
              </w:rPr>
              <w:tab/>
              <w:t>(</w:t>
            </w:r>
            <w:r w:rsidR="00D57AEB" w:rsidRPr="00A12F15">
              <w:rPr>
                <w:rFonts w:ascii="Arial" w:hAnsi="Arial" w:cs="Arial"/>
                <w:sz w:val="20"/>
              </w:rPr>
              <w:t>s</w:t>
            </w:r>
            <w:r w:rsidRPr="00A12F15">
              <w:rPr>
                <w:rFonts w:ascii="Arial" w:hAnsi="Arial" w:cs="Arial"/>
                <w:sz w:val="20"/>
              </w:rPr>
              <w:t>)</w:t>
            </w:r>
          </w:p>
        </w:tc>
        <w:tc>
          <w:tcPr>
            <w:tcW w:w="1559" w:type="dxa"/>
            <w:tcBorders>
              <w:top w:val="double" w:sz="7" w:space="0" w:color="auto"/>
              <w:left w:val="single" w:sz="7" w:space="0" w:color="auto"/>
            </w:tcBorders>
          </w:tcPr>
          <w:p w:rsidR="001E2D97" w:rsidRPr="00A12F15" w:rsidRDefault="001E2D97">
            <w:pPr>
              <w:tabs>
                <w:tab w:val="center" w:pos="928"/>
              </w:tabs>
              <w:suppressAutoHyphens/>
              <w:rPr>
                <w:rFonts w:ascii="Arial" w:hAnsi="Arial" w:cs="Arial"/>
                <w:sz w:val="20"/>
              </w:rPr>
            </w:pPr>
            <w:r w:rsidRPr="00A12F15">
              <w:rPr>
                <w:rFonts w:ascii="Arial" w:hAnsi="Arial" w:cs="Arial"/>
                <w:sz w:val="20"/>
              </w:rPr>
              <w:tab/>
              <w:t>Initial</w:t>
            </w:r>
          </w:p>
          <w:p w:rsidR="001E2D97" w:rsidRPr="00A12F15" w:rsidRDefault="001E2D97">
            <w:pPr>
              <w:tabs>
                <w:tab w:val="center" w:pos="928"/>
              </w:tabs>
              <w:suppressAutoHyphens/>
              <w:rPr>
                <w:rFonts w:ascii="Arial" w:hAnsi="Arial" w:cs="Arial"/>
                <w:sz w:val="20"/>
              </w:rPr>
            </w:pPr>
            <w:r w:rsidRPr="00A12F15">
              <w:rPr>
                <w:rFonts w:ascii="Arial" w:hAnsi="Arial" w:cs="Arial"/>
                <w:sz w:val="20"/>
              </w:rPr>
              <w:tab/>
              <w:t>indication</w:t>
            </w:r>
          </w:p>
          <w:p w:rsidR="001E2D97" w:rsidRPr="00A12F15" w:rsidRDefault="001E2D97">
            <w:pPr>
              <w:tabs>
                <w:tab w:val="center" w:pos="928"/>
              </w:tabs>
              <w:suppressAutoHyphens/>
              <w:spacing w:after="56"/>
              <w:rPr>
                <w:rFonts w:ascii="Arial" w:hAnsi="Arial" w:cs="Arial"/>
                <w:sz w:val="20"/>
              </w:rPr>
            </w:pPr>
            <w:r w:rsidRPr="00A12F15">
              <w:rPr>
                <w:rFonts w:ascii="Arial" w:hAnsi="Arial" w:cs="Arial"/>
                <w:sz w:val="20"/>
              </w:rPr>
              <w:tab/>
              <w:t>I</w:t>
            </w:r>
            <w:r w:rsidRPr="00A12F15">
              <w:rPr>
                <w:rFonts w:ascii="Arial" w:hAnsi="Arial" w:cs="Arial"/>
                <w:sz w:val="20"/>
                <w:vertAlign w:val="subscript"/>
              </w:rPr>
              <w:t>1</w:t>
            </w:r>
          </w:p>
        </w:tc>
        <w:tc>
          <w:tcPr>
            <w:tcW w:w="1560" w:type="dxa"/>
            <w:tcBorders>
              <w:top w:val="double" w:sz="7" w:space="0" w:color="auto"/>
              <w:left w:val="single" w:sz="7" w:space="0" w:color="auto"/>
            </w:tcBorders>
          </w:tcPr>
          <w:p w:rsidR="001E2D97" w:rsidRPr="00A12F15" w:rsidRDefault="001E2D97">
            <w:pPr>
              <w:tabs>
                <w:tab w:val="center" w:pos="730"/>
              </w:tabs>
              <w:suppressAutoHyphens/>
              <w:rPr>
                <w:rFonts w:ascii="Arial" w:hAnsi="Arial" w:cs="Arial"/>
                <w:sz w:val="20"/>
              </w:rPr>
            </w:pPr>
            <w:r w:rsidRPr="00A12F15">
              <w:rPr>
                <w:rFonts w:ascii="Arial" w:hAnsi="Arial" w:cs="Arial"/>
                <w:sz w:val="20"/>
              </w:rPr>
              <w:tab/>
              <w:t>Final</w:t>
            </w:r>
          </w:p>
          <w:p w:rsidR="001E2D97" w:rsidRPr="00A12F15" w:rsidRDefault="001E2D97">
            <w:pPr>
              <w:tabs>
                <w:tab w:val="center" w:pos="730"/>
              </w:tabs>
              <w:suppressAutoHyphens/>
              <w:rPr>
                <w:rFonts w:ascii="Arial" w:hAnsi="Arial" w:cs="Arial"/>
                <w:sz w:val="20"/>
              </w:rPr>
            </w:pPr>
            <w:r w:rsidRPr="00A12F15">
              <w:rPr>
                <w:rFonts w:ascii="Arial" w:hAnsi="Arial" w:cs="Arial"/>
                <w:sz w:val="20"/>
              </w:rPr>
              <w:tab/>
              <w:t>indication</w:t>
            </w:r>
          </w:p>
          <w:p w:rsidR="001E2D97" w:rsidRPr="00A12F15" w:rsidRDefault="001E2D97">
            <w:pPr>
              <w:tabs>
                <w:tab w:val="center" w:pos="730"/>
              </w:tabs>
              <w:suppressAutoHyphens/>
              <w:spacing w:after="56"/>
              <w:rPr>
                <w:rFonts w:ascii="Arial" w:hAnsi="Arial" w:cs="Arial"/>
                <w:sz w:val="20"/>
              </w:rPr>
            </w:pPr>
            <w:r w:rsidRPr="00A12F15">
              <w:rPr>
                <w:rFonts w:ascii="Arial" w:hAnsi="Arial" w:cs="Arial"/>
                <w:sz w:val="20"/>
              </w:rPr>
              <w:tab/>
              <w:t>I</w:t>
            </w:r>
            <w:r w:rsidRPr="00A12F15">
              <w:rPr>
                <w:rFonts w:ascii="Arial" w:hAnsi="Arial" w:cs="Arial"/>
                <w:sz w:val="20"/>
                <w:vertAlign w:val="subscript"/>
              </w:rPr>
              <w:t>2</w:t>
            </w:r>
          </w:p>
        </w:tc>
        <w:tc>
          <w:tcPr>
            <w:tcW w:w="1842" w:type="dxa"/>
            <w:tcBorders>
              <w:top w:val="double" w:sz="7" w:space="0" w:color="auto"/>
              <w:left w:val="single" w:sz="7" w:space="0" w:color="auto"/>
              <w:right w:val="double" w:sz="7" w:space="0" w:color="auto"/>
            </w:tcBorders>
          </w:tcPr>
          <w:p w:rsidR="001E2D97" w:rsidRPr="00A12F15" w:rsidRDefault="001E2D97">
            <w:pPr>
              <w:tabs>
                <w:tab w:val="center" w:pos="701"/>
              </w:tabs>
              <w:suppressAutoHyphens/>
              <w:rPr>
                <w:rFonts w:ascii="Arial" w:hAnsi="Arial" w:cs="Arial"/>
                <w:sz w:val="20"/>
              </w:rPr>
            </w:pPr>
            <w:r w:rsidRPr="00A12F15">
              <w:rPr>
                <w:rFonts w:ascii="Arial" w:hAnsi="Arial" w:cs="Arial"/>
                <w:sz w:val="20"/>
              </w:rPr>
              <w:tab/>
              <w:t>Difference</w:t>
            </w:r>
          </w:p>
          <w:p w:rsidR="001E2D97" w:rsidRPr="00A12F15" w:rsidRDefault="001E2D97">
            <w:pPr>
              <w:tabs>
                <w:tab w:val="center" w:pos="701"/>
              </w:tabs>
              <w:suppressAutoHyphens/>
              <w:spacing w:after="56"/>
              <w:rPr>
                <w:rFonts w:ascii="Arial" w:hAnsi="Arial" w:cs="Arial"/>
                <w:sz w:val="20"/>
              </w:rPr>
            </w:pPr>
            <w:r w:rsidRPr="00A12F15">
              <w:rPr>
                <w:rFonts w:ascii="Arial" w:hAnsi="Arial" w:cs="Arial"/>
                <w:sz w:val="20"/>
              </w:rPr>
              <w:tab/>
              <w:t>I</w:t>
            </w:r>
            <w:r w:rsidRPr="00A12F15">
              <w:rPr>
                <w:rFonts w:ascii="Arial" w:hAnsi="Arial" w:cs="Arial"/>
                <w:sz w:val="20"/>
                <w:vertAlign w:val="subscript"/>
              </w:rPr>
              <w:t>2</w:t>
            </w:r>
            <w:r w:rsidRPr="00A12F15">
              <w:rPr>
                <w:rFonts w:ascii="Arial" w:hAnsi="Arial" w:cs="Arial"/>
                <w:sz w:val="20"/>
              </w:rPr>
              <w:t xml:space="preserve"> - I</w:t>
            </w:r>
            <w:r w:rsidRPr="00A12F15">
              <w:rPr>
                <w:rFonts w:ascii="Arial" w:hAnsi="Arial" w:cs="Arial"/>
                <w:sz w:val="20"/>
                <w:vertAlign w:val="subscript"/>
              </w:rPr>
              <w:t>1</w:t>
            </w:r>
          </w:p>
        </w:tc>
      </w:tr>
      <w:tr w:rsidR="001E2D97" w:rsidRPr="00A12F15" w:rsidTr="001718F8">
        <w:tc>
          <w:tcPr>
            <w:tcW w:w="1276" w:type="dxa"/>
            <w:tcBorders>
              <w:top w:val="single" w:sz="7" w:space="0" w:color="auto"/>
              <w:left w:val="double" w:sz="7" w:space="0" w:color="auto"/>
            </w:tcBorders>
          </w:tcPr>
          <w:p w:rsidR="001E2D97" w:rsidRPr="00A12F15" w:rsidRDefault="001E2D97">
            <w:pPr>
              <w:tabs>
                <w:tab w:val="center" w:pos="845"/>
              </w:tabs>
              <w:suppressAutoHyphens/>
              <w:spacing w:after="56"/>
              <w:rPr>
                <w:rFonts w:ascii="Arial" w:hAnsi="Arial" w:cs="Arial"/>
                <w:sz w:val="20"/>
              </w:rPr>
            </w:pPr>
            <w:r w:rsidRPr="00A12F15">
              <w:rPr>
                <w:rFonts w:ascii="Arial" w:hAnsi="Arial" w:cs="Arial"/>
                <w:sz w:val="20"/>
              </w:rPr>
              <w:tab/>
              <w:t>1</w:t>
            </w:r>
          </w:p>
        </w:tc>
        <w:tc>
          <w:tcPr>
            <w:tcW w:w="1559"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Borders>
              <w:top w:val="single" w:sz="7" w:space="0" w:color="auto"/>
              <w:left w:val="single" w:sz="7" w:space="0" w:color="auto"/>
            </w:tcBorders>
          </w:tcPr>
          <w:p w:rsidR="001E2D97" w:rsidRPr="00A12F15" w:rsidRDefault="001E2D97">
            <w:pPr>
              <w:tabs>
                <w:tab w:val="center" w:pos="928"/>
              </w:tabs>
              <w:suppressAutoHyphens/>
              <w:spacing w:after="56"/>
              <w:rPr>
                <w:rFonts w:ascii="Arial" w:hAnsi="Arial" w:cs="Arial"/>
                <w:sz w:val="20"/>
              </w:rPr>
            </w:pPr>
            <w:r w:rsidRPr="00A12F15">
              <w:rPr>
                <w:rFonts w:ascii="Arial" w:hAnsi="Arial" w:cs="Arial"/>
                <w:sz w:val="20"/>
              </w:rPr>
              <w:tab/>
            </w:r>
          </w:p>
        </w:tc>
        <w:tc>
          <w:tcPr>
            <w:tcW w:w="1560"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842"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1718F8">
        <w:tc>
          <w:tcPr>
            <w:tcW w:w="1276" w:type="dxa"/>
            <w:tcBorders>
              <w:top w:val="single" w:sz="7" w:space="0" w:color="auto"/>
              <w:left w:val="double" w:sz="7" w:space="0" w:color="auto"/>
              <w:bottom w:val="double" w:sz="7" w:space="0" w:color="auto"/>
            </w:tcBorders>
          </w:tcPr>
          <w:p w:rsidR="001E2D97" w:rsidRPr="00A12F15" w:rsidRDefault="001E2D97">
            <w:pPr>
              <w:tabs>
                <w:tab w:val="center" w:pos="845"/>
              </w:tabs>
              <w:suppressAutoHyphens/>
              <w:spacing w:after="56"/>
              <w:rPr>
                <w:rFonts w:ascii="Arial" w:hAnsi="Arial" w:cs="Arial"/>
                <w:sz w:val="20"/>
              </w:rPr>
            </w:pPr>
            <w:r w:rsidRPr="00A12F15">
              <w:rPr>
                <w:rFonts w:ascii="Arial" w:hAnsi="Arial" w:cs="Arial"/>
                <w:sz w:val="20"/>
              </w:rPr>
              <w:tab/>
              <w:t>2</w:t>
            </w:r>
          </w:p>
        </w:tc>
        <w:tc>
          <w:tcPr>
            <w:tcW w:w="1559"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6"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59"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560"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842" w:type="dxa"/>
            <w:tcBorders>
              <w:top w:val="single" w:sz="7" w:space="0" w:color="auto"/>
              <w:left w:val="single" w:sz="7" w:space="0" w:color="auto"/>
              <w:bottom w:val="doub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 xml:space="preserve">Where a separate zero (test) </w:t>
      </w:r>
      <w:proofErr w:type="spellStart"/>
      <w:r w:rsidRPr="00A12F15">
        <w:rPr>
          <w:rFonts w:ascii="Arial" w:hAnsi="Arial" w:cs="Arial"/>
          <w:sz w:val="20"/>
        </w:rPr>
        <w:t>totalization</w:t>
      </w:r>
      <w:proofErr w:type="spellEnd"/>
      <w:r w:rsidRPr="00A12F15">
        <w:rPr>
          <w:rFonts w:ascii="Arial" w:hAnsi="Arial" w:cs="Arial"/>
          <w:sz w:val="20"/>
        </w:rPr>
        <w:t xml:space="preserve"> indication device (ZTID) is provided and  </w:t>
      </w:r>
      <w:proofErr w:type="spellStart"/>
      <w:r w:rsidRPr="00A12F15">
        <w:rPr>
          <w:rFonts w:ascii="Arial" w:hAnsi="Arial" w:cs="Arial"/>
          <w:sz w:val="20"/>
        </w:rPr>
        <w:t>Σ</w:t>
      </w:r>
      <w:r w:rsidRPr="00A12F15">
        <w:rPr>
          <w:rFonts w:ascii="Arial" w:hAnsi="Arial" w:cs="Arial"/>
          <w:sz w:val="20"/>
          <w:vertAlign w:val="subscript"/>
        </w:rPr>
        <w:t>min</w:t>
      </w:r>
      <w:proofErr w:type="spellEnd"/>
      <w:r w:rsidRPr="00A12F15">
        <w:rPr>
          <w:rFonts w:ascii="Arial" w:hAnsi="Arial" w:cs="Arial"/>
          <w:sz w:val="20"/>
        </w:rPr>
        <w:t xml:space="preserve"> is equal to or less than 3 belt revolutions at </w:t>
      </w:r>
      <w:proofErr w:type="spellStart"/>
      <w:r w:rsidRPr="00A12F15">
        <w:rPr>
          <w:rFonts w:ascii="Arial" w:hAnsi="Arial" w:cs="Arial"/>
          <w:sz w:val="20"/>
        </w:rPr>
        <w:t>Q</w:t>
      </w:r>
      <w:r w:rsidRPr="00A12F15">
        <w:rPr>
          <w:rFonts w:ascii="Arial" w:hAnsi="Arial" w:cs="Arial"/>
          <w:sz w:val="20"/>
          <w:vertAlign w:val="subscript"/>
        </w:rPr>
        <w:t>max</w:t>
      </w:r>
      <w:proofErr w:type="spellEnd"/>
      <w:r w:rsidRPr="00A12F15">
        <w:rPr>
          <w:rFonts w:ascii="Arial" w:hAnsi="Arial" w:cs="Arial"/>
          <w:sz w:val="20"/>
        </w:rPr>
        <w:t xml:space="preserve"> then the following table should also be completed.</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9214" w:type="dxa"/>
        <w:tblInd w:w="56" w:type="dxa"/>
        <w:tblLayout w:type="fixed"/>
        <w:tblCellMar>
          <w:left w:w="56" w:type="dxa"/>
          <w:right w:w="56" w:type="dxa"/>
        </w:tblCellMar>
        <w:tblLook w:val="0000"/>
      </w:tblPr>
      <w:tblGrid>
        <w:gridCol w:w="851"/>
        <w:gridCol w:w="1276"/>
        <w:gridCol w:w="1417"/>
        <w:gridCol w:w="1418"/>
        <w:gridCol w:w="1417"/>
        <w:gridCol w:w="1276"/>
        <w:gridCol w:w="1559"/>
      </w:tblGrid>
      <w:tr w:rsidR="001E2D97" w:rsidRPr="00A12F15" w:rsidTr="001718F8">
        <w:tc>
          <w:tcPr>
            <w:tcW w:w="851" w:type="dxa"/>
            <w:tcBorders>
              <w:top w:val="double" w:sz="7" w:space="0" w:color="auto"/>
              <w:left w:val="double" w:sz="7" w:space="0" w:color="auto"/>
            </w:tcBorders>
          </w:tcPr>
          <w:p w:rsidR="001E2D97" w:rsidRPr="00A12F15" w:rsidRDefault="00FC47BA">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fldChar w:fldCharType="begin"/>
            </w:r>
            <w:r w:rsidR="001E2D97" w:rsidRPr="00A12F15">
              <w:rPr>
                <w:rFonts w:ascii="Arial" w:hAnsi="Arial" w:cs="Arial"/>
                <w:sz w:val="20"/>
              </w:rPr>
              <w:instrText xml:space="preserve">PRIVATE </w:instrText>
            </w:r>
            <w:r w:rsidRPr="00A12F15">
              <w:rPr>
                <w:rFonts w:ascii="Arial" w:hAnsi="Arial" w:cs="Arial"/>
                <w:sz w:val="20"/>
              </w:rPr>
              <w:fldChar w:fldCharType="end"/>
            </w:r>
            <w:r w:rsidR="001E2D97" w:rsidRPr="00A12F15">
              <w:rPr>
                <w:rFonts w:ascii="Arial" w:hAnsi="Arial" w:cs="Arial"/>
                <w:sz w:val="20"/>
              </w:rPr>
              <w:t>Test No.</w:t>
            </w:r>
          </w:p>
        </w:tc>
        <w:tc>
          <w:tcPr>
            <w:tcW w:w="1276" w:type="dxa"/>
            <w:tcBorders>
              <w:top w:val="doub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Initial</w:t>
            </w:r>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indication</w:t>
            </w: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I</w:t>
            </w:r>
            <w:r w:rsidRPr="00A12F15">
              <w:rPr>
                <w:rFonts w:ascii="Arial" w:hAnsi="Arial" w:cs="Arial"/>
                <w:sz w:val="20"/>
                <w:vertAlign w:val="subscript"/>
              </w:rPr>
              <w:t>1</w:t>
            </w:r>
          </w:p>
        </w:tc>
        <w:tc>
          <w:tcPr>
            <w:tcW w:w="1417" w:type="dxa"/>
            <w:tcBorders>
              <w:top w:val="doub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Maximum</w:t>
            </w:r>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indication</w:t>
            </w: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I</w:t>
            </w:r>
            <w:r w:rsidRPr="00A12F15">
              <w:rPr>
                <w:rFonts w:ascii="Arial" w:hAnsi="Arial" w:cs="Arial"/>
                <w:sz w:val="20"/>
                <w:vertAlign w:val="subscript"/>
              </w:rPr>
              <w:t>max</w:t>
            </w:r>
          </w:p>
        </w:tc>
        <w:tc>
          <w:tcPr>
            <w:tcW w:w="1418" w:type="dxa"/>
            <w:tcBorders>
              <w:top w:val="doub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Minimum</w:t>
            </w:r>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indication</w:t>
            </w: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roofErr w:type="spellStart"/>
            <w:r w:rsidRPr="00A12F15">
              <w:rPr>
                <w:rFonts w:ascii="Arial" w:hAnsi="Arial" w:cs="Arial"/>
                <w:sz w:val="20"/>
              </w:rPr>
              <w:t>I</w:t>
            </w:r>
            <w:r w:rsidRPr="00A12F15">
              <w:rPr>
                <w:rFonts w:ascii="Arial" w:hAnsi="Arial" w:cs="Arial"/>
                <w:sz w:val="20"/>
                <w:vertAlign w:val="subscript"/>
              </w:rPr>
              <w:t>min</w:t>
            </w:r>
            <w:proofErr w:type="spellEnd"/>
          </w:p>
        </w:tc>
        <w:tc>
          <w:tcPr>
            <w:tcW w:w="1417" w:type="dxa"/>
            <w:tcBorders>
              <w:top w:val="doub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w:t>
            </w:r>
            <w:r w:rsidR="00FC47BA" w:rsidRPr="00A12F15">
              <w:rPr>
                <w:rFonts w:ascii="Arial" w:hAnsi="Arial" w:cs="Arial"/>
                <w:sz w:val="20"/>
              </w:rPr>
              <w:fldChar w:fldCharType="begin"/>
            </w:r>
            <w:r w:rsidRPr="00A12F15">
              <w:rPr>
                <w:rFonts w:ascii="Arial" w:hAnsi="Arial" w:cs="Arial"/>
                <w:sz w:val="20"/>
              </w:rPr>
              <w:instrText>ADVANCE \L 1.40</w:instrText>
            </w:r>
            <w:r w:rsidR="00FC47BA" w:rsidRPr="00A12F15">
              <w:rPr>
                <w:rFonts w:ascii="Arial" w:hAnsi="Arial" w:cs="Arial"/>
                <w:sz w:val="20"/>
              </w:rPr>
              <w:fldChar w:fldCharType="end"/>
            </w:r>
            <w:r w:rsidRPr="00A12F15">
              <w:rPr>
                <w:rFonts w:ascii="Arial" w:hAnsi="Arial" w:cs="Arial"/>
                <w:sz w:val="20"/>
              </w:rPr>
              <w:t>I</w:t>
            </w:r>
            <w:r w:rsidRPr="00A12F15">
              <w:rPr>
                <w:rFonts w:ascii="Arial" w:hAnsi="Arial" w:cs="Arial"/>
                <w:sz w:val="20"/>
                <w:vertAlign w:val="subscript"/>
              </w:rPr>
              <w:t>1</w:t>
            </w:r>
            <w:r w:rsidRPr="00A12F15">
              <w:rPr>
                <w:rFonts w:ascii="Arial" w:hAnsi="Arial" w:cs="Arial"/>
                <w:sz w:val="20"/>
              </w:rPr>
              <w:t xml:space="preserve"> - I</w:t>
            </w:r>
            <w:r w:rsidRPr="00A12F15">
              <w:rPr>
                <w:rFonts w:ascii="Arial" w:hAnsi="Arial" w:cs="Arial"/>
                <w:sz w:val="20"/>
                <w:vertAlign w:val="subscript"/>
              </w:rPr>
              <w:t>max</w:t>
            </w:r>
            <w:r w:rsidR="00FC47BA" w:rsidRPr="00A12F15">
              <w:rPr>
                <w:rFonts w:ascii="Arial" w:hAnsi="Arial" w:cs="Arial"/>
                <w:sz w:val="20"/>
              </w:rPr>
              <w:fldChar w:fldCharType="begin"/>
            </w:r>
            <w:r w:rsidRPr="00A12F15">
              <w:rPr>
                <w:rFonts w:ascii="Arial" w:hAnsi="Arial" w:cs="Arial"/>
                <w:sz w:val="20"/>
              </w:rPr>
              <w:instrText>ADVANCE \L 1.40</w:instrText>
            </w:r>
            <w:r w:rsidR="00FC47BA" w:rsidRPr="00A12F15">
              <w:rPr>
                <w:rFonts w:ascii="Arial" w:hAnsi="Arial" w:cs="Arial"/>
                <w:sz w:val="20"/>
              </w:rPr>
              <w:fldChar w:fldCharType="end"/>
            </w:r>
            <w:r w:rsidRPr="00A12F15">
              <w:rPr>
                <w:rFonts w:ascii="Arial" w:hAnsi="Arial" w:cs="Arial"/>
                <w:sz w:val="20"/>
              </w:rPr>
              <w:t>│</w:t>
            </w:r>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(A)</w:t>
            </w:r>
          </w:p>
        </w:tc>
        <w:tc>
          <w:tcPr>
            <w:tcW w:w="1276" w:type="dxa"/>
            <w:tcBorders>
              <w:top w:val="doub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w:t>
            </w:r>
            <w:r w:rsidR="00FC47BA" w:rsidRPr="00A12F15">
              <w:rPr>
                <w:rFonts w:ascii="Arial" w:hAnsi="Arial" w:cs="Arial"/>
                <w:sz w:val="20"/>
              </w:rPr>
              <w:fldChar w:fldCharType="begin"/>
            </w:r>
            <w:r w:rsidRPr="00A12F15">
              <w:rPr>
                <w:rFonts w:ascii="Arial" w:hAnsi="Arial" w:cs="Arial"/>
                <w:sz w:val="20"/>
              </w:rPr>
              <w:instrText>ADVANCE \L 1.40</w:instrText>
            </w:r>
            <w:r w:rsidR="00FC47BA" w:rsidRPr="00A12F15">
              <w:rPr>
                <w:rFonts w:ascii="Arial" w:hAnsi="Arial" w:cs="Arial"/>
                <w:sz w:val="20"/>
              </w:rPr>
              <w:fldChar w:fldCharType="end"/>
            </w:r>
            <w:r w:rsidRPr="00A12F15">
              <w:rPr>
                <w:rFonts w:ascii="Arial" w:hAnsi="Arial" w:cs="Arial"/>
                <w:sz w:val="20"/>
              </w:rPr>
              <w:t>I</w:t>
            </w:r>
            <w:r w:rsidRPr="00A12F15">
              <w:rPr>
                <w:rFonts w:ascii="Arial" w:hAnsi="Arial" w:cs="Arial"/>
                <w:sz w:val="20"/>
                <w:vertAlign w:val="subscript"/>
              </w:rPr>
              <w:t>1</w:t>
            </w:r>
            <w:r w:rsidRPr="00A12F15">
              <w:rPr>
                <w:rFonts w:ascii="Arial" w:hAnsi="Arial" w:cs="Arial"/>
                <w:sz w:val="20"/>
              </w:rPr>
              <w:t xml:space="preserve"> - </w:t>
            </w:r>
            <w:proofErr w:type="spellStart"/>
            <w:r w:rsidRPr="00A12F15">
              <w:rPr>
                <w:rFonts w:ascii="Arial" w:hAnsi="Arial" w:cs="Arial"/>
                <w:sz w:val="20"/>
              </w:rPr>
              <w:t>I</w:t>
            </w:r>
            <w:r w:rsidRPr="00A12F15">
              <w:rPr>
                <w:rFonts w:ascii="Arial" w:hAnsi="Arial" w:cs="Arial"/>
                <w:sz w:val="20"/>
                <w:vertAlign w:val="subscript"/>
              </w:rPr>
              <w:t>min</w:t>
            </w:r>
            <w:proofErr w:type="spellEnd"/>
            <w:r w:rsidR="00FC47BA" w:rsidRPr="00A12F15">
              <w:rPr>
                <w:rFonts w:ascii="Arial" w:hAnsi="Arial" w:cs="Arial"/>
                <w:sz w:val="20"/>
              </w:rPr>
              <w:fldChar w:fldCharType="begin"/>
            </w:r>
            <w:r w:rsidRPr="00A12F15">
              <w:rPr>
                <w:rFonts w:ascii="Arial" w:hAnsi="Arial" w:cs="Arial"/>
                <w:sz w:val="20"/>
              </w:rPr>
              <w:instrText>ADVANCE \L 1.40</w:instrText>
            </w:r>
            <w:r w:rsidR="00FC47BA" w:rsidRPr="00A12F15">
              <w:rPr>
                <w:rFonts w:ascii="Arial" w:hAnsi="Arial" w:cs="Arial"/>
                <w:sz w:val="20"/>
              </w:rPr>
              <w:fldChar w:fldCharType="end"/>
            </w:r>
            <w:r w:rsidRPr="00A12F15">
              <w:rPr>
                <w:rFonts w:ascii="Arial" w:hAnsi="Arial" w:cs="Arial"/>
                <w:sz w:val="20"/>
              </w:rPr>
              <w:t>│</w:t>
            </w:r>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(B)</w:t>
            </w:r>
          </w:p>
        </w:tc>
        <w:tc>
          <w:tcPr>
            <w:tcW w:w="1559" w:type="dxa"/>
            <w:tcBorders>
              <w:top w:val="doub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Greater of</w:t>
            </w: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(A) or (B)</w:t>
            </w:r>
          </w:p>
        </w:tc>
      </w:tr>
      <w:tr w:rsidR="001E2D97" w:rsidRPr="00A12F15" w:rsidTr="001718F8">
        <w:tc>
          <w:tcPr>
            <w:tcW w:w="851"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1</w:t>
            </w: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17"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18"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17"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559"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r w:rsidR="001E2D97" w:rsidRPr="00A12F15" w:rsidTr="001718F8">
        <w:tc>
          <w:tcPr>
            <w:tcW w:w="851" w:type="dxa"/>
            <w:tcBorders>
              <w:top w:val="single" w:sz="7" w:space="0" w:color="auto"/>
              <w:left w:val="doub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2</w:t>
            </w:r>
          </w:p>
        </w:tc>
        <w:tc>
          <w:tcPr>
            <w:tcW w:w="1276"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17"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18"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17"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6"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559" w:type="dxa"/>
            <w:tcBorders>
              <w:top w:val="single" w:sz="7" w:space="0" w:color="auto"/>
              <w:left w:val="single" w:sz="7" w:space="0" w:color="auto"/>
              <w:bottom w:val="doub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bl>
    <w:p w:rsidR="003E7066" w:rsidRPr="00A12F15" w:rsidRDefault="003E7066" w:rsidP="003E7066">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
        <w:gridCol w:w="1260"/>
        <w:gridCol w:w="360"/>
        <w:gridCol w:w="1530"/>
      </w:tblGrid>
      <w:tr w:rsidR="003E7066" w:rsidRPr="00A12F15" w:rsidTr="003E7066">
        <w:trPr>
          <w:trHeight w:hRule="exact" w:val="280"/>
        </w:trPr>
        <w:tc>
          <w:tcPr>
            <w:tcW w:w="360" w:type="dxa"/>
            <w:tcBorders>
              <w:top w:val="single" w:sz="4" w:space="0" w:color="auto"/>
              <w:left w:val="single" w:sz="4" w:space="0" w:color="auto"/>
              <w:bottom w:val="single" w:sz="4" w:space="0" w:color="auto"/>
              <w:right w:val="single" w:sz="4" w:space="0" w:color="auto"/>
            </w:tcBorders>
            <w:vAlign w:val="center"/>
          </w:tcPr>
          <w:p w:rsidR="003E7066" w:rsidRPr="00A12F15" w:rsidRDefault="003E7066" w:rsidP="003E7066">
            <w:pPr>
              <w:tabs>
                <w:tab w:val="left" w:pos="-1440"/>
                <w:tab w:val="left" w:pos="-720"/>
                <w:tab w:val="left" w:pos="0"/>
                <w:tab w:val="left" w:pos="576"/>
                <w:tab w:val="left" w:pos="720"/>
              </w:tabs>
              <w:suppressAutoHyphens/>
              <w:ind w:right="-18"/>
              <w:jc w:val="right"/>
              <w:rPr>
                <w:rFonts w:ascii="Arial" w:hAnsi="Arial"/>
                <w:sz w:val="18"/>
              </w:rPr>
            </w:pPr>
          </w:p>
        </w:tc>
        <w:tc>
          <w:tcPr>
            <w:tcW w:w="1260" w:type="dxa"/>
            <w:tcBorders>
              <w:top w:val="nil"/>
              <w:left w:val="nil"/>
              <w:bottom w:val="nil"/>
              <w:right w:val="nil"/>
            </w:tcBorders>
            <w:vAlign w:val="center"/>
          </w:tcPr>
          <w:p w:rsidR="003E7066" w:rsidRPr="00A12F15" w:rsidRDefault="003E7066" w:rsidP="003E7066">
            <w:pPr>
              <w:tabs>
                <w:tab w:val="left" w:pos="-1440"/>
                <w:tab w:val="left" w:pos="-720"/>
                <w:tab w:val="left" w:pos="0"/>
                <w:tab w:val="left" w:pos="576"/>
                <w:tab w:val="left" w:pos="720"/>
              </w:tabs>
              <w:suppressAutoHyphens/>
              <w:ind w:right="-720"/>
              <w:jc w:val="both"/>
              <w:rPr>
                <w:rFonts w:ascii="Arial" w:hAnsi="Arial"/>
                <w:sz w:val="18"/>
              </w:rPr>
            </w:pPr>
            <w:r w:rsidRPr="00A12F15">
              <w:rPr>
                <w:rFonts w:ascii="Arial" w:hAnsi="Arial"/>
                <w:sz w:val="18"/>
              </w:rPr>
              <w:t>Passed</w:t>
            </w:r>
          </w:p>
        </w:tc>
        <w:tc>
          <w:tcPr>
            <w:tcW w:w="360" w:type="dxa"/>
            <w:tcBorders>
              <w:top w:val="single" w:sz="4" w:space="0" w:color="auto"/>
              <w:left w:val="single" w:sz="4" w:space="0" w:color="auto"/>
              <w:bottom w:val="single" w:sz="4" w:space="0" w:color="auto"/>
              <w:right w:val="single" w:sz="4" w:space="0" w:color="auto"/>
            </w:tcBorders>
            <w:vAlign w:val="center"/>
          </w:tcPr>
          <w:p w:rsidR="003E7066" w:rsidRPr="00A12F15" w:rsidRDefault="003E7066" w:rsidP="003E7066">
            <w:pPr>
              <w:tabs>
                <w:tab w:val="left" w:pos="-1440"/>
                <w:tab w:val="left" w:pos="-720"/>
                <w:tab w:val="left" w:pos="0"/>
                <w:tab w:val="left" w:pos="576"/>
                <w:tab w:val="left" w:pos="720"/>
              </w:tabs>
              <w:suppressAutoHyphens/>
              <w:ind w:right="-720"/>
              <w:jc w:val="both"/>
              <w:rPr>
                <w:rFonts w:ascii="Arial" w:hAnsi="Arial"/>
                <w:sz w:val="18"/>
              </w:rPr>
            </w:pPr>
          </w:p>
        </w:tc>
        <w:tc>
          <w:tcPr>
            <w:tcW w:w="1530" w:type="dxa"/>
            <w:tcBorders>
              <w:top w:val="nil"/>
              <w:left w:val="nil"/>
              <w:bottom w:val="nil"/>
              <w:right w:val="nil"/>
            </w:tcBorders>
            <w:vAlign w:val="center"/>
          </w:tcPr>
          <w:p w:rsidR="003E7066" w:rsidRPr="00A12F15" w:rsidRDefault="003E7066" w:rsidP="003E7066">
            <w:pPr>
              <w:tabs>
                <w:tab w:val="left" w:pos="-1440"/>
                <w:tab w:val="left" w:pos="-720"/>
                <w:tab w:val="left" w:pos="0"/>
                <w:tab w:val="left" w:pos="576"/>
                <w:tab w:val="left" w:pos="720"/>
              </w:tabs>
              <w:suppressAutoHyphens/>
              <w:ind w:right="-720"/>
              <w:jc w:val="both"/>
              <w:rPr>
                <w:rFonts w:ascii="Arial" w:hAnsi="Arial"/>
                <w:sz w:val="18"/>
              </w:rPr>
            </w:pPr>
            <w:r w:rsidRPr="00A12F15">
              <w:rPr>
                <w:rFonts w:ascii="Arial" w:hAnsi="Arial"/>
                <w:sz w:val="18"/>
              </w:rPr>
              <w:t>Failed</w:t>
            </w:r>
          </w:p>
        </w:tc>
      </w:tr>
    </w:tbl>
    <w:p w:rsidR="003E7066" w:rsidRPr="00A12F15" w:rsidRDefault="003E7066" w:rsidP="003E7066">
      <w:pPr>
        <w:tabs>
          <w:tab w:val="left" w:pos="-720"/>
          <w:tab w:val="left" w:pos="0"/>
          <w:tab w:val="left" w:pos="259"/>
          <w:tab w:val="left" w:pos="604"/>
          <w:tab w:val="left" w:pos="816"/>
          <w:tab w:val="left" w:pos="1440"/>
        </w:tabs>
        <w:suppressAutoHyphens/>
        <w:jc w:val="both"/>
        <w:rPr>
          <w:rFonts w:ascii="Arial" w:hAnsi="Arial" w:cs="Arial"/>
          <w:sz w:val="20"/>
        </w:rPr>
      </w:pPr>
    </w:p>
    <w:p w:rsidR="003E7066" w:rsidRPr="00A12F15" w:rsidRDefault="003E7066" w:rsidP="003E7066">
      <w:pPr>
        <w:tabs>
          <w:tab w:val="left" w:pos="-720"/>
          <w:tab w:val="left" w:pos="0"/>
          <w:tab w:val="left" w:pos="259"/>
          <w:tab w:val="left" w:pos="604"/>
          <w:tab w:val="left" w:pos="816"/>
          <w:tab w:val="left" w:pos="1440"/>
        </w:tabs>
        <w:suppressAutoHyphens/>
        <w:jc w:val="both"/>
        <w:rPr>
          <w:rFonts w:ascii="Arial" w:hAnsi="Arial" w:cs="Arial"/>
          <w:sz w:val="20"/>
        </w:rPr>
      </w:pPr>
      <w:del w:id="1686" w:author="morayoa" w:date="2013-06-06T09:05:00Z">
        <w:r w:rsidRPr="00A12F15" w:rsidDel="00DC255E">
          <w:rPr>
            <w:rFonts w:ascii="Arial" w:hAnsi="Arial" w:cs="Arial"/>
            <w:sz w:val="20"/>
          </w:rPr>
          <w:delText>Remarks</w:delText>
        </w:r>
      </w:del>
      <w:ins w:id="1687" w:author="morayoa" w:date="2013-06-06T09:05:00Z">
        <w:r w:rsidR="00DC255E">
          <w:rPr>
            <w:rFonts w:ascii="Arial" w:hAnsi="Arial" w:cs="Arial"/>
            <w:sz w:val="20"/>
          </w:rPr>
          <w:t>Observations</w:t>
        </w:r>
      </w:ins>
      <w:r w:rsidRPr="00A12F15">
        <w:rPr>
          <w:rFonts w:ascii="Arial" w:hAnsi="Arial" w:cs="Arial"/>
          <w:sz w:val="20"/>
        </w:rPr>
        <w:t>:</w:t>
      </w:r>
    </w:p>
    <w:p w:rsidR="00CF3230" w:rsidRPr="00A12F15" w:rsidRDefault="0075580A" w:rsidP="00CF3230">
      <w:pPr>
        <w:tabs>
          <w:tab w:val="left" w:pos="-720"/>
          <w:tab w:val="left" w:pos="0"/>
          <w:tab w:val="left" w:pos="259"/>
          <w:tab w:val="left" w:pos="604"/>
          <w:tab w:val="left" w:pos="816"/>
          <w:tab w:val="left" w:pos="1440"/>
        </w:tabs>
        <w:suppressAutoHyphens/>
        <w:jc w:val="both"/>
        <w:rPr>
          <w:ins w:id="1688" w:author="morayoa" w:date="2013-06-05T14:38:00Z"/>
        </w:rPr>
      </w:pPr>
      <w:ins w:id="1689" w:author="morayoa" w:date="2013-06-05T14:40:00Z">
        <w:r>
          <w:rPr>
            <w:rFonts w:ascii="Arial" w:hAnsi="Arial" w:cs="Arial"/>
            <w:sz w:val="16"/>
            <w:szCs w:val="16"/>
          </w:rPr>
          <w:t xml:space="preserve">Include information that affect the test condition, </w:t>
        </w:r>
      </w:ins>
      <w:ins w:id="1690" w:author="morayoa" w:date="2013-06-06T09:50:00Z">
        <w:r w:rsidR="00B05592">
          <w:rPr>
            <w:rFonts w:ascii="Arial" w:hAnsi="Arial" w:cs="Arial"/>
            <w:sz w:val="16"/>
            <w:szCs w:val="16"/>
          </w:rPr>
          <w:t xml:space="preserve">as indicated in the last paragraph </w:t>
        </w:r>
      </w:ins>
      <w:ins w:id="1691" w:author="morayoa" w:date="2013-06-05T14:40:00Z">
        <w:r>
          <w:rPr>
            <w:rFonts w:ascii="Arial" w:hAnsi="Arial" w:cs="Arial"/>
            <w:sz w:val="16"/>
            <w:szCs w:val="16"/>
          </w:rPr>
          <w:t>of R 50-1 &amp; -2, A.7.1</w:t>
        </w:r>
      </w:ins>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br w:type="page"/>
      </w:r>
      <w:r w:rsidRPr="00A12F15">
        <w:rPr>
          <w:rFonts w:ascii="Arial" w:hAnsi="Arial" w:cs="Arial"/>
          <w:sz w:val="20"/>
        </w:rPr>
        <w:lastRenderedPageBreak/>
        <w:t>1.8.2</w:t>
      </w:r>
      <w:r w:rsidRPr="00A12F15">
        <w:rPr>
          <w:rFonts w:ascii="Arial" w:hAnsi="Arial" w:cs="Arial"/>
          <w:sz w:val="20"/>
        </w:rPr>
        <w:tab/>
        <w:t xml:space="preserve">Discrimination of the indicator used for zero-setting (R 50-1, </w:t>
      </w:r>
      <w:r w:rsidR="008B56A8">
        <w:rPr>
          <w:rFonts w:ascii="Arial" w:hAnsi="Arial" w:cs="Arial"/>
          <w:sz w:val="20"/>
        </w:rPr>
        <w:t>2.8.3</w:t>
      </w:r>
      <w:r w:rsidRPr="00A12F15">
        <w:rPr>
          <w:rFonts w:ascii="Arial" w:hAnsi="Arial" w:cs="Arial"/>
          <w:sz w:val="20"/>
        </w:rPr>
        <w:t xml:space="preserve"> &amp; </w:t>
      </w:r>
      <w:r w:rsidR="00565503" w:rsidRPr="00A12F15">
        <w:rPr>
          <w:rFonts w:ascii="Arial" w:hAnsi="Arial" w:cs="Arial"/>
          <w:sz w:val="20"/>
        </w:rPr>
        <w:t>A.9</w:t>
      </w:r>
      <w:r w:rsidR="00EF0EA1" w:rsidRPr="00A12F15">
        <w:rPr>
          <w:rFonts w:ascii="Arial" w:hAnsi="Arial" w:cs="Arial"/>
          <w:sz w:val="20"/>
        </w:rPr>
        <w:t>.</w:t>
      </w:r>
      <w:r w:rsidR="00B01D25" w:rsidRPr="00A12F15">
        <w:rPr>
          <w:rFonts w:ascii="Arial" w:hAnsi="Arial" w:cs="Arial"/>
          <w:sz w:val="20"/>
        </w:rPr>
        <w:t>1.1</w:t>
      </w:r>
      <w:r w:rsidRPr="00A12F15">
        <w:rPr>
          <w:rFonts w:ascii="Arial" w:hAnsi="Arial" w:cs="Arial"/>
          <w:sz w:val="20"/>
        </w:rPr>
        <w:t>)</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8647"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2" w:type="dxa"/>
          <w:right w:w="112" w:type="dxa"/>
        </w:tblCellMar>
        <w:tblLook w:val="0000"/>
      </w:tblPr>
      <w:tblGrid>
        <w:gridCol w:w="3969"/>
        <w:gridCol w:w="898"/>
        <w:gridCol w:w="1229"/>
        <w:gridCol w:w="1134"/>
        <w:gridCol w:w="1417"/>
      </w:tblGrid>
      <w:tr w:rsidR="00D01FD6" w:rsidRPr="00A12F15" w:rsidTr="00870A73">
        <w:trPr>
          <w:trHeight w:hRule="exact" w:val="283"/>
        </w:trPr>
        <w:tc>
          <w:tcPr>
            <w:tcW w:w="3969" w:type="dxa"/>
            <w:tcBorders>
              <w:right w:val="nil"/>
            </w:tcBorders>
          </w:tcPr>
          <w:p w:rsidR="00D01FD6" w:rsidRPr="00A12F15" w:rsidRDefault="00FC47BA" w:rsidP="00DE0AE5">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fldChar w:fldCharType="begin"/>
            </w:r>
            <w:r w:rsidR="00D01FD6" w:rsidRPr="00A12F15">
              <w:rPr>
                <w:rFonts w:ascii="Arial" w:hAnsi="Arial" w:cs="Arial"/>
                <w:sz w:val="20"/>
              </w:rPr>
              <w:instrText xml:space="preserve">PRIVATE </w:instrText>
            </w:r>
            <w:r w:rsidRPr="00A12F15">
              <w:rPr>
                <w:rFonts w:ascii="Arial" w:hAnsi="Arial" w:cs="Arial"/>
                <w:sz w:val="20"/>
              </w:rPr>
              <w:fldChar w:fldCharType="end"/>
            </w:r>
            <w:r w:rsidR="00D01FD6" w:rsidRPr="00A12F15">
              <w:rPr>
                <w:rFonts w:ascii="Arial" w:hAnsi="Arial" w:cs="Arial"/>
                <w:sz w:val="20"/>
              </w:rPr>
              <w:t>Application No.</w:t>
            </w:r>
            <w:proofErr w:type="gramStart"/>
            <w:r w:rsidR="00D01FD6" w:rsidRPr="00A12F15">
              <w:rPr>
                <w:rFonts w:ascii="Arial" w:hAnsi="Arial" w:cs="Arial"/>
                <w:sz w:val="20"/>
              </w:rPr>
              <w:t>:      ...........................</w:t>
            </w:r>
            <w:proofErr w:type="gramEnd"/>
          </w:p>
        </w:tc>
        <w:tc>
          <w:tcPr>
            <w:tcW w:w="898" w:type="dxa"/>
            <w:tcBorders>
              <w:left w:val="nil"/>
            </w:tcBorders>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29" w:type="dxa"/>
          </w:tcPr>
          <w:p w:rsidR="00D01FD6" w:rsidRPr="00A12F15" w:rsidRDefault="00D01FD6" w:rsidP="00DE0AE5">
            <w:pPr>
              <w:tabs>
                <w:tab w:val="center" w:pos="665"/>
              </w:tabs>
              <w:suppressAutoHyphens/>
              <w:spacing w:after="56"/>
              <w:rPr>
                <w:rFonts w:ascii="Arial" w:hAnsi="Arial" w:cs="Arial"/>
                <w:sz w:val="20"/>
              </w:rPr>
            </w:pPr>
            <w:r w:rsidRPr="00A12F15">
              <w:rPr>
                <w:rFonts w:ascii="Arial" w:hAnsi="Arial" w:cs="Arial"/>
                <w:sz w:val="20"/>
              </w:rPr>
              <w:tab/>
              <w:t>At start</w:t>
            </w:r>
          </w:p>
        </w:tc>
        <w:tc>
          <w:tcPr>
            <w:tcW w:w="1134" w:type="dxa"/>
            <w:tcBorders>
              <w:bottom w:val="single" w:sz="4" w:space="0" w:color="auto"/>
            </w:tcBorders>
          </w:tcPr>
          <w:p w:rsidR="00D01FD6" w:rsidRPr="00A12F15" w:rsidRDefault="00D01FD6" w:rsidP="00DE0AE5">
            <w:pPr>
              <w:tabs>
                <w:tab w:val="center" w:pos="574"/>
              </w:tabs>
              <w:suppressAutoHyphens/>
              <w:spacing w:after="56"/>
              <w:rPr>
                <w:rFonts w:ascii="Arial" w:hAnsi="Arial" w:cs="Arial"/>
                <w:sz w:val="20"/>
              </w:rPr>
            </w:pPr>
            <w:r w:rsidRPr="00A12F15">
              <w:rPr>
                <w:rFonts w:ascii="Arial" w:hAnsi="Arial" w:cs="Arial"/>
                <w:sz w:val="20"/>
              </w:rPr>
              <w:tab/>
              <w:t>At end</w:t>
            </w:r>
          </w:p>
        </w:tc>
        <w:tc>
          <w:tcPr>
            <w:tcW w:w="1417" w:type="dxa"/>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r>
      <w:tr w:rsidR="00D01FD6" w:rsidRPr="00A12F15" w:rsidTr="00870A73">
        <w:trPr>
          <w:trHeight w:hRule="exact" w:val="283"/>
        </w:trPr>
        <w:tc>
          <w:tcPr>
            <w:tcW w:w="3969" w:type="dxa"/>
            <w:tcBorders>
              <w:bottom w:val="single" w:sz="4" w:space="0" w:color="auto"/>
            </w:tcBorders>
          </w:tcPr>
          <w:p w:rsidR="00D01FD6" w:rsidRPr="00A12F15" w:rsidRDefault="00451C6B" w:rsidP="00DE0AE5">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Type</w:t>
            </w:r>
            <w:r w:rsidR="00D01FD6" w:rsidRPr="00A12F15">
              <w:rPr>
                <w:rFonts w:ascii="Arial" w:hAnsi="Arial" w:cs="Arial"/>
                <w:sz w:val="20"/>
              </w:rPr>
              <w:t xml:space="preserve"> designation</w:t>
            </w:r>
            <w:proofErr w:type="gramStart"/>
            <w:r w:rsidR="00D01FD6" w:rsidRPr="00A12F15">
              <w:rPr>
                <w:rFonts w:ascii="Arial" w:hAnsi="Arial" w:cs="Arial"/>
                <w:sz w:val="20"/>
              </w:rPr>
              <w:t>:  ........................</w:t>
            </w:r>
            <w:proofErr w:type="gramEnd"/>
          </w:p>
        </w:tc>
        <w:tc>
          <w:tcPr>
            <w:tcW w:w="898" w:type="dxa"/>
          </w:tcPr>
          <w:p w:rsidR="00D01FD6" w:rsidRPr="00A12F15" w:rsidRDefault="00D01FD6" w:rsidP="00DE0AE5">
            <w:pPr>
              <w:tabs>
                <w:tab w:val="left" w:pos="-720"/>
                <w:tab w:val="left" w:pos="0"/>
                <w:tab w:val="left" w:pos="259"/>
                <w:tab w:val="left" w:pos="604"/>
                <w:tab w:val="left" w:pos="816"/>
                <w:tab w:val="left" w:pos="1440"/>
              </w:tabs>
              <w:suppressAutoHyphens/>
              <w:spacing w:after="56"/>
              <w:jc w:val="right"/>
              <w:rPr>
                <w:rFonts w:ascii="Arial" w:hAnsi="Arial" w:cs="Arial"/>
                <w:sz w:val="20"/>
              </w:rPr>
            </w:pPr>
            <w:r w:rsidRPr="00A12F15">
              <w:rPr>
                <w:rFonts w:ascii="Arial" w:hAnsi="Arial" w:cs="Arial"/>
                <w:sz w:val="20"/>
              </w:rPr>
              <w:t>Temp:</w:t>
            </w:r>
          </w:p>
        </w:tc>
        <w:tc>
          <w:tcPr>
            <w:tcW w:w="1229" w:type="dxa"/>
            <w:tcBorders>
              <w:bottom w:val="single" w:sz="4" w:space="0" w:color="auto"/>
            </w:tcBorders>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bottom w:val="single" w:sz="4" w:space="0" w:color="auto"/>
            </w:tcBorders>
            <w:shd w:val="clear" w:color="auto" w:fill="auto"/>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r w:rsidRPr="00A12F15">
              <w:rPr>
                <w:rFonts w:ascii="Arial" w:hAnsi="Arial" w:cs="Arial"/>
                <w:sz w:val="20"/>
              </w:rPr>
              <w:sym w:font="Symbol" w:char="F0B0"/>
            </w:r>
            <w:r w:rsidRPr="00A12F15">
              <w:rPr>
                <w:rFonts w:ascii="Arial" w:hAnsi="Arial" w:cs="Arial"/>
                <w:sz w:val="20"/>
              </w:rPr>
              <w:t>C</w:t>
            </w:r>
          </w:p>
        </w:tc>
      </w:tr>
      <w:tr w:rsidR="00D01FD6" w:rsidRPr="00A12F15" w:rsidTr="00870A73">
        <w:trPr>
          <w:trHeight w:hRule="exact" w:val="283"/>
        </w:trPr>
        <w:tc>
          <w:tcPr>
            <w:tcW w:w="3969" w:type="dxa"/>
            <w:tcBorders>
              <w:bottom w:val="nil"/>
            </w:tcBorders>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Observer</w:t>
            </w:r>
            <w:proofErr w:type="gramStart"/>
            <w:r w:rsidRPr="00A12F15">
              <w:rPr>
                <w:rFonts w:ascii="Arial" w:hAnsi="Arial" w:cs="Arial"/>
                <w:sz w:val="20"/>
              </w:rPr>
              <w:t>:             .............................</w:t>
            </w:r>
            <w:proofErr w:type="gramEnd"/>
          </w:p>
        </w:tc>
        <w:tc>
          <w:tcPr>
            <w:tcW w:w="898" w:type="dxa"/>
          </w:tcPr>
          <w:p w:rsidR="00D01FD6" w:rsidRPr="00A12F15" w:rsidRDefault="00D01FD6" w:rsidP="00DE0AE5">
            <w:pPr>
              <w:tabs>
                <w:tab w:val="right" w:pos="4642"/>
              </w:tabs>
              <w:suppressAutoHyphens/>
              <w:spacing w:after="56"/>
              <w:jc w:val="right"/>
              <w:rPr>
                <w:rFonts w:ascii="Arial" w:hAnsi="Arial" w:cs="Arial"/>
                <w:sz w:val="20"/>
              </w:rPr>
            </w:pPr>
            <w:r w:rsidRPr="00A12F15">
              <w:rPr>
                <w:rFonts w:ascii="Arial" w:hAnsi="Arial" w:cs="Arial"/>
                <w:sz w:val="20"/>
              </w:rPr>
              <w:t>Rel. h:</w:t>
            </w:r>
          </w:p>
        </w:tc>
        <w:tc>
          <w:tcPr>
            <w:tcW w:w="1229" w:type="dxa"/>
            <w:shd w:val="pct60" w:color="auto" w:fill="auto"/>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bottom w:val="single" w:sz="4" w:space="0" w:color="auto"/>
            </w:tcBorders>
            <w:shd w:val="pct60" w:color="auto" w:fill="auto"/>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
        </w:tc>
      </w:tr>
      <w:tr w:rsidR="00D01FD6" w:rsidRPr="00A12F15" w:rsidTr="00870A73">
        <w:trPr>
          <w:trHeight w:hRule="exact" w:val="283"/>
        </w:trPr>
        <w:tc>
          <w:tcPr>
            <w:tcW w:w="3969" w:type="dxa"/>
            <w:tcBorders>
              <w:top w:val="nil"/>
              <w:bottom w:val="nil"/>
            </w:tcBorders>
          </w:tcPr>
          <w:p w:rsidR="00D01FD6" w:rsidRPr="00A12F15" w:rsidRDefault="00D01FD6" w:rsidP="00DE0AE5">
            <w:pPr>
              <w:tabs>
                <w:tab w:val="right" w:pos="4642"/>
              </w:tabs>
              <w:suppressAutoHyphens/>
              <w:spacing w:after="56"/>
              <w:rPr>
                <w:rFonts w:ascii="Arial" w:hAnsi="Arial" w:cs="Arial"/>
                <w:sz w:val="20"/>
              </w:rPr>
            </w:pPr>
          </w:p>
        </w:tc>
        <w:tc>
          <w:tcPr>
            <w:tcW w:w="898" w:type="dxa"/>
          </w:tcPr>
          <w:p w:rsidR="00D01FD6" w:rsidRPr="00A12F15" w:rsidRDefault="00D01FD6" w:rsidP="00DE0AE5">
            <w:pPr>
              <w:tabs>
                <w:tab w:val="right" w:pos="4642"/>
              </w:tabs>
              <w:suppressAutoHyphens/>
              <w:spacing w:after="56"/>
              <w:jc w:val="center"/>
              <w:rPr>
                <w:rFonts w:ascii="Arial" w:hAnsi="Arial" w:cs="Arial"/>
                <w:sz w:val="20"/>
              </w:rPr>
            </w:pPr>
            <w:r w:rsidRPr="00A12F15">
              <w:rPr>
                <w:rFonts w:ascii="Arial" w:hAnsi="Arial" w:cs="Arial"/>
                <w:sz w:val="20"/>
              </w:rPr>
              <w:t xml:space="preserve">  Date:</w:t>
            </w:r>
            <w:r w:rsidRPr="00A12F15">
              <w:rPr>
                <w:rFonts w:ascii="Arial" w:hAnsi="Arial" w:cs="Arial"/>
                <w:sz w:val="20"/>
              </w:rPr>
              <w:tab/>
              <w:t>Date:</w:t>
            </w:r>
          </w:p>
        </w:tc>
        <w:tc>
          <w:tcPr>
            <w:tcW w:w="1229" w:type="dxa"/>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shd w:val="clear" w:color="auto" w:fill="auto"/>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Pr>
          <w:p w:rsidR="00D01FD6" w:rsidRPr="00A12F15" w:rsidRDefault="002829F3" w:rsidP="00DE0AE5">
            <w:pPr>
              <w:tabs>
                <w:tab w:val="left" w:pos="-720"/>
                <w:tab w:val="left" w:pos="0"/>
                <w:tab w:val="left" w:pos="259"/>
                <w:tab w:val="left" w:pos="604"/>
                <w:tab w:val="left" w:pos="816"/>
                <w:tab w:val="left" w:pos="1440"/>
              </w:tabs>
              <w:suppressAutoHyphens/>
              <w:spacing w:after="56"/>
              <w:rPr>
                <w:rFonts w:ascii="Arial" w:hAnsi="Arial" w:cs="Arial"/>
                <w:sz w:val="20"/>
              </w:rPr>
            </w:pPr>
            <w:proofErr w:type="spellStart"/>
            <w:r w:rsidRPr="00A12F15">
              <w:rPr>
                <w:rFonts w:ascii="Arial" w:hAnsi="Arial" w:cs="Arial"/>
                <w:sz w:val="20"/>
              </w:rPr>
              <w:t>yyyy</w:t>
            </w:r>
            <w:proofErr w:type="spellEnd"/>
            <w:r w:rsidRPr="00A12F15">
              <w:rPr>
                <w:rFonts w:ascii="Arial" w:hAnsi="Arial" w:cs="Arial"/>
                <w:sz w:val="20"/>
              </w:rPr>
              <w:t>-mm-</w:t>
            </w:r>
            <w:proofErr w:type="spellStart"/>
            <w:r w:rsidRPr="00A12F15">
              <w:rPr>
                <w:rFonts w:ascii="Arial" w:hAnsi="Arial" w:cs="Arial"/>
                <w:sz w:val="20"/>
              </w:rPr>
              <w:t>dd</w:t>
            </w:r>
            <w:proofErr w:type="spellEnd"/>
          </w:p>
        </w:tc>
      </w:tr>
      <w:tr w:rsidR="00D01FD6" w:rsidRPr="00A12F15" w:rsidTr="00870A73">
        <w:trPr>
          <w:trHeight w:hRule="exact" w:val="274"/>
        </w:trPr>
        <w:tc>
          <w:tcPr>
            <w:tcW w:w="3969" w:type="dxa"/>
            <w:tcBorders>
              <w:top w:val="nil"/>
            </w:tcBorders>
          </w:tcPr>
          <w:p w:rsidR="00D01FD6" w:rsidRPr="00A12F15" w:rsidRDefault="00D01FD6" w:rsidP="00DE0AE5">
            <w:pPr>
              <w:tabs>
                <w:tab w:val="right" w:pos="4642"/>
              </w:tabs>
              <w:suppressAutoHyphens/>
              <w:spacing w:after="56"/>
              <w:rPr>
                <w:rFonts w:ascii="Arial" w:hAnsi="Arial" w:cs="Arial"/>
                <w:sz w:val="20"/>
              </w:rPr>
            </w:pPr>
          </w:p>
        </w:tc>
        <w:tc>
          <w:tcPr>
            <w:tcW w:w="898" w:type="dxa"/>
          </w:tcPr>
          <w:p w:rsidR="00D01FD6" w:rsidRPr="00A12F15" w:rsidRDefault="00D01FD6" w:rsidP="00DE0AE5">
            <w:pPr>
              <w:tabs>
                <w:tab w:val="right" w:pos="4642"/>
              </w:tabs>
              <w:suppressAutoHyphens/>
              <w:spacing w:after="56"/>
              <w:jc w:val="center"/>
              <w:rPr>
                <w:rFonts w:ascii="Arial" w:hAnsi="Arial" w:cs="Arial"/>
                <w:sz w:val="20"/>
              </w:rPr>
            </w:pPr>
            <w:r w:rsidRPr="00A12F15">
              <w:rPr>
                <w:rFonts w:ascii="Arial" w:hAnsi="Arial" w:cs="Arial"/>
                <w:sz w:val="20"/>
              </w:rPr>
              <w:t xml:space="preserve">  Time:</w:t>
            </w:r>
            <w:r w:rsidRPr="00A12F15">
              <w:rPr>
                <w:rFonts w:ascii="Arial" w:hAnsi="Arial" w:cs="Arial"/>
                <w:sz w:val="20"/>
              </w:rPr>
              <w:tab/>
              <w:t>Time:</w:t>
            </w:r>
          </w:p>
        </w:tc>
        <w:tc>
          <w:tcPr>
            <w:tcW w:w="1229" w:type="dxa"/>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shd w:val="clear" w:color="auto" w:fill="auto"/>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roofErr w:type="spellStart"/>
            <w:r w:rsidRPr="00A12F15">
              <w:rPr>
                <w:rFonts w:ascii="Arial" w:hAnsi="Arial" w:cs="Arial"/>
                <w:sz w:val="20"/>
              </w:rPr>
              <w:t>hh:mm:ss</w:t>
            </w:r>
            <w:proofErr w:type="spellEnd"/>
          </w:p>
        </w:tc>
      </w:tr>
      <w:tr w:rsidR="00D01FD6" w:rsidRPr="00A12F15" w:rsidTr="007C6828">
        <w:tc>
          <w:tcPr>
            <w:tcW w:w="8647" w:type="dxa"/>
            <w:gridSpan w:val="5"/>
          </w:tcPr>
          <w:p w:rsidR="00D01FD6" w:rsidRPr="00A12F15" w:rsidRDefault="00D01FD6" w:rsidP="00DE0AE5">
            <w:pPr>
              <w:tabs>
                <w:tab w:val="left" w:pos="-720"/>
                <w:tab w:val="left" w:pos="0"/>
                <w:tab w:val="left" w:pos="259"/>
                <w:tab w:val="left" w:pos="604"/>
                <w:tab w:val="left" w:pos="816"/>
                <w:tab w:val="left" w:pos="1440"/>
              </w:tabs>
              <w:suppressAutoHyphens/>
              <w:rPr>
                <w:rFonts w:ascii="Arial" w:hAnsi="Arial" w:cs="Arial"/>
                <w:sz w:val="20"/>
              </w:rPr>
            </w:pPr>
            <w:r w:rsidRPr="00A12F15">
              <w:rPr>
                <w:rFonts w:ascii="Arial" w:hAnsi="Arial" w:cs="Arial"/>
                <w:sz w:val="20"/>
              </w:rPr>
              <w:t>Resolution during test:</w:t>
            </w:r>
          </w:p>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w:t>
            </w:r>
            <w:proofErr w:type="gramStart"/>
            <w:r w:rsidRPr="00A12F15">
              <w:rPr>
                <w:rFonts w:ascii="Arial" w:hAnsi="Arial" w:cs="Arial"/>
                <w:sz w:val="20"/>
              </w:rPr>
              <w:t>smaller</w:t>
            </w:r>
            <w:proofErr w:type="gramEnd"/>
            <w:r w:rsidRPr="00A12F15">
              <w:rPr>
                <w:rFonts w:ascii="Arial" w:hAnsi="Arial" w:cs="Arial"/>
                <w:sz w:val="20"/>
              </w:rPr>
              <w:t xml:space="preserve"> than d)       ................................</w:t>
            </w: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9072" w:type="dxa"/>
        <w:tblInd w:w="56" w:type="dxa"/>
        <w:tblLayout w:type="fixed"/>
        <w:tblCellMar>
          <w:left w:w="56" w:type="dxa"/>
          <w:right w:w="56" w:type="dxa"/>
        </w:tblCellMar>
        <w:tblLook w:val="0000"/>
      </w:tblPr>
      <w:tblGrid>
        <w:gridCol w:w="993"/>
        <w:gridCol w:w="1134"/>
        <w:gridCol w:w="992"/>
        <w:gridCol w:w="1134"/>
        <w:gridCol w:w="1417"/>
        <w:gridCol w:w="1418"/>
        <w:gridCol w:w="1984"/>
      </w:tblGrid>
      <w:tr w:rsidR="00C01B2C" w:rsidRPr="00A12F15" w:rsidTr="001718F8">
        <w:tc>
          <w:tcPr>
            <w:tcW w:w="993" w:type="dxa"/>
            <w:tcBorders>
              <w:top w:val="double" w:sz="7" w:space="0" w:color="auto"/>
              <w:left w:val="double" w:sz="7" w:space="0" w:color="auto"/>
            </w:tcBorders>
          </w:tcPr>
          <w:p w:rsidR="001E2D97" w:rsidRPr="00A12F15" w:rsidRDefault="00FC47BA">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fldChar w:fldCharType="begin"/>
            </w:r>
            <w:r w:rsidR="001E2D97" w:rsidRPr="00A12F15">
              <w:rPr>
                <w:rFonts w:ascii="Arial" w:hAnsi="Arial" w:cs="Arial"/>
                <w:sz w:val="20"/>
              </w:rPr>
              <w:instrText xml:space="preserve">PRIVATE </w:instrText>
            </w:r>
            <w:r w:rsidRPr="00A12F15">
              <w:rPr>
                <w:rFonts w:ascii="Arial" w:hAnsi="Arial" w:cs="Arial"/>
                <w:sz w:val="20"/>
              </w:rPr>
              <w:fldChar w:fldCharType="end"/>
            </w:r>
            <w:r w:rsidR="001E2D97" w:rsidRPr="00A12F15">
              <w:rPr>
                <w:rFonts w:ascii="Arial" w:hAnsi="Arial" w:cs="Arial"/>
                <w:sz w:val="20"/>
              </w:rPr>
              <w:t>Test</w:t>
            </w:r>
          </w:p>
        </w:tc>
        <w:tc>
          <w:tcPr>
            <w:tcW w:w="1134" w:type="dxa"/>
            <w:tcBorders>
              <w:top w:val="double" w:sz="7" w:space="0" w:color="auto"/>
              <w:left w:val="single" w:sz="7" w:space="0" w:color="auto"/>
            </w:tcBorders>
          </w:tcPr>
          <w:p w:rsidR="001E2D97" w:rsidRPr="00A12F15" w:rsidRDefault="00AB7BBD">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Load L</w:t>
            </w:r>
            <w:r w:rsidR="001E2D97" w:rsidRPr="00A12F15">
              <w:rPr>
                <w:rFonts w:ascii="Arial" w:hAnsi="Arial" w:cs="Arial"/>
                <w:sz w:val="20"/>
                <w:vertAlign w:val="subscript"/>
              </w:rPr>
              <w:t>D</w:t>
            </w:r>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   )</w:t>
            </w:r>
          </w:p>
        </w:tc>
        <w:tc>
          <w:tcPr>
            <w:tcW w:w="992" w:type="dxa"/>
            <w:tcBorders>
              <w:top w:val="doub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Revs</w:t>
            </w:r>
          </w:p>
        </w:tc>
        <w:tc>
          <w:tcPr>
            <w:tcW w:w="1134" w:type="dxa"/>
            <w:tcBorders>
              <w:top w:val="doub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Duration</w:t>
            </w:r>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   )</w:t>
            </w:r>
          </w:p>
        </w:tc>
        <w:tc>
          <w:tcPr>
            <w:tcW w:w="2835" w:type="dxa"/>
            <w:gridSpan w:val="2"/>
            <w:tcBorders>
              <w:top w:val="doub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Indication</w:t>
            </w:r>
          </w:p>
        </w:tc>
        <w:tc>
          <w:tcPr>
            <w:tcW w:w="1984" w:type="dxa"/>
            <w:tcBorders>
              <w:top w:val="doub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Difference</w:t>
            </w:r>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I</w:t>
            </w:r>
            <w:r w:rsidRPr="00A12F15">
              <w:rPr>
                <w:rFonts w:ascii="Arial" w:hAnsi="Arial" w:cs="Arial"/>
                <w:sz w:val="20"/>
                <w:vertAlign w:val="subscript"/>
              </w:rPr>
              <w:t>1</w:t>
            </w:r>
            <w:r w:rsidRPr="00A12F15">
              <w:rPr>
                <w:rFonts w:ascii="Arial" w:hAnsi="Arial" w:cs="Arial"/>
                <w:sz w:val="20"/>
              </w:rPr>
              <w:t xml:space="preserve"> - I</w:t>
            </w:r>
            <w:r w:rsidRPr="00A12F15">
              <w:rPr>
                <w:rFonts w:ascii="Arial" w:hAnsi="Arial" w:cs="Arial"/>
                <w:sz w:val="20"/>
                <w:vertAlign w:val="subscript"/>
              </w:rPr>
              <w:t>2</w:t>
            </w:r>
          </w:p>
        </w:tc>
      </w:tr>
      <w:tr w:rsidR="001E2D97" w:rsidRPr="00A12F15" w:rsidTr="001718F8">
        <w:tc>
          <w:tcPr>
            <w:tcW w:w="993" w:type="dxa"/>
            <w:tcBorders>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34" w:type="dxa"/>
            <w:tcBorders>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992" w:type="dxa"/>
            <w:tcBorders>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34" w:type="dxa"/>
            <w:tcBorders>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17"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I</w:t>
            </w:r>
            <w:r w:rsidRPr="00A12F15">
              <w:rPr>
                <w:rFonts w:ascii="Arial" w:hAnsi="Arial" w:cs="Arial"/>
                <w:sz w:val="20"/>
                <w:vertAlign w:val="subscript"/>
              </w:rPr>
              <w:t>1</w:t>
            </w:r>
          </w:p>
        </w:tc>
        <w:tc>
          <w:tcPr>
            <w:tcW w:w="1418"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I</w:t>
            </w:r>
            <w:r w:rsidRPr="00A12F15">
              <w:rPr>
                <w:rFonts w:ascii="Arial" w:hAnsi="Arial" w:cs="Arial"/>
                <w:sz w:val="20"/>
                <w:vertAlign w:val="subscript"/>
              </w:rPr>
              <w:t>2</w:t>
            </w:r>
          </w:p>
        </w:tc>
        <w:tc>
          <w:tcPr>
            <w:tcW w:w="1984" w:type="dxa"/>
            <w:tcBorders>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r w:rsidR="001E2D97" w:rsidRPr="00A12F15" w:rsidTr="0059536B">
        <w:trPr>
          <w:trHeight w:val="264"/>
        </w:trPr>
        <w:tc>
          <w:tcPr>
            <w:tcW w:w="993" w:type="dxa"/>
            <w:tcBorders>
              <w:top w:val="single" w:sz="7" w:space="0" w:color="auto"/>
              <w:left w:val="double" w:sz="7" w:space="0" w:color="auto"/>
            </w:tcBorders>
          </w:tcPr>
          <w:p w:rsidR="001E2D97" w:rsidRPr="00A12F15" w:rsidRDefault="001E2D97">
            <w:pPr>
              <w:tabs>
                <w:tab w:val="center" w:pos="502"/>
              </w:tabs>
              <w:suppressAutoHyphens/>
              <w:rPr>
                <w:rFonts w:ascii="Arial" w:hAnsi="Arial" w:cs="Arial"/>
                <w:sz w:val="20"/>
              </w:rPr>
            </w:pPr>
            <w:r w:rsidRPr="00A12F15">
              <w:rPr>
                <w:rFonts w:ascii="Arial" w:hAnsi="Arial" w:cs="Arial"/>
                <w:sz w:val="20"/>
              </w:rPr>
              <w:tab/>
              <w:t>A</w:t>
            </w:r>
          </w:p>
        </w:tc>
        <w:tc>
          <w:tcPr>
            <w:tcW w:w="1134" w:type="dxa"/>
            <w:tcBorders>
              <w:top w:val="single" w:sz="7" w:space="0" w:color="auto"/>
              <w:left w:val="single" w:sz="7" w:space="0" w:color="auto"/>
            </w:tcBorders>
            <w:shd w:val="pct75" w:color="auto" w:fill="auto"/>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92"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8" w:type="dxa"/>
            <w:tcBorders>
              <w:top w:val="single" w:sz="7" w:space="0" w:color="auto"/>
              <w:left w:val="single" w:sz="7" w:space="0" w:color="auto"/>
            </w:tcBorders>
            <w:shd w:val="pct75" w:color="auto" w:fill="auto"/>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984" w:type="dxa"/>
            <w:tcBorders>
              <w:top w:val="single" w:sz="7" w:space="0" w:color="auto"/>
              <w:left w:val="single" w:sz="7" w:space="0" w:color="auto"/>
              <w:right w:val="double" w:sz="7" w:space="0" w:color="auto"/>
            </w:tcBorders>
            <w:shd w:val="pct75" w:color="auto" w:fill="auto"/>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1718F8">
        <w:tc>
          <w:tcPr>
            <w:tcW w:w="993" w:type="dxa"/>
            <w:tcBorders>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92"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Borders>
              <w:top w:val="single" w:sz="7" w:space="0" w:color="auto"/>
              <w:left w:val="single" w:sz="7" w:space="0" w:color="auto"/>
            </w:tcBorders>
            <w:shd w:val="pct75" w:color="auto" w:fill="auto"/>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8"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984"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1718F8">
        <w:tc>
          <w:tcPr>
            <w:tcW w:w="993" w:type="dxa"/>
            <w:tcBorders>
              <w:top w:val="single" w:sz="7" w:space="0" w:color="auto"/>
              <w:left w:val="double" w:sz="7" w:space="0" w:color="auto"/>
            </w:tcBorders>
          </w:tcPr>
          <w:p w:rsidR="001E2D97" w:rsidRPr="00A12F15" w:rsidRDefault="001E2D97">
            <w:pPr>
              <w:tabs>
                <w:tab w:val="center" w:pos="502"/>
              </w:tabs>
              <w:suppressAutoHyphens/>
              <w:rPr>
                <w:rFonts w:ascii="Arial" w:hAnsi="Arial" w:cs="Arial"/>
                <w:sz w:val="20"/>
              </w:rPr>
            </w:pPr>
            <w:r w:rsidRPr="00A12F15">
              <w:rPr>
                <w:rFonts w:ascii="Arial" w:hAnsi="Arial" w:cs="Arial"/>
                <w:sz w:val="20"/>
              </w:rPr>
              <w:tab/>
              <w:t>B</w:t>
            </w: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92"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Borders>
              <w:top w:val="single" w:sz="7" w:space="0" w:color="auto"/>
              <w:left w:val="single" w:sz="7" w:space="0" w:color="auto"/>
            </w:tcBorders>
            <w:shd w:val="pct75" w:color="auto" w:fill="auto"/>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8"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984" w:type="dxa"/>
            <w:tcBorders>
              <w:top w:val="single" w:sz="7" w:space="0" w:color="auto"/>
              <w:left w:val="single" w:sz="7" w:space="0" w:color="auto"/>
              <w:right w:val="double" w:sz="7" w:space="0" w:color="auto"/>
            </w:tcBorders>
            <w:shd w:val="pct75" w:color="auto" w:fill="auto"/>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1718F8">
        <w:tc>
          <w:tcPr>
            <w:tcW w:w="993" w:type="dxa"/>
            <w:tcBorders>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7" w:space="0" w:color="auto"/>
            </w:tcBorders>
            <w:shd w:val="pct75" w:color="auto" w:fill="auto"/>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92"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8" w:type="dxa"/>
            <w:tcBorders>
              <w:top w:val="single" w:sz="7" w:space="0" w:color="auto"/>
              <w:left w:val="single" w:sz="7" w:space="0" w:color="auto"/>
            </w:tcBorders>
            <w:shd w:val="pct75" w:color="auto" w:fill="auto"/>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984"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1718F8">
        <w:tc>
          <w:tcPr>
            <w:tcW w:w="993" w:type="dxa"/>
            <w:tcBorders>
              <w:top w:val="single" w:sz="7" w:space="0" w:color="auto"/>
              <w:left w:val="double" w:sz="7" w:space="0" w:color="auto"/>
            </w:tcBorders>
          </w:tcPr>
          <w:p w:rsidR="001E2D97" w:rsidRPr="00A12F15" w:rsidRDefault="001E2D97">
            <w:pPr>
              <w:tabs>
                <w:tab w:val="center" w:pos="502"/>
              </w:tabs>
              <w:suppressAutoHyphens/>
              <w:rPr>
                <w:rFonts w:ascii="Arial" w:hAnsi="Arial" w:cs="Arial"/>
                <w:sz w:val="20"/>
              </w:rPr>
            </w:pPr>
            <w:r w:rsidRPr="00A12F15">
              <w:rPr>
                <w:rFonts w:ascii="Arial" w:hAnsi="Arial" w:cs="Arial"/>
                <w:sz w:val="20"/>
              </w:rPr>
              <w:tab/>
              <w:t>A</w:t>
            </w:r>
          </w:p>
        </w:tc>
        <w:tc>
          <w:tcPr>
            <w:tcW w:w="1134" w:type="dxa"/>
            <w:tcBorders>
              <w:top w:val="single" w:sz="7" w:space="0" w:color="auto"/>
              <w:left w:val="single" w:sz="7" w:space="0" w:color="auto"/>
            </w:tcBorders>
            <w:shd w:val="pct75" w:color="auto" w:fill="auto"/>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92"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8" w:type="dxa"/>
            <w:tcBorders>
              <w:top w:val="single" w:sz="7" w:space="0" w:color="auto"/>
              <w:left w:val="single" w:sz="7" w:space="0" w:color="auto"/>
            </w:tcBorders>
            <w:shd w:val="pct75" w:color="auto" w:fill="auto"/>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984" w:type="dxa"/>
            <w:tcBorders>
              <w:top w:val="single" w:sz="7" w:space="0" w:color="auto"/>
              <w:left w:val="single" w:sz="7" w:space="0" w:color="auto"/>
              <w:right w:val="double" w:sz="7" w:space="0" w:color="auto"/>
            </w:tcBorders>
            <w:shd w:val="pct75" w:color="auto" w:fill="auto"/>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1718F8">
        <w:tc>
          <w:tcPr>
            <w:tcW w:w="993" w:type="dxa"/>
            <w:tcBorders>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92"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Borders>
              <w:top w:val="single" w:sz="7" w:space="0" w:color="auto"/>
              <w:left w:val="single" w:sz="7" w:space="0" w:color="auto"/>
            </w:tcBorders>
            <w:shd w:val="pct75" w:color="auto" w:fill="auto"/>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8"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984"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1718F8">
        <w:tc>
          <w:tcPr>
            <w:tcW w:w="993" w:type="dxa"/>
            <w:tcBorders>
              <w:top w:val="single" w:sz="7" w:space="0" w:color="auto"/>
              <w:left w:val="double" w:sz="7" w:space="0" w:color="auto"/>
            </w:tcBorders>
          </w:tcPr>
          <w:p w:rsidR="001E2D97" w:rsidRPr="00A12F15" w:rsidRDefault="001E2D97">
            <w:pPr>
              <w:tabs>
                <w:tab w:val="center" w:pos="502"/>
              </w:tabs>
              <w:suppressAutoHyphens/>
              <w:rPr>
                <w:rFonts w:ascii="Arial" w:hAnsi="Arial" w:cs="Arial"/>
                <w:sz w:val="20"/>
              </w:rPr>
            </w:pPr>
            <w:r w:rsidRPr="00A12F15">
              <w:rPr>
                <w:rFonts w:ascii="Arial" w:hAnsi="Arial" w:cs="Arial"/>
                <w:sz w:val="20"/>
              </w:rPr>
              <w:tab/>
              <w:t>B</w:t>
            </w: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92"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Borders>
              <w:top w:val="single" w:sz="7" w:space="0" w:color="auto"/>
              <w:left w:val="single" w:sz="7" w:space="0" w:color="auto"/>
            </w:tcBorders>
            <w:shd w:val="pct75" w:color="auto" w:fill="auto"/>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8"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984" w:type="dxa"/>
            <w:tcBorders>
              <w:top w:val="single" w:sz="7" w:space="0" w:color="auto"/>
              <w:left w:val="single" w:sz="7" w:space="0" w:color="auto"/>
              <w:right w:val="double" w:sz="7" w:space="0" w:color="auto"/>
            </w:tcBorders>
            <w:shd w:val="pct75" w:color="auto" w:fill="auto"/>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1718F8">
        <w:tc>
          <w:tcPr>
            <w:tcW w:w="993" w:type="dxa"/>
            <w:tcBorders>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7" w:space="0" w:color="auto"/>
            </w:tcBorders>
            <w:shd w:val="pct75" w:color="auto" w:fill="auto"/>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92"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8" w:type="dxa"/>
            <w:tcBorders>
              <w:top w:val="single" w:sz="7" w:space="0" w:color="auto"/>
              <w:left w:val="single" w:sz="7" w:space="0" w:color="auto"/>
            </w:tcBorders>
            <w:shd w:val="pct75" w:color="auto" w:fill="auto"/>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984"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1718F8">
        <w:tc>
          <w:tcPr>
            <w:tcW w:w="993" w:type="dxa"/>
            <w:tcBorders>
              <w:top w:val="single" w:sz="7" w:space="0" w:color="auto"/>
              <w:left w:val="double" w:sz="7" w:space="0" w:color="auto"/>
            </w:tcBorders>
          </w:tcPr>
          <w:p w:rsidR="001E2D97" w:rsidRPr="00A12F15" w:rsidRDefault="001E2D97">
            <w:pPr>
              <w:tabs>
                <w:tab w:val="center" w:pos="502"/>
              </w:tabs>
              <w:suppressAutoHyphens/>
              <w:rPr>
                <w:rFonts w:ascii="Arial" w:hAnsi="Arial" w:cs="Arial"/>
                <w:sz w:val="20"/>
              </w:rPr>
            </w:pPr>
            <w:r w:rsidRPr="00A12F15">
              <w:rPr>
                <w:rFonts w:ascii="Arial" w:hAnsi="Arial" w:cs="Arial"/>
                <w:sz w:val="20"/>
              </w:rPr>
              <w:tab/>
              <w:t>A</w:t>
            </w:r>
          </w:p>
        </w:tc>
        <w:tc>
          <w:tcPr>
            <w:tcW w:w="1134" w:type="dxa"/>
            <w:tcBorders>
              <w:top w:val="single" w:sz="7" w:space="0" w:color="auto"/>
              <w:left w:val="single" w:sz="7" w:space="0" w:color="auto"/>
            </w:tcBorders>
            <w:shd w:val="pct75" w:color="auto" w:fill="auto"/>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92"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8" w:type="dxa"/>
            <w:tcBorders>
              <w:top w:val="single" w:sz="7" w:space="0" w:color="auto"/>
              <w:left w:val="single" w:sz="7" w:space="0" w:color="auto"/>
            </w:tcBorders>
            <w:shd w:val="pct75" w:color="auto" w:fill="auto"/>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984" w:type="dxa"/>
            <w:tcBorders>
              <w:top w:val="single" w:sz="7" w:space="0" w:color="auto"/>
              <w:left w:val="single" w:sz="7" w:space="0" w:color="auto"/>
              <w:right w:val="double" w:sz="7" w:space="0" w:color="auto"/>
            </w:tcBorders>
            <w:shd w:val="pct75" w:color="auto" w:fill="auto"/>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1718F8">
        <w:tc>
          <w:tcPr>
            <w:tcW w:w="993" w:type="dxa"/>
            <w:tcBorders>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92"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Borders>
              <w:top w:val="single" w:sz="7" w:space="0" w:color="auto"/>
              <w:left w:val="single" w:sz="7" w:space="0" w:color="auto"/>
            </w:tcBorders>
            <w:shd w:val="pct75" w:color="auto" w:fill="auto"/>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8"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984"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1718F8">
        <w:tc>
          <w:tcPr>
            <w:tcW w:w="993" w:type="dxa"/>
            <w:tcBorders>
              <w:top w:val="single" w:sz="7" w:space="0" w:color="auto"/>
              <w:left w:val="double" w:sz="7" w:space="0" w:color="auto"/>
            </w:tcBorders>
          </w:tcPr>
          <w:p w:rsidR="001E2D97" w:rsidRPr="00A12F15" w:rsidRDefault="001E2D97">
            <w:pPr>
              <w:tabs>
                <w:tab w:val="center" w:pos="502"/>
              </w:tabs>
              <w:suppressAutoHyphens/>
              <w:rPr>
                <w:rFonts w:ascii="Arial" w:hAnsi="Arial" w:cs="Arial"/>
                <w:sz w:val="20"/>
              </w:rPr>
            </w:pPr>
            <w:r w:rsidRPr="00A12F15">
              <w:rPr>
                <w:rFonts w:ascii="Arial" w:hAnsi="Arial" w:cs="Arial"/>
                <w:sz w:val="20"/>
              </w:rPr>
              <w:tab/>
              <w:t>B</w:t>
            </w: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92"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Borders>
              <w:top w:val="single" w:sz="7" w:space="0" w:color="auto"/>
              <w:left w:val="single" w:sz="7" w:space="0" w:color="auto"/>
            </w:tcBorders>
            <w:shd w:val="pct75" w:color="auto" w:fill="auto"/>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8"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984" w:type="dxa"/>
            <w:tcBorders>
              <w:top w:val="single" w:sz="7" w:space="0" w:color="auto"/>
              <w:left w:val="single" w:sz="7" w:space="0" w:color="auto"/>
              <w:right w:val="double" w:sz="7" w:space="0" w:color="auto"/>
            </w:tcBorders>
            <w:shd w:val="pct75" w:color="auto" w:fill="auto"/>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1718F8">
        <w:tc>
          <w:tcPr>
            <w:tcW w:w="993" w:type="dxa"/>
            <w:tcBorders>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7" w:space="0" w:color="auto"/>
            </w:tcBorders>
            <w:shd w:val="pct75" w:color="auto" w:fill="auto"/>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92"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8" w:type="dxa"/>
            <w:tcBorders>
              <w:top w:val="single" w:sz="7" w:space="0" w:color="auto"/>
              <w:left w:val="single" w:sz="7" w:space="0" w:color="auto"/>
            </w:tcBorders>
            <w:shd w:val="pct75" w:color="auto" w:fill="auto"/>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984"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1718F8">
        <w:tc>
          <w:tcPr>
            <w:tcW w:w="993" w:type="dxa"/>
            <w:tcBorders>
              <w:top w:val="single" w:sz="7" w:space="0" w:color="auto"/>
              <w:left w:val="double" w:sz="7" w:space="0" w:color="auto"/>
            </w:tcBorders>
          </w:tcPr>
          <w:p w:rsidR="001E2D97" w:rsidRPr="00A12F15" w:rsidRDefault="001E2D97">
            <w:pPr>
              <w:tabs>
                <w:tab w:val="center" w:pos="502"/>
              </w:tabs>
              <w:suppressAutoHyphens/>
              <w:rPr>
                <w:rFonts w:ascii="Arial" w:hAnsi="Arial" w:cs="Arial"/>
                <w:sz w:val="20"/>
              </w:rPr>
            </w:pPr>
            <w:r w:rsidRPr="00A12F15">
              <w:rPr>
                <w:rFonts w:ascii="Arial" w:hAnsi="Arial" w:cs="Arial"/>
                <w:sz w:val="20"/>
              </w:rPr>
              <w:tab/>
              <w:t>A</w:t>
            </w:r>
          </w:p>
        </w:tc>
        <w:tc>
          <w:tcPr>
            <w:tcW w:w="1134" w:type="dxa"/>
            <w:tcBorders>
              <w:top w:val="single" w:sz="7" w:space="0" w:color="auto"/>
              <w:left w:val="single" w:sz="7" w:space="0" w:color="auto"/>
            </w:tcBorders>
            <w:shd w:val="pct75" w:color="auto" w:fill="auto"/>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92"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8" w:type="dxa"/>
            <w:tcBorders>
              <w:top w:val="single" w:sz="7" w:space="0" w:color="auto"/>
              <w:left w:val="single" w:sz="7" w:space="0" w:color="auto"/>
            </w:tcBorders>
            <w:shd w:val="pct75" w:color="auto" w:fill="auto"/>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984" w:type="dxa"/>
            <w:tcBorders>
              <w:top w:val="single" w:sz="7" w:space="0" w:color="auto"/>
              <w:left w:val="single" w:sz="7" w:space="0" w:color="auto"/>
              <w:right w:val="double" w:sz="7" w:space="0" w:color="auto"/>
            </w:tcBorders>
            <w:shd w:val="pct75" w:color="auto" w:fill="auto"/>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1718F8">
        <w:tc>
          <w:tcPr>
            <w:tcW w:w="993" w:type="dxa"/>
            <w:tcBorders>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92"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Borders>
              <w:top w:val="single" w:sz="7" w:space="0" w:color="auto"/>
              <w:left w:val="single" w:sz="7" w:space="0" w:color="auto"/>
            </w:tcBorders>
            <w:shd w:val="pct75" w:color="auto" w:fill="auto"/>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8"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984"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1718F8">
        <w:tc>
          <w:tcPr>
            <w:tcW w:w="993" w:type="dxa"/>
            <w:tcBorders>
              <w:top w:val="single" w:sz="7" w:space="0" w:color="auto"/>
              <w:left w:val="double" w:sz="7" w:space="0" w:color="auto"/>
            </w:tcBorders>
          </w:tcPr>
          <w:p w:rsidR="001E2D97" w:rsidRPr="00A12F15" w:rsidRDefault="001E2D97">
            <w:pPr>
              <w:tabs>
                <w:tab w:val="center" w:pos="502"/>
              </w:tabs>
              <w:suppressAutoHyphens/>
              <w:rPr>
                <w:rFonts w:ascii="Arial" w:hAnsi="Arial" w:cs="Arial"/>
                <w:sz w:val="20"/>
              </w:rPr>
            </w:pPr>
            <w:r w:rsidRPr="00A12F15">
              <w:rPr>
                <w:rFonts w:ascii="Arial" w:hAnsi="Arial" w:cs="Arial"/>
                <w:sz w:val="20"/>
              </w:rPr>
              <w:tab/>
              <w:t>B</w:t>
            </w: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92"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Borders>
              <w:top w:val="single" w:sz="7" w:space="0" w:color="auto"/>
              <w:left w:val="single" w:sz="7" w:space="0" w:color="auto"/>
            </w:tcBorders>
            <w:shd w:val="pct75" w:color="auto" w:fill="auto"/>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8"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984" w:type="dxa"/>
            <w:tcBorders>
              <w:top w:val="single" w:sz="7" w:space="0" w:color="auto"/>
              <w:left w:val="single" w:sz="7" w:space="0" w:color="auto"/>
              <w:right w:val="double" w:sz="7" w:space="0" w:color="auto"/>
            </w:tcBorders>
            <w:shd w:val="pct75" w:color="auto" w:fill="auto"/>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r w:rsidR="001E2D97" w:rsidRPr="00A12F15" w:rsidTr="001718F8">
        <w:tc>
          <w:tcPr>
            <w:tcW w:w="993" w:type="dxa"/>
            <w:tcBorders>
              <w:left w:val="doub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7" w:space="0" w:color="auto"/>
              <w:bottom w:val="double" w:sz="7" w:space="0" w:color="auto"/>
            </w:tcBorders>
            <w:shd w:val="pct75" w:color="auto" w:fill="auto"/>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992"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134"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8" w:type="dxa"/>
            <w:tcBorders>
              <w:top w:val="single" w:sz="7" w:space="0" w:color="auto"/>
              <w:left w:val="single" w:sz="7" w:space="0" w:color="auto"/>
              <w:bottom w:val="double" w:sz="7" w:space="0" w:color="auto"/>
            </w:tcBorders>
            <w:shd w:val="pct75" w:color="auto" w:fill="auto"/>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984" w:type="dxa"/>
            <w:tcBorders>
              <w:top w:val="single" w:sz="7" w:space="0" w:color="auto"/>
              <w:left w:val="single" w:sz="7" w:space="0" w:color="auto"/>
              <w:bottom w:val="doub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rPr>
                <w:rFonts w:ascii="Arial" w:hAnsi="Arial" w:cs="Arial"/>
                <w:sz w:val="20"/>
              </w:rPr>
            </w:pP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Where:</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Revs is revolution of the belt</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del w:id="1692" w:author="morayoa" w:date="2013-06-04T16:28:00Z">
        <w:r w:rsidRPr="00A12F15" w:rsidDel="00A07C86">
          <w:rPr>
            <w:rFonts w:ascii="Arial" w:hAnsi="Arial" w:cs="Arial"/>
            <w:sz w:val="20"/>
          </w:rPr>
          <w:delText>S</w:delText>
        </w:r>
        <w:r w:rsidRPr="00A12F15" w:rsidDel="00A07C86">
          <w:rPr>
            <w:rFonts w:ascii="Arial" w:hAnsi="Arial" w:cs="Arial"/>
            <w:sz w:val="20"/>
            <w:vertAlign w:val="subscript"/>
          </w:rPr>
          <w:delText>D</w:delText>
        </w:r>
        <w:r w:rsidRPr="00A12F15" w:rsidDel="00A07C86">
          <w:rPr>
            <w:rFonts w:ascii="Arial" w:hAnsi="Arial" w:cs="Arial"/>
            <w:sz w:val="20"/>
          </w:rPr>
          <w:delText xml:space="preserve"> </w:delText>
        </w:r>
      </w:del>
      <w:ins w:id="1693" w:author="morayoa" w:date="2013-06-04T16:28:00Z">
        <w:r w:rsidR="00A07C86">
          <w:rPr>
            <w:rFonts w:ascii="Arial" w:hAnsi="Arial" w:cs="Arial"/>
            <w:sz w:val="20"/>
          </w:rPr>
          <w:t>L</w:t>
        </w:r>
        <w:r w:rsidR="00A07C86" w:rsidRPr="00A12F15">
          <w:rPr>
            <w:rFonts w:ascii="Arial" w:hAnsi="Arial" w:cs="Arial"/>
            <w:sz w:val="20"/>
            <w:vertAlign w:val="subscript"/>
          </w:rPr>
          <w:t>D</w:t>
        </w:r>
        <w:r w:rsidR="00A07C86" w:rsidRPr="00A12F15">
          <w:rPr>
            <w:rFonts w:ascii="Arial" w:hAnsi="Arial" w:cs="Arial"/>
            <w:sz w:val="20"/>
          </w:rPr>
          <w:t xml:space="preserve"> </w:t>
        </w:r>
      </w:ins>
      <w:r w:rsidRPr="00A12F15">
        <w:rPr>
          <w:rFonts w:ascii="Arial" w:hAnsi="Arial" w:cs="Arial"/>
          <w:sz w:val="20"/>
        </w:rPr>
        <w:t xml:space="preserve">is discrimination = </w:t>
      </w:r>
      <w:r w:rsidR="00431DB4" w:rsidRPr="00431DB4">
        <w:rPr>
          <w:rFonts w:ascii="Arial" w:hAnsi="Arial" w:cs="Arial"/>
          <w:position w:val="-56"/>
          <w:sz w:val="20"/>
        </w:rPr>
        <w:object w:dxaOrig="3519" w:dyaOrig="1240">
          <v:shape id="_x0000_i1036" type="#_x0000_t75" style="width:176.05pt;height:62.3pt" o:ole="" fillcolor="window">
            <v:imagedata r:id="rId33" o:title=""/>
          </v:shape>
          <o:OLEObject Type="Embed" ProgID="Equation.3" ShapeID="_x0000_i1036" DrawAspect="Content" ObjectID="_1432726398" r:id="rId34"/>
        </w:object>
      </w:r>
    </w:p>
    <w:p w:rsidR="003E7066" w:rsidRPr="00A12F15" w:rsidRDefault="003E7066" w:rsidP="003E7066">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
        <w:gridCol w:w="1260"/>
        <w:gridCol w:w="360"/>
        <w:gridCol w:w="1530"/>
      </w:tblGrid>
      <w:tr w:rsidR="003E7066" w:rsidRPr="00A12F15" w:rsidTr="003E7066">
        <w:trPr>
          <w:trHeight w:hRule="exact" w:val="280"/>
        </w:trPr>
        <w:tc>
          <w:tcPr>
            <w:tcW w:w="360" w:type="dxa"/>
            <w:tcBorders>
              <w:top w:val="single" w:sz="4" w:space="0" w:color="auto"/>
              <w:left w:val="single" w:sz="4" w:space="0" w:color="auto"/>
              <w:bottom w:val="single" w:sz="4" w:space="0" w:color="auto"/>
              <w:right w:val="single" w:sz="4" w:space="0" w:color="auto"/>
            </w:tcBorders>
            <w:vAlign w:val="center"/>
          </w:tcPr>
          <w:p w:rsidR="003E7066" w:rsidRPr="00A12F15" w:rsidRDefault="003E7066" w:rsidP="003E7066">
            <w:pPr>
              <w:tabs>
                <w:tab w:val="left" w:pos="-1440"/>
                <w:tab w:val="left" w:pos="-720"/>
                <w:tab w:val="left" w:pos="0"/>
                <w:tab w:val="left" w:pos="576"/>
                <w:tab w:val="left" w:pos="720"/>
              </w:tabs>
              <w:suppressAutoHyphens/>
              <w:ind w:right="-18"/>
              <w:jc w:val="right"/>
              <w:rPr>
                <w:rFonts w:ascii="Arial" w:hAnsi="Arial"/>
                <w:sz w:val="18"/>
              </w:rPr>
            </w:pPr>
          </w:p>
        </w:tc>
        <w:tc>
          <w:tcPr>
            <w:tcW w:w="1260" w:type="dxa"/>
            <w:tcBorders>
              <w:top w:val="nil"/>
              <w:left w:val="nil"/>
              <w:bottom w:val="nil"/>
              <w:right w:val="nil"/>
            </w:tcBorders>
            <w:vAlign w:val="center"/>
          </w:tcPr>
          <w:p w:rsidR="003E7066" w:rsidRPr="00A12F15" w:rsidRDefault="003E7066" w:rsidP="003E7066">
            <w:pPr>
              <w:tabs>
                <w:tab w:val="left" w:pos="-1440"/>
                <w:tab w:val="left" w:pos="-720"/>
                <w:tab w:val="left" w:pos="0"/>
                <w:tab w:val="left" w:pos="576"/>
                <w:tab w:val="left" w:pos="720"/>
              </w:tabs>
              <w:suppressAutoHyphens/>
              <w:ind w:right="-720"/>
              <w:jc w:val="both"/>
              <w:rPr>
                <w:rFonts w:ascii="Arial" w:hAnsi="Arial"/>
                <w:sz w:val="18"/>
              </w:rPr>
            </w:pPr>
            <w:r w:rsidRPr="00A12F15">
              <w:rPr>
                <w:rFonts w:ascii="Arial" w:hAnsi="Arial"/>
                <w:sz w:val="18"/>
              </w:rPr>
              <w:t>Passed</w:t>
            </w:r>
          </w:p>
        </w:tc>
        <w:tc>
          <w:tcPr>
            <w:tcW w:w="360" w:type="dxa"/>
            <w:tcBorders>
              <w:top w:val="single" w:sz="4" w:space="0" w:color="auto"/>
              <w:left w:val="single" w:sz="4" w:space="0" w:color="auto"/>
              <w:bottom w:val="single" w:sz="4" w:space="0" w:color="auto"/>
              <w:right w:val="single" w:sz="4" w:space="0" w:color="auto"/>
            </w:tcBorders>
            <w:vAlign w:val="center"/>
          </w:tcPr>
          <w:p w:rsidR="003E7066" w:rsidRPr="00A12F15" w:rsidRDefault="003E7066" w:rsidP="003E7066">
            <w:pPr>
              <w:tabs>
                <w:tab w:val="left" w:pos="-1440"/>
                <w:tab w:val="left" w:pos="-720"/>
                <w:tab w:val="left" w:pos="0"/>
                <w:tab w:val="left" w:pos="576"/>
                <w:tab w:val="left" w:pos="720"/>
              </w:tabs>
              <w:suppressAutoHyphens/>
              <w:ind w:right="-720"/>
              <w:jc w:val="both"/>
              <w:rPr>
                <w:rFonts w:ascii="Arial" w:hAnsi="Arial"/>
                <w:sz w:val="18"/>
              </w:rPr>
            </w:pPr>
          </w:p>
        </w:tc>
        <w:tc>
          <w:tcPr>
            <w:tcW w:w="1530" w:type="dxa"/>
            <w:tcBorders>
              <w:top w:val="nil"/>
              <w:left w:val="nil"/>
              <w:bottom w:val="nil"/>
              <w:right w:val="nil"/>
            </w:tcBorders>
            <w:vAlign w:val="center"/>
          </w:tcPr>
          <w:p w:rsidR="003E7066" w:rsidRPr="00A12F15" w:rsidRDefault="003E7066" w:rsidP="003E7066">
            <w:pPr>
              <w:tabs>
                <w:tab w:val="left" w:pos="-1440"/>
                <w:tab w:val="left" w:pos="-720"/>
                <w:tab w:val="left" w:pos="0"/>
                <w:tab w:val="left" w:pos="576"/>
                <w:tab w:val="left" w:pos="720"/>
              </w:tabs>
              <w:suppressAutoHyphens/>
              <w:ind w:right="-720"/>
              <w:jc w:val="both"/>
              <w:rPr>
                <w:rFonts w:ascii="Arial" w:hAnsi="Arial"/>
                <w:sz w:val="18"/>
              </w:rPr>
            </w:pPr>
            <w:r w:rsidRPr="00A12F15">
              <w:rPr>
                <w:rFonts w:ascii="Arial" w:hAnsi="Arial"/>
                <w:sz w:val="18"/>
              </w:rPr>
              <w:t>Failed</w:t>
            </w:r>
          </w:p>
        </w:tc>
      </w:tr>
    </w:tbl>
    <w:p w:rsidR="003E7066" w:rsidRPr="00A12F15" w:rsidRDefault="003E7066" w:rsidP="003E7066">
      <w:pPr>
        <w:tabs>
          <w:tab w:val="left" w:pos="-720"/>
          <w:tab w:val="left" w:pos="0"/>
          <w:tab w:val="left" w:pos="259"/>
          <w:tab w:val="left" w:pos="604"/>
          <w:tab w:val="left" w:pos="816"/>
          <w:tab w:val="left" w:pos="1440"/>
        </w:tabs>
        <w:suppressAutoHyphens/>
        <w:jc w:val="both"/>
        <w:rPr>
          <w:rFonts w:ascii="Arial" w:hAnsi="Arial" w:cs="Arial"/>
          <w:sz w:val="20"/>
        </w:rPr>
      </w:pPr>
    </w:p>
    <w:p w:rsidR="003E7066" w:rsidRPr="00A12F15" w:rsidRDefault="003E7066" w:rsidP="003E7066">
      <w:pPr>
        <w:tabs>
          <w:tab w:val="left" w:pos="-720"/>
          <w:tab w:val="left" w:pos="0"/>
          <w:tab w:val="left" w:pos="259"/>
          <w:tab w:val="left" w:pos="604"/>
          <w:tab w:val="left" w:pos="816"/>
          <w:tab w:val="left" w:pos="1440"/>
        </w:tabs>
        <w:suppressAutoHyphens/>
        <w:jc w:val="both"/>
        <w:rPr>
          <w:rFonts w:ascii="Arial" w:hAnsi="Arial" w:cs="Arial"/>
          <w:sz w:val="20"/>
        </w:rPr>
      </w:pPr>
      <w:del w:id="1694" w:author="morayoa" w:date="2013-06-06T09:05:00Z">
        <w:r w:rsidRPr="00A12F15" w:rsidDel="00DC255E">
          <w:rPr>
            <w:rFonts w:ascii="Arial" w:hAnsi="Arial" w:cs="Arial"/>
            <w:sz w:val="20"/>
          </w:rPr>
          <w:delText>Remarks</w:delText>
        </w:r>
      </w:del>
      <w:ins w:id="1695" w:author="morayoa" w:date="2013-06-06T09:05:00Z">
        <w:r w:rsidR="00DC255E">
          <w:rPr>
            <w:rFonts w:ascii="Arial" w:hAnsi="Arial" w:cs="Arial"/>
            <w:sz w:val="20"/>
          </w:rPr>
          <w:t>Observations</w:t>
        </w:r>
      </w:ins>
      <w:r w:rsidRPr="00A12F15">
        <w:rPr>
          <w:rFonts w:ascii="Arial" w:hAnsi="Arial" w:cs="Arial"/>
          <w:sz w:val="20"/>
        </w:rPr>
        <w:t>:</w:t>
      </w:r>
    </w:p>
    <w:p w:rsidR="00CF3230" w:rsidRPr="00A12F15" w:rsidRDefault="0075580A" w:rsidP="00CF3230">
      <w:pPr>
        <w:tabs>
          <w:tab w:val="left" w:pos="-720"/>
          <w:tab w:val="left" w:pos="0"/>
          <w:tab w:val="left" w:pos="259"/>
          <w:tab w:val="left" w:pos="604"/>
          <w:tab w:val="left" w:pos="816"/>
          <w:tab w:val="left" w:pos="1440"/>
        </w:tabs>
        <w:suppressAutoHyphens/>
        <w:jc w:val="both"/>
        <w:rPr>
          <w:ins w:id="1696" w:author="morayoa" w:date="2013-06-05T14:39:00Z"/>
        </w:rPr>
      </w:pPr>
      <w:ins w:id="1697" w:author="morayoa" w:date="2013-06-05T14:40:00Z">
        <w:r>
          <w:rPr>
            <w:rFonts w:ascii="Arial" w:hAnsi="Arial" w:cs="Arial"/>
            <w:sz w:val="16"/>
            <w:szCs w:val="16"/>
          </w:rPr>
          <w:t xml:space="preserve">Include information that affect the test condition, </w:t>
        </w:r>
      </w:ins>
      <w:ins w:id="1698" w:author="morayoa" w:date="2013-06-06T09:50:00Z">
        <w:r w:rsidR="00B05592">
          <w:rPr>
            <w:rFonts w:ascii="Arial" w:hAnsi="Arial" w:cs="Arial"/>
            <w:sz w:val="16"/>
            <w:szCs w:val="16"/>
          </w:rPr>
          <w:t xml:space="preserve">as indicated in the last paragraph </w:t>
        </w:r>
      </w:ins>
      <w:ins w:id="1699" w:author="morayoa" w:date="2013-06-05T14:40:00Z">
        <w:r>
          <w:rPr>
            <w:rFonts w:ascii="Arial" w:hAnsi="Arial" w:cs="Arial"/>
            <w:sz w:val="16"/>
            <w:szCs w:val="16"/>
          </w:rPr>
          <w:t>of R 50-1 &amp; -2, A.7.1</w:t>
        </w:r>
      </w:ins>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b/>
          <w:sz w:val="20"/>
        </w:rPr>
      </w:pPr>
      <w:r w:rsidRPr="00A12F15">
        <w:rPr>
          <w:rFonts w:ascii="Arial" w:hAnsi="Arial" w:cs="Arial"/>
          <w:sz w:val="20"/>
        </w:rPr>
        <w:br w:type="page"/>
      </w:r>
      <w:r w:rsidRPr="00A12F15">
        <w:rPr>
          <w:rFonts w:ascii="Arial" w:hAnsi="Arial" w:cs="Arial"/>
          <w:b/>
          <w:sz w:val="20"/>
        </w:rPr>
        <w:lastRenderedPageBreak/>
        <w:t>2</w:t>
      </w:r>
      <w:r w:rsidRPr="00A12F15">
        <w:rPr>
          <w:rFonts w:ascii="Arial" w:hAnsi="Arial" w:cs="Arial"/>
          <w:b/>
          <w:sz w:val="20"/>
        </w:rPr>
        <w:tab/>
        <w:t xml:space="preserve">In-situ </w:t>
      </w:r>
      <w:r w:rsidR="00651637" w:rsidRPr="00A12F15">
        <w:rPr>
          <w:rFonts w:ascii="Arial" w:hAnsi="Arial" w:cs="Arial"/>
          <w:b/>
          <w:sz w:val="20"/>
        </w:rPr>
        <w:t>p</w:t>
      </w:r>
      <w:r w:rsidR="00BF0C0F" w:rsidRPr="00A12F15">
        <w:rPr>
          <w:rFonts w:ascii="Arial" w:hAnsi="Arial" w:cs="Arial"/>
          <w:b/>
          <w:sz w:val="20"/>
        </w:rPr>
        <w:t>roduct</w:t>
      </w:r>
      <w:r w:rsidRPr="00A12F15">
        <w:rPr>
          <w:rFonts w:ascii="Arial" w:hAnsi="Arial" w:cs="Arial"/>
          <w:b/>
          <w:sz w:val="20"/>
        </w:rPr>
        <w:t xml:space="preserve"> tests (R 50-1</w:t>
      </w:r>
      <w:r w:rsidR="008B56A8">
        <w:rPr>
          <w:rFonts w:ascii="Arial" w:hAnsi="Arial" w:cs="Arial"/>
          <w:b/>
          <w:sz w:val="20"/>
        </w:rPr>
        <w:t xml:space="preserve"> and </w:t>
      </w:r>
      <w:r w:rsidR="006407A1" w:rsidRPr="00A12F15">
        <w:rPr>
          <w:rFonts w:ascii="Arial" w:hAnsi="Arial" w:cs="Arial"/>
          <w:b/>
          <w:sz w:val="20"/>
        </w:rPr>
        <w:t>2</w:t>
      </w:r>
      <w:r w:rsidRPr="00A12F15">
        <w:rPr>
          <w:rFonts w:ascii="Arial" w:hAnsi="Arial" w:cs="Arial"/>
          <w:b/>
          <w:sz w:val="20"/>
        </w:rPr>
        <w:t xml:space="preserve">, </w:t>
      </w:r>
      <w:r w:rsidR="008B56A8">
        <w:rPr>
          <w:rFonts w:ascii="Arial" w:hAnsi="Arial" w:cs="Arial"/>
          <w:b/>
          <w:sz w:val="20"/>
        </w:rPr>
        <w:t>2.8</w:t>
      </w:r>
      <w:r w:rsidR="00DD5CAF" w:rsidRPr="00A12F15">
        <w:rPr>
          <w:rFonts w:ascii="Arial" w:hAnsi="Arial" w:cs="Arial"/>
          <w:b/>
          <w:sz w:val="20"/>
        </w:rPr>
        <w:t>,</w:t>
      </w:r>
      <w:r w:rsidR="008B56A8">
        <w:rPr>
          <w:rFonts w:ascii="Arial" w:hAnsi="Arial" w:cs="Arial"/>
          <w:b/>
          <w:sz w:val="20"/>
        </w:rPr>
        <w:t xml:space="preserve"> </w:t>
      </w:r>
      <w:r w:rsidR="000B51B0" w:rsidRPr="00A12F15">
        <w:rPr>
          <w:rFonts w:ascii="Arial" w:hAnsi="Arial" w:cs="Arial"/>
          <w:b/>
          <w:sz w:val="20"/>
        </w:rPr>
        <w:t>5.2.2.1</w:t>
      </w:r>
      <w:r w:rsidR="00170DBA" w:rsidRPr="00A12F15">
        <w:rPr>
          <w:rFonts w:ascii="Arial" w:hAnsi="Arial" w:cs="Arial"/>
          <w:b/>
          <w:sz w:val="20"/>
        </w:rPr>
        <w:t>, 6.1,</w:t>
      </w:r>
      <w:r w:rsidRPr="00A12F15">
        <w:rPr>
          <w:rFonts w:ascii="Arial" w:hAnsi="Arial" w:cs="Arial"/>
          <w:b/>
          <w:sz w:val="20"/>
        </w:rPr>
        <w:t xml:space="preserve"> &amp; </w:t>
      </w:r>
      <w:r w:rsidR="00FF527C" w:rsidRPr="00A12F15">
        <w:rPr>
          <w:rFonts w:ascii="Arial" w:hAnsi="Arial" w:cs="Arial"/>
          <w:b/>
          <w:sz w:val="20"/>
        </w:rPr>
        <w:t>A.</w:t>
      </w:r>
      <w:r w:rsidR="009E4A30" w:rsidRPr="00A12F15">
        <w:rPr>
          <w:rFonts w:ascii="Arial" w:hAnsi="Arial" w:cs="Arial"/>
          <w:b/>
          <w:sz w:val="20"/>
        </w:rPr>
        <w:t>10</w:t>
      </w:r>
      <w:r w:rsidRPr="00A12F15">
        <w:rPr>
          <w:rFonts w:ascii="Arial" w:hAnsi="Arial" w:cs="Arial"/>
          <w:b/>
          <w:sz w:val="20"/>
        </w:rPr>
        <w:t>)</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2.1</w:t>
      </w:r>
      <w:r w:rsidRPr="00A12F15">
        <w:rPr>
          <w:rFonts w:ascii="Arial" w:hAnsi="Arial" w:cs="Arial"/>
          <w:sz w:val="20"/>
        </w:rPr>
        <w:tab/>
        <w:t>Accuracy of control instrument (R 50-</w:t>
      </w:r>
      <w:r w:rsidR="006407A1" w:rsidRPr="00A12F15">
        <w:rPr>
          <w:rFonts w:ascii="Arial" w:hAnsi="Arial" w:cs="Arial"/>
          <w:sz w:val="20"/>
        </w:rPr>
        <w:t>2</w:t>
      </w:r>
      <w:r w:rsidRPr="00A12F15">
        <w:rPr>
          <w:rFonts w:ascii="Arial" w:hAnsi="Arial" w:cs="Arial"/>
          <w:sz w:val="20"/>
        </w:rPr>
        <w:t xml:space="preserve">, </w:t>
      </w:r>
      <w:r w:rsidR="00B01D25" w:rsidRPr="00A12F15">
        <w:rPr>
          <w:rFonts w:ascii="Arial" w:hAnsi="Arial" w:cs="Arial"/>
          <w:sz w:val="20"/>
        </w:rPr>
        <w:t>5.2.2.1</w:t>
      </w:r>
      <w:r w:rsidRPr="00A12F15">
        <w:rPr>
          <w:rFonts w:ascii="Arial" w:hAnsi="Arial" w:cs="Arial"/>
          <w:sz w:val="20"/>
        </w:rPr>
        <w:t xml:space="preserve"> &amp; </w:t>
      </w:r>
      <w:r w:rsidR="00013660">
        <w:rPr>
          <w:rFonts w:ascii="Arial" w:hAnsi="Arial" w:cs="Arial"/>
          <w:sz w:val="20"/>
        </w:rPr>
        <w:t>A.10.1</w:t>
      </w:r>
      <w:r w:rsidRPr="00A12F15">
        <w:rPr>
          <w:rFonts w:ascii="Arial" w:hAnsi="Arial" w:cs="Arial"/>
          <w:sz w:val="20"/>
        </w:rPr>
        <w:t>)</w:t>
      </w:r>
    </w:p>
    <w:tbl>
      <w:tblPr>
        <w:tblW w:w="8647"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2" w:type="dxa"/>
          <w:right w:w="112" w:type="dxa"/>
        </w:tblCellMar>
        <w:tblLook w:val="0000"/>
      </w:tblPr>
      <w:tblGrid>
        <w:gridCol w:w="3969"/>
        <w:gridCol w:w="898"/>
        <w:gridCol w:w="1087"/>
        <w:gridCol w:w="1276"/>
        <w:gridCol w:w="1417"/>
      </w:tblGrid>
      <w:tr w:rsidR="00F82DF6" w:rsidRPr="00A12F15" w:rsidTr="00870A73">
        <w:trPr>
          <w:trHeight w:hRule="exact" w:val="283"/>
        </w:trPr>
        <w:tc>
          <w:tcPr>
            <w:tcW w:w="3969" w:type="dxa"/>
            <w:tcBorders>
              <w:right w:val="nil"/>
            </w:tcBorders>
          </w:tcPr>
          <w:p w:rsidR="00F82DF6" w:rsidRPr="00A12F15" w:rsidRDefault="00F82DF6" w:rsidP="00F82DF6">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Application No.</w:t>
            </w:r>
            <w:proofErr w:type="gramStart"/>
            <w:r w:rsidRPr="00A12F15">
              <w:rPr>
                <w:rFonts w:ascii="Arial" w:hAnsi="Arial" w:cs="Arial"/>
                <w:sz w:val="20"/>
              </w:rPr>
              <w:t>:        ......................................</w:t>
            </w:r>
            <w:proofErr w:type="gramEnd"/>
          </w:p>
        </w:tc>
        <w:tc>
          <w:tcPr>
            <w:tcW w:w="898" w:type="dxa"/>
            <w:tcBorders>
              <w:left w:val="nil"/>
            </w:tcBorders>
          </w:tcPr>
          <w:p w:rsidR="00F82DF6" w:rsidRPr="00A12F15" w:rsidRDefault="00F82DF6" w:rsidP="00F82DF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087" w:type="dxa"/>
            <w:tcBorders>
              <w:bottom w:val="single" w:sz="4" w:space="0" w:color="auto"/>
            </w:tcBorders>
          </w:tcPr>
          <w:p w:rsidR="00F82DF6" w:rsidRPr="00A12F15" w:rsidRDefault="00F82DF6" w:rsidP="00F82DF6">
            <w:pPr>
              <w:tabs>
                <w:tab w:val="center" w:pos="665"/>
              </w:tabs>
              <w:suppressAutoHyphens/>
              <w:spacing w:after="56"/>
              <w:rPr>
                <w:rFonts w:ascii="Arial" w:hAnsi="Arial" w:cs="Arial"/>
                <w:sz w:val="20"/>
              </w:rPr>
            </w:pPr>
            <w:r w:rsidRPr="00A12F15">
              <w:rPr>
                <w:rFonts w:ascii="Arial" w:hAnsi="Arial" w:cs="Arial"/>
                <w:sz w:val="20"/>
              </w:rPr>
              <w:tab/>
              <w:t>At start</w:t>
            </w:r>
          </w:p>
        </w:tc>
        <w:tc>
          <w:tcPr>
            <w:tcW w:w="1276" w:type="dxa"/>
            <w:tcBorders>
              <w:bottom w:val="single" w:sz="4" w:space="0" w:color="auto"/>
            </w:tcBorders>
          </w:tcPr>
          <w:p w:rsidR="00F82DF6" w:rsidRPr="00A12F15" w:rsidRDefault="00F82DF6" w:rsidP="00F82DF6">
            <w:pPr>
              <w:tabs>
                <w:tab w:val="center" w:pos="574"/>
              </w:tabs>
              <w:suppressAutoHyphens/>
              <w:spacing w:after="56"/>
              <w:rPr>
                <w:rFonts w:ascii="Arial" w:hAnsi="Arial" w:cs="Arial"/>
                <w:sz w:val="20"/>
              </w:rPr>
            </w:pPr>
            <w:r w:rsidRPr="00A12F15">
              <w:rPr>
                <w:rFonts w:ascii="Arial" w:hAnsi="Arial" w:cs="Arial"/>
                <w:sz w:val="20"/>
              </w:rPr>
              <w:tab/>
              <w:t>At end</w:t>
            </w:r>
          </w:p>
        </w:tc>
        <w:tc>
          <w:tcPr>
            <w:tcW w:w="1417" w:type="dxa"/>
          </w:tcPr>
          <w:p w:rsidR="00F82DF6" w:rsidRPr="00A12F15" w:rsidRDefault="00F82DF6" w:rsidP="00F82DF6">
            <w:pPr>
              <w:tabs>
                <w:tab w:val="left" w:pos="-720"/>
                <w:tab w:val="left" w:pos="0"/>
                <w:tab w:val="left" w:pos="259"/>
                <w:tab w:val="left" w:pos="604"/>
                <w:tab w:val="left" w:pos="816"/>
                <w:tab w:val="left" w:pos="1440"/>
              </w:tabs>
              <w:suppressAutoHyphens/>
              <w:spacing w:after="56"/>
              <w:rPr>
                <w:rFonts w:ascii="Arial" w:hAnsi="Arial" w:cs="Arial"/>
                <w:sz w:val="20"/>
              </w:rPr>
            </w:pPr>
          </w:p>
        </w:tc>
      </w:tr>
      <w:tr w:rsidR="00F82DF6" w:rsidRPr="00A12F15" w:rsidTr="00870A73">
        <w:trPr>
          <w:trHeight w:hRule="exact" w:val="283"/>
        </w:trPr>
        <w:tc>
          <w:tcPr>
            <w:tcW w:w="3969" w:type="dxa"/>
            <w:tcBorders>
              <w:bottom w:val="single" w:sz="4" w:space="0" w:color="auto"/>
            </w:tcBorders>
          </w:tcPr>
          <w:p w:rsidR="00F82DF6" w:rsidRPr="00A12F15" w:rsidRDefault="00451C6B" w:rsidP="00F82DF6">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Type</w:t>
            </w:r>
            <w:r w:rsidR="00F82DF6" w:rsidRPr="00A12F15">
              <w:rPr>
                <w:rFonts w:ascii="Arial" w:hAnsi="Arial" w:cs="Arial"/>
                <w:sz w:val="20"/>
              </w:rPr>
              <w:t xml:space="preserve"> designation</w:t>
            </w:r>
            <w:proofErr w:type="gramStart"/>
            <w:r w:rsidR="00F82DF6" w:rsidRPr="00A12F15">
              <w:rPr>
                <w:rFonts w:ascii="Arial" w:hAnsi="Arial" w:cs="Arial"/>
                <w:sz w:val="20"/>
              </w:rPr>
              <w:t>:    ...................................</w:t>
            </w:r>
            <w:proofErr w:type="gramEnd"/>
          </w:p>
        </w:tc>
        <w:tc>
          <w:tcPr>
            <w:tcW w:w="898" w:type="dxa"/>
          </w:tcPr>
          <w:p w:rsidR="00F82DF6" w:rsidRPr="00A12F15" w:rsidRDefault="00F82DF6" w:rsidP="00F82DF6">
            <w:pPr>
              <w:tabs>
                <w:tab w:val="left" w:pos="-720"/>
                <w:tab w:val="left" w:pos="0"/>
                <w:tab w:val="left" w:pos="259"/>
                <w:tab w:val="left" w:pos="604"/>
                <w:tab w:val="left" w:pos="816"/>
                <w:tab w:val="left" w:pos="1440"/>
              </w:tabs>
              <w:suppressAutoHyphens/>
              <w:spacing w:after="56"/>
              <w:jc w:val="right"/>
              <w:rPr>
                <w:rFonts w:ascii="Arial" w:hAnsi="Arial" w:cs="Arial"/>
                <w:sz w:val="20"/>
              </w:rPr>
            </w:pPr>
            <w:r w:rsidRPr="00A12F15">
              <w:rPr>
                <w:rFonts w:ascii="Arial" w:hAnsi="Arial" w:cs="Arial"/>
                <w:sz w:val="20"/>
              </w:rPr>
              <w:t>Temp:</w:t>
            </w:r>
          </w:p>
        </w:tc>
        <w:tc>
          <w:tcPr>
            <w:tcW w:w="1087" w:type="dxa"/>
            <w:tcBorders>
              <w:bottom w:val="single" w:sz="4" w:space="0" w:color="auto"/>
            </w:tcBorders>
            <w:shd w:val="clear" w:color="auto" w:fill="auto"/>
          </w:tcPr>
          <w:p w:rsidR="00F82DF6" w:rsidRPr="00A12F15" w:rsidRDefault="00F82DF6" w:rsidP="00F82DF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6" w:type="dxa"/>
            <w:tcBorders>
              <w:bottom w:val="single" w:sz="4" w:space="0" w:color="auto"/>
            </w:tcBorders>
            <w:shd w:val="clear" w:color="auto" w:fill="auto"/>
          </w:tcPr>
          <w:p w:rsidR="00F82DF6" w:rsidRPr="00A12F15" w:rsidRDefault="00F82DF6" w:rsidP="00F82DF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Pr>
          <w:p w:rsidR="00F82DF6" w:rsidRPr="00A12F15" w:rsidRDefault="00F82DF6" w:rsidP="00F82DF6">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r w:rsidRPr="00A12F15">
              <w:rPr>
                <w:rFonts w:ascii="Arial" w:hAnsi="Arial" w:cs="Arial"/>
                <w:sz w:val="20"/>
              </w:rPr>
              <w:sym w:font="Symbol" w:char="F0B0"/>
            </w:r>
            <w:r w:rsidRPr="00A12F15">
              <w:rPr>
                <w:rFonts w:ascii="Arial" w:hAnsi="Arial" w:cs="Arial"/>
                <w:sz w:val="20"/>
              </w:rPr>
              <w:t>C</w:t>
            </w:r>
          </w:p>
        </w:tc>
      </w:tr>
      <w:tr w:rsidR="00F82DF6" w:rsidRPr="00A12F15" w:rsidTr="00870A73">
        <w:trPr>
          <w:trHeight w:hRule="exact" w:val="283"/>
        </w:trPr>
        <w:tc>
          <w:tcPr>
            <w:tcW w:w="3969" w:type="dxa"/>
            <w:tcBorders>
              <w:bottom w:val="single" w:sz="4" w:space="0" w:color="auto"/>
            </w:tcBorders>
          </w:tcPr>
          <w:p w:rsidR="00F82DF6" w:rsidRPr="00A12F15" w:rsidRDefault="00F82DF6" w:rsidP="00F82DF6">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Scale interval, d</w:t>
            </w:r>
            <w:proofErr w:type="gramStart"/>
            <w:r w:rsidRPr="00A12F15">
              <w:rPr>
                <w:rFonts w:ascii="Arial" w:hAnsi="Arial" w:cs="Arial"/>
                <w:sz w:val="20"/>
              </w:rPr>
              <w:t>:      ...................................</w:t>
            </w:r>
            <w:proofErr w:type="gramEnd"/>
          </w:p>
        </w:tc>
        <w:tc>
          <w:tcPr>
            <w:tcW w:w="898" w:type="dxa"/>
          </w:tcPr>
          <w:p w:rsidR="00F82DF6" w:rsidRPr="00A12F15" w:rsidRDefault="00F82DF6" w:rsidP="00F82DF6">
            <w:pPr>
              <w:tabs>
                <w:tab w:val="right" w:pos="4642"/>
              </w:tabs>
              <w:suppressAutoHyphens/>
              <w:spacing w:after="56"/>
              <w:jc w:val="right"/>
              <w:rPr>
                <w:rFonts w:ascii="Arial" w:hAnsi="Arial" w:cs="Arial"/>
                <w:sz w:val="20"/>
              </w:rPr>
            </w:pPr>
            <w:r w:rsidRPr="00A12F15">
              <w:rPr>
                <w:rFonts w:ascii="Arial" w:hAnsi="Arial" w:cs="Arial"/>
                <w:sz w:val="20"/>
              </w:rPr>
              <w:t>Rel. h:</w:t>
            </w:r>
          </w:p>
        </w:tc>
        <w:tc>
          <w:tcPr>
            <w:tcW w:w="1087" w:type="dxa"/>
            <w:shd w:val="pct60" w:color="auto" w:fill="auto"/>
          </w:tcPr>
          <w:p w:rsidR="00F82DF6" w:rsidRPr="00A12F15" w:rsidRDefault="00F82DF6" w:rsidP="00F82DF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6" w:type="dxa"/>
            <w:tcBorders>
              <w:bottom w:val="single" w:sz="4" w:space="0" w:color="auto"/>
            </w:tcBorders>
            <w:shd w:val="pct60" w:color="auto" w:fill="auto"/>
          </w:tcPr>
          <w:p w:rsidR="00F82DF6" w:rsidRPr="00A12F15" w:rsidRDefault="00F82DF6" w:rsidP="00F82DF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Pr>
          <w:p w:rsidR="00F82DF6" w:rsidRPr="00A12F15" w:rsidRDefault="00F82DF6" w:rsidP="00F82DF6">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
        </w:tc>
      </w:tr>
      <w:tr w:rsidR="00F82DF6" w:rsidRPr="00A12F15" w:rsidTr="00870A73">
        <w:trPr>
          <w:trHeight w:hRule="exact" w:val="283"/>
        </w:trPr>
        <w:tc>
          <w:tcPr>
            <w:tcW w:w="3969" w:type="dxa"/>
            <w:tcBorders>
              <w:top w:val="single" w:sz="4" w:space="0" w:color="auto"/>
              <w:bottom w:val="single" w:sz="4" w:space="0" w:color="auto"/>
            </w:tcBorders>
          </w:tcPr>
          <w:p w:rsidR="00F82DF6" w:rsidRPr="00A12F15" w:rsidRDefault="00F82DF6" w:rsidP="00F82DF6">
            <w:pPr>
              <w:tabs>
                <w:tab w:val="right" w:pos="4642"/>
              </w:tabs>
              <w:suppressAutoHyphens/>
              <w:spacing w:after="56"/>
              <w:rPr>
                <w:rFonts w:ascii="Arial" w:hAnsi="Arial" w:cs="Arial"/>
                <w:sz w:val="20"/>
              </w:rPr>
            </w:pPr>
            <w:r w:rsidRPr="00A12F15">
              <w:rPr>
                <w:rFonts w:ascii="Arial" w:hAnsi="Arial" w:cs="Arial"/>
                <w:sz w:val="20"/>
              </w:rPr>
              <w:t>Maximum capacity</w:t>
            </w:r>
            <w:proofErr w:type="gramStart"/>
            <w:r w:rsidRPr="00A12F15">
              <w:rPr>
                <w:rFonts w:ascii="Arial" w:hAnsi="Arial" w:cs="Arial"/>
                <w:sz w:val="20"/>
              </w:rPr>
              <w:t>:       ...................................</w:t>
            </w:r>
            <w:proofErr w:type="gramEnd"/>
          </w:p>
        </w:tc>
        <w:tc>
          <w:tcPr>
            <w:tcW w:w="898" w:type="dxa"/>
          </w:tcPr>
          <w:p w:rsidR="00F82DF6" w:rsidRPr="00A12F15" w:rsidRDefault="00F82DF6" w:rsidP="00F82DF6">
            <w:pPr>
              <w:tabs>
                <w:tab w:val="right" w:pos="4642"/>
              </w:tabs>
              <w:suppressAutoHyphens/>
              <w:spacing w:after="56"/>
              <w:jc w:val="center"/>
              <w:rPr>
                <w:rFonts w:ascii="Arial" w:hAnsi="Arial" w:cs="Arial"/>
                <w:sz w:val="20"/>
              </w:rPr>
            </w:pPr>
            <w:r w:rsidRPr="00A12F15">
              <w:rPr>
                <w:rFonts w:ascii="Arial" w:hAnsi="Arial" w:cs="Arial"/>
                <w:sz w:val="20"/>
              </w:rPr>
              <w:t xml:space="preserve">  Date:</w:t>
            </w:r>
            <w:r w:rsidRPr="00A12F15">
              <w:rPr>
                <w:rFonts w:ascii="Arial" w:hAnsi="Arial" w:cs="Arial"/>
                <w:sz w:val="20"/>
              </w:rPr>
              <w:tab/>
              <w:t>Date:</w:t>
            </w:r>
          </w:p>
        </w:tc>
        <w:tc>
          <w:tcPr>
            <w:tcW w:w="1087" w:type="dxa"/>
            <w:shd w:val="clear" w:color="auto" w:fill="auto"/>
          </w:tcPr>
          <w:p w:rsidR="00F82DF6" w:rsidRPr="00A12F15" w:rsidRDefault="00F82DF6" w:rsidP="00F82DF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6" w:type="dxa"/>
            <w:shd w:val="clear" w:color="auto" w:fill="auto"/>
          </w:tcPr>
          <w:p w:rsidR="00F82DF6" w:rsidRPr="00A12F15" w:rsidRDefault="00F82DF6" w:rsidP="00F82DF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Pr>
          <w:p w:rsidR="00F82DF6" w:rsidRPr="00A12F15" w:rsidRDefault="002829F3" w:rsidP="00F82DF6">
            <w:pPr>
              <w:tabs>
                <w:tab w:val="left" w:pos="-720"/>
                <w:tab w:val="left" w:pos="0"/>
                <w:tab w:val="left" w:pos="259"/>
                <w:tab w:val="left" w:pos="604"/>
                <w:tab w:val="left" w:pos="816"/>
                <w:tab w:val="left" w:pos="1440"/>
              </w:tabs>
              <w:suppressAutoHyphens/>
              <w:spacing w:after="56"/>
              <w:rPr>
                <w:rFonts w:ascii="Arial" w:hAnsi="Arial" w:cs="Arial"/>
                <w:sz w:val="20"/>
              </w:rPr>
            </w:pPr>
            <w:proofErr w:type="spellStart"/>
            <w:r w:rsidRPr="00A12F15">
              <w:rPr>
                <w:rFonts w:ascii="Arial" w:hAnsi="Arial" w:cs="Arial"/>
                <w:sz w:val="20"/>
              </w:rPr>
              <w:t>yyyy</w:t>
            </w:r>
            <w:proofErr w:type="spellEnd"/>
            <w:r w:rsidRPr="00A12F15">
              <w:rPr>
                <w:rFonts w:ascii="Arial" w:hAnsi="Arial" w:cs="Arial"/>
                <w:sz w:val="20"/>
              </w:rPr>
              <w:t>-mm-</w:t>
            </w:r>
            <w:proofErr w:type="spellStart"/>
            <w:r w:rsidRPr="00A12F15">
              <w:rPr>
                <w:rFonts w:ascii="Arial" w:hAnsi="Arial" w:cs="Arial"/>
                <w:sz w:val="20"/>
              </w:rPr>
              <w:t>dd</w:t>
            </w:r>
            <w:proofErr w:type="spellEnd"/>
          </w:p>
        </w:tc>
      </w:tr>
      <w:tr w:rsidR="00F82DF6" w:rsidRPr="00A12F15" w:rsidTr="00870A73">
        <w:trPr>
          <w:trHeight w:hRule="exact" w:val="274"/>
        </w:trPr>
        <w:tc>
          <w:tcPr>
            <w:tcW w:w="3969" w:type="dxa"/>
            <w:tcBorders>
              <w:top w:val="single" w:sz="4" w:space="0" w:color="auto"/>
            </w:tcBorders>
          </w:tcPr>
          <w:p w:rsidR="00F82DF6" w:rsidRPr="00A12F15" w:rsidRDefault="00F82DF6" w:rsidP="00F82DF6">
            <w:pPr>
              <w:tabs>
                <w:tab w:val="right" w:pos="4642"/>
              </w:tabs>
              <w:suppressAutoHyphens/>
              <w:spacing w:after="56"/>
              <w:rPr>
                <w:rFonts w:ascii="Arial" w:hAnsi="Arial" w:cs="Arial"/>
                <w:sz w:val="20"/>
              </w:rPr>
            </w:pPr>
            <w:r w:rsidRPr="00A12F15">
              <w:rPr>
                <w:rFonts w:ascii="Arial" w:hAnsi="Arial" w:cs="Arial"/>
                <w:sz w:val="20"/>
              </w:rPr>
              <w:t>Minimum capacity</w:t>
            </w:r>
            <w:proofErr w:type="gramStart"/>
            <w:r w:rsidRPr="00A12F15">
              <w:rPr>
                <w:rFonts w:ascii="Arial" w:hAnsi="Arial" w:cs="Arial"/>
                <w:sz w:val="20"/>
              </w:rPr>
              <w:t>:       ...................................</w:t>
            </w:r>
            <w:proofErr w:type="gramEnd"/>
          </w:p>
        </w:tc>
        <w:tc>
          <w:tcPr>
            <w:tcW w:w="898" w:type="dxa"/>
          </w:tcPr>
          <w:p w:rsidR="00F82DF6" w:rsidRPr="00A12F15" w:rsidRDefault="00F82DF6" w:rsidP="00F82DF6">
            <w:pPr>
              <w:tabs>
                <w:tab w:val="right" w:pos="4642"/>
              </w:tabs>
              <w:suppressAutoHyphens/>
              <w:spacing w:after="56"/>
              <w:jc w:val="center"/>
              <w:rPr>
                <w:rFonts w:ascii="Arial" w:hAnsi="Arial" w:cs="Arial"/>
                <w:sz w:val="20"/>
              </w:rPr>
            </w:pPr>
            <w:r w:rsidRPr="00A12F15">
              <w:rPr>
                <w:rFonts w:ascii="Arial" w:hAnsi="Arial" w:cs="Arial"/>
                <w:sz w:val="20"/>
              </w:rPr>
              <w:t xml:space="preserve">  Time:</w:t>
            </w:r>
            <w:r w:rsidRPr="00A12F15">
              <w:rPr>
                <w:rFonts w:ascii="Arial" w:hAnsi="Arial" w:cs="Arial"/>
                <w:sz w:val="20"/>
              </w:rPr>
              <w:tab/>
              <w:t>Time:</w:t>
            </w:r>
          </w:p>
        </w:tc>
        <w:tc>
          <w:tcPr>
            <w:tcW w:w="1087" w:type="dxa"/>
            <w:shd w:val="clear" w:color="auto" w:fill="auto"/>
          </w:tcPr>
          <w:p w:rsidR="00F82DF6" w:rsidRPr="00A12F15" w:rsidRDefault="00F82DF6" w:rsidP="00F82DF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6" w:type="dxa"/>
            <w:shd w:val="clear" w:color="auto" w:fill="auto"/>
          </w:tcPr>
          <w:p w:rsidR="00F82DF6" w:rsidRPr="00A12F15" w:rsidRDefault="00F82DF6" w:rsidP="00F82DF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Pr>
          <w:p w:rsidR="00F82DF6" w:rsidRPr="00A12F15" w:rsidRDefault="00F82DF6" w:rsidP="00F82DF6">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roofErr w:type="spellStart"/>
            <w:r w:rsidRPr="00A12F15">
              <w:rPr>
                <w:rFonts w:ascii="Arial" w:hAnsi="Arial" w:cs="Arial"/>
                <w:sz w:val="20"/>
              </w:rPr>
              <w:t>hh:mm:ss</w:t>
            </w:r>
            <w:proofErr w:type="spellEnd"/>
          </w:p>
        </w:tc>
      </w:tr>
      <w:tr w:rsidR="00F82DF6" w:rsidRPr="00A12F15" w:rsidTr="00870A73">
        <w:trPr>
          <w:trHeight w:hRule="exact" w:val="274"/>
        </w:trPr>
        <w:tc>
          <w:tcPr>
            <w:tcW w:w="3969" w:type="dxa"/>
            <w:tcBorders>
              <w:top w:val="single" w:sz="4" w:space="0" w:color="auto"/>
            </w:tcBorders>
          </w:tcPr>
          <w:p w:rsidR="00F82DF6" w:rsidRPr="00A12F15" w:rsidRDefault="00F82DF6" w:rsidP="00F82DF6">
            <w:pPr>
              <w:tabs>
                <w:tab w:val="right" w:pos="4642"/>
              </w:tabs>
              <w:suppressAutoHyphens/>
              <w:spacing w:after="56"/>
              <w:rPr>
                <w:rFonts w:ascii="Arial" w:hAnsi="Arial" w:cs="Arial"/>
                <w:sz w:val="20"/>
              </w:rPr>
            </w:pPr>
            <w:r w:rsidRPr="00A12F15">
              <w:rPr>
                <w:rFonts w:ascii="Arial" w:hAnsi="Arial" w:cs="Arial"/>
                <w:sz w:val="20"/>
              </w:rPr>
              <w:t>Observer</w:t>
            </w:r>
            <w:proofErr w:type="gramStart"/>
            <w:r w:rsidRPr="00A12F15">
              <w:rPr>
                <w:rFonts w:ascii="Arial" w:hAnsi="Arial" w:cs="Arial"/>
                <w:sz w:val="20"/>
              </w:rPr>
              <w:t>:               ...................................</w:t>
            </w:r>
            <w:proofErr w:type="gramEnd"/>
          </w:p>
        </w:tc>
        <w:tc>
          <w:tcPr>
            <w:tcW w:w="898" w:type="dxa"/>
          </w:tcPr>
          <w:p w:rsidR="00F82DF6" w:rsidRPr="00A12F15" w:rsidRDefault="00F82DF6" w:rsidP="00F82DF6">
            <w:pPr>
              <w:tabs>
                <w:tab w:val="right" w:pos="4642"/>
              </w:tabs>
              <w:suppressAutoHyphens/>
              <w:spacing w:after="56"/>
              <w:jc w:val="center"/>
              <w:rPr>
                <w:rFonts w:ascii="Arial" w:hAnsi="Arial" w:cs="Arial"/>
                <w:sz w:val="20"/>
              </w:rPr>
            </w:pPr>
          </w:p>
        </w:tc>
        <w:tc>
          <w:tcPr>
            <w:tcW w:w="1087" w:type="dxa"/>
            <w:shd w:val="clear" w:color="auto" w:fill="auto"/>
          </w:tcPr>
          <w:p w:rsidR="00F82DF6" w:rsidRPr="00A12F15" w:rsidRDefault="00F82DF6" w:rsidP="00F82DF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6" w:type="dxa"/>
            <w:shd w:val="clear" w:color="auto" w:fill="auto"/>
          </w:tcPr>
          <w:p w:rsidR="00F82DF6" w:rsidRPr="00A12F15" w:rsidRDefault="00F82DF6" w:rsidP="00F82DF6">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Pr>
          <w:p w:rsidR="00F82DF6" w:rsidRPr="00A12F15" w:rsidRDefault="00F82DF6" w:rsidP="00F82DF6">
            <w:pPr>
              <w:tabs>
                <w:tab w:val="left" w:pos="-720"/>
                <w:tab w:val="left" w:pos="0"/>
                <w:tab w:val="left" w:pos="259"/>
                <w:tab w:val="left" w:pos="604"/>
                <w:tab w:val="left" w:pos="816"/>
                <w:tab w:val="left" w:pos="1440"/>
              </w:tabs>
              <w:suppressAutoHyphens/>
              <w:spacing w:after="56"/>
              <w:rPr>
                <w:rFonts w:ascii="Arial" w:hAnsi="Arial" w:cs="Arial"/>
                <w:sz w:val="20"/>
              </w:rPr>
            </w:pPr>
          </w:p>
        </w:tc>
      </w:tr>
      <w:tr w:rsidR="00F82DF6" w:rsidRPr="00A12F15" w:rsidTr="007C6828">
        <w:tc>
          <w:tcPr>
            <w:tcW w:w="8647" w:type="dxa"/>
            <w:gridSpan w:val="5"/>
          </w:tcPr>
          <w:p w:rsidR="00F82DF6" w:rsidRPr="00A12F15" w:rsidRDefault="00F82DF6" w:rsidP="00F82DF6">
            <w:pPr>
              <w:tabs>
                <w:tab w:val="left" w:pos="-720"/>
                <w:tab w:val="left" w:pos="0"/>
                <w:tab w:val="left" w:pos="259"/>
                <w:tab w:val="left" w:pos="604"/>
                <w:tab w:val="left" w:pos="816"/>
                <w:tab w:val="left" w:pos="1440"/>
              </w:tabs>
              <w:suppressAutoHyphens/>
              <w:rPr>
                <w:rFonts w:ascii="Arial" w:hAnsi="Arial" w:cs="Arial"/>
                <w:sz w:val="20"/>
              </w:rPr>
            </w:pPr>
            <w:r w:rsidRPr="00A12F15">
              <w:rPr>
                <w:rFonts w:ascii="Arial" w:hAnsi="Arial" w:cs="Arial"/>
                <w:sz w:val="20"/>
              </w:rPr>
              <w:t>Resolution during test:</w:t>
            </w:r>
          </w:p>
          <w:p w:rsidR="00F82DF6" w:rsidRPr="00A12F15" w:rsidRDefault="00F82DF6" w:rsidP="00F82DF6">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w:t>
            </w:r>
            <w:proofErr w:type="gramStart"/>
            <w:r w:rsidRPr="00A12F15">
              <w:rPr>
                <w:rFonts w:ascii="Arial" w:hAnsi="Arial" w:cs="Arial"/>
                <w:sz w:val="20"/>
              </w:rPr>
              <w:t>smaller</w:t>
            </w:r>
            <w:proofErr w:type="gramEnd"/>
            <w:r w:rsidRPr="00A12F15">
              <w:rPr>
                <w:rFonts w:ascii="Arial" w:hAnsi="Arial" w:cs="Arial"/>
                <w:sz w:val="20"/>
              </w:rPr>
              <w:t xml:space="preserve"> than d)       ................................</w:t>
            </w: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Control instrument details:</w:t>
      </w:r>
      <w:r w:rsidRPr="00A12F15">
        <w:rPr>
          <w:rFonts w:ascii="Arial" w:hAnsi="Arial" w:cs="Arial"/>
          <w:sz w:val="20"/>
        </w:rPr>
        <w:tab/>
      </w:r>
      <w:r w:rsidRPr="00A12F15">
        <w:rPr>
          <w:rFonts w:ascii="Arial" w:hAnsi="Arial" w:cs="Arial"/>
          <w:sz w:val="20"/>
        </w:rPr>
        <w:tab/>
        <w:t xml:space="preserve">Belt </w:t>
      </w:r>
      <w:proofErr w:type="spellStart"/>
      <w:r w:rsidRPr="00A12F15">
        <w:rPr>
          <w:rFonts w:ascii="Arial" w:hAnsi="Arial" w:cs="Arial"/>
          <w:sz w:val="20"/>
        </w:rPr>
        <w:t>weigher</w:t>
      </w:r>
      <w:proofErr w:type="spellEnd"/>
      <w:r w:rsidRPr="00A12F15">
        <w:rPr>
          <w:rFonts w:ascii="Arial" w:hAnsi="Arial" w:cs="Arial"/>
          <w:sz w:val="20"/>
        </w:rPr>
        <w:t xml:space="preserve"> details:</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roofErr w:type="gramStart"/>
      <w:r w:rsidRPr="00A12F15">
        <w:rPr>
          <w:rFonts w:ascii="Arial" w:hAnsi="Arial" w:cs="Arial"/>
          <w:sz w:val="20"/>
        </w:rPr>
        <w:t>Type ..........................</w:t>
      </w:r>
      <w:proofErr w:type="gramEnd"/>
      <w:r w:rsidRPr="00A12F15">
        <w:rPr>
          <w:rFonts w:ascii="Arial" w:hAnsi="Arial" w:cs="Arial"/>
          <w:sz w:val="20"/>
        </w:rPr>
        <w:tab/>
      </w:r>
      <w:r w:rsidRPr="00A12F15">
        <w:rPr>
          <w:rFonts w:ascii="Arial" w:hAnsi="Arial" w:cs="Arial"/>
          <w:sz w:val="20"/>
        </w:rPr>
        <w:tab/>
      </w:r>
      <w:r w:rsidRPr="00A12F15">
        <w:rPr>
          <w:rFonts w:ascii="Arial" w:hAnsi="Arial" w:cs="Arial"/>
          <w:sz w:val="20"/>
        </w:rPr>
        <w:tab/>
      </w:r>
      <w:proofErr w:type="spellStart"/>
      <w:proofErr w:type="gramStart"/>
      <w:r w:rsidRPr="00A12F15">
        <w:rPr>
          <w:rFonts w:ascii="Arial" w:hAnsi="Arial" w:cs="Arial"/>
          <w:sz w:val="20"/>
        </w:rPr>
        <w:t>Σ</w:t>
      </w:r>
      <w:r w:rsidRPr="00A12F15">
        <w:rPr>
          <w:rFonts w:ascii="Arial" w:hAnsi="Arial" w:cs="Arial"/>
          <w:sz w:val="20"/>
          <w:vertAlign w:val="subscript"/>
        </w:rPr>
        <w:t>min</w:t>
      </w:r>
      <w:proofErr w:type="spellEnd"/>
      <w:r w:rsidRPr="00A12F15">
        <w:rPr>
          <w:rFonts w:ascii="Arial" w:hAnsi="Arial" w:cs="Arial"/>
          <w:sz w:val="20"/>
        </w:rPr>
        <w:t xml:space="preserve"> ..............................</w:t>
      </w:r>
      <w:proofErr w:type="gramEnd"/>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roofErr w:type="gramStart"/>
      <w:r w:rsidRPr="00A12F15">
        <w:rPr>
          <w:rFonts w:ascii="Arial" w:hAnsi="Arial" w:cs="Arial"/>
          <w:sz w:val="20"/>
        </w:rPr>
        <w:t>Class .........................</w:t>
      </w:r>
      <w:proofErr w:type="gramEnd"/>
      <w:r w:rsidRPr="00A12F15">
        <w:rPr>
          <w:rFonts w:ascii="Arial" w:hAnsi="Arial" w:cs="Arial"/>
          <w:sz w:val="20"/>
        </w:rPr>
        <w:tab/>
      </w:r>
      <w:r w:rsidRPr="00A12F15">
        <w:rPr>
          <w:rFonts w:ascii="Arial" w:hAnsi="Arial" w:cs="Arial"/>
          <w:sz w:val="20"/>
        </w:rPr>
        <w:tab/>
      </w:r>
      <w:r w:rsidRPr="00A12F15">
        <w:rPr>
          <w:rFonts w:ascii="Arial" w:hAnsi="Arial" w:cs="Arial"/>
          <w:sz w:val="20"/>
        </w:rPr>
        <w:tab/>
      </w:r>
      <w:proofErr w:type="spellStart"/>
      <w:r w:rsidRPr="00A12F15">
        <w:rPr>
          <w:rFonts w:ascii="Arial" w:hAnsi="Arial" w:cs="Arial"/>
          <w:sz w:val="20"/>
        </w:rPr>
        <w:t>Σ</w:t>
      </w:r>
      <w:r w:rsidRPr="00A12F15">
        <w:rPr>
          <w:rFonts w:ascii="Arial" w:hAnsi="Arial" w:cs="Arial"/>
          <w:sz w:val="20"/>
          <w:vertAlign w:val="subscript"/>
        </w:rPr>
        <w:t>t</w:t>
      </w:r>
      <w:proofErr w:type="spellEnd"/>
      <w:r w:rsidRPr="00A12F15">
        <w:rPr>
          <w:rFonts w:ascii="Arial" w:hAnsi="Arial" w:cs="Arial"/>
          <w:sz w:val="20"/>
        </w:rPr>
        <w:t xml:space="preserve"> (if different)..................</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rsidP="00DA185F">
      <w:pPr>
        <w:tabs>
          <w:tab w:val="left" w:pos="-720"/>
          <w:tab w:val="left" w:pos="0"/>
          <w:tab w:val="left" w:pos="259"/>
          <w:tab w:val="left" w:pos="604"/>
          <w:tab w:val="left" w:pos="816"/>
          <w:tab w:val="left" w:pos="1440"/>
        </w:tabs>
        <w:suppressAutoHyphens/>
        <w:rPr>
          <w:rFonts w:ascii="Arial" w:hAnsi="Arial" w:cs="Arial"/>
          <w:sz w:val="20"/>
        </w:rPr>
      </w:pPr>
      <w:r w:rsidRPr="00A12F15">
        <w:rPr>
          <w:rFonts w:ascii="Arial" w:hAnsi="Arial" w:cs="Arial"/>
          <w:sz w:val="20"/>
        </w:rPr>
        <w:t xml:space="preserve">Max </w:t>
      </w:r>
      <w:proofErr w:type="gramStart"/>
      <w:r w:rsidRPr="00A12F15">
        <w:rPr>
          <w:rFonts w:ascii="Arial" w:hAnsi="Arial" w:cs="Arial"/>
          <w:sz w:val="20"/>
        </w:rPr>
        <w:t>capacity ..................</w:t>
      </w:r>
      <w:proofErr w:type="gramEnd"/>
      <w:r w:rsidRPr="00A12F15">
        <w:rPr>
          <w:rFonts w:ascii="Arial" w:hAnsi="Arial" w:cs="Arial"/>
          <w:sz w:val="20"/>
        </w:rPr>
        <w:tab/>
      </w:r>
      <w:r w:rsidRPr="00A12F15">
        <w:rPr>
          <w:rFonts w:ascii="Arial" w:hAnsi="Arial" w:cs="Arial"/>
          <w:sz w:val="20"/>
        </w:rPr>
        <w:tab/>
        <w:t xml:space="preserve">Where </w:t>
      </w:r>
      <w:proofErr w:type="spellStart"/>
      <w:r w:rsidRPr="00A12F15">
        <w:rPr>
          <w:rFonts w:ascii="Arial" w:hAnsi="Arial" w:cs="Arial"/>
          <w:sz w:val="20"/>
        </w:rPr>
        <w:t>Σ</w:t>
      </w:r>
      <w:r w:rsidRPr="00A12F15">
        <w:rPr>
          <w:rFonts w:ascii="Arial" w:hAnsi="Arial" w:cs="Arial"/>
          <w:sz w:val="20"/>
          <w:vertAlign w:val="subscript"/>
        </w:rPr>
        <w:t>t</w:t>
      </w:r>
      <w:proofErr w:type="spellEnd"/>
      <w:r w:rsidRPr="00A12F15">
        <w:rPr>
          <w:rFonts w:ascii="Arial" w:hAnsi="Arial" w:cs="Arial"/>
          <w:sz w:val="20"/>
        </w:rPr>
        <w:t xml:space="preserve"> is the minimum test load defined in R 50-1, </w:t>
      </w:r>
      <w:r w:rsidR="00B8484F" w:rsidRPr="00A12F15">
        <w:rPr>
          <w:rFonts w:ascii="Arial" w:hAnsi="Arial" w:cs="Arial"/>
          <w:sz w:val="20"/>
        </w:rPr>
        <w:t>2.</w:t>
      </w:r>
      <w:r w:rsidR="00DA185F" w:rsidRPr="00A12F15">
        <w:rPr>
          <w:rFonts w:ascii="Arial" w:hAnsi="Arial" w:cs="Arial"/>
          <w:sz w:val="20"/>
        </w:rPr>
        <w:t>4</w:t>
      </w:r>
      <w:r w:rsidRPr="00A12F15">
        <w:rPr>
          <w:rFonts w:ascii="Arial" w:hAnsi="Arial" w:cs="Arial"/>
          <w:sz w:val="20"/>
        </w:rPr>
        <w:t>.</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 xml:space="preserve">Min </w:t>
      </w:r>
      <w:proofErr w:type="gramStart"/>
      <w:r w:rsidRPr="00A12F15">
        <w:rPr>
          <w:rFonts w:ascii="Arial" w:hAnsi="Arial" w:cs="Arial"/>
          <w:sz w:val="20"/>
        </w:rPr>
        <w:t>capacity ..................</w:t>
      </w:r>
      <w:proofErr w:type="gramEnd"/>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B371F5">
      <w:pPr>
        <w:tabs>
          <w:tab w:val="left" w:pos="-720"/>
          <w:tab w:val="left" w:pos="0"/>
          <w:tab w:val="left" w:pos="259"/>
          <w:tab w:val="left" w:pos="604"/>
          <w:tab w:val="left" w:pos="816"/>
          <w:tab w:val="left" w:pos="1440"/>
        </w:tabs>
        <w:suppressAutoHyphens/>
        <w:jc w:val="both"/>
        <w:rPr>
          <w:rFonts w:ascii="Arial" w:hAnsi="Arial" w:cs="Arial"/>
          <w:sz w:val="20"/>
        </w:rPr>
      </w:pPr>
      <w:ins w:id="1700" w:author="morayoa" w:date="2013-06-10T14:13:00Z">
        <w:r>
          <w:rPr>
            <w:rFonts w:ascii="Arial" w:hAnsi="Arial" w:cs="Arial"/>
            <w:sz w:val="20"/>
          </w:rPr>
          <w:t>Control instrument s</w:t>
        </w:r>
      </w:ins>
      <w:r w:rsidR="001E2D97" w:rsidRPr="00A12F15">
        <w:rPr>
          <w:rFonts w:ascii="Arial" w:hAnsi="Arial" w:cs="Arial"/>
          <w:sz w:val="20"/>
        </w:rPr>
        <w:t xml:space="preserve">cale interval, </w:t>
      </w:r>
      <w:del w:id="1701" w:author="morayoa" w:date="2013-06-10T14:16:00Z">
        <w:r w:rsidR="00C1109D" w:rsidDel="00B371F5">
          <w:rPr>
            <w:rFonts w:ascii="Arial" w:hAnsi="Arial" w:cs="Arial"/>
            <w:sz w:val="20"/>
          </w:rPr>
          <w:delText>e</w:delText>
        </w:r>
        <w:r w:rsidR="00C1109D" w:rsidRPr="00A12F15" w:rsidDel="00B371F5">
          <w:rPr>
            <w:rFonts w:ascii="Arial" w:hAnsi="Arial" w:cs="Arial"/>
            <w:sz w:val="20"/>
          </w:rPr>
          <w:delText xml:space="preserve"> </w:delText>
        </w:r>
      </w:del>
      <w:proofErr w:type="gramStart"/>
      <w:ins w:id="1702" w:author="morayoa" w:date="2013-06-10T14:16:00Z">
        <w:r>
          <w:rPr>
            <w:rFonts w:ascii="Arial" w:hAnsi="Arial" w:cs="Arial"/>
            <w:sz w:val="20"/>
          </w:rPr>
          <w:t>d</w:t>
        </w:r>
        <w:r w:rsidRPr="00B371F5">
          <w:rPr>
            <w:rFonts w:ascii="Arial" w:hAnsi="Arial" w:cs="Arial"/>
            <w:sz w:val="20"/>
            <w:vertAlign w:val="subscript"/>
          </w:rPr>
          <w:t>c</w:t>
        </w:r>
        <w:r w:rsidRPr="00A12F15">
          <w:rPr>
            <w:rFonts w:ascii="Arial" w:hAnsi="Arial" w:cs="Arial"/>
            <w:sz w:val="20"/>
          </w:rPr>
          <w:t xml:space="preserve"> </w:t>
        </w:r>
      </w:ins>
      <w:r w:rsidR="001E2D97" w:rsidRPr="00A12F15">
        <w:rPr>
          <w:rFonts w:ascii="Arial" w:hAnsi="Arial" w:cs="Arial"/>
          <w:sz w:val="20"/>
        </w:rPr>
        <w:t>............</w:t>
      </w:r>
      <w:proofErr w:type="gramEnd"/>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Approval No.</w:t>
      </w:r>
      <w:ins w:id="1703" w:author="morayoa" w:date="2013-06-11T10:19:00Z">
        <w:r w:rsidR="00995D5F">
          <w:rPr>
            <w:rFonts w:ascii="Arial" w:hAnsi="Arial" w:cs="Arial"/>
            <w:sz w:val="20"/>
          </w:rPr>
          <w:t>:</w:t>
        </w:r>
      </w:ins>
      <w:r w:rsidRPr="00A12F15">
        <w:rPr>
          <w:rFonts w:ascii="Arial" w:hAnsi="Arial" w:cs="Arial"/>
          <w:sz w:val="20"/>
        </w:rPr>
        <w:t xml:space="preserve"> ...................</w:t>
      </w:r>
      <w:r w:rsidRPr="00A12F15">
        <w:rPr>
          <w:rFonts w:ascii="Arial" w:hAnsi="Arial" w:cs="Arial"/>
          <w:sz w:val="20"/>
        </w:rPr>
        <w:tab/>
      </w:r>
      <w:r w:rsidRPr="00A12F15">
        <w:rPr>
          <w:rFonts w:ascii="Arial" w:hAnsi="Arial" w:cs="Arial"/>
          <w:sz w:val="20"/>
        </w:rPr>
        <w:tab/>
        <w:t>Transfer vehicle: ..................</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 xml:space="preserve">Date of last </w:t>
      </w:r>
      <w:proofErr w:type="gramStart"/>
      <w:r w:rsidRPr="00A12F15">
        <w:rPr>
          <w:rFonts w:ascii="Arial" w:hAnsi="Arial" w:cs="Arial"/>
          <w:sz w:val="20"/>
        </w:rPr>
        <w:t>test .............</w:t>
      </w:r>
      <w:proofErr w:type="gramEnd"/>
      <w:r w:rsidRPr="00A12F15">
        <w:rPr>
          <w:rFonts w:ascii="Arial" w:hAnsi="Arial" w:cs="Arial"/>
          <w:sz w:val="20"/>
        </w:rPr>
        <w:tab/>
      </w:r>
      <w:r w:rsidRPr="00A12F15">
        <w:rPr>
          <w:rFonts w:ascii="Arial" w:hAnsi="Arial" w:cs="Arial"/>
          <w:sz w:val="20"/>
        </w:rPr>
        <w:tab/>
        <w:t>Capacity: ..........................</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REQUIREMENT:</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 xml:space="preserve">The control method used for </w:t>
      </w:r>
      <w:r w:rsidR="00770321" w:rsidRPr="00A12F15">
        <w:rPr>
          <w:rFonts w:ascii="Arial" w:hAnsi="Arial" w:cs="Arial"/>
          <w:sz w:val="20"/>
        </w:rPr>
        <w:t>p</w:t>
      </w:r>
      <w:r w:rsidR="00BF0C0F" w:rsidRPr="00A12F15">
        <w:rPr>
          <w:rFonts w:ascii="Arial" w:hAnsi="Arial" w:cs="Arial"/>
          <w:sz w:val="20"/>
        </w:rPr>
        <w:t>roduct</w:t>
      </w:r>
      <w:r w:rsidRPr="00A12F15">
        <w:rPr>
          <w:rFonts w:ascii="Arial" w:hAnsi="Arial" w:cs="Arial"/>
          <w:sz w:val="20"/>
        </w:rPr>
        <w:t xml:space="preserve"> tests shall enable determination of the weight of the product used for testing with an error not exceeding one-third of the appropriate </w:t>
      </w:r>
      <w:r w:rsidR="005A7966" w:rsidRPr="00A12F15">
        <w:rPr>
          <w:rFonts w:ascii="Arial" w:hAnsi="Arial" w:cs="Arial"/>
          <w:sz w:val="20"/>
        </w:rPr>
        <w:t xml:space="preserve">MPE </w:t>
      </w:r>
      <w:r w:rsidRPr="00A12F15">
        <w:rPr>
          <w:rFonts w:ascii="Arial" w:hAnsi="Arial" w:cs="Arial"/>
          <w:sz w:val="20"/>
        </w:rPr>
        <w:t>for automatic weighing in R 50</w:t>
      </w:r>
      <w:r w:rsidRPr="00A12F15">
        <w:rPr>
          <w:rFonts w:ascii="Arial" w:hAnsi="Arial" w:cs="Arial"/>
          <w:sz w:val="20"/>
        </w:rPr>
        <w:noBreakHyphen/>
        <w:t>1, 2.2.1.</w:t>
      </w:r>
    </w:p>
    <w:p w:rsidR="00D01DA8" w:rsidRPr="00A12F15" w:rsidRDefault="001E2D97">
      <w:pPr>
        <w:tabs>
          <w:tab w:val="left" w:pos="-720"/>
          <w:tab w:val="left" w:pos="0"/>
          <w:tab w:val="left" w:pos="259"/>
          <w:tab w:val="left" w:pos="604"/>
          <w:tab w:val="left" w:pos="816"/>
          <w:tab w:val="left" w:pos="1440"/>
        </w:tabs>
        <w:suppressAutoHyphens/>
        <w:jc w:val="both"/>
        <w:rPr>
          <w:rFonts w:ascii="Arial" w:hAnsi="Arial" w:cs="Arial"/>
          <w:noProof/>
          <w:sz w:val="20"/>
        </w:rPr>
      </w:pPr>
      <w:r w:rsidRPr="00A12F15">
        <w:rPr>
          <w:rFonts w:ascii="Arial" w:hAnsi="Arial" w:cs="Arial"/>
          <w:sz w:val="20"/>
        </w:rPr>
        <w:t>Example:</w:t>
      </w:r>
      <w:r w:rsidR="00D01DA8" w:rsidRPr="00A12F15">
        <w:rPr>
          <w:rFonts w:ascii="Arial" w:hAnsi="Arial" w:cs="Arial"/>
          <w:sz w:val="20"/>
        </w:rPr>
        <w:t xml:space="preserve"> </w:t>
      </w:r>
      <w:r w:rsidRPr="00A12F15">
        <w:rPr>
          <w:rFonts w:ascii="Arial" w:hAnsi="Arial" w:cs="Arial"/>
          <w:sz w:val="20"/>
        </w:rPr>
        <w:t xml:space="preserve">Number of </w:t>
      </w:r>
      <w:proofErr w:type="spellStart"/>
      <w:r w:rsidRPr="00A12F15">
        <w:rPr>
          <w:rFonts w:ascii="Arial" w:hAnsi="Arial" w:cs="Arial"/>
          <w:sz w:val="20"/>
        </w:rPr>
        <w:t>weighings</w:t>
      </w:r>
      <w:proofErr w:type="spellEnd"/>
      <w:r w:rsidRPr="00A12F15">
        <w:rPr>
          <w:rFonts w:ascii="Arial" w:hAnsi="Arial" w:cs="Arial"/>
          <w:sz w:val="20"/>
        </w:rPr>
        <w:t xml:space="preserve"> on control instrument </w:t>
      </w:r>
      <w:r w:rsidR="004A6CE4" w:rsidRPr="00A12F15">
        <w:rPr>
          <w:rFonts w:ascii="Arial" w:hAnsi="Arial" w:cs="Arial"/>
          <w:position w:val="-24"/>
          <w:sz w:val="20"/>
        </w:rPr>
        <w:object w:dxaOrig="2079" w:dyaOrig="600">
          <v:shape id="_x0000_i1037" type="#_x0000_t75" style="width:104.05pt;height:30.25pt" o:ole="" fillcolor="window">
            <v:imagedata r:id="rId35" o:title=""/>
          </v:shape>
          <o:OLEObject Type="Embed" ProgID="Equation.3" ShapeID="_x0000_i1037" DrawAspect="Content" ObjectID="_1432726399" r:id="rId36"/>
        </w:object>
      </w:r>
      <w:r w:rsidR="00D01DA8" w:rsidRPr="00A12F15" w:rsidDel="00D01DA8">
        <w:rPr>
          <w:rFonts w:ascii="Arial" w:hAnsi="Arial" w:cs="Arial"/>
          <w:sz w:val="20"/>
        </w:rPr>
        <w:t xml:space="preserve"> </w:t>
      </w:r>
    </w:p>
    <w:p w:rsidR="001E2D97" w:rsidRPr="00A12F15" w:rsidRDefault="001E2D97" w:rsidP="00D01DA8">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(One gross, one tare for each load)</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Default="001E2D97">
      <w:pPr>
        <w:tabs>
          <w:tab w:val="left" w:pos="-720"/>
          <w:tab w:val="left" w:pos="0"/>
          <w:tab w:val="left" w:pos="259"/>
          <w:tab w:val="left" w:pos="604"/>
          <w:tab w:val="left" w:pos="816"/>
          <w:tab w:val="left" w:pos="1440"/>
        </w:tabs>
        <w:suppressAutoHyphens/>
        <w:jc w:val="both"/>
        <w:rPr>
          <w:rFonts w:ascii="Arial" w:hAnsi="Arial" w:cs="Arial"/>
          <w:position w:val="-20"/>
          <w:sz w:val="20"/>
        </w:rPr>
      </w:pPr>
      <w:r w:rsidRPr="00A12F15">
        <w:rPr>
          <w:rFonts w:ascii="Arial" w:hAnsi="Arial" w:cs="Arial"/>
          <w:sz w:val="20"/>
        </w:rPr>
        <w:t xml:space="preserve">Number of scale intervals for one </w:t>
      </w:r>
      <w:r w:rsidR="00C1109D" w:rsidRPr="00C1109D">
        <w:rPr>
          <w:rFonts w:ascii="Arial" w:hAnsi="Arial" w:cs="Arial"/>
          <w:position w:val="-20"/>
          <w:sz w:val="20"/>
        </w:rPr>
        <w:object w:dxaOrig="2380" w:dyaOrig="540">
          <v:shape id="_x0000_i1038" type="#_x0000_t75" style="width:119.2pt;height:27.25pt" o:ole="" fillcolor="window">
            <v:imagedata r:id="rId37" o:title=""/>
          </v:shape>
          <o:OLEObject Type="Embed" ProgID="Equation.3" ShapeID="_x0000_i1038" DrawAspect="Content" ObjectID="_1432726400" r:id="rId38"/>
        </w:object>
      </w:r>
    </w:p>
    <w:p w:rsidR="00C1714C" w:rsidRPr="00A12F15" w:rsidRDefault="00C1714C">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 xml:space="preserve">Possible control instrument error </w:t>
      </w:r>
      <w:r w:rsidR="00AF1942" w:rsidRPr="00AF1942">
        <w:rPr>
          <w:rFonts w:ascii="Arial" w:hAnsi="Arial" w:cs="Arial"/>
          <w:position w:val="-50"/>
          <w:sz w:val="20"/>
        </w:rPr>
        <w:object w:dxaOrig="3120" w:dyaOrig="1100">
          <v:shape id="_x0000_i1039" type="#_x0000_t75" style="width:155.5pt;height:55.65pt" o:ole="" fillcolor="window">
            <v:imagedata r:id="rId39" o:title=""/>
          </v:shape>
          <o:OLEObject Type="Embed" ProgID="Equation.3" ShapeID="_x0000_i1039" DrawAspect="Content" ObjectID="_1432726401" r:id="rId40"/>
        </w:objec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(Class III) per weighing</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 xml:space="preserve">Requirement </w:t>
      </w:r>
      <w:r w:rsidR="00961195" w:rsidRPr="00A12F15">
        <w:rPr>
          <w:rFonts w:ascii="Arial" w:hAnsi="Arial" w:cs="Arial"/>
          <w:position w:val="-20"/>
          <w:sz w:val="20"/>
        </w:rPr>
        <w:object w:dxaOrig="2299" w:dyaOrig="540">
          <v:shape id="_x0000_i1040" type="#_x0000_t75" style="width:114.95pt;height:26pt" o:ole="" fillcolor="window">
            <v:imagedata r:id="rId41" o:title=""/>
          </v:shape>
          <o:OLEObject Type="Embed" ProgID="Equation.3" ShapeID="_x0000_i1040" DrawAspect="Content" ObjectID="_1432726402" r:id="rId42"/>
        </w:objec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D01DA8" w:rsidRPr="00A12F15" w:rsidRDefault="001E2D97" w:rsidP="00D01DA8">
      <w:pPr>
        <w:tabs>
          <w:tab w:val="left" w:pos="-720"/>
          <w:tab w:val="left" w:pos="0"/>
          <w:tab w:val="left" w:pos="259"/>
          <w:tab w:val="left" w:pos="604"/>
          <w:tab w:val="left" w:pos="816"/>
          <w:tab w:val="left" w:pos="1440"/>
        </w:tabs>
        <w:suppressAutoHyphens/>
        <w:rPr>
          <w:rFonts w:ascii="Arial" w:hAnsi="Arial" w:cs="Arial"/>
          <w:sz w:val="20"/>
        </w:rPr>
      </w:pPr>
      <w:proofErr w:type="gramStart"/>
      <w:r w:rsidRPr="00A12F15">
        <w:rPr>
          <w:rFonts w:ascii="Arial" w:hAnsi="Arial" w:cs="Arial"/>
          <w:sz w:val="20"/>
        </w:rPr>
        <w:t>where</w:t>
      </w:r>
      <w:proofErr w:type="gramEnd"/>
      <w:r w:rsidRPr="00A12F15">
        <w:rPr>
          <w:rFonts w:ascii="Arial" w:hAnsi="Arial" w:cs="Arial"/>
          <w:sz w:val="20"/>
        </w:rPr>
        <w:t xml:space="preserve"> </w:t>
      </w:r>
      <w:r w:rsidRPr="00A12F15">
        <w:rPr>
          <w:rFonts w:ascii="Arial" w:hAnsi="Arial" w:cs="Arial"/>
          <w:position w:val="-8"/>
          <w:sz w:val="20"/>
        </w:rPr>
        <w:object w:dxaOrig="440" w:dyaOrig="360">
          <v:shape id="_x0000_i1041" type="#_x0000_t75" style="width:22.4pt;height:18.75pt" o:ole="" fillcolor="window">
            <v:imagedata r:id="rId43" o:title=""/>
          </v:shape>
          <o:OLEObject Type="Embed" ProgID="Equation.3" ShapeID="_x0000_i1041" DrawAspect="Content" ObjectID="_1432726403" r:id="rId44"/>
        </w:object>
      </w:r>
      <w:r w:rsidRPr="00A12F15">
        <w:rPr>
          <w:rFonts w:ascii="Arial" w:hAnsi="Arial" w:cs="Arial"/>
          <w:sz w:val="20"/>
        </w:rPr>
        <w:t xml:space="preserve"> is an adjustment for the probable error of N partial </w:t>
      </w:r>
      <w:proofErr w:type="spellStart"/>
      <w:r w:rsidRPr="00A12F15">
        <w:rPr>
          <w:rFonts w:ascii="Arial" w:hAnsi="Arial" w:cs="Arial"/>
          <w:sz w:val="20"/>
        </w:rPr>
        <w:t>weighings</w:t>
      </w:r>
      <w:proofErr w:type="spellEnd"/>
      <w:r w:rsidRPr="00A12F15">
        <w:rPr>
          <w:rFonts w:ascii="Arial" w:hAnsi="Arial" w:cs="Arial"/>
          <w:sz w:val="20"/>
        </w:rPr>
        <w:t>.</w:t>
      </w:r>
      <w:r w:rsidR="00D01DA8" w:rsidRPr="00A12F15">
        <w:rPr>
          <w:rFonts w:ascii="Arial" w:hAnsi="Arial" w:cs="Arial"/>
          <w:sz w:val="20"/>
        </w:rPr>
        <w:t xml:space="preserve"> </w:t>
      </w:r>
    </w:p>
    <w:p w:rsidR="001E2D97" w:rsidRPr="00A12F15" w:rsidRDefault="001E2D97" w:rsidP="00D01DA8">
      <w:pPr>
        <w:tabs>
          <w:tab w:val="left" w:pos="-720"/>
          <w:tab w:val="left" w:pos="0"/>
          <w:tab w:val="left" w:pos="259"/>
          <w:tab w:val="left" w:pos="604"/>
          <w:tab w:val="left" w:pos="816"/>
          <w:tab w:val="left" w:pos="1440"/>
        </w:tabs>
        <w:suppressAutoHyphens/>
        <w:rPr>
          <w:rFonts w:ascii="Arial" w:hAnsi="Arial" w:cs="Arial"/>
          <w:sz w:val="20"/>
        </w:rPr>
      </w:pPr>
      <w:r w:rsidRPr="00A12F15">
        <w:rPr>
          <w:rFonts w:ascii="Arial" w:hAnsi="Arial" w:cs="Arial"/>
          <w:sz w:val="20"/>
        </w:rPr>
        <w:t xml:space="preserve">The metrological authority may want to take into consideration other factors such as journey distance, weather, </w:t>
      </w:r>
      <w:r w:rsidR="00B01D25" w:rsidRPr="00A12F15">
        <w:rPr>
          <w:rFonts w:ascii="Arial" w:hAnsi="Arial" w:cs="Arial"/>
          <w:sz w:val="20"/>
        </w:rPr>
        <w:t>p</w:t>
      </w:r>
      <w:r w:rsidR="00BF0C0F" w:rsidRPr="00A12F15">
        <w:rPr>
          <w:rFonts w:ascii="Arial" w:hAnsi="Arial" w:cs="Arial"/>
          <w:sz w:val="20"/>
        </w:rPr>
        <w:t>roduct</w:t>
      </w:r>
      <w:r w:rsidRPr="00A12F15">
        <w:rPr>
          <w:rFonts w:ascii="Arial" w:hAnsi="Arial" w:cs="Arial"/>
          <w:sz w:val="20"/>
        </w:rPr>
        <w:t xml:space="preserve"> loss on route, etc</w:t>
      </w:r>
      <w:proofErr w:type="gramStart"/>
      <w:r w:rsidR="00D543F8" w:rsidRPr="00A12F15">
        <w:rPr>
          <w:rFonts w:ascii="Arial" w:hAnsi="Arial" w:cs="Arial"/>
          <w:sz w:val="20"/>
        </w:rPr>
        <w:t>.</w:t>
      </w:r>
      <w:proofErr w:type="gramEnd"/>
      <w:r w:rsidRPr="00A12F15">
        <w:rPr>
          <w:rFonts w:ascii="Arial" w:hAnsi="Arial" w:cs="Arial"/>
          <w:sz w:val="20"/>
        </w:rPr>
        <w:br w:type="page"/>
      </w:r>
      <w:r w:rsidRPr="00A12F15">
        <w:rPr>
          <w:rFonts w:ascii="Arial" w:hAnsi="Arial" w:cs="Arial"/>
          <w:sz w:val="20"/>
        </w:rPr>
        <w:lastRenderedPageBreak/>
        <w:t>2.2</w:t>
      </w:r>
      <w:r w:rsidRPr="00A12F15">
        <w:rPr>
          <w:rFonts w:ascii="Arial" w:hAnsi="Arial" w:cs="Arial"/>
          <w:sz w:val="20"/>
        </w:rPr>
        <w:tab/>
        <w:t xml:space="preserve">Repeatability (R 50-1, </w:t>
      </w:r>
      <w:r w:rsidR="008B56A8">
        <w:rPr>
          <w:rFonts w:ascii="Arial" w:hAnsi="Arial" w:cs="Arial"/>
          <w:sz w:val="20"/>
        </w:rPr>
        <w:t>2.8</w:t>
      </w:r>
      <w:r w:rsidR="00013660">
        <w:rPr>
          <w:rFonts w:ascii="Arial" w:hAnsi="Arial" w:cs="Arial"/>
          <w:sz w:val="20"/>
        </w:rPr>
        <w:t>.1</w:t>
      </w:r>
      <w:r w:rsidRPr="00A12F15">
        <w:rPr>
          <w:rFonts w:ascii="Arial" w:hAnsi="Arial" w:cs="Arial"/>
          <w:sz w:val="20"/>
        </w:rPr>
        <w:t xml:space="preserve"> &amp; </w:t>
      </w:r>
      <w:r w:rsidR="00FF527C" w:rsidRPr="00A12F15">
        <w:rPr>
          <w:rFonts w:ascii="Arial" w:hAnsi="Arial" w:cs="Arial"/>
          <w:sz w:val="20"/>
        </w:rPr>
        <w:t>A.</w:t>
      </w:r>
      <w:r w:rsidR="007D1D54" w:rsidRPr="00A12F15">
        <w:rPr>
          <w:rFonts w:ascii="Arial" w:hAnsi="Arial" w:cs="Arial"/>
          <w:sz w:val="20"/>
        </w:rPr>
        <w:t>10.3</w:t>
      </w:r>
      <w:r w:rsidR="00013660">
        <w:rPr>
          <w:rFonts w:ascii="Arial" w:hAnsi="Arial" w:cs="Arial"/>
          <w:sz w:val="20"/>
        </w:rPr>
        <w:t>.1</w:t>
      </w:r>
      <w:r w:rsidRPr="00A12F15">
        <w:rPr>
          <w:rFonts w:ascii="Arial" w:hAnsi="Arial" w:cs="Arial"/>
          <w:sz w:val="20"/>
        </w:rPr>
        <w:t>)</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8789"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2" w:type="dxa"/>
          <w:right w:w="112" w:type="dxa"/>
        </w:tblCellMar>
        <w:tblLook w:val="0000"/>
      </w:tblPr>
      <w:tblGrid>
        <w:gridCol w:w="3969"/>
        <w:gridCol w:w="898"/>
        <w:gridCol w:w="1229"/>
        <w:gridCol w:w="1275"/>
        <w:gridCol w:w="1418"/>
      </w:tblGrid>
      <w:tr w:rsidR="00D01FD6" w:rsidRPr="00A12F15" w:rsidTr="00870A73">
        <w:trPr>
          <w:trHeight w:hRule="exact" w:val="283"/>
        </w:trPr>
        <w:tc>
          <w:tcPr>
            <w:tcW w:w="3969" w:type="dxa"/>
            <w:tcBorders>
              <w:right w:val="nil"/>
            </w:tcBorders>
          </w:tcPr>
          <w:p w:rsidR="00D01FD6" w:rsidRPr="00A12F15" w:rsidRDefault="00FC47BA" w:rsidP="00DE0AE5">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fldChar w:fldCharType="begin"/>
            </w:r>
            <w:r w:rsidR="00D01FD6" w:rsidRPr="00A12F15">
              <w:rPr>
                <w:rFonts w:ascii="Arial" w:hAnsi="Arial" w:cs="Arial"/>
                <w:sz w:val="20"/>
              </w:rPr>
              <w:instrText xml:space="preserve">PRIVATE </w:instrText>
            </w:r>
            <w:r w:rsidRPr="00A12F15">
              <w:rPr>
                <w:rFonts w:ascii="Arial" w:hAnsi="Arial" w:cs="Arial"/>
                <w:sz w:val="20"/>
              </w:rPr>
              <w:fldChar w:fldCharType="end"/>
            </w:r>
            <w:r w:rsidR="00D01FD6" w:rsidRPr="00A12F15">
              <w:rPr>
                <w:rFonts w:ascii="Arial" w:hAnsi="Arial" w:cs="Arial"/>
                <w:sz w:val="20"/>
              </w:rPr>
              <w:t>Application No.</w:t>
            </w:r>
            <w:proofErr w:type="gramStart"/>
            <w:r w:rsidR="00D01FD6" w:rsidRPr="00A12F15">
              <w:rPr>
                <w:rFonts w:ascii="Arial" w:hAnsi="Arial" w:cs="Arial"/>
                <w:sz w:val="20"/>
              </w:rPr>
              <w:t>:      ...........................</w:t>
            </w:r>
            <w:proofErr w:type="gramEnd"/>
          </w:p>
        </w:tc>
        <w:tc>
          <w:tcPr>
            <w:tcW w:w="898" w:type="dxa"/>
            <w:tcBorders>
              <w:left w:val="nil"/>
            </w:tcBorders>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29" w:type="dxa"/>
          </w:tcPr>
          <w:p w:rsidR="00D01FD6" w:rsidRPr="00A12F15" w:rsidRDefault="00D01FD6" w:rsidP="00DE0AE5">
            <w:pPr>
              <w:tabs>
                <w:tab w:val="center" w:pos="665"/>
              </w:tabs>
              <w:suppressAutoHyphens/>
              <w:spacing w:after="56"/>
              <w:rPr>
                <w:rFonts w:ascii="Arial" w:hAnsi="Arial" w:cs="Arial"/>
                <w:sz w:val="20"/>
              </w:rPr>
            </w:pPr>
            <w:r w:rsidRPr="00A12F15">
              <w:rPr>
                <w:rFonts w:ascii="Arial" w:hAnsi="Arial" w:cs="Arial"/>
                <w:sz w:val="20"/>
              </w:rPr>
              <w:tab/>
              <w:t>At start</w:t>
            </w:r>
          </w:p>
        </w:tc>
        <w:tc>
          <w:tcPr>
            <w:tcW w:w="1275" w:type="dxa"/>
            <w:tcBorders>
              <w:bottom w:val="single" w:sz="4" w:space="0" w:color="auto"/>
            </w:tcBorders>
          </w:tcPr>
          <w:p w:rsidR="00D01FD6" w:rsidRPr="00A12F15" w:rsidRDefault="00D01FD6" w:rsidP="00DE0AE5">
            <w:pPr>
              <w:tabs>
                <w:tab w:val="center" w:pos="574"/>
              </w:tabs>
              <w:suppressAutoHyphens/>
              <w:spacing w:after="56"/>
              <w:rPr>
                <w:rFonts w:ascii="Arial" w:hAnsi="Arial" w:cs="Arial"/>
                <w:sz w:val="20"/>
              </w:rPr>
            </w:pPr>
            <w:r w:rsidRPr="00A12F15">
              <w:rPr>
                <w:rFonts w:ascii="Arial" w:hAnsi="Arial" w:cs="Arial"/>
                <w:sz w:val="20"/>
              </w:rPr>
              <w:tab/>
              <w:t>At end</w:t>
            </w:r>
          </w:p>
        </w:tc>
        <w:tc>
          <w:tcPr>
            <w:tcW w:w="1418" w:type="dxa"/>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r>
      <w:tr w:rsidR="00D01FD6" w:rsidRPr="00A12F15" w:rsidTr="00870A73">
        <w:trPr>
          <w:trHeight w:hRule="exact" w:val="283"/>
        </w:trPr>
        <w:tc>
          <w:tcPr>
            <w:tcW w:w="3969" w:type="dxa"/>
            <w:tcBorders>
              <w:bottom w:val="single" w:sz="4" w:space="0" w:color="auto"/>
            </w:tcBorders>
          </w:tcPr>
          <w:p w:rsidR="00D01FD6" w:rsidRPr="00A12F15" w:rsidRDefault="00451C6B" w:rsidP="00DE0AE5">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Type</w:t>
            </w:r>
            <w:r w:rsidR="00D01FD6" w:rsidRPr="00A12F15">
              <w:rPr>
                <w:rFonts w:ascii="Arial" w:hAnsi="Arial" w:cs="Arial"/>
                <w:sz w:val="20"/>
              </w:rPr>
              <w:t xml:space="preserve"> designation</w:t>
            </w:r>
            <w:proofErr w:type="gramStart"/>
            <w:r w:rsidR="00D01FD6" w:rsidRPr="00A12F15">
              <w:rPr>
                <w:rFonts w:ascii="Arial" w:hAnsi="Arial" w:cs="Arial"/>
                <w:sz w:val="20"/>
              </w:rPr>
              <w:t>:  ........................</w:t>
            </w:r>
            <w:proofErr w:type="gramEnd"/>
          </w:p>
        </w:tc>
        <w:tc>
          <w:tcPr>
            <w:tcW w:w="898" w:type="dxa"/>
          </w:tcPr>
          <w:p w:rsidR="00D01FD6" w:rsidRPr="00A12F15" w:rsidRDefault="00D01FD6" w:rsidP="00DE0AE5">
            <w:pPr>
              <w:tabs>
                <w:tab w:val="left" w:pos="-720"/>
                <w:tab w:val="left" w:pos="0"/>
                <w:tab w:val="left" w:pos="259"/>
                <w:tab w:val="left" w:pos="604"/>
                <w:tab w:val="left" w:pos="816"/>
                <w:tab w:val="left" w:pos="1440"/>
              </w:tabs>
              <w:suppressAutoHyphens/>
              <w:spacing w:after="56"/>
              <w:jc w:val="right"/>
              <w:rPr>
                <w:rFonts w:ascii="Arial" w:hAnsi="Arial" w:cs="Arial"/>
                <w:sz w:val="20"/>
              </w:rPr>
            </w:pPr>
            <w:r w:rsidRPr="00A12F15">
              <w:rPr>
                <w:rFonts w:ascii="Arial" w:hAnsi="Arial" w:cs="Arial"/>
                <w:sz w:val="20"/>
              </w:rPr>
              <w:t>Temp:</w:t>
            </w:r>
          </w:p>
        </w:tc>
        <w:tc>
          <w:tcPr>
            <w:tcW w:w="1229" w:type="dxa"/>
            <w:tcBorders>
              <w:bottom w:val="single" w:sz="4" w:space="0" w:color="auto"/>
            </w:tcBorders>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tcBorders>
              <w:bottom w:val="single" w:sz="4" w:space="0" w:color="auto"/>
            </w:tcBorders>
            <w:shd w:val="clear" w:color="auto" w:fill="auto"/>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8" w:type="dxa"/>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r w:rsidRPr="00A12F15">
              <w:rPr>
                <w:rFonts w:ascii="Arial" w:hAnsi="Arial" w:cs="Arial"/>
                <w:sz w:val="20"/>
              </w:rPr>
              <w:sym w:font="Symbol" w:char="F0B0"/>
            </w:r>
            <w:r w:rsidRPr="00A12F15">
              <w:rPr>
                <w:rFonts w:ascii="Arial" w:hAnsi="Arial" w:cs="Arial"/>
                <w:sz w:val="20"/>
              </w:rPr>
              <w:t>C</w:t>
            </w:r>
          </w:p>
        </w:tc>
      </w:tr>
      <w:tr w:rsidR="00D01FD6" w:rsidRPr="00A12F15" w:rsidTr="00870A73">
        <w:trPr>
          <w:trHeight w:hRule="exact" w:val="283"/>
        </w:trPr>
        <w:tc>
          <w:tcPr>
            <w:tcW w:w="3969" w:type="dxa"/>
            <w:tcBorders>
              <w:bottom w:val="nil"/>
            </w:tcBorders>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Observer</w:t>
            </w:r>
            <w:proofErr w:type="gramStart"/>
            <w:r w:rsidRPr="00A12F15">
              <w:rPr>
                <w:rFonts w:ascii="Arial" w:hAnsi="Arial" w:cs="Arial"/>
                <w:sz w:val="20"/>
              </w:rPr>
              <w:t>:             .............................</w:t>
            </w:r>
            <w:proofErr w:type="gramEnd"/>
          </w:p>
        </w:tc>
        <w:tc>
          <w:tcPr>
            <w:tcW w:w="898" w:type="dxa"/>
          </w:tcPr>
          <w:p w:rsidR="00D01FD6" w:rsidRPr="00A12F15" w:rsidRDefault="00D01FD6" w:rsidP="00DE0AE5">
            <w:pPr>
              <w:tabs>
                <w:tab w:val="right" w:pos="4642"/>
              </w:tabs>
              <w:suppressAutoHyphens/>
              <w:spacing w:after="56"/>
              <w:jc w:val="right"/>
              <w:rPr>
                <w:rFonts w:ascii="Arial" w:hAnsi="Arial" w:cs="Arial"/>
                <w:sz w:val="20"/>
              </w:rPr>
            </w:pPr>
            <w:r w:rsidRPr="00A12F15">
              <w:rPr>
                <w:rFonts w:ascii="Arial" w:hAnsi="Arial" w:cs="Arial"/>
                <w:sz w:val="20"/>
              </w:rPr>
              <w:t>Rel. h:</w:t>
            </w:r>
          </w:p>
        </w:tc>
        <w:tc>
          <w:tcPr>
            <w:tcW w:w="1229" w:type="dxa"/>
            <w:shd w:val="pct60" w:color="auto" w:fill="auto"/>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tcBorders>
              <w:bottom w:val="single" w:sz="4" w:space="0" w:color="auto"/>
            </w:tcBorders>
            <w:shd w:val="pct60" w:color="auto" w:fill="auto"/>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8" w:type="dxa"/>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
        </w:tc>
      </w:tr>
      <w:tr w:rsidR="00D01FD6" w:rsidRPr="00A12F15" w:rsidTr="00870A73">
        <w:trPr>
          <w:trHeight w:hRule="exact" w:val="283"/>
        </w:trPr>
        <w:tc>
          <w:tcPr>
            <w:tcW w:w="3969" w:type="dxa"/>
            <w:tcBorders>
              <w:top w:val="nil"/>
              <w:bottom w:val="nil"/>
            </w:tcBorders>
          </w:tcPr>
          <w:p w:rsidR="00D01FD6" w:rsidRPr="00A12F15" w:rsidRDefault="00D01FD6" w:rsidP="00DE0AE5">
            <w:pPr>
              <w:tabs>
                <w:tab w:val="right" w:pos="4642"/>
              </w:tabs>
              <w:suppressAutoHyphens/>
              <w:spacing w:after="56"/>
              <w:rPr>
                <w:rFonts w:ascii="Arial" w:hAnsi="Arial" w:cs="Arial"/>
                <w:sz w:val="20"/>
              </w:rPr>
            </w:pPr>
          </w:p>
        </w:tc>
        <w:tc>
          <w:tcPr>
            <w:tcW w:w="898" w:type="dxa"/>
          </w:tcPr>
          <w:p w:rsidR="00D01FD6" w:rsidRPr="00A12F15" w:rsidRDefault="00D01FD6" w:rsidP="00DE0AE5">
            <w:pPr>
              <w:tabs>
                <w:tab w:val="right" w:pos="4642"/>
              </w:tabs>
              <w:suppressAutoHyphens/>
              <w:spacing w:after="56"/>
              <w:jc w:val="center"/>
              <w:rPr>
                <w:rFonts w:ascii="Arial" w:hAnsi="Arial" w:cs="Arial"/>
                <w:sz w:val="20"/>
              </w:rPr>
            </w:pPr>
            <w:r w:rsidRPr="00A12F15">
              <w:rPr>
                <w:rFonts w:ascii="Arial" w:hAnsi="Arial" w:cs="Arial"/>
                <w:sz w:val="20"/>
              </w:rPr>
              <w:t xml:space="preserve">  Date:</w:t>
            </w:r>
            <w:r w:rsidRPr="00A12F15">
              <w:rPr>
                <w:rFonts w:ascii="Arial" w:hAnsi="Arial" w:cs="Arial"/>
                <w:sz w:val="20"/>
              </w:rPr>
              <w:tab/>
              <w:t>Date:</w:t>
            </w:r>
          </w:p>
        </w:tc>
        <w:tc>
          <w:tcPr>
            <w:tcW w:w="1229" w:type="dxa"/>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shd w:val="clear" w:color="auto" w:fill="auto"/>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8" w:type="dxa"/>
          </w:tcPr>
          <w:p w:rsidR="00D01FD6" w:rsidRPr="00A12F15" w:rsidRDefault="002829F3" w:rsidP="00DE0AE5">
            <w:pPr>
              <w:tabs>
                <w:tab w:val="left" w:pos="-720"/>
                <w:tab w:val="left" w:pos="0"/>
                <w:tab w:val="left" w:pos="259"/>
                <w:tab w:val="left" w:pos="604"/>
                <w:tab w:val="left" w:pos="816"/>
                <w:tab w:val="left" w:pos="1440"/>
              </w:tabs>
              <w:suppressAutoHyphens/>
              <w:spacing w:after="56"/>
              <w:rPr>
                <w:rFonts w:ascii="Arial" w:hAnsi="Arial" w:cs="Arial"/>
                <w:sz w:val="20"/>
              </w:rPr>
            </w:pPr>
            <w:proofErr w:type="spellStart"/>
            <w:r w:rsidRPr="00A12F15">
              <w:rPr>
                <w:rFonts w:ascii="Arial" w:hAnsi="Arial" w:cs="Arial"/>
                <w:sz w:val="20"/>
              </w:rPr>
              <w:t>yyyy</w:t>
            </w:r>
            <w:proofErr w:type="spellEnd"/>
            <w:r w:rsidRPr="00A12F15">
              <w:rPr>
                <w:rFonts w:ascii="Arial" w:hAnsi="Arial" w:cs="Arial"/>
                <w:sz w:val="20"/>
              </w:rPr>
              <w:t>-mm-</w:t>
            </w:r>
            <w:proofErr w:type="spellStart"/>
            <w:r w:rsidRPr="00A12F15">
              <w:rPr>
                <w:rFonts w:ascii="Arial" w:hAnsi="Arial" w:cs="Arial"/>
                <w:sz w:val="20"/>
              </w:rPr>
              <w:t>dd</w:t>
            </w:r>
            <w:proofErr w:type="spellEnd"/>
          </w:p>
        </w:tc>
      </w:tr>
      <w:tr w:rsidR="00D01FD6" w:rsidRPr="00A12F15" w:rsidTr="00870A73">
        <w:trPr>
          <w:trHeight w:hRule="exact" w:val="274"/>
        </w:trPr>
        <w:tc>
          <w:tcPr>
            <w:tcW w:w="3969" w:type="dxa"/>
            <w:tcBorders>
              <w:top w:val="nil"/>
            </w:tcBorders>
          </w:tcPr>
          <w:p w:rsidR="00D01FD6" w:rsidRPr="00A12F15" w:rsidRDefault="00D01FD6" w:rsidP="00DE0AE5">
            <w:pPr>
              <w:tabs>
                <w:tab w:val="right" w:pos="4642"/>
              </w:tabs>
              <w:suppressAutoHyphens/>
              <w:spacing w:after="56"/>
              <w:rPr>
                <w:rFonts w:ascii="Arial" w:hAnsi="Arial" w:cs="Arial"/>
                <w:sz w:val="20"/>
              </w:rPr>
            </w:pPr>
          </w:p>
        </w:tc>
        <w:tc>
          <w:tcPr>
            <w:tcW w:w="898" w:type="dxa"/>
          </w:tcPr>
          <w:p w:rsidR="00D01FD6" w:rsidRPr="00A12F15" w:rsidRDefault="00D01FD6" w:rsidP="00DE0AE5">
            <w:pPr>
              <w:tabs>
                <w:tab w:val="right" w:pos="4642"/>
              </w:tabs>
              <w:suppressAutoHyphens/>
              <w:spacing w:after="56"/>
              <w:jc w:val="center"/>
              <w:rPr>
                <w:rFonts w:ascii="Arial" w:hAnsi="Arial" w:cs="Arial"/>
                <w:sz w:val="20"/>
              </w:rPr>
            </w:pPr>
            <w:r w:rsidRPr="00A12F15">
              <w:rPr>
                <w:rFonts w:ascii="Arial" w:hAnsi="Arial" w:cs="Arial"/>
                <w:sz w:val="20"/>
              </w:rPr>
              <w:t xml:space="preserve">  Time:</w:t>
            </w:r>
            <w:r w:rsidRPr="00A12F15">
              <w:rPr>
                <w:rFonts w:ascii="Arial" w:hAnsi="Arial" w:cs="Arial"/>
                <w:sz w:val="20"/>
              </w:rPr>
              <w:tab/>
              <w:t>Time:</w:t>
            </w:r>
          </w:p>
        </w:tc>
        <w:tc>
          <w:tcPr>
            <w:tcW w:w="1229" w:type="dxa"/>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275" w:type="dxa"/>
            <w:shd w:val="clear" w:color="auto" w:fill="auto"/>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8" w:type="dxa"/>
          </w:tcPr>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 xml:space="preserve"> </w:t>
            </w:r>
            <w:proofErr w:type="spellStart"/>
            <w:r w:rsidRPr="00A12F15">
              <w:rPr>
                <w:rFonts w:ascii="Arial" w:hAnsi="Arial" w:cs="Arial"/>
                <w:sz w:val="20"/>
              </w:rPr>
              <w:t>hh:mm:ss</w:t>
            </w:r>
            <w:proofErr w:type="spellEnd"/>
          </w:p>
        </w:tc>
      </w:tr>
      <w:tr w:rsidR="00D01FD6" w:rsidRPr="00A12F15" w:rsidTr="00870A73">
        <w:tc>
          <w:tcPr>
            <w:tcW w:w="8789" w:type="dxa"/>
            <w:gridSpan w:val="5"/>
          </w:tcPr>
          <w:p w:rsidR="00D01FD6" w:rsidRPr="00A12F15" w:rsidRDefault="00D01FD6" w:rsidP="00DE0AE5">
            <w:pPr>
              <w:tabs>
                <w:tab w:val="left" w:pos="-720"/>
                <w:tab w:val="left" w:pos="0"/>
                <w:tab w:val="left" w:pos="259"/>
                <w:tab w:val="left" w:pos="604"/>
                <w:tab w:val="left" w:pos="816"/>
                <w:tab w:val="left" w:pos="1440"/>
              </w:tabs>
              <w:suppressAutoHyphens/>
              <w:rPr>
                <w:rFonts w:ascii="Arial" w:hAnsi="Arial" w:cs="Arial"/>
                <w:sz w:val="20"/>
              </w:rPr>
            </w:pPr>
            <w:r w:rsidRPr="00A12F15">
              <w:rPr>
                <w:rFonts w:ascii="Arial" w:hAnsi="Arial" w:cs="Arial"/>
                <w:sz w:val="20"/>
              </w:rPr>
              <w:t>Resolution during test:</w:t>
            </w:r>
          </w:p>
          <w:p w:rsidR="00D01FD6" w:rsidRPr="00A12F15" w:rsidRDefault="00D01FD6" w:rsidP="00DE0AE5">
            <w:pPr>
              <w:tabs>
                <w:tab w:val="left" w:pos="-720"/>
                <w:tab w:val="left" w:pos="0"/>
                <w:tab w:val="left" w:pos="259"/>
                <w:tab w:val="left" w:pos="604"/>
                <w:tab w:val="left" w:pos="816"/>
                <w:tab w:val="left" w:pos="1440"/>
              </w:tabs>
              <w:suppressAutoHyphens/>
              <w:spacing w:after="56"/>
              <w:rPr>
                <w:rFonts w:ascii="Arial" w:hAnsi="Arial" w:cs="Arial"/>
                <w:sz w:val="20"/>
              </w:rPr>
            </w:pPr>
            <w:r w:rsidRPr="00A12F15">
              <w:rPr>
                <w:rFonts w:ascii="Arial" w:hAnsi="Arial" w:cs="Arial"/>
                <w:sz w:val="20"/>
              </w:rPr>
              <w:t>(</w:t>
            </w:r>
            <w:proofErr w:type="gramStart"/>
            <w:r w:rsidRPr="00A12F15">
              <w:rPr>
                <w:rFonts w:ascii="Arial" w:hAnsi="Arial" w:cs="Arial"/>
                <w:sz w:val="20"/>
              </w:rPr>
              <w:t>smaller</w:t>
            </w:r>
            <w:proofErr w:type="gramEnd"/>
            <w:r w:rsidRPr="00A12F15">
              <w:rPr>
                <w:rFonts w:ascii="Arial" w:hAnsi="Arial" w:cs="Arial"/>
                <w:sz w:val="20"/>
              </w:rPr>
              <w:t xml:space="preserve"> than d)       ................................</w:t>
            </w: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Note:</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 xml:space="preserve">For multi-speed or variable-speed belt </w:t>
      </w:r>
      <w:proofErr w:type="spellStart"/>
      <w:r w:rsidRPr="00A12F15">
        <w:rPr>
          <w:rFonts w:ascii="Arial" w:hAnsi="Arial" w:cs="Arial"/>
          <w:sz w:val="20"/>
        </w:rPr>
        <w:t>weighers</w:t>
      </w:r>
      <w:proofErr w:type="spellEnd"/>
      <w:r w:rsidRPr="00A12F15">
        <w:rPr>
          <w:rFonts w:ascii="Arial" w:hAnsi="Arial" w:cs="Arial"/>
          <w:sz w:val="20"/>
        </w:rPr>
        <w:t xml:space="preserve"> the tests should be repeated as indicated in R 50-</w:t>
      </w:r>
      <w:r w:rsidR="006407A1" w:rsidRPr="00A12F15">
        <w:rPr>
          <w:rFonts w:ascii="Arial" w:hAnsi="Arial" w:cs="Arial"/>
          <w:sz w:val="20"/>
        </w:rPr>
        <w:t>2</w:t>
      </w:r>
      <w:r w:rsidRPr="00A12F15">
        <w:rPr>
          <w:rFonts w:ascii="Arial" w:hAnsi="Arial" w:cs="Arial"/>
          <w:sz w:val="20"/>
        </w:rPr>
        <w:t xml:space="preserve">, </w:t>
      </w:r>
      <w:r w:rsidR="00FF527C" w:rsidRPr="00A12F15">
        <w:rPr>
          <w:rFonts w:ascii="Arial" w:hAnsi="Arial" w:cs="Arial"/>
          <w:sz w:val="20"/>
        </w:rPr>
        <w:t>A.</w:t>
      </w:r>
      <w:r w:rsidR="00A82D85" w:rsidRPr="00A12F15">
        <w:rPr>
          <w:rFonts w:ascii="Arial" w:hAnsi="Arial" w:cs="Arial"/>
          <w:sz w:val="20"/>
        </w:rPr>
        <w:t>10</w:t>
      </w:r>
      <w:r w:rsidRPr="00A12F15">
        <w:rPr>
          <w:rFonts w:ascii="Arial" w:hAnsi="Arial" w:cs="Arial"/>
          <w:sz w:val="20"/>
        </w:rPr>
        <w:t>.3</w:t>
      </w:r>
      <w:r w:rsidR="00A82D85" w:rsidRPr="00A12F15">
        <w:rPr>
          <w:rFonts w:ascii="Arial" w:hAnsi="Arial" w:cs="Arial"/>
          <w:sz w:val="20"/>
        </w:rPr>
        <w:t>.2 &amp; A.10.3.3</w:t>
      </w:r>
      <w:r w:rsidRPr="00A12F15">
        <w:rPr>
          <w:rFonts w:ascii="Arial" w:hAnsi="Arial" w:cs="Arial"/>
          <w:sz w:val="20"/>
        </w:rPr>
        <w:t>. A continuation test sheet is provided overleaf.</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9072" w:type="dxa"/>
        <w:tblInd w:w="56" w:type="dxa"/>
        <w:tblLayout w:type="fixed"/>
        <w:tblCellMar>
          <w:left w:w="56" w:type="dxa"/>
          <w:right w:w="56" w:type="dxa"/>
        </w:tblCellMar>
        <w:tblLook w:val="0000"/>
      </w:tblPr>
      <w:tblGrid>
        <w:gridCol w:w="930"/>
        <w:gridCol w:w="1197"/>
        <w:gridCol w:w="1275"/>
        <w:gridCol w:w="1418"/>
        <w:gridCol w:w="1276"/>
        <w:gridCol w:w="1275"/>
        <w:gridCol w:w="1701"/>
      </w:tblGrid>
      <w:tr w:rsidR="001E2D97" w:rsidRPr="00A12F15" w:rsidTr="00CA5ED4">
        <w:tc>
          <w:tcPr>
            <w:tcW w:w="930" w:type="dxa"/>
            <w:tcBorders>
              <w:top w:val="double" w:sz="6" w:space="0" w:color="auto"/>
              <w:left w:val="double" w:sz="6" w:space="0" w:color="auto"/>
              <w:right w:val="single" w:sz="8" w:space="0" w:color="auto"/>
            </w:tcBorders>
          </w:tcPr>
          <w:p w:rsidR="001E2D97" w:rsidRPr="00A12F15" w:rsidRDefault="00FC47BA">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fldChar w:fldCharType="begin"/>
            </w:r>
            <w:r w:rsidR="001E2D97" w:rsidRPr="00A12F15">
              <w:rPr>
                <w:rFonts w:ascii="Arial" w:hAnsi="Arial" w:cs="Arial"/>
                <w:sz w:val="20"/>
              </w:rPr>
              <w:instrText xml:space="preserve">PRIVATE </w:instrText>
            </w:r>
            <w:r w:rsidRPr="00A12F15">
              <w:rPr>
                <w:rFonts w:ascii="Arial" w:hAnsi="Arial" w:cs="Arial"/>
                <w:sz w:val="20"/>
              </w:rPr>
              <w:fldChar w:fldCharType="end"/>
            </w:r>
            <w:r w:rsidR="001E2D97" w:rsidRPr="00A12F15">
              <w:rPr>
                <w:rFonts w:ascii="Arial" w:hAnsi="Arial" w:cs="Arial"/>
                <w:sz w:val="20"/>
              </w:rPr>
              <w:t>Test pair</w:t>
            </w:r>
          </w:p>
        </w:tc>
        <w:tc>
          <w:tcPr>
            <w:tcW w:w="1197" w:type="dxa"/>
            <w:tcBorders>
              <w:top w:val="double" w:sz="6"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Controlled</w:t>
            </w:r>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load</w:t>
            </w: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T</w:t>
            </w:r>
          </w:p>
        </w:tc>
        <w:tc>
          <w:tcPr>
            <w:tcW w:w="1275" w:type="dxa"/>
            <w:tcBorders>
              <w:top w:val="double" w:sz="6"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Indication</w:t>
            </w:r>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 xml:space="preserve"> I</w:t>
            </w:r>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w:t>
            </w:r>
          </w:p>
        </w:tc>
        <w:tc>
          <w:tcPr>
            <w:tcW w:w="1418" w:type="dxa"/>
            <w:tcBorders>
              <w:top w:val="double" w:sz="6"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Feed</w:t>
            </w:r>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proofErr w:type="spellStart"/>
            <w:r w:rsidRPr="00A12F15">
              <w:rPr>
                <w:rFonts w:ascii="Arial" w:hAnsi="Arial" w:cs="Arial"/>
                <w:sz w:val="20"/>
              </w:rPr>
              <w:t>flowrate</w:t>
            </w:r>
            <w:proofErr w:type="spellEnd"/>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/h)</w:t>
            </w:r>
          </w:p>
        </w:tc>
        <w:tc>
          <w:tcPr>
            <w:tcW w:w="1276" w:type="dxa"/>
            <w:tcBorders>
              <w:top w:val="double" w:sz="6"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Error</w:t>
            </w:r>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I - T</w:t>
            </w:r>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w:t>
            </w:r>
          </w:p>
        </w:tc>
        <w:tc>
          <w:tcPr>
            <w:tcW w:w="1275" w:type="dxa"/>
            <w:tcBorders>
              <w:top w:val="double" w:sz="6"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Relative</w:t>
            </w:r>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error</w:t>
            </w:r>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w:t>
            </w:r>
          </w:p>
        </w:tc>
        <w:tc>
          <w:tcPr>
            <w:tcW w:w="1701" w:type="dxa"/>
            <w:tcBorders>
              <w:top w:val="double" w:sz="6" w:space="0" w:color="auto"/>
              <w:left w:val="single" w:sz="8"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Relative</w:t>
            </w:r>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error</w:t>
            </w:r>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difference</w:t>
            </w: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w:t>
            </w:r>
          </w:p>
        </w:tc>
      </w:tr>
      <w:tr w:rsidR="001E2D97" w:rsidRPr="00A12F15" w:rsidTr="00CA5ED4">
        <w:tc>
          <w:tcPr>
            <w:tcW w:w="930" w:type="dxa"/>
            <w:tcBorders>
              <w:top w:val="single" w:sz="7" w:space="0" w:color="auto"/>
              <w:left w:val="double" w:sz="6"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1</w:t>
            </w:r>
          </w:p>
        </w:tc>
        <w:tc>
          <w:tcPr>
            <w:tcW w:w="1197"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5"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18"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6"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5"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701" w:type="dxa"/>
            <w:tcBorders>
              <w:top w:val="single" w:sz="7" w:space="0" w:color="auto"/>
              <w:left w:val="single" w:sz="8"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p>
        </w:tc>
      </w:tr>
      <w:tr w:rsidR="001E2D97" w:rsidRPr="00A12F15" w:rsidTr="00CA5ED4">
        <w:tc>
          <w:tcPr>
            <w:tcW w:w="930" w:type="dxa"/>
            <w:tcBorders>
              <w:left w:val="double" w:sz="6"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97"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5"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18"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6"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5"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701" w:type="dxa"/>
            <w:tcBorders>
              <w:left w:val="single" w:sz="8"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r w:rsidR="001E2D97" w:rsidRPr="00A12F15" w:rsidTr="00CA5ED4">
        <w:tc>
          <w:tcPr>
            <w:tcW w:w="930" w:type="dxa"/>
            <w:tcBorders>
              <w:top w:val="single" w:sz="7" w:space="0" w:color="auto"/>
              <w:left w:val="double" w:sz="6"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2</w:t>
            </w:r>
          </w:p>
        </w:tc>
        <w:tc>
          <w:tcPr>
            <w:tcW w:w="1197"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5"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18"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6"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5"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701" w:type="dxa"/>
            <w:tcBorders>
              <w:top w:val="single" w:sz="7" w:space="0" w:color="auto"/>
              <w:left w:val="single" w:sz="8"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p>
        </w:tc>
      </w:tr>
      <w:tr w:rsidR="001E2D97" w:rsidRPr="00A12F15" w:rsidTr="00CA5ED4">
        <w:tc>
          <w:tcPr>
            <w:tcW w:w="930" w:type="dxa"/>
            <w:tcBorders>
              <w:left w:val="double" w:sz="6"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97"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5"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18"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6"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5"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701" w:type="dxa"/>
            <w:tcBorders>
              <w:left w:val="single" w:sz="8"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r w:rsidR="001E2D97" w:rsidRPr="00A12F15" w:rsidTr="00CA5ED4">
        <w:tc>
          <w:tcPr>
            <w:tcW w:w="930" w:type="dxa"/>
            <w:tcBorders>
              <w:top w:val="single" w:sz="7" w:space="0" w:color="auto"/>
              <w:left w:val="double" w:sz="6"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3</w:t>
            </w:r>
          </w:p>
        </w:tc>
        <w:tc>
          <w:tcPr>
            <w:tcW w:w="1197"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5"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18"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6"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5"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701" w:type="dxa"/>
            <w:tcBorders>
              <w:top w:val="single" w:sz="7" w:space="0" w:color="auto"/>
              <w:left w:val="single" w:sz="8"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p>
        </w:tc>
      </w:tr>
      <w:tr w:rsidR="001E2D97" w:rsidRPr="00A12F15" w:rsidTr="00CA5ED4">
        <w:tc>
          <w:tcPr>
            <w:tcW w:w="930" w:type="dxa"/>
            <w:tcBorders>
              <w:left w:val="double" w:sz="6"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97"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5"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18"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6"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5"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701" w:type="dxa"/>
            <w:tcBorders>
              <w:left w:val="single" w:sz="8"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r w:rsidR="001E2D97" w:rsidRPr="00A12F15" w:rsidTr="00CA5ED4">
        <w:tc>
          <w:tcPr>
            <w:tcW w:w="930" w:type="dxa"/>
            <w:tcBorders>
              <w:top w:val="single" w:sz="7" w:space="0" w:color="auto"/>
              <w:left w:val="double" w:sz="6"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4</w:t>
            </w:r>
          </w:p>
        </w:tc>
        <w:tc>
          <w:tcPr>
            <w:tcW w:w="1197"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5"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18"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6"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5"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701" w:type="dxa"/>
            <w:tcBorders>
              <w:top w:val="single" w:sz="7" w:space="0" w:color="auto"/>
              <w:left w:val="single" w:sz="8"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p>
        </w:tc>
      </w:tr>
      <w:tr w:rsidR="001E2D97" w:rsidRPr="00A12F15" w:rsidTr="00CA5ED4">
        <w:tc>
          <w:tcPr>
            <w:tcW w:w="930" w:type="dxa"/>
            <w:tcBorders>
              <w:left w:val="double" w:sz="6"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97"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5"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18"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6"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5"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701" w:type="dxa"/>
            <w:tcBorders>
              <w:left w:val="single" w:sz="8"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r w:rsidR="001E2D97" w:rsidRPr="00A12F15" w:rsidTr="00CA5ED4">
        <w:tc>
          <w:tcPr>
            <w:tcW w:w="930" w:type="dxa"/>
            <w:tcBorders>
              <w:top w:val="single" w:sz="7" w:space="0" w:color="auto"/>
              <w:left w:val="double" w:sz="6"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5</w:t>
            </w:r>
          </w:p>
        </w:tc>
        <w:tc>
          <w:tcPr>
            <w:tcW w:w="1197"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5"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18"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6"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5" w:type="dxa"/>
            <w:tcBorders>
              <w:top w:val="single" w:sz="7" w:space="0" w:color="auto"/>
              <w:left w:val="single" w:sz="8"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701" w:type="dxa"/>
            <w:tcBorders>
              <w:top w:val="single" w:sz="7" w:space="0" w:color="auto"/>
              <w:left w:val="single" w:sz="8"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p>
        </w:tc>
      </w:tr>
      <w:tr w:rsidR="001E2D97" w:rsidRPr="00A12F15" w:rsidTr="00CA5ED4">
        <w:tc>
          <w:tcPr>
            <w:tcW w:w="930" w:type="dxa"/>
            <w:tcBorders>
              <w:left w:val="double" w:sz="6" w:space="0" w:color="auto"/>
              <w:bottom w:val="double" w:sz="6"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97" w:type="dxa"/>
            <w:tcBorders>
              <w:top w:val="single" w:sz="7" w:space="0" w:color="auto"/>
              <w:left w:val="single" w:sz="8" w:space="0" w:color="auto"/>
              <w:bottom w:val="double" w:sz="6"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5" w:type="dxa"/>
            <w:tcBorders>
              <w:top w:val="single" w:sz="7" w:space="0" w:color="auto"/>
              <w:left w:val="single" w:sz="8" w:space="0" w:color="auto"/>
              <w:bottom w:val="double" w:sz="6"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18" w:type="dxa"/>
            <w:tcBorders>
              <w:top w:val="single" w:sz="7" w:space="0" w:color="auto"/>
              <w:left w:val="single" w:sz="8" w:space="0" w:color="auto"/>
              <w:bottom w:val="double" w:sz="6"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6" w:type="dxa"/>
            <w:tcBorders>
              <w:top w:val="single" w:sz="7" w:space="0" w:color="auto"/>
              <w:left w:val="single" w:sz="8" w:space="0" w:color="auto"/>
              <w:bottom w:val="double" w:sz="6"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5" w:type="dxa"/>
            <w:tcBorders>
              <w:top w:val="single" w:sz="7" w:space="0" w:color="auto"/>
              <w:left w:val="single" w:sz="8" w:space="0" w:color="auto"/>
              <w:bottom w:val="double" w:sz="6" w:space="0" w:color="auto"/>
              <w:right w:val="single" w:sz="8"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701" w:type="dxa"/>
            <w:tcBorders>
              <w:left w:val="single" w:sz="8" w:space="0" w:color="auto"/>
              <w:bottom w:val="double" w:sz="6" w:space="0" w:color="auto"/>
              <w:right w:val="double" w:sz="6"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Note:</w:t>
      </w:r>
      <w:r w:rsidRPr="00A12F15">
        <w:rPr>
          <w:rFonts w:ascii="Arial" w:hAnsi="Arial" w:cs="Arial"/>
          <w:sz w:val="20"/>
        </w:rPr>
        <w:tab/>
        <w:t>To be used to determine the following:</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ab/>
      </w:r>
      <w:r w:rsidRPr="00A12F15">
        <w:rPr>
          <w:rFonts w:ascii="Arial" w:hAnsi="Arial" w:cs="Arial"/>
          <w:sz w:val="20"/>
        </w:rPr>
        <w:tab/>
      </w:r>
      <w:r w:rsidR="00091618" w:rsidRPr="00A12F15">
        <w:rPr>
          <w:rFonts w:ascii="Arial" w:hAnsi="Arial" w:cs="Arial"/>
          <w:sz w:val="20"/>
        </w:rPr>
        <w:t xml:space="preserve">MPE </w:t>
      </w:r>
      <w:r w:rsidRPr="00A12F15">
        <w:rPr>
          <w:rFonts w:ascii="Arial" w:hAnsi="Arial" w:cs="Arial"/>
          <w:sz w:val="20"/>
        </w:rPr>
        <w:t xml:space="preserve">for </w:t>
      </w:r>
      <w:r w:rsidR="00451C6B" w:rsidRPr="00A12F15">
        <w:rPr>
          <w:rFonts w:ascii="Arial" w:hAnsi="Arial" w:cs="Arial"/>
          <w:sz w:val="20"/>
        </w:rPr>
        <w:t>type</w:t>
      </w:r>
      <w:r w:rsidRPr="00A12F15">
        <w:rPr>
          <w:rFonts w:ascii="Arial" w:hAnsi="Arial" w:cs="Arial"/>
          <w:sz w:val="20"/>
        </w:rPr>
        <w:t xml:space="preserve"> evaluation (R 50-</w:t>
      </w:r>
      <w:r w:rsidR="006407A1" w:rsidRPr="00A12F15">
        <w:rPr>
          <w:rFonts w:ascii="Arial" w:hAnsi="Arial" w:cs="Arial"/>
          <w:sz w:val="20"/>
        </w:rPr>
        <w:t>2</w:t>
      </w:r>
      <w:r w:rsidRPr="00A12F15">
        <w:rPr>
          <w:rFonts w:ascii="Arial" w:hAnsi="Arial" w:cs="Arial"/>
          <w:sz w:val="20"/>
        </w:rPr>
        <w:t xml:space="preserve">, 5.1.3.1 &amp; </w:t>
      </w:r>
      <w:r w:rsidR="00FF527C" w:rsidRPr="00A12F15">
        <w:rPr>
          <w:rFonts w:ascii="Arial" w:hAnsi="Arial" w:cs="Arial"/>
          <w:sz w:val="20"/>
        </w:rPr>
        <w:t>A.</w:t>
      </w:r>
      <w:r w:rsidR="00513EBF" w:rsidRPr="00A12F15">
        <w:rPr>
          <w:rFonts w:ascii="Arial" w:hAnsi="Arial" w:cs="Arial"/>
          <w:sz w:val="20"/>
        </w:rPr>
        <w:t>10.3</w:t>
      </w:r>
      <w:r w:rsidR="00013660">
        <w:rPr>
          <w:rFonts w:ascii="Arial" w:hAnsi="Arial" w:cs="Arial"/>
          <w:sz w:val="20"/>
        </w:rPr>
        <w:t>.2</w:t>
      </w:r>
      <w:r w:rsidRPr="00A12F15">
        <w:rPr>
          <w:rFonts w:ascii="Arial" w:hAnsi="Arial" w:cs="Arial"/>
          <w:sz w:val="20"/>
        </w:rPr>
        <w:t>);</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ab/>
      </w:r>
      <w:r w:rsidRPr="00A12F15">
        <w:rPr>
          <w:rFonts w:ascii="Arial" w:hAnsi="Arial" w:cs="Arial"/>
          <w:sz w:val="20"/>
        </w:rPr>
        <w:tab/>
      </w:r>
      <w:proofErr w:type="gramStart"/>
      <w:r w:rsidR="00091618" w:rsidRPr="00A12F15">
        <w:rPr>
          <w:rFonts w:ascii="Arial" w:hAnsi="Arial" w:cs="Arial"/>
          <w:sz w:val="20"/>
        </w:rPr>
        <w:t xml:space="preserve">MPE </w:t>
      </w:r>
      <w:r w:rsidRPr="00A12F15">
        <w:rPr>
          <w:rFonts w:ascii="Arial" w:hAnsi="Arial" w:cs="Arial"/>
          <w:sz w:val="20"/>
        </w:rPr>
        <w:t>for initial verification and in-service inspection (R 50</w:t>
      </w:r>
      <w:ins w:id="1704" w:author="morayoa" w:date="2013-06-11T12:12:00Z">
        <w:r w:rsidR="0012724D">
          <w:rPr>
            <w:rFonts w:ascii="Arial" w:hAnsi="Arial" w:cs="Arial"/>
            <w:sz w:val="20"/>
          </w:rPr>
          <w:t xml:space="preserve"> </w:t>
        </w:r>
      </w:ins>
      <w:ins w:id="1705" w:author="morayoa" w:date="2013-06-11T11:11:00Z">
        <w:r w:rsidR="00450700">
          <w:rPr>
            <w:rFonts w:ascii="Arial" w:hAnsi="Arial" w:cs="Arial"/>
            <w:sz w:val="20"/>
          </w:rPr>
          <w:t xml:space="preserve">-1 &amp; </w:t>
        </w:r>
      </w:ins>
      <w:r w:rsidRPr="00A12F15">
        <w:rPr>
          <w:rFonts w:ascii="Arial" w:hAnsi="Arial" w:cs="Arial"/>
          <w:sz w:val="20"/>
        </w:rPr>
        <w:t>-</w:t>
      </w:r>
      <w:r w:rsidR="006407A1" w:rsidRPr="00A12F15">
        <w:rPr>
          <w:rFonts w:ascii="Arial" w:hAnsi="Arial" w:cs="Arial"/>
          <w:sz w:val="20"/>
        </w:rPr>
        <w:t>2</w:t>
      </w:r>
      <w:r w:rsidRPr="00A12F15">
        <w:rPr>
          <w:rFonts w:ascii="Arial" w:hAnsi="Arial" w:cs="Arial"/>
          <w:sz w:val="20"/>
        </w:rPr>
        <w:t xml:space="preserve">, </w:t>
      </w:r>
      <w:r w:rsidR="00B01D25" w:rsidRPr="00A12F15">
        <w:rPr>
          <w:rFonts w:ascii="Arial" w:hAnsi="Arial" w:cs="Arial"/>
          <w:sz w:val="20"/>
        </w:rPr>
        <w:t>5.2.2.1</w:t>
      </w:r>
      <w:r w:rsidRPr="00A12F15">
        <w:rPr>
          <w:rFonts w:ascii="Arial" w:hAnsi="Arial" w:cs="Arial"/>
          <w:sz w:val="20"/>
        </w:rPr>
        <w:t>).</w:t>
      </w:r>
      <w:proofErr w:type="gramEnd"/>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3E7066" w:rsidRPr="00A12F15" w:rsidRDefault="003E7066" w:rsidP="003E7066">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
        <w:gridCol w:w="1260"/>
        <w:gridCol w:w="360"/>
        <w:gridCol w:w="1530"/>
      </w:tblGrid>
      <w:tr w:rsidR="003E7066" w:rsidRPr="00A12F15" w:rsidTr="003E7066">
        <w:trPr>
          <w:trHeight w:hRule="exact" w:val="280"/>
        </w:trPr>
        <w:tc>
          <w:tcPr>
            <w:tcW w:w="360" w:type="dxa"/>
            <w:tcBorders>
              <w:top w:val="single" w:sz="4" w:space="0" w:color="auto"/>
              <w:left w:val="single" w:sz="4" w:space="0" w:color="auto"/>
              <w:bottom w:val="single" w:sz="4" w:space="0" w:color="auto"/>
              <w:right w:val="single" w:sz="4" w:space="0" w:color="auto"/>
            </w:tcBorders>
            <w:vAlign w:val="center"/>
          </w:tcPr>
          <w:p w:rsidR="003E7066" w:rsidRPr="00A12F15" w:rsidRDefault="003E7066" w:rsidP="003E7066">
            <w:pPr>
              <w:tabs>
                <w:tab w:val="left" w:pos="-1440"/>
                <w:tab w:val="left" w:pos="-720"/>
                <w:tab w:val="left" w:pos="0"/>
                <w:tab w:val="left" w:pos="576"/>
                <w:tab w:val="left" w:pos="720"/>
              </w:tabs>
              <w:suppressAutoHyphens/>
              <w:ind w:right="-18"/>
              <w:jc w:val="right"/>
              <w:rPr>
                <w:rFonts w:ascii="Arial" w:hAnsi="Arial"/>
                <w:sz w:val="18"/>
              </w:rPr>
            </w:pPr>
          </w:p>
        </w:tc>
        <w:tc>
          <w:tcPr>
            <w:tcW w:w="1260" w:type="dxa"/>
            <w:tcBorders>
              <w:top w:val="nil"/>
              <w:left w:val="nil"/>
              <w:bottom w:val="nil"/>
              <w:right w:val="nil"/>
            </w:tcBorders>
            <w:vAlign w:val="center"/>
          </w:tcPr>
          <w:p w:rsidR="003E7066" w:rsidRPr="00A12F15" w:rsidRDefault="003E7066" w:rsidP="003E7066">
            <w:pPr>
              <w:tabs>
                <w:tab w:val="left" w:pos="-1440"/>
                <w:tab w:val="left" w:pos="-720"/>
                <w:tab w:val="left" w:pos="0"/>
                <w:tab w:val="left" w:pos="576"/>
                <w:tab w:val="left" w:pos="720"/>
              </w:tabs>
              <w:suppressAutoHyphens/>
              <w:ind w:right="-720"/>
              <w:jc w:val="both"/>
              <w:rPr>
                <w:rFonts w:ascii="Arial" w:hAnsi="Arial"/>
                <w:sz w:val="18"/>
              </w:rPr>
            </w:pPr>
            <w:r w:rsidRPr="00A12F15">
              <w:rPr>
                <w:rFonts w:ascii="Arial" w:hAnsi="Arial"/>
                <w:sz w:val="18"/>
              </w:rPr>
              <w:t>Passed</w:t>
            </w:r>
          </w:p>
        </w:tc>
        <w:tc>
          <w:tcPr>
            <w:tcW w:w="360" w:type="dxa"/>
            <w:tcBorders>
              <w:top w:val="single" w:sz="4" w:space="0" w:color="auto"/>
              <w:left w:val="single" w:sz="4" w:space="0" w:color="auto"/>
              <w:bottom w:val="single" w:sz="4" w:space="0" w:color="auto"/>
              <w:right w:val="single" w:sz="4" w:space="0" w:color="auto"/>
            </w:tcBorders>
            <w:vAlign w:val="center"/>
          </w:tcPr>
          <w:p w:rsidR="003E7066" w:rsidRPr="00A12F15" w:rsidRDefault="003E7066" w:rsidP="003E7066">
            <w:pPr>
              <w:tabs>
                <w:tab w:val="left" w:pos="-1440"/>
                <w:tab w:val="left" w:pos="-720"/>
                <w:tab w:val="left" w:pos="0"/>
                <w:tab w:val="left" w:pos="576"/>
                <w:tab w:val="left" w:pos="720"/>
              </w:tabs>
              <w:suppressAutoHyphens/>
              <w:ind w:right="-720"/>
              <w:jc w:val="both"/>
              <w:rPr>
                <w:rFonts w:ascii="Arial" w:hAnsi="Arial"/>
                <w:sz w:val="18"/>
              </w:rPr>
            </w:pPr>
          </w:p>
        </w:tc>
        <w:tc>
          <w:tcPr>
            <w:tcW w:w="1530" w:type="dxa"/>
            <w:tcBorders>
              <w:top w:val="nil"/>
              <w:left w:val="nil"/>
              <w:bottom w:val="nil"/>
              <w:right w:val="nil"/>
            </w:tcBorders>
            <w:vAlign w:val="center"/>
          </w:tcPr>
          <w:p w:rsidR="003E7066" w:rsidRPr="00A12F15" w:rsidRDefault="003E7066" w:rsidP="003E7066">
            <w:pPr>
              <w:tabs>
                <w:tab w:val="left" w:pos="-1440"/>
                <w:tab w:val="left" w:pos="-720"/>
                <w:tab w:val="left" w:pos="0"/>
                <w:tab w:val="left" w:pos="576"/>
                <w:tab w:val="left" w:pos="720"/>
              </w:tabs>
              <w:suppressAutoHyphens/>
              <w:ind w:right="-720"/>
              <w:jc w:val="both"/>
              <w:rPr>
                <w:rFonts w:ascii="Arial" w:hAnsi="Arial"/>
                <w:sz w:val="18"/>
              </w:rPr>
            </w:pPr>
            <w:r w:rsidRPr="00A12F15">
              <w:rPr>
                <w:rFonts w:ascii="Arial" w:hAnsi="Arial"/>
                <w:sz w:val="18"/>
              </w:rPr>
              <w:t>Failed</w:t>
            </w:r>
          </w:p>
        </w:tc>
      </w:tr>
    </w:tbl>
    <w:p w:rsidR="003E7066" w:rsidRPr="00A12F15" w:rsidRDefault="003E7066" w:rsidP="003E7066">
      <w:pPr>
        <w:tabs>
          <w:tab w:val="left" w:pos="-720"/>
          <w:tab w:val="left" w:pos="0"/>
          <w:tab w:val="left" w:pos="259"/>
          <w:tab w:val="left" w:pos="604"/>
          <w:tab w:val="left" w:pos="816"/>
          <w:tab w:val="left" w:pos="1440"/>
        </w:tabs>
        <w:suppressAutoHyphens/>
        <w:jc w:val="both"/>
        <w:rPr>
          <w:rFonts w:ascii="Arial" w:hAnsi="Arial" w:cs="Arial"/>
          <w:sz w:val="20"/>
        </w:rPr>
      </w:pPr>
    </w:p>
    <w:p w:rsidR="003E7066" w:rsidRPr="00A12F15" w:rsidRDefault="003E7066" w:rsidP="003E7066">
      <w:pPr>
        <w:tabs>
          <w:tab w:val="left" w:pos="-720"/>
          <w:tab w:val="left" w:pos="0"/>
          <w:tab w:val="left" w:pos="259"/>
          <w:tab w:val="left" w:pos="604"/>
          <w:tab w:val="left" w:pos="816"/>
          <w:tab w:val="left" w:pos="1440"/>
        </w:tabs>
        <w:suppressAutoHyphens/>
        <w:jc w:val="both"/>
        <w:rPr>
          <w:rFonts w:ascii="Arial" w:hAnsi="Arial" w:cs="Arial"/>
          <w:sz w:val="20"/>
        </w:rPr>
      </w:pPr>
      <w:del w:id="1706" w:author="morayoa" w:date="2013-06-06T09:05:00Z">
        <w:r w:rsidRPr="00A12F15" w:rsidDel="00DC255E">
          <w:rPr>
            <w:rFonts w:ascii="Arial" w:hAnsi="Arial" w:cs="Arial"/>
            <w:sz w:val="20"/>
          </w:rPr>
          <w:delText>Remarks</w:delText>
        </w:r>
      </w:del>
      <w:ins w:id="1707" w:author="morayoa" w:date="2013-06-06T09:05:00Z">
        <w:r w:rsidR="00DC255E">
          <w:rPr>
            <w:rFonts w:ascii="Arial" w:hAnsi="Arial" w:cs="Arial"/>
            <w:sz w:val="20"/>
          </w:rPr>
          <w:t>Observations</w:t>
        </w:r>
      </w:ins>
      <w:r w:rsidRPr="00A12F15">
        <w:rPr>
          <w:rFonts w:ascii="Arial" w:hAnsi="Arial" w:cs="Arial"/>
          <w:sz w:val="20"/>
        </w:rPr>
        <w:t>:</w:t>
      </w:r>
    </w:p>
    <w:p w:rsidR="00CF3230" w:rsidRPr="00A12F15" w:rsidRDefault="001E2D97" w:rsidP="00CF3230">
      <w:pPr>
        <w:tabs>
          <w:tab w:val="left" w:pos="-720"/>
          <w:tab w:val="left" w:pos="0"/>
          <w:tab w:val="left" w:pos="259"/>
          <w:tab w:val="left" w:pos="604"/>
          <w:tab w:val="left" w:pos="816"/>
          <w:tab w:val="left" w:pos="1440"/>
        </w:tabs>
        <w:suppressAutoHyphens/>
        <w:jc w:val="both"/>
        <w:rPr>
          <w:ins w:id="1708" w:author="morayoa" w:date="2013-06-05T14:39:00Z"/>
        </w:rPr>
      </w:pPr>
      <w:del w:id="1709" w:author="morayoa" w:date="2013-06-05T14:39:00Z">
        <w:r w:rsidRPr="00A12F15" w:rsidDel="00CF3230">
          <w:rPr>
            <w:rFonts w:ascii="Arial" w:hAnsi="Arial" w:cs="Arial"/>
            <w:sz w:val="20"/>
          </w:rPr>
          <w:delText>:</w:delText>
        </w:r>
      </w:del>
      <w:ins w:id="1710" w:author="morayoa" w:date="2013-06-05T14:39:00Z">
        <w:r w:rsidR="00CF3230" w:rsidRPr="00CF3230">
          <w:rPr>
            <w:rFonts w:ascii="Arial" w:hAnsi="Arial" w:cs="Arial"/>
            <w:sz w:val="16"/>
            <w:szCs w:val="16"/>
          </w:rPr>
          <w:t xml:space="preserve"> </w:t>
        </w:r>
      </w:ins>
      <w:ins w:id="1711" w:author="morayoa" w:date="2013-06-05T14:40:00Z">
        <w:r w:rsidR="0075580A">
          <w:rPr>
            <w:rFonts w:ascii="Arial" w:hAnsi="Arial" w:cs="Arial"/>
            <w:sz w:val="16"/>
            <w:szCs w:val="16"/>
          </w:rPr>
          <w:t xml:space="preserve">Include information that affect the test condition, </w:t>
        </w:r>
      </w:ins>
      <w:ins w:id="1712" w:author="morayoa" w:date="2013-06-06T09:50:00Z">
        <w:r w:rsidR="00B05592">
          <w:rPr>
            <w:rFonts w:ascii="Arial" w:hAnsi="Arial" w:cs="Arial"/>
            <w:sz w:val="16"/>
            <w:szCs w:val="16"/>
          </w:rPr>
          <w:t xml:space="preserve">as indicated in the last paragraph </w:t>
        </w:r>
      </w:ins>
      <w:ins w:id="1713" w:author="morayoa" w:date="2013-06-05T14:40:00Z">
        <w:r w:rsidR="0075580A">
          <w:rPr>
            <w:rFonts w:ascii="Arial" w:hAnsi="Arial" w:cs="Arial"/>
            <w:sz w:val="16"/>
            <w:szCs w:val="16"/>
          </w:rPr>
          <w:t>of R 50-1 &amp; -2, A.7.1</w:t>
        </w:r>
      </w:ins>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br w:type="page"/>
      </w:r>
      <w:r w:rsidRPr="00A12F15">
        <w:rPr>
          <w:rFonts w:ascii="Arial" w:hAnsi="Arial" w:cs="Arial"/>
          <w:sz w:val="20"/>
        </w:rPr>
        <w:lastRenderedPageBreak/>
        <w:t>Continuation test sheet</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Speed =        m/s</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9072" w:type="dxa"/>
        <w:tblInd w:w="56" w:type="dxa"/>
        <w:tblLayout w:type="fixed"/>
        <w:tblCellMar>
          <w:left w:w="56" w:type="dxa"/>
          <w:right w:w="56" w:type="dxa"/>
        </w:tblCellMar>
        <w:tblLook w:val="0000"/>
      </w:tblPr>
      <w:tblGrid>
        <w:gridCol w:w="930"/>
        <w:gridCol w:w="1338"/>
        <w:gridCol w:w="1276"/>
        <w:gridCol w:w="1418"/>
        <w:gridCol w:w="1275"/>
        <w:gridCol w:w="1276"/>
        <w:gridCol w:w="1559"/>
      </w:tblGrid>
      <w:tr w:rsidR="001E2D97" w:rsidRPr="00A12F15" w:rsidTr="001718F8">
        <w:tc>
          <w:tcPr>
            <w:tcW w:w="930" w:type="dxa"/>
            <w:tcBorders>
              <w:top w:val="double" w:sz="7" w:space="0" w:color="auto"/>
              <w:left w:val="double" w:sz="7" w:space="0" w:color="auto"/>
            </w:tcBorders>
          </w:tcPr>
          <w:p w:rsidR="001E2D97" w:rsidRPr="00A12F15" w:rsidRDefault="00FC47BA">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fldChar w:fldCharType="begin"/>
            </w:r>
            <w:r w:rsidR="001E2D97" w:rsidRPr="00A12F15">
              <w:rPr>
                <w:rFonts w:ascii="Arial" w:hAnsi="Arial" w:cs="Arial"/>
                <w:sz w:val="20"/>
              </w:rPr>
              <w:instrText xml:space="preserve">PRIVATE </w:instrText>
            </w:r>
            <w:r w:rsidRPr="00A12F15">
              <w:rPr>
                <w:rFonts w:ascii="Arial" w:hAnsi="Arial" w:cs="Arial"/>
                <w:sz w:val="20"/>
              </w:rPr>
              <w:fldChar w:fldCharType="end"/>
            </w:r>
            <w:r w:rsidR="001E2D97" w:rsidRPr="00A12F15">
              <w:rPr>
                <w:rFonts w:ascii="Arial" w:hAnsi="Arial" w:cs="Arial"/>
                <w:sz w:val="20"/>
              </w:rPr>
              <w:t>Test pair</w:t>
            </w:r>
          </w:p>
        </w:tc>
        <w:tc>
          <w:tcPr>
            <w:tcW w:w="1338" w:type="dxa"/>
            <w:tcBorders>
              <w:top w:val="doub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Controlled</w:t>
            </w:r>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load</w:t>
            </w: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xml:space="preserve"> T</w:t>
            </w:r>
          </w:p>
        </w:tc>
        <w:tc>
          <w:tcPr>
            <w:tcW w:w="1276" w:type="dxa"/>
            <w:tcBorders>
              <w:top w:val="doub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Indication</w:t>
            </w:r>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I</w:t>
            </w:r>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w:t>
            </w:r>
          </w:p>
        </w:tc>
        <w:tc>
          <w:tcPr>
            <w:tcW w:w="1418" w:type="dxa"/>
            <w:tcBorders>
              <w:top w:val="doub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Feed</w:t>
            </w:r>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proofErr w:type="spellStart"/>
            <w:r w:rsidRPr="00A12F15">
              <w:rPr>
                <w:rFonts w:ascii="Arial" w:hAnsi="Arial" w:cs="Arial"/>
                <w:sz w:val="20"/>
              </w:rPr>
              <w:t>flowrate</w:t>
            </w:r>
            <w:proofErr w:type="spellEnd"/>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/h)</w:t>
            </w:r>
          </w:p>
        </w:tc>
        <w:tc>
          <w:tcPr>
            <w:tcW w:w="1275" w:type="dxa"/>
            <w:tcBorders>
              <w:top w:val="doub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Error</w:t>
            </w:r>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I - T</w:t>
            </w:r>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w:t>
            </w:r>
          </w:p>
        </w:tc>
        <w:tc>
          <w:tcPr>
            <w:tcW w:w="1276" w:type="dxa"/>
            <w:tcBorders>
              <w:top w:val="doub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Relative</w:t>
            </w:r>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error</w:t>
            </w:r>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w:t>
            </w:r>
          </w:p>
        </w:tc>
        <w:tc>
          <w:tcPr>
            <w:tcW w:w="1559" w:type="dxa"/>
            <w:tcBorders>
              <w:top w:val="doub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Relative</w:t>
            </w:r>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error</w:t>
            </w:r>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difference</w:t>
            </w: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xml:space="preserve"> %</w:t>
            </w:r>
          </w:p>
        </w:tc>
      </w:tr>
      <w:tr w:rsidR="001E2D97" w:rsidRPr="00A12F15" w:rsidTr="001718F8">
        <w:tc>
          <w:tcPr>
            <w:tcW w:w="930"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1</w:t>
            </w:r>
          </w:p>
        </w:tc>
        <w:tc>
          <w:tcPr>
            <w:tcW w:w="1338"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18"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5"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559"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p>
        </w:tc>
      </w:tr>
      <w:tr w:rsidR="001E2D97" w:rsidRPr="00A12F15" w:rsidTr="001718F8">
        <w:tc>
          <w:tcPr>
            <w:tcW w:w="930" w:type="dxa"/>
            <w:tcBorders>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338"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18"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5"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559" w:type="dxa"/>
            <w:tcBorders>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r w:rsidR="001E2D97" w:rsidRPr="00A12F15" w:rsidTr="001718F8">
        <w:tc>
          <w:tcPr>
            <w:tcW w:w="930"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2</w:t>
            </w:r>
          </w:p>
        </w:tc>
        <w:tc>
          <w:tcPr>
            <w:tcW w:w="1338"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18"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5"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559"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p>
        </w:tc>
      </w:tr>
      <w:tr w:rsidR="001E2D97" w:rsidRPr="00A12F15" w:rsidTr="001718F8">
        <w:tc>
          <w:tcPr>
            <w:tcW w:w="930" w:type="dxa"/>
            <w:tcBorders>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338"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18"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5"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559" w:type="dxa"/>
            <w:tcBorders>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r w:rsidR="001E2D97" w:rsidRPr="00A12F15" w:rsidTr="001718F8">
        <w:tc>
          <w:tcPr>
            <w:tcW w:w="930"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3</w:t>
            </w:r>
          </w:p>
        </w:tc>
        <w:tc>
          <w:tcPr>
            <w:tcW w:w="1338"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18"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5"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559"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p>
        </w:tc>
      </w:tr>
      <w:tr w:rsidR="001E2D97" w:rsidRPr="00A12F15" w:rsidTr="001718F8">
        <w:tc>
          <w:tcPr>
            <w:tcW w:w="930" w:type="dxa"/>
            <w:tcBorders>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338"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18"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5"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559" w:type="dxa"/>
            <w:tcBorders>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r w:rsidR="001E2D97" w:rsidRPr="00A12F15" w:rsidTr="001718F8">
        <w:tc>
          <w:tcPr>
            <w:tcW w:w="930"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4</w:t>
            </w:r>
          </w:p>
        </w:tc>
        <w:tc>
          <w:tcPr>
            <w:tcW w:w="1338"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18"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5"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559"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p>
        </w:tc>
      </w:tr>
      <w:tr w:rsidR="001E2D97" w:rsidRPr="00A12F15" w:rsidTr="001718F8">
        <w:tc>
          <w:tcPr>
            <w:tcW w:w="930" w:type="dxa"/>
            <w:tcBorders>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338"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18"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5"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559" w:type="dxa"/>
            <w:tcBorders>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r w:rsidR="001E2D97" w:rsidRPr="00A12F15" w:rsidTr="001718F8">
        <w:tc>
          <w:tcPr>
            <w:tcW w:w="930"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5</w:t>
            </w:r>
          </w:p>
        </w:tc>
        <w:tc>
          <w:tcPr>
            <w:tcW w:w="1338"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18"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5"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559"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p>
        </w:tc>
      </w:tr>
      <w:tr w:rsidR="001E2D97" w:rsidRPr="00A12F15" w:rsidTr="001718F8">
        <w:tc>
          <w:tcPr>
            <w:tcW w:w="930" w:type="dxa"/>
            <w:tcBorders>
              <w:left w:val="doub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338"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6"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18"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5"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6"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559" w:type="dxa"/>
            <w:tcBorders>
              <w:left w:val="single" w:sz="7" w:space="0" w:color="auto"/>
              <w:bottom w:val="doub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bl>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Speed =       m/s</w:t>
      </w:r>
    </w:p>
    <w:p w:rsidR="001E2D97" w:rsidRPr="00A12F15" w:rsidRDefault="001E2D97">
      <w:pPr>
        <w:tabs>
          <w:tab w:val="left" w:pos="-720"/>
          <w:tab w:val="left" w:pos="0"/>
          <w:tab w:val="left" w:pos="259"/>
          <w:tab w:val="left" w:pos="604"/>
          <w:tab w:val="left" w:pos="816"/>
          <w:tab w:val="left" w:pos="1440"/>
        </w:tabs>
        <w:suppressAutoHyphens/>
        <w:jc w:val="both"/>
        <w:rPr>
          <w:rFonts w:ascii="Arial" w:hAnsi="Arial" w:cs="Arial"/>
          <w:sz w:val="20"/>
        </w:rPr>
      </w:pPr>
    </w:p>
    <w:tbl>
      <w:tblPr>
        <w:tblW w:w="9072" w:type="dxa"/>
        <w:tblInd w:w="56" w:type="dxa"/>
        <w:tblLayout w:type="fixed"/>
        <w:tblCellMar>
          <w:left w:w="56" w:type="dxa"/>
          <w:right w:w="56" w:type="dxa"/>
        </w:tblCellMar>
        <w:tblLook w:val="0000"/>
      </w:tblPr>
      <w:tblGrid>
        <w:gridCol w:w="930"/>
        <w:gridCol w:w="1338"/>
        <w:gridCol w:w="1276"/>
        <w:gridCol w:w="1418"/>
        <w:gridCol w:w="1275"/>
        <w:gridCol w:w="1276"/>
        <w:gridCol w:w="1559"/>
      </w:tblGrid>
      <w:tr w:rsidR="001E2D97" w:rsidRPr="00A12F15" w:rsidTr="001718F8">
        <w:tc>
          <w:tcPr>
            <w:tcW w:w="930" w:type="dxa"/>
            <w:tcBorders>
              <w:top w:val="double" w:sz="7" w:space="0" w:color="auto"/>
              <w:left w:val="double" w:sz="7" w:space="0" w:color="auto"/>
            </w:tcBorders>
          </w:tcPr>
          <w:p w:rsidR="001E2D97" w:rsidRPr="00A12F15" w:rsidRDefault="00FC47BA">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fldChar w:fldCharType="begin"/>
            </w:r>
            <w:r w:rsidR="001E2D97" w:rsidRPr="00A12F15">
              <w:rPr>
                <w:rFonts w:ascii="Arial" w:hAnsi="Arial" w:cs="Arial"/>
                <w:sz w:val="20"/>
              </w:rPr>
              <w:instrText xml:space="preserve">PRIVATE </w:instrText>
            </w:r>
            <w:r w:rsidRPr="00A12F15">
              <w:rPr>
                <w:rFonts w:ascii="Arial" w:hAnsi="Arial" w:cs="Arial"/>
                <w:sz w:val="20"/>
              </w:rPr>
              <w:fldChar w:fldCharType="end"/>
            </w:r>
            <w:r w:rsidR="001E2D97" w:rsidRPr="00A12F15">
              <w:rPr>
                <w:rFonts w:ascii="Arial" w:hAnsi="Arial" w:cs="Arial"/>
                <w:sz w:val="20"/>
              </w:rPr>
              <w:t>Test pair</w:t>
            </w:r>
          </w:p>
        </w:tc>
        <w:tc>
          <w:tcPr>
            <w:tcW w:w="1338" w:type="dxa"/>
            <w:tcBorders>
              <w:top w:val="doub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Controlled</w:t>
            </w:r>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load</w:t>
            </w: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xml:space="preserve"> T</w:t>
            </w:r>
          </w:p>
        </w:tc>
        <w:tc>
          <w:tcPr>
            <w:tcW w:w="1276" w:type="dxa"/>
            <w:tcBorders>
              <w:top w:val="doub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Indication</w:t>
            </w:r>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I</w:t>
            </w:r>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w:t>
            </w:r>
          </w:p>
        </w:tc>
        <w:tc>
          <w:tcPr>
            <w:tcW w:w="1418" w:type="dxa"/>
            <w:tcBorders>
              <w:top w:val="doub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Feed</w:t>
            </w:r>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proofErr w:type="spellStart"/>
            <w:r w:rsidRPr="00A12F15">
              <w:rPr>
                <w:rFonts w:ascii="Arial" w:hAnsi="Arial" w:cs="Arial"/>
                <w:sz w:val="20"/>
              </w:rPr>
              <w:t>flowrate</w:t>
            </w:r>
            <w:proofErr w:type="spellEnd"/>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/h)</w:t>
            </w:r>
          </w:p>
        </w:tc>
        <w:tc>
          <w:tcPr>
            <w:tcW w:w="1275" w:type="dxa"/>
            <w:tcBorders>
              <w:top w:val="doub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Error</w:t>
            </w:r>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I - T</w:t>
            </w:r>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w:t>
            </w:r>
          </w:p>
        </w:tc>
        <w:tc>
          <w:tcPr>
            <w:tcW w:w="1276" w:type="dxa"/>
            <w:tcBorders>
              <w:top w:val="doub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Relative</w:t>
            </w:r>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error</w:t>
            </w:r>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w:t>
            </w:r>
          </w:p>
        </w:tc>
        <w:tc>
          <w:tcPr>
            <w:tcW w:w="1559" w:type="dxa"/>
            <w:tcBorders>
              <w:top w:val="doub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Relative</w:t>
            </w:r>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error</w:t>
            </w:r>
          </w:p>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difference</w:t>
            </w:r>
          </w:p>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r w:rsidRPr="00A12F15">
              <w:rPr>
                <w:rFonts w:ascii="Arial" w:hAnsi="Arial" w:cs="Arial"/>
                <w:sz w:val="20"/>
              </w:rPr>
              <w:t xml:space="preserve"> %</w:t>
            </w:r>
          </w:p>
        </w:tc>
      </w:tr>
      <w:tr w:rsidR="001E2D97" w:rsidRPr="00A12F15" w:rsidTr="001718F8">
        <w:tc>
          <w:tcPr>
            <w:tcW w:w="930"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1</w:t>
            </w:r>
          </w:p>
        </w:tc>
        <w:tc>
          <w:tcPr>
            <w:tcW w:w="1338"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18"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5"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559"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p>
        </w:tc>
      </w:tr>
      <w:tr w:rsidR="001E2D97" w:rsidRPr="00A12F15" w:rsidTr="001718F8">
        <w:tc>
          <w:tcPr>
            <w:tcW w:w="930" w:type="dxa"/>
            <w:tcBorders>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338"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18"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5"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559" w:type="dxa"/>
            <w:tcBorders>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r w:rsidR="001E2D97" w:rsidRPr="00A12F15" w:rsidTr="001718F8">
        <w:tc>
          <w:tcPr>
            <w:tcW w:w="930"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2</w:t>
            </w:r>
          </w:p>
        </w:tc>
        <w:tc>
          <w:tcPr>
            <w:tcW w:w="1338"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18"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5"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559"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p>
        </w:tc>
      </w:tr>
      <w:tr w:rsidR="001E2D97" w:rsidRPr="00A12F15" w:rsidTr="001718F8">
        <w:tc>
          <w:tcPr>
            <w:tcW w:w="930" w:type="dxa"/>
            <w:tcBorders>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338"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18"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5"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559" w:type="dxa"/>
            <w:tcBorders>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r w:rsidR="001E2D97" w:rsidRPr="00A12F15" w:rsidTr="001718F8">
        <w:tc>
          <w:tcPr>
            <w:tcW w:w="930"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3</w:t>
            </w:r>
          </w:p>
        </w:tc>
        <w:tc>
          <w:tcPr>
            <w:tcW w:w="1338"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18"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5"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559"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p>
        </w:tc>
      </w:tr>
      <w:tr w:rsidR="001E2D97" w:rsidRPr="00A12F15" w:rsidTr="001718F8">
        <w:tc>
          <w:tcPr>
            <w:tcW w:w="930" w:type="dxa"/>
            <w:tcBorders>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338"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18"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5"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559" w:type="dxa"/>
            <w:tcBorders>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r w:rsidR="001E2D97" w:rsidRPr="00A12F15" w:rsidTr="001718F8">
        <w:tc>
          <w:tcPr>
            <w:tcW w:w="930"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4</w:t>
            </w:r>
          </w:p>
        </w:tc>
        <w:tc>
          <w:tcPr>
            <w:tcW w:w="1338"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18"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5"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559"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p>
        </w:tc>
      </w:tr>
      <w:tr w:rsidR="001E2D97" w:rsidRPr="00A12F15" w:rsidTr="001718F8">
        <w:tc>
          <w:tcPr>
            <w:tcW w:w="930" w:type="dxa"/>
            <w:tcBorders>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338"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18"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5"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559" w:type="dxa"/>
            <w:tcBorders>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r w:rsidR="001E2D97" w:rsidRPr="00A12F15" w:rsidTr="001718F8">
        <w:tc>
          <w:tcPr>
            <w:tcW w:w="930" w:type="dxa"/>
            <w:tcBorders>
              <w:top w:val="single" w:sz="7" w:space="0" w:color="auto"/>
              <w:lef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r w:rsidRPr="00A12F15">
              <w:rPr>
                <w:rFonts w:ascii="Arial" w:hAnsi="Arial" w:cs="Arial"/>
                <w:sz w:val="20"/>
              </w:rPr>
              <w:t>5</w:t>
            </w:r>
          </w:p>
        </w:tc>
        <w:tc>
          <w:tcPr>
            <w:tcW w:w="1338"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18"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5"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6" w:type="dxa"/>
            <w:tcBorders>
              <w:top w:val="single" w:sz="7" w:space="0" w:color="auto"/>
              <w:left w:val="sing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559" w:type="dxa"/>
            <w:tcBorders>
              <w:top w:val="single" w:sz="7" w:space="0" w:color="auto"/>
              <w:left w:val="sing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jc w:val="center"/>
              <w:rPr>
                <w:rFonts w:ascii="Arial" w:hAnsi="Arial" w:cs="Arial"/>
                <w:sz w:val="20"/>
              </w:rPr>
            </w:pPr>
          </w:p>
        </w:tc>
      </w:tr>
      <w:tr w:rsidR="001E2D97" w:rsidRPr="00A12F15" w:rsidTr="001718F8">
        <w:tc>
          <w:tcPr>
            <w:tcW w:w="930" w:type="dxa"/>
            <w:tcBorders>
              <w:left w:val="doub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338"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6"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418"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5"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276" w:type="dxa"/>
            <w:tcBorders>
              <w:top w:val="single" w:sz="7" w:space="0" w:color="auto"/>
              <w:left w:val="single" w:sz="7" w:space="0" w:color="auto"/>
              <w:bottom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559" w:type="dxa"/>
            <w:tcBorders>
              <w:left w:val="single" w:sz="7" w:space="0" w:color="auto"/>
              <w:bottom w:val="double" w:sz="7" w:space="0" w:color="auto"/>
              <w:right w:val="double" w:sz="7" w:space="0" w:color="auto"/>
            </w:tcBorders>
          </w:tcPr>
          <w:p w:rsidR="001E2D97" w:rsidRPr="00A12F15" w:rsidRDefault="001E2D97">
            <w:pPr>
              <w:tabs>
                <w:tab w:val="left" w:pos="-720"/>
                <w:tab w:val="left" w:pos="0"/>
                <w:tab w:val="left" w:pos="259"/>
                <w:tab w:val="left" w:pos="604"/>
                <w:tab w:val="left" w:pos="816"/>
                <w:tab w:val="left" w:pos="1440"/>
              </w:tabs>
              <w:suppressAutoHyphens/>
              <w:spacing w:after="56"/>
              <w:jc w:val="center"/>
              <w:rPr>
                <w:rFonts w:ascii="Arial" w:hAnsi="Arial" w:cs="Arial"/>
                <w:sz w:val="20"/>
              </w:rPr>
            </w:pPr>
          </w:p>
        </w:tc>
      </w:tr>
    </w:tbl>
    <w:p w:rsidR="003E7066" w:rsidRPr="00A12F15" w:rsidRDefault="003E7066" w:rsidP="003E7066">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
        <w:gridCol w:w="1260"/>
        <w:gridCol w:w="360"/>
        <w:gridCol w:w="1530"/>
      </w:tblGrid>
      <w:tr w:rsidR="003E7066" w:rsidRPr="00A12F15" w:rsidTr="003E7066">
        <w:trPr>
          <w:trHeight w:hRule="exact" w:val="280"/>
        </w:trPr>
        <w:tc>
          <w:tcPr>
            <w:tcW w:w="360" w:type="dxa"/>
            <w:tcBorders>
              <w:top w:val="single" w:sz="4" w:space="0" w:color="auto"/>
              <w:left w:val="single" w:sz="4" w:space="0" w:color="auto"/>
              <w:bottom w:val="single" w:sz="4" w:space="0" w:color="auto"/>
              <w:right w:val="single" w:sz="4" w:space="0" w:color="auto"/>
            </w:tcBorders>
            <w:vAlign w:val="center"/>
          </w:tcPr>
          <w:p w:rsidR="003E7066" w:rsidRPr="00A12F15" w:rsidRDefault="003E7066" w:rsidP="003E7066">
            <w:pPr>
              <w:tabs>
                <w:tab w:val="left" w:pos="-1440"/>
                <w:tab w:val="left" w:pos="-720"/>
                <w:tab w:val="left" w:pos="0"/>
                <w:tab w:val="left" w:pos="576"/>
                <w:tab w:val="left" w:pos="720"/>
              </w:tabs>
              <w:suppressAutoHyphens/>
              <w:ind w:right="-18"/>
              <w:jc w:val="right"/>
              <w:rPr>
                <w:rFonts w:ascii="Arial" w:hAnsi="Arial"/>
                <w:sz w:val="18"/>
              </w:rPr>
            </w:pPr>
          </w:p>
        </w:tc>
        <w:tc>
          <w:tcPr>
            <w:tcW w:w="1260" w:type="dxa"/>
            <w:tcBorders>
              <w:top w:val="nil"/>
              <w:left w:val="nil"/>
              <w:bottom w:val="nil"/>
              <w:right w:val="nil"/>
            </w:tcBorders>
            <w:vAlign w:val="center"/>
          </w:tcPr>
          <w:p w:rsidR="003E7066" w:rsidRPr="00A12F15" w:rsidRDefault="003E7066" w:rsidP="003E7066">
            <w:pPr>
              <w:tabs>
                <w:tab w:val="left" w:pos="-1440"/>
                <w:tab w:val="left" w:pos="-720"/>
                <w:tab w:val="left" w:pos="0"/>
                <w:tab w:val="left" w:pos="576"/>
                <w:tab w:val="left" w:pos="720"/>
              </w:tabs>
              <w:suppressAutoHyphens/>
              <w:ind w:right="-720"/>
              <w:jc w:val="both"/>
              <w:rPr>
                <w:rFonts w:ascii="Arial" w:hAnsi="Arial"/>
                <w:sz w:val="18"/>
              </w:rPr>
            </w:pPr>
            <w:r w:rsidRPr="00A12F15">
              <w:rPr>
                <w:rFonts w:ascii="Arial" w:hAnsi="Arial"/>
                <w:sz w:val="18"/>
              </w:rPr>
              <w:t>Passed</w:t>
            </w:r>
          </w:p>
        </w:tc>
        <w:tc>
          <w:tcPr>
            <w:tcW w:w="360" w:type="dxa"/>
            <w:tcBorders>
              <w:top w:val="single" w:sz="4" w:space="0" w:color="auto"/>
              <w:left w:val="single" w:sz="4" w:space="0" w:color="auto"/>
              <w:bottom w:val="single" w:sz="4" w:space="0" w:color="auto"/>
              <w:right w:val="single" w:sz="4" w:space="0" w:color="auto"/>
            </w:tcBorders>
            <w:vAlign w:val="center"/>
          </w:tcPr>
          <w:p w:rsidR="003E7066" w:rsidRPr="00A12F15" w:rsidRDefault="003E7066" w:rsidP="003E7066">
            <w:pPr>
              <w:tabs>
                <w:tab w:val="left" w:pos="-1440"/>
                <w:tab w:val="left" w:pos="-720"/>
                <w:tab w:val="left" w:pos="0"/>
                <w:tab w:val="left" w:pos="576"/>
                <w:tab w:val="left" w:pos="720"/>
              </w:tabs>
              <w:suppressAutoHyphens/>
              <w:ind w:right="-720"/>
              <w:jc w:val="both"/>
              <w:rPr>
                <w:rFonts w:ascii="Arial" w:hAnsi="Arial"/>
                <w:sz w:val="18"/>
              </w:rPr>
            </w:pPr>
          </w:p>
        </w:tc>
        <w:tc>
          <w:tcPr>
            <w:tcW w:w="1530" w:type="dxa"/>
            <w:tcBorders>
              <w:top w:val="nil"/>
              <w:left w:val="nil"/>
              <w:bottom w:val="nil"/>
              <w:right w:val="nil"/>
            </w:tcBorders>
            <w:vAlign w:val="center"/>
          </w:tcPr>
          <w:p w:rsidR="003E7066" w:rsidRPr="00A12F15" w:rsidRDefault="003E7066" w:rsidP="003E7066">
            <w:pPr>
              <w:tabs>
                <w:tab w:val="left" w:pos="-1440"/>
                <w:tab w:val="left" w:pos="-720"/>
                <w:tab w:val="left" w:pos="0"/>
                <w:tab w:val="left" w:pos="576"/>
                <w:tab w:val="left" w:pos="720"/>
              </w:tabs>
              <w:suppressAutoHyphens/>
              <w:ind w:right="-720"/>
              <w:jc w:val="both"/>
              <w:rPr>
                <w:rFonts w:ascii="Arial" w:hAnsi="Arial"/>
                <w:sz w:val="18"/>
              </w:rPr>
            </w:pPr>
            <w:r w:rsidRPr="00A12F15">
              <w:rPr>
                <w:rFonts w:ascii="Arial" w:hAnsi="Arial"/>
                <w:sz w:val="18"/>
              </w:rPr>
              <w:t>Failed</w:t>
            </w:r>
          </w:p>
        </w:tc>
      </w:tr>
    </w:tbl>
    <w:p w:rsidR="003E7066" w:rsidRPr="00A12F15" w:rsidRDefault="003E7066" w:rsidP="003E7066">
      <w:pPr>
        <w:tabs>
          <w:tab w:val="left" w:pos="-720"/>
          <w:tab w:val="left" w:pos="0"/>
          <w:tab w:val="left" w:pos="259"/>
          <w:tab w:val="left" w:pos="604"/>
          <w:tab w:val="left" w:pos="816"/>
          <w:tab w:val="left" w:pos="1440"/>
        </w:tabs>
        <w:suppressAutoHyphens/>
        <w:jc w:val="both"/>
        <w:rPr>
          <w:rFonts w:ascii="Arial" w:hAnsi="Arial" w:cs="Arial"/>
          <w:sz w:val="20"/>
        </w:rPr>
      </w:pPr>
    </w:p>
    <w:p w:rsidR="003E7066" w:rsidRPr="00A12F15" w:rsidRDefault="003E7066" w:rsidP="003E7066">
      <w:pPr>
        <w:tabs>
          <w:tab w:val="left" w:pos="-720"/>
          <w:tab w:val="left" w:pos="0"/>
          <w:tab w:val="left" w:pos="259"/>
          <w:tab w:val="left" w:pos="604"/>
          <w:tab w:val="left" w:pos="816"/>
          <w:tab w:val="left" w:pos="1440"/>
        </w:tabs>
        <w:suppressAutoHyphens/>
        <w:jc w:val="both"/>
        <w:rPr>
          <w:rFonts w:ascii="Arial" w:hAnsi="Arial" w:cs="Arial"/>
          <w:sz w:val="20"/>
        </w:rPr>
      </w:pPr>
      <w:del w:id="1714" w:author="morayoa" w:date="2013-06-06T09:05:00Z">
        <w:r w:rsidRPr="00A12F15" w:rsidDel="00DC255E">
          <w:rPr>
            <w:rFonts w:ascii="Arial" w:hAnsi="Arial" w:cs="Arial"/>
            <w:sz w:val="20"/>
          </w:rPr>
          <w:delText>Remarks</w:delText>
        </w:r>
      </w:del>
      <w:ins w:id="1715" w:author="morayoa" w:date="2013-06-06T09:05:00Z">
        <w:r w:rsidR="00DC255E">
          <w:rPr>
            <w:rFonts w:ascii="Arial" w:hAnsi="Arial" w:cs="Arial"/>
            <w:sz w:val="20"/>
          </w:rPr>
          <w:t>Observations</w:t>
        </w:r>
      </w:ins>
      <w:r w:rsidRPr="00A12F15">
        <w:rPr>
          <w:rFonts w:ascii="Arial" w:hAnsi="Arial" w:cs="Arial"/>
          <w:sz w:val="20"/>
        </w:rPr>
        <w:t>:</w:t>
      </w:r>
    </w:p>
    <w:p w:rsidR="00CF3230" w:rsidRPr="00A12F15" w:rsidRDefault="0075580A" w:rsidP="00CF3230">
      <w:pPr>
        <w:tabs>
          <w:tab w:val="left" w:pos="-720"/>
          <w:tab w:val="left" w:pos="0"/>
          <w:tab w:val="left" w:pos="259"/>
          <w:tab w:val="left" w:pos="604"/>
          <w:tab w:val="left" w:pos="816"/>
          <w:tab w:val="left" w:pos="1440"/>
        </w:tabs>
        <w:suppressAutoHyphens/>
        <w:jc w:val="both"/>
        <w:rPr>
          <w:ins w:id="1716" w:author="morayoa" w:date="2013-06-05T14:39:00Z"/>
        </w:rPr>
      </w:pPr>
      <w:ins w:id="1717" w:author="morayoa" w:date="2013-06-05T14:40:00Z">
        <w:r>
          <w:rPr>
            <w:rFonts w:ascii="Arial" w:hAnsi="Arial" w:cs="Arial"/>
            <w:sz w:val="16"/>
            <w:szCs w:val="16"/>
          </w:rPr>
          <w:t xml:space="preserve">Include information that affect the test condition, </w:t>
        </w:r>
      </w:ins>
      <w:ins w:id="1718" w:author="morayoa" w:date="2013-06-06T09:50:00Z">
        <w:r w:rsidR="00B05592">
          <w:rPr>
            <w:rFonts w:ascii="Arial" w:hAnsi="Arial" w:cs="Arial"/>
            <w:sz w:val="16"/>
            <w:szCs w:val="16"/>
          </w:rPr>
          <w:t xml:space="preserve">as indicated in the last paragraph </w:t>
        </w:r>
      </w:ins>
      <w:ins w:id="1719" w:author="morayoa" w:date="2013-06-05T14:40:00Z">
        <w:r>
          <w:rPr>
            <w:rFonts w:ascii="Arial" w:hAnsi="Arial" w:cs="Arial"/>
            <w:sz w:val="16"/>
            <w:szCs w:val="16"/>
          </w:rPr>
          <w:t>of R 50-1 &amp; -2, A.7.1</w:t>
        </w:r>
      </w:ins>
    </w:p>
    <w:p w:rsidR="001E2D97" w:rsidRPr="00A12F15" w:rsidRDefault="001E2D97">
      <w:pPr>
        <w:rPr>
          <w:rFonts w:ascii="Arial" w:hAnsi="Arial" w:cs="Arial"/>
          <w:sz w:val="20"/>
        </w:rPr>
      </w:pPr>
    </w:p>
    <w:p w:rsidR="00EC6314" w:rsidRPr="00A12F15" w:rsidRDefault="00EC6314" w:rsidP="00E7071C">
      <w:pPr>
        <w:tabs>
          <w:tab w:val="left" w:pos="-720"/>
          <w:tab w:val="left" w:pos="0"/>
          <w:tab w:val="left" w:pos="259"/>
          <w:tab w:val="left" w:pos="604"/>
          <w:tab w:val="left" w:pos="816"/>
          <w:tab w:val="left" w:pos="1440"/>
        </w:tabs>
        <w:suppressAutoHyphens/>
        <w:jc w:val="both"/>
        <w:rPr>
          <w:rFonts w:ascii="Arial" w:hAnsi="Arial" w:cs="Arial"/>
          <w:sz w:val="20"/>
        </w:rPr>
      </w:pPr>
    </w:p>
    <w:p w:rsidR="00EC6314" w:rsidRPr="00A12F15" w:rsidRDefault="00EC6314" w:rsidP="00E7071C">
      <w:pPr>
        <w:tabs>
          <w:tab w:val="left" w:pos="-720"/>
          <w:tab w:val="left" w:pos="0"/>
          <w:tab w:val="left" w:pos="259"/>
          <w:tab w:val="left" w:pos="604"/>
          <w:tab w:val="left" w:pos="816"/>
          <w:tab w:val="left" w:pos="1440"/>
        </w:tabs>
        <w:suppressAutoHyphens/>
        <w:jc w:val="both"/>
        <w:rPr>
          <w:rFonts w:ascii="Arial" w:hAnsi="Arial" w:cs="Arial"/>
          <w:sz w:val="20"/>
        </w:rPr>
      </w:pPr>
    </w:p>
    <w:p w:rsidR="00EC6314" w:rsidRDefault="00EC6314" w:rsidP="00E7071C">
      <w:pPr>
        <w:tabs>
          <w:tab w:val="left" w:pos="-720"/>
          <w:tab w:val="left" w:pos="0"/>
          <w:tab w:val="left" w:pos="259"/>
          <w:tab w:val="left" w:pos="604"/>
          <w:tab w:val="left" w:pos="816"/>
          <w:tab w:val="left" w:pos="1440"/>
        </w:tabs>
        <w:suppressAutoHyphens/>
        <w:jc w:val="both"/>
        <w:rPr>
          <w:rFonts w:ascii="Arial" w:hAnsi="Arial" w:cs="Arial"/>
          <w:sz w:val="20"/>
        </w:rPr>
      </w:pPr>
    </w:p>
    <w:p w:rsidR="00B672B5" w:rsidRDefault="00B672B5" w:rsidP="00E7071C">
      <w:pPr>
        <w:tabs>
          <w:tab w:val="left" w:pos="-720"/>
          <w:tab w:val="left" w:pos="0"/>
          <w:tab w:val="left" w:pos="259"/>
          <w:tab w:val="left" w:pos="604"/>
          <w:tab w:val="left" w:pos="816"/>
          <w:tab w:val="left" w:pos="1440"/>
        </w:tabs>
        <w:suppressAutoHyphens/>
        <w:jc w:val="both"/>
        <w:rPr>
          <w:rFonts w:ascii="Arial" w:hAnsi="Arial" w:cs="Arial"/>
          <w:sz w:val="20"/>
        </w:rPr>
      </w:pPr>
    </w:p>
    <w:p w:rsidR="00B672B5" w:rsidRPr="00A12F15" w:rsidRDefault="00B672B5" w:rsidP="00E7071C">
      <w:pPr>
        <w:tabs>
          <w:tab w:val="left" w:pos="-720"/>
          <w:tab w:val="left" w:pos="0"/>
          <w:tab w:val="left" w:pos="259"/>
          <w:tab w:val="left" w:pos="604"/>
          <w:tab w:val="left" w:pos="816"/>
          <w:tab w:val="left" w:pos="1440"/>
        </w:tabs>
        <w:suppressAutoHyphens/>
        <w:jc w:val="both"/>
        <w:rPr>
          <w:rFonts w:ascii="Arial" w:hAnsi="Arial" w:cs="Arial"/>
          <w:sz w:val="20"/>
        </w:rPr>
      </w:pPr>
    </w:p>
    <w:p w:rsidR="00EC6314" w:rsidRDefault="00EC6314" w:rsidP="00E7071C">
      <w:pPr>
        <w:tabs>
          <w:tab w:val="left" w:pos="-720"/>
          <w:tab w:val="left" w:pos="0"/>
          <w:tab w:val="left" w:pos="259"/>
          <w:tab w:val="left" w:pos="604"/>
          <w:tab w:val="left" w:pos="816"/>
          <w:tab w:val="left" w:pos="1440"/>
        </w:tabs>
        <w:suppressAutoHyphens/>
        <w:jc w:val="both"/>
        <w:rPr>
          <w:rFonts w:ascii="Arial" w:hAnsi="Arial" w:cs="Arial"/>
          <w:sz w:val="20"/>
        </w:rPr>
      </w:pPr>
    </w:p>
    <w:p w:rsidR="00D32C18" w:rsidRDefault="00D32C18" w:rsidP="00E7071C">
      <w:pPr>
        <w:tabs>
          <w:tab w:val="left" w:pos="-720"/>
          <w:tab w:val="left" w:pos="0"/>
          <w:tab w:val="left" w:pos="259"/>
          <w:tab w:val="left" w:pos="604"/>
          <w:tab w:val="left" w:pos="816"/>
          <w:tab w:val="left" w:pos="1440"/>
        </w:tabs>
        <w:suppressAutoHyphens/>
        <w:jc w:val="both"/>
        <w:rPr>
          <w:rFonts w:ascii="Arial" w:hAnsi="Arial" w:cs="Arial"/>
          <w:sz w:val="20"/>
        </w:rPr>
      </w:pPr>
    </w:p>
    <w:p w:rsidR="00D32C18" w:rsidRDefault="00D32C18" w:rsidP="00E7071C">
      <w:pPr>
        <w:tabs>
          <w:tab w:val="left" w:pos="-720"/>
          <w:tab w:val="left" w:pos="0"/>
          <w:tab w:val="left" w:pos="259"/>
          <w:tab w:val="left" w:pos="604"/>
          <w:tab w:val="left" w:pos="816"/>
          <w:tab w:val="left" w:pos="1440"/>
        </w:tabs>
        <w:suppressAutoHyphens/>
        <w:jc w:val="both"/>
        <w:rPr>
          <w:rFonts w:ascii="Arial" w:hAnsi="Arial" w:cs="Arial"/>
          <w:sz w:val="20"/>
        </w:rPr>
      </w:pPr>
    </w:p>
    <w:p w:rsidR="00D32C18" w:rsidRDefault="00D32C18" w:rsidP="00E7071C">
      <w:pPr>
        <w:tabs>
          <w:tab w:val="left" w:pos="-720"/>
          <w:tab w:val="left" w:pos="0"/>
          <w:tab w:val="left" w:pos="259"/>
          <w:tab w:val="left" w:pos="604"/>
          <w:tab w:val="left" w:pos="816"/>
          <w:tab w:val="left" w:pos="1440"/>
        </w:tabs>
        <w:suppressAutoHyphens/>
        <w:jc w:val="both"/>
        <w:rPr>
          <w:rFonts w:ascii="Arial" w:hAnsi="Arial" w:cs="Arial"/>
          <w:sz w:val="20"/>
        </w:rPr>
      </w:pPr>
    </w:p>
    <w:p w:rsidR="00D32C18" w:rsidRDefault="00D32C18" w:rsidP="00E7071C">
      <w:pPr>
        <w:tabs>
          <w:tab w:val="left" w:pos="-720"/>
          <w:tab w:val="left" w:pos="0"/>
          <w:tab w:val="left" w:pos="259"/>
          <w:tab w:val="left" w:pos="604"/>
          <w:tab w:val="left" w:pos="816"/>
          <w:tab w:val="left" w:pos="1440"/>
        </w:tabs>
        <w:suppressAutoHyphens/>
        <w:jc w:val="both"/>
        <w:rPr>
          <w:rFonts w:ascii="Arial" w:hAnsi="Arial" w:cs="Arial"/>
          <w:sz w:val="20"/>
        </w:rPr>
      </w:pPr>
    </w:p>
    <w:p w:rsidR="00D32C18" w:rsidRPr="00A12F15" w:rsidRDefault="00D32C18" w:rsidP="00E7071C">
      <w:pPr>
        <w:tabs>
          <w:tab w:val="left" w:pos="-720"/>
          <w:tab w:val="left" w:pos="0"/>
          <w:tab w:val="left" w:pos="259"/>
          <w:tab w:val="left" w:pos="604"/>
          <w:tab w:val="left" w:pos="816"/>
          <w:tab w:val="left" w:pos="1440"/>
        </w:tabs>
        <w:suppressAutoHyphens/>
        <w:jc w:val="both"/>
        <w:rPr>
          <w:rFonts w:ascii="Arial" w:hAnsi="Arial" w:cs="Arial"/>
          <w:sz w:val="20"/>
        </w:rPr>
      </w:pPr>
    </w:p>
    <w:p w:rsidR="00EC6314" w:rsidRPr="00A12F15" w:rsidRDefault="00AD15AD" w:rsidP="00E7071C">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b/>
          <w:sz w:val="20"/>
        </w:rPr>
        <w:t>3. CHECKLIST</w:t>
      </w:r>
    </w:p>
    <w:p w:rsidR="00EC6314" w:rsidRPr="00A12F15" w:rsidRDefault="00EC6314" w:rsidP="00E7071C">
      <w:pPr>
        <w:tabs>
          <w:tab w:val="left" w:pos="-720"/>
          <w:tab w:val="left" w:pos="0"/>
          <w:tab w:val="left" w:pos="259"/>
          <w:tab w:val="left" w:pos="604"/>
          <w:tab w:val="left" w:pos="816"/>
          <w:tab w:val="left" w:pos="1440"/>
        </w:tabs>
        <w:suppressAutoHyphens/>
        <w:jc w:val="both"/>
        <w:rPr>
          <w:rFonts w:ascii="Arial" w:hAnsi="Arial" w:cs="Arial"/>
          <w:sz w:val="20"/>
        </w:rPr>
      </w:pPr>
    </w:p>
    <w:tbl>
      <w:tblPr>
        <w:tblW w:w="0" w:type="auto"/>
        <w:tblLook w:val="04A0"/>
      </w:tblPr>
      <w:tblGrid>
        <w:gridCol w:w="4219"/>
        <w:gridCol w:w="4961"/>
      </w:tblGrid>
      <w:tr w:rsidR="00EC6314" w:rsidRPr="00A12F15" w:rsidTr="00C56268">
        <w:tc>
          <w:tcPr>
            <w:tcW w:w="4219" w:type="dxa"/>
          </w:tcPr>
          <w:p w:rsidR="00EC6314" w:rsidRPr="00A12F15" w:rsidRDefault="00EC6314" w:rsidP="00C56268">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Application No.</w:t>
            </w:r>
            <w:proofErr w:type="gramStart"/>
            <w:r w:rsidRPr="00A12F15">
              <w:rPr>
                <w:rFonts w:ascii="Arial" w:hAnsi="Arial" w:cs="Arial"/>
                <w:sz w:val="20"/>
              </w:rPr>
              <w:t>:      ................................</w:t>
            </w:r>
            <w:proofErr w:type="gramEnd"/>
          </w:p>
        </w:tc>
        <w:tc>
          <w:tcPr>
            <w:tcW w:w="4961" w:type="dxa"/>
          </w:tcPr>
          <w:p w:rsidR="00EC6314" w:rsidRPr="00A12F15" w:rsidRDefault="00EC6314" w:rsidP="00C56268">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Type designation</w:t>
            </w:r>
            <w:proofErr w:type="gramStart"/>
            <w:r w:rsidRPr="00A12F15">
              <w:rPr>
                <w:rFonts w:ascii="Arial" w:hAnsi="Arial" w:cs="Arial"/>
                <w:sz w:val="20"/>
              </w:rPr>
              <w:t>:  ................................</w:t>
            </w:r>
            <w:proofErr w:type="gramEnd"/>
          </w:p>
          <w:p w:rsidR="00EC6314" w:rsidRPr="00A12F15" w:rsidRDefault="00EC6314" w:rsidP="00C56268">
            <w:pPr>
              <w:tabs>
                <w:tab w:val="left" w:pos="-720"/>
                <w:tab w:val="left" w:pos="0"/>
                <w:tab w:val="left" w:pos="259"/>
                <w:tab w:val="left" w:pos="604"/>
                <w:tab w:val="left" w:pos="816"/>
                <w:tab w:val="left" w:pos="1440"/>
              </w:tabs>
              <w:suppressAutoHyphens/>
              <w:jc w:val="both"/>
              <w:rPr>
                <w:rFonts w:ascii="Arial" w:hAnsi="Arial" w:cs="Arial"/>
                <w:sz w:val="20"/>
              </w:rPr>
            </w:pPr>
          </w:p>
        </w:tc>
      </w:tr>
    </w:tbl>
    <w:p w:rsidR="00E7071C" w:rsidRPr="00A12F15" w:rsidRDefault="00E7071C" w:rsidP="00E7071C">
      <w:pPr>
        <w:tabs>
          <w:tab w:val="left" w:pos="-720"/>
          <w:tab w:val="left" w:pos="0"/>
          <w:tab w:val="left" w:pos="259"/>
          <w:tab w:val="left" w:pos="604"/>
          <w:tab w:val="left" w:pos="816"/>
          <w:tab w:val="left" w:pos="1440"/>
        </w:tabs>
        <w:suppressAutoHyphens/>
        <w:jc w:val="both"/>
        <w:rPr>
          <w:rFonts w:ascii="Arial" w:hAnsi="Arial" w:cs="Arial"/>
          <w:sz w:val="20"/>
        </w:rPr>
      </w:pPr>
    </w:p>
    <w:tbl>
      <w:tblPr>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
      <w:tblGrid>
        <w:gridCol w:w="993"/>
        <w:gridCol w:w="1134"/>
        <w:gridCol w:w="3402"/>
        <w:gridCol w:w="850"/>
        <w:gridCol w:w="851"/>
        <w:gridCol w:w="708"/>
        <w:gridCol w:w="1276"/>
      </w:tblGrid>
      <w:tr w:rsidR="000B1DC9" w:rsidRPr="00A12F15" w:rsidTr="00BA62BE">
        <w:trPr>
          <w:tblHeader/>
        </w:trPr>
        <w:tc>
          <w:tcPr>
            <w:tcW w:w="993" w:type="dxa"/>
            <w:tcBorders>
              <w:bottom w:val="single" w:sz="8" w:space="0" w:color="auto"/>
            </w:tcBorders>
          </w:tcPr>
          <w:p w:rsidR="000B1DC9" w:rsidRPr="00A12F15" w:rsidRDefault="00FC47BA" w:rsidP="007C1713">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b/>
                <w:sz w:val="18"/>
                <w:szCs w:val="18"/>
              </w:rPr>
              <w:fldChar w:fldCharType="begin"/>
            </w:r>
            <w:r w:rsidR="000B1DC9" w:rsidRPr="00A12F15">
              <w:rPr>
                <w:rFonts w:ascii="Arial" w:hAnsi="Arial" w:cs="Arial"/>
                <w:b/>
                <w:sz w:val="18"/>
                <w:szCs w:val="18"/>
              </w:rPr>
              <w:instrText xml:space="preserve">PRIVATE </w:instrText>
            </w:r>
            <w:r w:rsidRPr="00A12F15">
              <w:rPr>
                <w:rFonts w:ascii="Arial" w:hAnsi="Arial" w:cs="Arial"/>
                <w:b/>
                <w:sz w:val="18"/>
                <w:szCs w:val="18"/>
              </w:rPr>
              <w:fldChar w:fldCharType="end"/>
            </w:r>
            <w:r w:rsidR="000B1DC9" w:rsidRPr="00A12F15">
              <w:rPr>
                <w:rFonts w:ascii="Arial" w:hAnsi="Arial" w:cs="Arial"/>
                <w:b/>
                <w:sz w:val="18"/>
                <w:szCs w:val="18"/>
              </w:rPr>
              <w:t xml:space="preserve"> R 50-1,-2</w:t>
            </w:r>
          </w:p>
        </w:tc>
        <w:tc>
          <w:tcPr>
            <w:tcW w:w="1134" w:type="dxa"/>
            <w:tcBorders>
              <w:bottom w:val="single" w:sz="8" w:space="0" w:color="auto"/>
            </w:tcBorders>
          </w:tcPr>
          <w:p w:rsidR="000B1DC9" w:rsidRPr="00A12F15" w:rsidRDefault="000B1DC9" w:rsidP="00E7071C">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b/>
                <w:sz w:val="18"/>
                <w:szCs w:val="18"/>
              </w:rPr>
              <w:t>Test</w:t>
            </w:r>
          </w:p>
          <w:p w:rsidR="000B1DC9" w:rsidRPr="00A12F15" w:rsidRDefault="000B1DC9" w:rsidP="00E7071C">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r w:rsidRPr="00A12F15">
              <w:rPr>
                <w:rFonts w:ascii="Arial" w:hAnsi="Arial" w:cs="Arial"/>
                <w:b/>
                <w:sz w:val="18"/>
                <w:szCs w:val="18"/>
              </w:rPr>
              <w:t>procedure</w:t>
            </w:r>
          </w:p>
        </w:tc>
        <w:tc>
          <w:tcPr>
            <w:tcW w:w="3402" w:type="dxa"/>
          </w:tcPr>
          <w:p w:rsidR="000B1DC9" w:rsidRPr="00A12F15" w:rsidRDefault="000B1DC9" w:rsidP="00E7071C">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b/>
                <w:sz w:val="18"/>
                <w:szCs w:val="18"/>
              </w:rPr>
              <w:t xml:space="preserve">Belt </w:t>
            </w:r>
            <w:proofErr w:type="spellStart"/>
            <w:r w:rsidRPr="00A12F15">
              <w:rPr>
                <w:rFonts w:ascii="Arial" w:hAnsi="Arial" w:cs="Arial"/>
                <w:b/>
                <w:sz w:val="18"/>
                <w:szCs w:val="18"/>
              </w:rPr>
              <w:t>weighers</w:t>
            </w:r>
            <w:proofErr w:type="spellEnd"/>
            <w:r w:rsidRPr="00A12F15">
              <w:rPr>
                <w:rFonts w:ascii="Arial" w:hAnsi="Arial" w:cs="Arial"/>
                <w:b/>
                <w:sz w:val="18"/>
                <w:szCs w:val="18"/>
              </w:rPr>
              <w:t xml:space="preserve"> </w:t>
            </w:r>
          </w:p>
          <w:p w:rsidR="000B1DC9" w:rsidRPr="00A12F15" w:rsidRDefault="000B1DC9" w:rsidP="00E7071C">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r w:rsidRPr="00A12F15">
              <w:rPr>
                <w:rFonts w:ascii="Arial" w:hAnsi="Arial" w:cs="Arial"/>
                <w:b/>
                <w:sz w:val="18"/>
                <w:szCs w:val="18"/>
              </w:rPr>
              <w:t>Checklist</w:t>
            </w:r>
          </w:p>
        </w:tc>
        <w:tc>
          <w:tcPr>
            <w:tcW w:w="850" w:type="dxa"/>
          </w:tcPr>
          <w:p w:rsidR="000B1DC9" w:rsidRPr="00A12F15" w:rsidRDefault="000B1DC9" w:rsidP="00E7071C">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r w:rsidRPr="00A12F15">
              <w:rPr>
                <w:rFonts w:ascii="Arial" w:hAnsi="Arial" w:cs="Arial"/>
                <w:b/>
                <w:sz w:val="18"/>
                <w:szCs w:val="18"/>
              </w:rPr>
              <w:t>Passed</w:t>
            </w:r>
          </w:p>
        </w:tc>
        <w:tc>
          <w:tcPr>
            <w:tcW w:w="851" w:type="dxa"/>
          </w:tcPr>
          <w:p w:rsidR="000B1DC9" w:rsidRPr="00A12F15" w:rsidRDefault="000B1DC9" w:rsidP="00E7071C">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r w:rsidRPr="00A12F15">
              <w:rPr>
                <w:rFonts w:ascii="Arial" w:hAnsi="Arial" w:cs="Arial"/>
                <w:b/>
                <w:sz w:val="18"/>
                <w:szCs w:val="18"/>
              </w:rPr>
              <w:t>Failed</w:t>
            </w:r>
          </w:p>
        </w:tc>
        <w:tc>
          <w:tcPr>
            <w:tcW w:w="708" w:type="dxa"/>
          </w:tcPr>
          <w:p w:rsidR="000B1DC9" w:rsidRPr="00A12F15" w:rsidDel="00DC255E" w:rsidRDefault="005B530A" w:rsidP="00E7071C">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ins w:id="1720" w:author="morayoa" w:date="2013-06-06T15:41:00Z">
              <w:r>
                <w:rPr>
                  <w:rFonts w:ascii="Arial" w:hAnsi="Arial" w:cs="Arial"/>
                  <w:b/>
                  <w:sz w:val="18"/>
                  <w:szCs w:val="18"/>
                </w:rPr>
                <w:t>N/A</w:t>
              </w:r>
            </w:ins>
          </w:p>
        </w:tc>
        <w:tc>
          <w:tcPr>
            <w:tcW w:w="1276" w:type="dxa"/>
          </w:tcPr>
          <w:p w:rsidR="000B1DC9" w:rsidRPr="00A12F15" w:rsidRDefault="000B1DC9" w:rsidP="00E7071C">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del w:id="1721" w:author="morayoa" w:date="2013-06-06T09:05:00Z">
              <w:r w:rsidRPr="00A12F15" w:rsidDel="00DC255E">
                <w:rPr>
                  <w:rFonts w:ascii="Arial" w:hAnsi="Arial" w:cs="Arial"/>
                  <w:b/>
                  <w:sz w:val="18"/>
                  <w:szCs w:val="18"/>
                </w:rPr>
                <w:delText>Remarks</w:delText>
              </w:r>
            </w:del>
            <w:bookmarkStart w:id="1722" w:name="_Ref324497122"/>
            <w:ins w:id="1723" w:author="morayoa" w:date="2013-06-06T09:05:00Z">
              <w:r>
                <w:rPr>
                  <w:rFonts w:ascii="Arial" w:hAnsi="Arial" w:cs="Arial"/>
                  <w:b/>
                  <w:sz w:val="18"/>
                  <w:szCs w:val="18"/>
                </w:rPr>
                <w:t>Observations</w:t>
              </w:r>
            </w:ins>
            <w:r w:rsidRPr="00A12F15">
              <w:rPr>
                <w:rStyle w:val="FootnoteReference"/>
                <w:rFonts w:ascii="Arial" w:hAnsi="Arial" w:cs="Arial"/>
                <w:b/>
                <w:sz w:val="18"/>
                <w:szCs w:val="18"/>
              </w:rPr>
              <w:footnoteReference w:id="19"/>
            </w:r>
            <w:bookmarkEnd w:id="1722"/>
          </w:p>
        </w:tc>
      </w:tr>
      <w:tr w:rsidR="000B1DC9" w:rsidRPr="00A12F15" w:rsidTr="00BA62BE">
        <w:tc>
          <w:tcPr>
            <w:tcW w:w="993" w:type="dxa"/>
            <w:tcBorders>
              <w:bottom w:val="nil"/>
            </w:tcBorders>
          </w:tcPr>
          <w:p w:rsidR="000B1DC9" w:rsidRPr="00A12F15" w:rsidRDefault="000B1DC9" w:rsidP="00E7071C">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r w:rsidRPr="00A12F15">
              <w:rPr>
                <w:rFonts w:ascii="Arial" w:hAnsi="Arial" w:cs="Arial"/>
                <w:b/>
                <w:sz w:val="18"/>
                <w:szCs w:val="18"/>
              </w:rPr>
              <w:t>2</w:t>
            </w:r>
          </w:p>
        </w:tc>
        <w:tc>
          <w:tcPr>
            <w:tcW w:w="1134" w:type="dxa"/>
            <w:tcBorders>
              <w:bottom w:val="nil"/>
            </w:tcBorders>
          </w:tcPr>
          <w:p w:rsidR="000B1DC9" w:rsidRPr="00A12F15" w:rsidRDefault="000B1DC9" w:rsidP="00E7071C">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p>
        </w:tc>
        <w:tc>
          <w:tcPr>
            <w:tcW w:w="3402" w:type="dxa"/>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r w:rsidRPr="00A12F15">
              <w:rPr>
                <w:rFonts w:ascii="Arial" w:hAnsi="Arial" w:cs="Arial"/>
                <w:b/>
                <w:sz w:val="18"/>
                <w:szCs w:val="18"/>
              </w:rPr>
              <w:t>METROLOGICAL REQUIREMENTS</w:t>
            </w:r>
          </w:p>
        </w:tc>
        <w:tc>
          <w:tcPr>
            <w:tcW w:w="850" w:type="dxa"/>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851" w:type="dxa"/>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8" w:type="dxa"/>
          </w:tcPr>
          <w:p w:rsidR="000B1DC9" w:rsidRPr="00A12F15" w:rsidRDefault="000B1DC9" w:rsidP="00E7071C">
            <w:pPr>
              <w:tabs>
                <w:tab w:val="left" w:pos="-720"/>
                <w:tab w:val="left" w:pos="0"/>
                <w:tab w:val="left" w:pos="259"/>
                <w:tab w:val="left" w:pos="604"/>
                <w:tab w:val="left" w:pos="816"/>
                <w:tab w:val="left" w:pos="1440"/>
              </w:tabs>
              <w:suppressAutoHyphens/>
              <w:spacing w:after="56"/>
              <w:rPr>
                <w:ins w:id="1724" w:author="morayoa" w:date="2013-06-06T15:05:00Z"/>
                <w:rFonts w:ascii="Arial" w:hAnsi="Arial" w:cs="Arial"/>
                <w:sz w:val="18"/>
                <w:szCs w:val="18"/>
              </w:rPr>
            </w:pPr>
          </w:p>
        </w:tc>
        <w:tc>
          <w:tcPr>
            <w:tcW w:w="1276" w:type="dxa"/>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0B1DC9" w:rsidRPr="00A12F15" w:rsidTr="00BA62BE">
        <w:tc>
          <w:tcPr>
            <w:tcW w:w="993" w:type="dxa"/>
            <w:tcBorders>
              <w:top w:val="nil"/>
              <w:bottom w:val="nil"/>
            </w:tcBorders>
          </w:tcPr>
          <w:p w:rsidR="000B1DC9" w:rsidRPr="00A12F15" w:rsidRDefault="000B1DC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2.2</w:t>
            </w:r>
          </w:p>
        </w:tc>
        <w:tc>
          <w:tcPr>
            <w:tcW w:w="1134" w:type="dxa"/>
            <w:tcBorders>
              <w:top w:val="nil"/>
              <w:bottom w:val="nil"/>
            </w:tcBorders>
          </w:tcPr>
          <w:p w:rsidR="000B1DC9" w:rsidRPr="00A12F15" w:rsidRDefault="000B1DC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Maximum permissible errors</w:t>
            </w:r>
          </w:p>
        </w:tc>
        <w:tc>
          <w:tcPr>
            <w:tcW w:w="850" w:type="dxa"/>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851" w:type="dxa"/>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8" w:type="dxa"/>
          </w:tcPr>
          <w:p w:rsidR="000B1DC9" w:rsidRPr="00A12F15" w:rsidRDefault="000B1DC9" w:rsidP="00E7071C">
            <w:pPr>
              <w:tabs>
                <w:tab w:val="left" w:pos="-720"/>
                <w:tab w:val="left" w:pos="0"/>
                <w:tab w:val="left" w:pos="259"/>
                <w:tab w:val="left" w:pos="604"/>
                <w:tab w:val="left" w:pos="816"/>
                <w:tab w:val="left" w:pos="1440"/>
              </w:tabs>
              <w:suppressAutoHyphens/>
              <w:spacing w:after="56"/>
              <w:rPr>
                <w:ins w:id="1725" w:author="morayoa" w:date="2013-06-06T15:05:00Z"/>
                <w:rFonts w:ascii="Arial" w:hAnsi="Arial" w:cs="Arial"/>
                <w:sz w:val="18"/>
                <w:szCs w:val="18"/>
              </w:rPr>
            </w:pPr>
          </w:p>
        </w:tc>
        <w:tc>
          <w:tcPr>
            <w:tcW w:w="1276" w:type="dxa"/>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0B1DC9" w:rsidRPr="00A12F15" w:rsidTr="00BA62BE">
        <w:tc>
          <w:tcPr>
            <w:tcW w:w="993" w:type="dxa"/>
            <w:tcBorders>
              <w:top w:val="nil"/>
              <w:bottom w:val="nil"/>
            </w:tcBorders>
          </w:tcPr>
          <w:p w:rsidR="000B1DC9" w:rsidRPr="00A12F15" w:rsidRDefault="000B1DC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2.2.1</w:t>
            </w:r>
          </w:p>
        </w:tc>
        <w:tc>
          <w:tcPr>
            <w:tcW w:w="1134" w:type="dxa"/>
            <w:tcBorders>
              <w:top w:val="nil"/>
            </w:tcBorders>
          </w:tcPr>
          <w:p w:rsidR="000B1DC9" w:rsidRPr="00A12F15" w:rsidRDefault="000B1DC9" w:rsidP="005C4C41">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A.10.3</w:t>
            </w:r>
          </w:p>
        </w:tc>
        <w:tc>
          <w:tcPr>
            <w:tcW w:w="3402" w:type="dxa"/>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Maximum permissible errors for automatic weighing: do not exceed values in Table 1 (R 50</w:t>
            </w:r>
            <w:r w:rsidRPr="00A12F15">
              <w:rPr>
                <w:rFonts w:ascii="Arial" w:hAnsi="Arial" w:cs="Arial"/>
                <w:sz w:val="18"/>
                <w:szCs w:val="18"/>
              </w:rPr>
              <w:noBreakHyphen/>
              <w:t xml:space="preserve">1) rounded to nearest </w:t>
            </w:r>
            <w:r>
              <w:rPr>
                <w:rFonts w:ascii="Arial" w:hAnsi="Arial" w:cs="Arial"/>
                <w:sz w:val="18"/>
                <w:szCs w:val="18"/>
              </w:rPr>
              <w:t>d</w:t>
            </w:r>
          </w:p>
        </w:tc>
        <w:tc>
          <w:tcPr>
            <w:tcW w:w="850" w:type="dxa"/>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851" w:type="dxa"/>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8" w:type="dxa"/>
          </w:tcPr>
          <w:p w:rsidR="000B1DC9" w:rsidRPr="00A12F15" w:rsidRDefault="000B1DC9" w:rsidP="00E7071C">
            <w:pPr>
              <w:tabs>
                <w:tab w:val="left" w:pos="-720"/>
                <w:tab w:val="left" w:pos="0"/>
                <w:tab w:val="left" w:pos="259"/>
                <w:tab w:val="left" w:pos="604"/>
                <w:tab w:val="left" w:pos="816"/>
                <w:tab w:val="left" w:pos="1440"/>
              </w:tabs>
              <w:suppressAutoHyphens/>
              <w:spacing w:after="56"/>
              <w:rPr>
                <w:ins w:id="1726" w:author="morayoa" w:date="2013-06-06T15:05:00Z"/>
                <w:rFonts w:ascii="Arial" w:hAnsi="Arial" w:cs="Arial"/>
                <w:sz w:val="18"/>
                <w:szCs w:val="18"/>
              </w:rPr>
            </w:pPr>
          </w:p>
        </w:tc>
        <w:tc>
          <w:tcPr>
            <w:tcW w:w="1276" w:type="dxa"/>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0B1DC9" w:rsidRPr="00A12F15" w:rsidTr="00B82F2F">
        <w:tc>
          <w:tcPr>
            <w:tcW w:w="993" w:type="dxa"/>
            <w:tcBorders>
              <w:top w:val="nil"/>
              <w:bottom w:val="dashSmallGap" w:sz="4" w:space="0" w:color="auto"/>
            </w:tcBorders>
          </w:tcPr>
          <w:p w:rsidR="000B1DC9" w:rsidRPr="00A12F15" w:rsidRDefault="000B1DC9" w:rsidP="00D57AEB">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2.2.2</w:t>
            </w:r>
          </w:p>
        </w:tc>
        <w:tc>
          <w:tcPr>
            <w:tcW w:w="1134" w:type="dxa"/>
            <w:tcBorders>
              <w:bottom w:val="dashSmallGap" w:sz="4" w:space="0" w:color="auto"/>
            </w:tcBorders>
          </w:tcPr>
          <w:p w:rsidR="000B1DC9" w:rsidRPr="00A12F15" w:rsidRDefault="000B1DC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A.7</w:t>
            </w:r>
          </w:p>
        </w:tc>
        <w:tc>
          <w:tcPr>
            <w:tcW w:w="3402" w:type="dxa"/>
            <w:tcBorders>
              <w:bottom w:val="dashSmallGap" w:sz="4" w:space="0" w:color="auto"/>
            </w:tcBorders>
          </w:tcPr>
          <w:p w:rsidR="000B1DC9" w:rsidRPr="00A12F15" w:rsidRDefault="000B1DC9" w:rsidP="00661526">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Maximum permissible errors for influence factor tests</w:t>
            </w:r>
            <w:del w:id="1727" w:author="morayoa" w:date="2013-06-11T11:59:00Z">
              <w:r w:rsidRPr="00A12F15" w:rsidDel="00EE64BC">
                <w:rPr>
                  <w:rFonts w:ascii="Arial" w:hAnsi="Arial" w:cs="Arial"/>
                  <w:sz w:val="18"/>
                  <w:szCs w:val="18"/>
                </w:rPr>
                <w:delText>:</w:delText>
              </w:r>
            </w:del>
            <w:r w:rsidRPr="00A12F15">
              <w:rPr>
                <w:rFonts w:ascii="Arial" w:hAnsi="Arial" w:cs="Arial"/>
                <w:sz w:val="18"/>
                <w:szCs w:val="18"/>
              </w:rPr>
              <w:t xml:space="preserve"> </w:t>
            </w:r>
            <w:ins w:id="1728" w:author="morayoa" w:date="2013-06-11T11:59:00Z">
              <w:r w:rsidR="00EE64BC">
                <w:rPr>
                  <w:rFonts w:ascii="Arial" w:hAnsi="Arial" w:cs="Arial"/>
                  <w:sz w:val="18"/>
                  <w:szCs w:val="18"/>
                </w:rPr>
                <w:t>shall</w:t>
              </w:r>
              <w:r w:rsidR="00EE64BC" w:rsidRPr="00A12F15">
                <w:rPr>
                  <w:rFonts w:ascii="Arial" w:hAnsi="Arial" w:cs="Arial"/>
                  <w:sz w:val="18"/>
                  <w:szCs w:val="18"/>
                </w:rPr>
                <w:t xml:space="preserve"> </w:t>
              </w:r>
            </w:ins>
            <w:r w:rsidRPr="00A12F15">
              <w:rPr>
                <w:rFonts w:ascii="Arial" w:hAnsi="Arial" w:cs="Arial"/>
                <w:sz w:val="18"/>
                <w:szCs w:val="18"/>
              </w:rPr>
              <w:t xml:space="preserve">not exceed the values in </w:t>
            </w:r>
            <w:ins w:id="1729" w:author="morayoa" w:date="2013-06-11T15:57:00Z">
              <w:r w:rsidR="00661526" w:rsidRPr="00A12F15">
                <w:rPr>
                  <w:rFonts w:ascii="Arial" w:hAnsi="Arial" w:cs="Arial"/>
                  <w:sz w:val="18"/>
                  <w:szCs w:val="18"/>
                </w:rPr>
                <w:t>R 50</w:t>
              </w:r>
              <w:r w:rsidR="00661526" w:rsidRPr="00A12F15">
                <w:rPr>
                  <w:rFonts w:ascii="Arial" w:hAnsi="Arial" w:cs="Arial"/>
                  <w:sz w:val="18"/>
                  <w:szCs w:val="18"/>
                </w:rPr>
                <w:noBreakHyphen/>
                <w:t>1</w:t>
              </w:r>
              <w:r w:rsidR="00661526">
                <w:rPr>
                  <w:rFonts w:ascii="Arial" w:hAnsi="Arial" w:cs="Arial"/>
                  <w:sz w:val="18"/>
                  <w:szCs w:val="18"/>
                </w:rPr>
                <w:t xml:space="preserve"> &amp; 2, </w:t>
              </w:r>
            </w:ins>
            <w:r w:rsidRPr="00A12F15">
              <w:rPr>
                <w:rFonts w:ascii="Arial" w:hAnsi="Arial" w:cs="Arial"/>
                <w:sz w:val="18"/>
                <w:szCs w:val="18"/>
              </w:rPr>
              <w:t>Table 2</w:t>
            </w:r>
            <w:ins w:id="1730" w:author="morayoa" w:date="2013-06-11T15:57:00Z">
              <w:r w:rsidR="00661526">
                <w:rPr>
                  <w:rFonts w:ascii="Arial" w:hAnsi="Arial" w:cs="Arial"/>
                  <w:sz w:val="18"/>
                  <w:szCs w:val="18"/>
                </w:rPr>
                <w:t xml:space="preserve"> </w:t>
              </w:r>
            </w:ins>
            <w:r w:rsidRPr="00A12F15">
              <w:rPr>
                <w:rFonts w:ascii="Arial" w:hAnsi="Arial" w:cs="Arial"/>
                <w:sz w:val="18"/>
                <w:szCs w:val="18"/>
              </w:rPr>
              <w:t xml:space="preserve">rounded to nearest </w:t>
            </w:r>
            <w:r>
              <w:rPr>
                <w:rFonts w:ascii="Arial" w:hAnsi="Arial" w:cs="Arial"/>
                <w:sz w:val="18"/>
                <w:szCs w:val="18"/>
              </w:rPr>
              <w:t>d</w:t>
            </w:r>
          </w:p>
        </w:tc>
        <w:tc>
          <w:tcPr>
            <w:tcW w:w="850" w:type="dxa"/>
            <w:tcBorders>
              <w:bottom w:val="dashSmallGap" w:sz="4" w:space="0" w:color="auto"/>
            </w:tcBorders>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851" w:type="dxa"/>
            <w:tcBorders>
              <w:bottom w:val="dashSmallGap" w:sz="4" w:space="0" w:color="auto"/>
            </w:tcBorders>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8" w:type="dxa"/>
            <w:tcBorders>
              <w:bottom w:val="dashSmallGap" w:sz="4" w:space="0" w:color="auto"/>
            </w:tcBorders>
          </w:tcPr>
          <w:p w:rsidR="000B1DC9" w:rsidRPr="00A12F15" w:rsidRDefault="000B1DC9" w:rsidP="00E7071C">
            <w:pPr>
              <w:tabs>
                <w:tab w:val="left" w:pos="-720"/>
                <w:tab w:val="left" w:pos="0"/>
                <w:tab w:val="left" w:pos="259"/>
                <w:tab w:val="left" w:pos="604"/>
                <w:tab w:val="left" w:pos="816"/>
                <w:tab w:val="left" w:pos="1440"/>
              </w:tabs>
              <w:suppressAutoHyphens/>
              <w:spacing w:after="56"/>
              <w:rPr>
                <w:ins w:id="1731" w:author="morayoa" w:date="2013-06-06T15:05:00Z"/>
                <w:rFonts w:ascii="Arial" w:hAnsi="Arial" w:cs="Arial"/>
                <w:sz w:val="18"/>
                <w:szCs w:val="18"/>
              </w:rPr>
            </w:pPr>
          </w:p>
        </w:tc>
        <w:tc>
          <w:tcPr>
            <w:tcW w:w="1276" w:type="dxa"/>
            <w:tcBorders>
              <w:bottom w:val="dashSmallGap" w:sz="4" w:space="0" w:color="auto"/>
            </w:tcBorders>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B82F2F" w:rsidRPr="00A12F15" w:rsidTr="00B82F2F">
        <w:tc>
          <w:tcPr>
            <w:tcW w:w="993" w:type="dxa"/>
            <w:tcBorders>
              <w:top w:val="dashSmallGap" w:sz="4" w:space="0" w:color="auto"/>
              <w:bottom w:val="nil"/>
            </w:tcBorders>
          </w:tcPr>
          <w:p w:rsidR="00B82F2F" w:rsidRPr="00A12F15" w:rsidRDefault="00B82F2F"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ins w:id="1732" w:author="morayoa" w:date="2013-06-11T16:00:00Z">
              <w:r w:rsidRPr="00A12F15">
                <w:rPr>
                  <w:rFonts w:ascii="Arial" w:hAnsi="Arial" w:cs="Arial"/>
                  <w:sz w:val="18"/>
                  <w:szCs w:val="18"/>
                </w:rPr>
                <w:t>2.3</w:t>
              </w:r>
            </w:ins>
          </w:p>
        </w:tc>
        <w:tc>
          <w:tcPr>
            <w:tcW w:w="1134" w:type="dxa"/>
            <w:tcBorders>
              <w:top w:val="dashSmallGap" w:sz="4" w:space="0" w:color="auto"/>
              <w:bottom w:val="nil"/>
            </w:tcBorders>
          </w:tcPr>
          <w:p w:rsidR="00B82F2F" w:rsidRPr="00A12F15" w:rsidRDefault="00B82F2F"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ins w:id="1733" w:author="morayoa" w:date="2013-06-11T16:00:00Z">
              <w:r w:rsidRPr="00A12F15">
                <w:rPr>
                  <w:rFonts w:ascii="Arial" w:hAnsi="Arial" w:cs="Arial"/>
                  <w:sz w:val="18"/>
                  <w:szCs w:val="18"/>
                </w:rPr>
                <w:t>Observe</w:t>
              </w:r>
            </w:ins>
          </w:p>
        </w:tc>
        <w:tc>
          <w:tcPr>
            <w:tcW w:w="7087" w:type="dxa"/>
            <w:gridSpan w:val="5"/>
            <w:tcBorders>
              <w:top w:val="dashSmallGap" w:sz="4" w:space="0" w:color="auto"/>
            </w:tcBorders>
          </w:tcPr>
          <w:p w:rsidR="00B82F2F" w:rsidRPr="00BA62BE" w:rsidRDefault="00B82F2F"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BA62BE">
              <w:rPr>
                <w:rFonts w:ascii="Arial" w:hAnsi="Arial" w:cs="Arial"/>
                <w:spacing w:val="-2"/>
                <w:sz w:val="18"/>
                <w:szCs w:val="18"/>
              </w:rPr>
              <w:t>Agreement between multiple indicating devices</w:t>
            </w:r>
          </w:p>
        </w:tc>
      </w:tr>
      <w:tr w:rsidR="00B82F2F" w:rsidRPr="00A12F15" w:rsidTr="00B82F2F">
        <w:tc>
          <w:tcPr>
            <w:tcW w:w="993" w:type="dxa"/>
            <w:tcBorders>
              <w:top w:val="nil"/>
              <w:bottom w:val="single" w:sz="8" w:space="0" w:color="auto"/>
            </w:tcBorders>
          </w:tcPr>
          <w:p w:rsidR="00B82F2F" w:rsidRPr="00A12F15" w:rsidRDefault="00B82F2F"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single" w:sz="8" w:space="0" w:color="auto"/>
            </w:tcBorders>
          </w:tcPr>
          <w:p w:rsidR="00B82F2F" w:rsidRPr="00A12F15" w:rsidRDefault="00B82F2F"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Borders>
              <w:top w:val="dashSmallGap" w:sz="4" w:space="0" w:color="auto"/>
            </w:tcBorders>
          </w:tcPr>
          <w:p w:rsidR="00B82F2F" w:rsidRPr="00A12F15" w:rsidRDefault="00B82F2F" w:rsidP="0045008E">
            <w:pPr>
              <w:numPr>
                <w:ilvl w:val="0"/>
                <w:numId w:val="70"/>
              </w:numPr>
              <w:tabs>
                <w:tab w:val="left" w:pos="-720"/>
                <w:tab w:val="left" w:pos="0"/>
                <w:tab w:val="left" w:pos="199"/>
                <w:tab w:val="left" w:pos="816"/>
                <w:tab w:val="left" w:pos="1440"/>
              </w:tabs>
              <w:suppressAutoHyphens/>
              <w:spacing w:after="56"/>
              <w:ind w:left="199" w:hanging="199"/>
              <w:rPr>
                <w:rFonts w:ascii="Arial" w:hAnsi="Arial" w:cs="Arial"/>
                <w:sz w:val="18"/>
                <w:szCs w:val="18"/>
              </w:rPr>
            </w:pPr>
            <w:r w:rsidRPr="00A12F15">
              <w:rPr>
                <w:rFonts w:ascii="Arial" w:hAnsi="Arial" w:cs="Arial"/>
                <w:sz w:val="18"/>
                <w:szCs w:val="18"/>
              </w:rPr>
              <w:t>no difference between results</w:t>
            </w:r>
          </w:p>
        </w:tc>
        <w:tc>
          <w:tcPr>
            <w:tcW w:w="850" w:type="dxa"/>
            <w:tcBorders>
              <w:top w:val="dashSmallGap" w:sz="4" w:space="0" w:color="auto"/>
            </w:tcBorders>
          </w:tcPr>
          <w:p w:rsidR="00B82F2F" w:rsidRPr="00A12F15" w:rsidRDefault="00B82F2F"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851" w:type="dxa"/>
            <w:tcBorders>
              <w:top w:val="dashSmallGap" w:sz="4" w:space="0" w:color="auto"/>
            </w:tcBorders>
          </w:tcPr>
          <w:p w:rsidR="00B82F2F" w:rsidRPr="00A12F15" w:rsidRDefault="00B82F2F"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8" w:type="dxa"/>
            <w:tcBorders>
              <w:top w:val="dashSmallGap" w:sz="4" w:space="0" w:color="auto"/>
            </w:tcBorders>
          </w:tcPr>
          <w:p w:rsidR="00B82F2F" w:rsidRPr="00A12F15" w:rsidRDefault="00B82F2F"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276" w:type="dxa"/>
            <w:tcBorders>
              <w:top w:val="dashSmallGap" w:sz="4" w:space="0" w:color="auto"/>
            </w:tcBorders>
          </w:tcPr>
          <w:p w:rsidR="00B82F2F" w:rsidRPr="00A12F15" w:rsidRDefault="00B82F2F"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B82F2F" w:rsidRPr="00A12F15" w:rsidTr="008248D9">
        <w:tc>
          <w:tcPr>
            <w:tcW w:w="993" w:type="dxa"/>
            <w:tcBorders>
              <w:bottom w:val="nil"/>
            </w:tcBorders>
          </w:tcPr>
          <w:p w:rsidR="00B82F2F" w:rsidRPr="00A12F15" w:rsidRDefault="00B82F2F"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2.4</w:t>
            </w:r>
          </w:p>
        </w:tc>
        <w:tc>
          <w:tcPr>
            <w:tcW w:w="1134" w:type="dxa"/>
            <w:tcBorders>
              <w:bottom w:val="nil"/>
            </w:tcBorders>
          </w:tcPr>
          <w:p w:rsidR="00B82F2F" w:rsidRPr="00A12F15" w:rsidRDefault="00B82F2F"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Observe</w:t>
            </w:r>
          </w:p>
        </w:tc>
        <w:tc>
          <w:tcPr>
            <w:tcW w:w="7087" w:type="dxa"/>
            <w:gridSpan w:val="5"/>
          </w:tcPr>
          <w:p w:rsidR="00B82F2F" w:rsidRPr="00A12F15" w:rsidRDefault="00B82F2F"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Minimum value of minimum totalized load (</w:t>
            </w:r>
            <w:proofErr w:type="spellStart"/>
            <w:r w:rsidRPr="00A12F15">
              <w:rPr>
                <w:rFonts w:ascii="Arial" w:hAnsi="Arial" w:cs="Arial"/>
                <w:sz w:val="18"/>
                <w:szCs w:val="18"/>
              </w:rPr>
              <w:t>Σ</w:t>
            </w:r>
            <w:r w:rsidRPr="00A12F15">
              <w:rPr>
                <w:rFonts w:ascii="Arial" w:hAnsi="Arial" w:cs="Arial"/>
                <w:sz w:val="18"/>
                <w:szCs w:val="18"/>
                <w:vertAlign w:val="subscript"/>
              </w:rPr>
              <w:t>min</w:t>
            </w:r>
            <w:proofErr w:type="spellEnd"/>
            <w:r w:rsidRPr="00A12F15">
              <w:rPr>
                <w:rFonts w:ascii="Arial" w:hAnsi="Arial" w:cs="Arial"/>
                <w:sz w:val="18"/>
                <w:szCs w:val="18"/>
              </w:rPr>
              <w:t xml:space="preserve">) </w:t>
            </w:r>
            <w:r w:rsidRPr="00A12F15">
              <w:rPr>
                <w:rFonts w:ascii="Arial" w:hAnsi="Arial" w:cs="Arial"/>
                <w:sz w:val="18"/>
                <w:szCs w:val="18"/>
              </w:rPr>
              <w:sym w:font="Symbol" w:char="F0B3"/>
            </w:r>
            <w:r w:rsidRPr="00A12F15">
              <w:rPr>
                <w:rFonts w:ascii="Arial" w:hAnsi="Arial" w:cs="Arial"/>
                <w:sz w:val="18"/>
                <w:szCs w:val="18"/>
              </w:rPr>
              <w:t xml:space="preserve"> largest of the following:</w:t>
            </w:r>
          </w:p>
        </w:tc>
      </w:tr>
      <w:tr w:rsidR="00B82F2F" w:rsidRPr="00A12F15" w:rsidTr="005B530A">
        <w:tc>
          <w:tcPr>
            <w:tcW w:w="993" w:type="dxa"/>
            <w:tcBorders>
              <w:top w:val="nil"/>
              <w:bottom w:val="nil"/>
            </w:tcBorders>
          </w:tcPr>
          <w:p w:rsidR="00B82F2F" w:rsidRPr="00A12F15" w:rsidRDefault="00B82F2F"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B82F2F" w:rsidRPr="00A12F15" w:rsidRDefault="00B82F2F"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B82F2F" w:rsidRPr="00A12F15" w:rsidRDefault="00B82F2F" w:rsidP="005C6A38">
            <w:pPr>
              <w:numPr>
                <w:ilvl w:val="0"/>
                <w:numId w:val="75"/>
              </w:numPr>
              <w:tabs>
                <w:tab w:val="left" w:pos="-720"/>
                <w:tab w:val="left" w:pos="0"/>
                <w:tab w:val="left" w:pos="199"/>
                <w:tab w:val="left" w:pos="341"/>
              </w:tabs>
              <w:suppressAutoHyphens/>
              <w:spacing w:after="56"/>
              <w:ind w:left="341" w:hanging="284"/>
              <w:rPr>
                <w:rFonts w:ascii="Arial" w:hAnsi="Arial" w:cs="Arial"/>
                <w:sz w:val="18"/>
                <w:szCs w:val="18"/>
              </w:rPr>
            </w:pPr>
            <w:r w:rsidRPr="00A12F15">
              <w:rPr>
                <w:rFonts w:ascii="Arial" w:hAnsi="Arial" w:cs="Arial"/>
                <w:sz w:val="18"/>
                <w:szCs w:val="18"/>
              </w:rPr>
              <w:t xml:space="preserve">2 % of load totalized in 1 hour at max </w:t>
            </w:r>
            <w:proofErr w:type="spellStart"/>
            <w:r w:rsidRPr="00A12F15">
              <w:rPr>
                <w:rFonts w:ascii="Arial" w:hAnsi="Arial" w:cs="Arial"/>
                <w:sz w:val="18"/>
                <w:szCs w:val="18"/>
              </w:rPr>
              <w:t>flowrate</w:t>
            </w:r>
            <w:proofErr w:type="spellEnd"/>
          </w:p>
        </w:tc>
        <w:tc>
          <w:tcPr>
            <w:tcW w:w="1701" w:type="dxa"/>
            <w:gridSpan w:val="2"/>
          </w:tcPr>
          <w:p w:rsidR="00B82F2F" w:rsidRPr="00A12F15" w:rsidRDefault="00B82F2F" w:rsidP="009A26AA">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Confirm</w:t>
            </w:r>
          </w:p>
        </w:tc>
        <w:tc>
          <w:tcPr>
            <w:tcW w:w="708" w:type="dxa"/>
          </w:tcPr>
          <w:p w:rsidR="00B82F2F" w:rsidRPr="00A12F15" w:rsidRDefault="00B82F2F"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276" w:type="dxa"/>
          </w:tcPr>
          <w:p w:rsidR="00B82F2F" w:rsidRPr="00A12F15" w:rsidRDefault="00B82F2F"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B82F2F" w:rsidRPr="00A12F15" w:rsidTr="005B530A">
        <w:tc>
          <w:tcPr>
            <w:tcW w:w="993" w:type="dxa"/>
            <w:tcBorders>
              <w:top w:val="nil"/>
              <w:bottom w:val="nil"/>
            </w:tcBorders>
          </w:tcPr>
          <w:p w:rsidR="00B82F2F" w:rsidRPr="00A12F15" w:rsidRDefault="00B82F2F"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B82F2F" w:rsidRPr="00A12F15" w:rsidRDefault="00B82F2F"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B82F2F" w:rsidRPr="00A12F15" w:rsidRDefault="00B82F2F" w:rsidP="005C6A38">
            <w:pPr>
              <w:numPr>
                <w:ilvl w:val="0"/>
                <w:numId w:val="75"/>
              </w:numPr>
              <w:tabs>
                <w:tab w:val="left" w:pos="-720"/>
                <w:tab w:val="left" w:pos="0"/>
                <w:tab w:val="left" w:pos="199"/>
                <w:tab w:val="left" w:pos="341"/>
              </w:tabs>
              <w:suppressAutoHyphens/>
              <w:spacing w:after="56"/>
              <w:ind w:left="341" w:hanging="284"/>
              <w:rPr>
                <w:rFonts w:ascii="Arial" w:hAnsi="Arial" w:cs="Arial"/>
                <w:sz w:val="18"/>
                <w:szCs w:val="18"/>
              </w:rPr>
            </w:pPr>
            <w:proofErr w:type="gramStart"/>
            <w:r w:rsidRPr="00A12F15">
              <w:rPr>
                <w:rFonts w:ascii="Arial" w:hAnsi="Arial" w:cs="Arial"/>
                <w:sz w:val="18"/>
                <w:szCs w:val="18"/>
              </w:rPr>
              <w:t>the</w:t>
            </w:r>
            <w:proofErr w:type="gramEnd"/>
            <w:r w:rsidRPr="00A12F15">
              <w:rPr>
                <w:rFonts w:ascii="Arial" w:hAnsi="Arial" w:cs="Arial"/>
                <w:sz w:val="18"/>
                <w:szCs w:val="18"/>
              </w:rPr>
              <w:t xml:space="preserve"> load obtained at maximum </w:t>
            </w:r>
            <w:proofErr w:type="spellStart"/>
            <w:r w:rsidRPr="00A12F15">
              <w:rPr>
                <w:rFonts w:ascii="Arial" w:hAnsi="Arial" w:cs="Arial"/>
                <w:sz w:val="18"/>
                <w:szCs w:val="18"/>
              </w:rPr>
              <w:t>flowrate</w:t>
            </w:r>
            <w:proofErr w:type="spellEnd"/>
            <w:r w:rsidRPr="00A12F15">
              <w:rPr>
                <w:rFonts w:ascii="Arial" w:hAnsi="Arial" w:cs="Arial"/>
                <w:sz w:val="18"/>
                <w:szCs w:val="18"/>
              </w:rPr>
              <w:t xml:space="preserve"> in one revolution of the belt.</w:t>
            </w:r>
          </w:p>
        </w:tc>
        <w:tc>
          <w:tcPr>
            <w:tcW w:w="1701" w:type="dxa"/>
            <w:gridSpan w:val="2"/>
          </w:tcPr>
          <w:p w:rsidR="00B82F2F" w:rsidRPr="00A12F15" w:rsidRDefault="00B82F2F" w:rsidP="009A26AA">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Confirm</w:t>
            </w:r>
          </w:p>
        </w:tc>
        <w:tc>
          <w:tcPr>
            <w:tcW w:w="708" w:type="dxa"/>
          </w:tcPr>
          <w:p w:rsidR="00B82F2F" w:rsidRPr="00A12F15" w:rsidRDefault="00B82F2F"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276" w:type="dxa"/>
          </w:tcPr>
          <w:p w:rsidR="00B82F2F" w:rsidRPr="00A12F15" w:rsidRDefault="00B82F2F"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B82F2F" w:rsidRPr="00A12F15" w:rsidTr="005B530A">
        <w:tc>
          <w:tcPr>
            <w:tcW w:w="993" w:type="dxa"/>
            <w:tcBorders>
              <w:top w:val="nil"/>
              <w:bottom w:val="single" w:sz="8" w:space="0" w:color="auto"/>
            </w:tcBorders>
          </w:tcPr>
          <w:p w:rsidR="00B82F2F" w:rsidRPr="00A12F15" w:rsidRDefault="00B82F2F"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single" w:sz="8" w:space="0" w:color="auto"/>
            </w:tcBorders>
          </w:tcPr>
          <w:p w:rsidR="00B82F2F" w:rsidRPr="00A12F15" w:rsidRDefault="00B82F2F"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B82F2F" w:rsidRPr="00A12F15" w:rsidRDefault="00B82F2F" w:rsidP="005C6A38">
            <w:pPr>
              <w:numPr>
                <w:ilvl w:val="0"/>
                <w:numId w:val="75"/>
              </w:numPr>
              <w:tabs>
                <w:tab w:val="left" w:pos="-720"/>
                <w:tab w:val="left" w:pos="0"/>
                <w:tab w:val="left" w:pos="199"/>
                <w:tab w:val="left" w:pos="341"/>
              </w:tabs>
              <w:suppressAutoHyphens/>
              <w:spacing w:after="56"/>
              <w:ind w:left="341" w:hanging="284"/>
              <w:rPr>
                <w:rFonts w:ascii="Arial" w:hAnsi="Arial" w:cs="Arial"/>
                <w:sz w:val="18"/>
                <w:szCs w:val="18"/>
              </w:rPr>
            </w:pPr>
            <w:proofErr w:type="gramStart"/>
            <w:r w:rsidRPr="00A12F15">
              <w:rPr>
                <w:rFonts w:ascii="Arial" w:hAnsi="Arial" w:cs="Arial"/>
                <w:sz w:val="18"/>
                <w:szCs w:val="18"/>
              </w:rPr>
              <w:t>load</w:t>
            </w:r>
            <w:proofErr w:type="gramEnd"/>
            <w:r w:rsidRPr="00A12F15">
              <w:rPr>
                <w:rFonts w:ascii="Arial" w:hAnsi="Arial" w:cs="Arial"/>
                <w:sz w:val="18"/>
                <w:szCs w:val="18"/>
              </w:rPr>
              <w:t xml:space="preserve"> corresponding to the appropriate number of </w:t>
            </w:r>
            <w:proofErr w:type="spellStart"/>
            <w:r w:rsidRPr="00A12F15">
              <w:rPr>
                <w:rFonts w:ascii="Arial" w:hAnsi="Arial" w:cs="Arial"/>
                <w:sz w:val="18"/>
                <w:szCs w:val="18"/>
              </w:rPr>
              <w:t>totalization</w:t>
            </w:r>
            <w:proofErr w:type="spellEnd"/>
            <w:r w:rsidRPr="00A12F15">
              <w:rPr>
                <w:rFonts w:ascii="Arial" w:hAnsi="Arial" w:cs="Arial"/>
                <w:sz w:val="18"/>
                <w:szCs w:val="18"/>
              </w:rPr>
              <w:t xml:space="preserve"> scale intervals in Table 3 (R 50</w:t>
            </w:r>
            <w:r w:rsidRPr="00A12F15">
              <w:rPr>
                <w:rFonts w:ascii="Arial" w:hAnsi="Arial" w:cs="Arial"/>
                <w:sz w:val="18"/>
                <w:szCs w:val="18"/>
              </w:rPr>
              <w:noBreakHyphen/>
              <w:t>1).</w:t>
            </w:r>
          </w:p>
        </w:tc>
        <w:tc>
          <w:tcPr>
            <w:tcW w:w="1701" w:type="dxa"/>
            <w:gridSpan w:val="2"/>
          </w:tcPr>
          <w:p w:rsidR="00B82F2F" w:rsidRPr="00A12F15" w:rsidRDefault="00B82F2F" w:rsidP="009A26AA">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Confirm</w:t>
            </w:r>
          </w:p>
        </w:tc>
        <w:tc>
          <w:tcPr>
            <w:tcW w:w="708" w:type="dxa"/>
          </w:tcPr>
          <w:p w:rsidR="00B82F2F" w:rsidRPr="00A12F15" w:rsidRDefault="00B82F2F"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276" w:type="dxa"/>
          </w:tcPr>
          <w:p w:rsidR="00B82F2F" w:rsidRPr="00A12F15" w:rsidRDefault="00B82F2F"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B82F2F" w:rsidRPr="00A12F15" w:rsidTr="005B530A">
        <w:tc>
          <w:tcPr>
            <w:tcW w:w="993" w:type="dxa"/>
            <w:tcBorders>
              <w:bottom w:val="nil"/>
            </w:tcBorders>
          </w:tcPr>
          <w:p w:rsidR="00B82F2F" w:rsidRPr="00A12F15" w:rsidRDefault="00B82F2F"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2.5</w:t>
            </w:r>
          </w:p>
        </w:tc>
        <w:tc>
          <w:tcPr>
            <w:tcW w:w="1134" w:type="dxa"/>
            <w:tcBorders>
              <w:bottom w:val="nil"/>
            </w:tcBorders>
          </w:tcPr>
          <w:p w:rsidR="00B82F2F" w:rsidRPr="00A12F15" w:rsidRDefault="00B82F2F"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B82F2F" w:rsidRPr="00A12F15" w:rsidRDefault="00B82F2F"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 xml:space="preserve">Minimum </w:t>
            </w:r>
            <w:proofErr w:type="spellStart"/>
            <w:r w:rsidRPr="00A12F15">
              <w:rPr>
                <w:rFonts w:ascii="Arial" w:hAnsi="Arial" w:cs="Arial"/>
                <w:sz w:val="18"/>
                <w:szCs w:val="18"/>
              </w:rPr>
              <w:t>flowrate</w:t>
            </w:r>
            <w:proofErr w:type="spellEnd"/>
            <w:r w:rsidRPr="00A12F15">
              <w:rPr>
                <w:rFonts w:ascii="Arial" w:hAnsi="Arial" w:cs="Arial"/>
                <w:sz w:val="18"/>
                <w:szCs w:val="18"/>
              </w:rPr>
              <w:t>:</w:t>
            </w:r>
          </w:p>
        </w:tc>
        <w:tc>
          <w:tcPr>
            <w:tcW w:w="850" w:type="dxa"/>
          </w:tcPr>
          <w:p w:rsidR="00B82F2F" w:rsidRPr="00A12F15" w:rsidRDefault="00B82F2F"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851" w:type="dxa"/>
          </w:tcPr>
          <w:p w:rsidR="00B82F2F" w:rsidRPr="00A12F15" w:rsidRDefault="00B82F2F"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8" w:type="dxa"/>
          </w:tcPr>
          <w:p w:rsidR="00B82F2F" w:rsidRPr="00A12F15" w:rsidRDefault="00B82F2F"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276" w:type="dxa"/>
          </w:tcPr>
          <w:p w:rsidR="00B82F2F" w:rsidRPr="00A12F15" w:rsidRDefault="00B82F2F"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B82F2F" w:rsidRPr="00A12F15" w:rsidTr="005B530A">
        <w:tc>
          <w:tcPr>
            <w:tcW w:w="993" w:type="dxa"/>
            <w:tcBorders>
              <w:top w:val="nil"/>
              <w:bottom w:val="nil"/>
            </w:tcBorders>
          </w:tcPr>
          <w:p w:rsidR="00B82F2F" w:rsidRPr="00A12F15" w:rsidRDefault="00B82F2F"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B82F2F" w:rsidRPr="00A12F15" w:rsidRDefault="00B82F2F"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Observe</w:t>
            </w:r>
          </w:p>
        </w:tc>
        <w:tc>
          <w:tcPr>
            <w:tcW w:w="3402" w:type="dxa"/>
          </w:tcPr>
          <w:p w:rsidR="00B82F2F" w:rsidRPr="00A12F15" w:rsidRDefault="00B82F2F" w:rsidP="00E7071C">
            <w:pPr>
              <w:tabs>
                <w:tab w:val="left" w:pos="-720"/>
                <w:tab w:val="left" w:pos="0"/>
                <w:tab w:val="left" w:pos="259"/>
                <w:tab w:val="left" w:pos="604"/>
                <w:tab w:val="left" w:pos="816"/>
                <w:tab w:val="left" w:pos="1440"/>
              </w:tabs>
              <w:suppressAutoHyphens/>
              <w:rPr>
                <w:rFonts w:ascii="Arial" w:hAnsi="Arial" w:cs="Arial"/>
                <w:sz w:val="18"/>
                <w:szCs w:val="18"/>
              </w:rPr>
            </w:pPr>
            <w:r w:rsidRPr="00A12F15">
              <w:rPr>
                <w:rFonts w:ascii="Arial" w:hAnsi="Arial" w:cs="Arial"/>
                <w:sz w:val="18"/>
                <w:szCs w:val="18"/>
              </w:rPr>
              <w:t xml:space="preserve">single speed belt </w:t>
            </w:r>
            <w:proofErr w:type="spellStart"/>
            <w:r w:rsidRPr="00A12F15">
              <w:rPr>
                <w:rFonts w:ascii="Arial" w:hAnsi="Arial" w:cs="Arial"/>
                <w:sz w:val="18"/>
                <w:szCs w:val="18"/>
              </w:rPr>
              <w:t>weighers</w:t>
            </w:r>
            <w:proofErr w:type="spellEnd"/>
            <w:r w:rsidRPr="00A12F15">
              <w:rPr>
                <w:rFonts w:ascii="Arial" w:hAnsi="Arial" w:cs="Arial"/>
                <w:sz w:val="18"/>
                <w:szCs w:val="18"/>
              </w:rPr>
              <w:t>:</w:t>
            </w:r>
          </w:p>
          <w:p w:rsidR="00B82F2F" w:rsidRPr="00A12F15" w:rsidRDefault="00B82F2F"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 xml:space="preserve">General </w:t>
            </w:r>
            <w:proofErr w:type="spellStart"/>
            <w:r w:rsidRPr="00A12F15">
              <w:rPr>
                <w:rFonts w:ascii="Arial" w:hAnsi="Arial" w:cs="Arial"/>
                <w:sz w:val="18"/>
                <w:szCs w:val="18"/>
              </w:rPr>
              <w:t>Q</w:t>
            </w:r>
            <w:r w:rsidRPr="00A12F15">
              <w:rPr>
                <w:rFonts w:ascii="Arial" w:hAnsi="Arial" w:cs="Arial"/>
                <w:sz w:val="18"/>
                <w:szCs w:val="18"/>
                <w:vertAlign w:val="subscript"/>
              </w:rPr>
              <w:t>min</w:t>
            </w:r>
            <w:proofErr w:type="spellEnd"/>
            <w:r w:rsidRPr="00A12F15">
              <w:rPr>
                <w:rFonts w:ascii="Arial" w:hAnsi="Arial" w:cs="Arial"/>
                <w:sz w:val="18"/>
                <w:szCs w:val="18"/>
              </w:rPr>
              <w:t xml:space="preserve"> = 20 % of </w:t>
            </w:r>
            <w:proofErr w:type="spellStart"/>
            <w:r w:rsidRPr="00A12F15">
              <w:rPr>
                <w:rFonts w:ascii="Arial" w:hAnsi="Arial" w:cs="Arial"/>
                <w:sz w:val="18"/>
                <w:szCs w:val="18"/>
              </w:rPr>
              <w:t>Q</w:t>
            </w:r>
            <w:r w:rsidRPr="00A12F15">
              <w:rPr>
                <w:rFonts w:ascii="Arial" w:hAnsi="Arial" w:cs="Arial"/>
                <w:sz w:val="18"/>
                <w:szCs w:val="18"/>
                <w:vertAlign w:val="subscript"/>
              </w:rPr>
              <w:t>max</w:t>
            </w:r>
            <w:proofErr w:type="spellEnd"/>
          </w:p>
        </w:tc>
        <w:tc>
          <w:tcPr>
            <w:tcW w:w="850" w:type="dxa"/>
          </w:tcPr>
          <w:p w:rsidR="00B82F2F" w:rsidRPr="00A12F15" w:rsidRDefault="00B82F2F"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851" w:type="dxa"/>
          </w:tcPr>
          <w:p w:rsidR="00B82F2F" w:rsidRPr="00A12F15" w:rsidRDefault="00B82F2F"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8" w:type="dxa"/>
          </w:tcPr>
          <w:p w:rsidR="00B82F2F" w:rsidRPr="00A12F15" w:rsidRDefault="00B82F2F"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276" w:type="dxa"/>
          </w:tcPr>
          <w:p w:rsidR="00B82F2F" w:rsidRPr="00A12F15" w:rsidRDefault="00B82F2F"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B82F2F" w:rsidRPr="00A12F15" w:rsidTr="005B530A">
        <w:tc>
          <w:tcPr>
            <w:tcW w:w="993" w:type="dxa"/>
            <w:tcBorders>
              <w:top w:val="nil"/>
              <w:bottom w:val="nil"/>
            </w:tcBorders>
          </w:tcPr>
          <w:p w:rsidR="00B82F2F" w:rsidRPr="00A12F15" w:rsidRDefault="00B82F2F"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B82F2F" w:rsidRPr="00A12F15" w:rsidRDefault="00B82F2F"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B82F2F" w:rsidRPr="00A12F15" w:rsidRDefault="00B82F2F"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 xml:space="preserve">Particular installation : </w:t>
            </w:r>
            <w:proofErr w:type="spellStart"/>
            <w:r w:rsidRPr="00A12F15">
              <w:rPr>
                <w:rFonts w:ascii="Arial" w:hAnsi="Arial" w:cs="Arial"/>
                <w:sz w:val="18"/>
                <w:szCs w:val="18"/>
              </w:rPr>
              <w:t>Q</w:t>
            </w:r>
            <w:r w:rsidRPr="00A12F15">
              <w:rPr>
                <w:rFonts w:ascii="Arial" w:hAnsi="Arial" w:cs="Arial"/>
                <w:sz w:val="18"/>
                <w:szCs w:val="18"/>
                <w:vertAlign w:val="subscript"/>
              </w:rPr>
              <w:t>min</w:t>
            </w:r>
            <w:proofErr w:type="spellEnd"/>
            <w:r w:rsidRPr="00A12F15">
              <w:rPr>
                <w:rFonts w:ascii="Arial" w:hAnsi="Arial" w:cs="Arial"/>
                <w:sz w:val="18"/>
                <w:szCs w:val="18"/>
              </w:rPr>
              <w:t xml:space="preserve"> </w:t>
            </w:r>
            <w:r w:rsidRPr="00A12F15">
              <w:rPr>
                <w:rFonts w:ascii="Arial" w:hAnsi="Arial" w:cs="Arial"/>
                <w:sz w:val="18"/>
                <w:szCs w:val="18"/>
              </w:rPr>
              <w:sym w:font="Symbol" w:char="F0A3"/>
            </w:r>
            <w:r w:rsidRPr="00A12F15">
              <w:rPr>
                <w:rFonts w:ascii="Arial" w:hAnsi="Arial" w:cs="Arial"/>
                <w:sz w:val="18"/>
                <w:szCs w:val="18"/>
              </w:rPr>
              <w:t xml:space="preserve"> 35 % of </w:t>
            </w:r>
            <w:proofErr w:type="spellStart"/>
            <w:r w:rsidRPr="00A12F15">
              <w:rPr>
                <w:rFonts w:ascii="Arial" w:hAnsi="Arial" w:cs="Arial"/>
                <w:sz w:val="18"/>
                <w:szCs w:val="18"/>
              </w:rPr>
              <w:t>Q</w:t>
            </w:r>
            <w:r w:rsidRPr="00A12F15">
              <w:rPr>
                <w:rFonts w:ascii="Arial" w:hAnsi="Arial" w:cs="Arial"/>
                <w:sz w:val="18"/>
                <w:szCs w:val="18"/>
                <w:vertAlign w:val="subscript"/>
              </w:rPr>
              <w:t>max</w:t>
            </w:r>
            <w:proofErr w:type="spellEnd"/>
          </w:p>
        </w:tc>
        <w:tc>
          <w:tcPr>
            <w:tcW w:w="850" w:type="dxa"/>
          </w:tcPr>
          <w:p w:rsidR="00B82F2F" w:rsidRPr="00A12F15" w:rsidRDefault="00B82F2F"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851" w:type="dxa"/>
          </w:tcPr>
          <w:p w:rsidR="00B82F2F" w:rsidRPr="00A12F15" w:rsidRDefault="00B82F2F"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8" w:type="dxa"/>
          </w:tcPr>
          <w:p w:rsidR="00B82F2F" w:rsidRPr="00A12F15" w:rsidRDefault="00B82F2F"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276" w:type="dxa"/>
          </w:tcPr>
          <w:p w:rsidR="00B82F2F" w:rsidRPr="00A12F15" w:rsidRDefault="00B82F2F"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B82F2F" w:rsidRPr="00A12F15" w:rsidTr="00033341">
        <w:tc>
          <w:tcPr>
            <w:tcW w:w="993" w:type="dxa"/>
            <w:tcBorders>
              <w:top w:val="nil"/>
              <w:bottom w:val="dashSmallGap" w:sz="4" w:space="0" w:color="auto"/>
            </w:tcBorders>
          </w:tcPr>
          <w:p w:rsidR="00B82F2F" w:rsidRPr="00A12F15" w:rsidRDefault="00B82F2F"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dashSmallGap" w:sz="4" w:space="0" w:color="auto"/>
            </w:tcBorders>
          </w:tcPr>
          <w:p w:rsidR="00B82F2F" w:rsidRPr="00A12F15" w:rsidRDefault="00B82F2F"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Borders>
              <w:bottom w:val="dashSmallGap" w:sz="4" w:space="0" w:color="auto"/>
            </w:tcBorders>
          </w:tcPr>
          <w:p w:rsidR="00B82F2F" w:rsidRPr="00A12F15" w:rsidRDefault="00B82F2F" w:rsidP="00D52638">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 xml:space="preserve">Variable and multi-speed belt </w:t>
            </w:r>
            <w:proofErr w:type="spellStart"/>
            <w:r w:rsidRPr="00A12F15">
              <w:rPr>
                <w:rFonts w:ascii="Arial" w:hAnsi="Arial" w:cs="Arial"/>
                <w:sz w:val="18"/>
                <w:szCs w:val="18"/>
              </w:rPr>
              <w:t>weighers</w:t>
            </w:r>
            <w:proofErr w:type="spellEnd"/>
            <w:r w:rsidRPr="00A12F15">
              <w:rPr>
                <w:rFonts w:ascii="Arial" w:hAnsi="Arial" w:cs="Arial"/>
                <w:sz w:val="18"/>
                <w:szCs w:val="18"/>
              </w:rPr>
              <w:t xml:space="preserve">: </w:t>
            </w:r>
            <w:proofErr w:type="spellStart"/>
            <w:r w:rsidRPr="00A12F15">
              <w:rPr>
                <w:rFonts w:ascii="Arial" w:hAnsi="Arial" w:cs="Arial"/>
                <w:sz w:val="18"/>
                <w:szCs w:val="18"/>
              </w:rPr>
              <w:t>Q</w:t>
            </w:r>
            <w:r w:rsidRPr="00A12F15">
              <w:rPr>
                <w:rFonts w:ascii="Arial" w:hAnsi="Arial" w:cs="Arial"/>
                <w:sz w:val="18"/>
                <w:szCs w:val="18"/>
                <w:vertAlign w:val="subscript"/>
              </w:rPr>
              <w:t>min</w:t>
            </w:r>
            <w:proofErr w:type="spellEnd"/>
            <w:r w:rsidRPr="00A12F15">
              <w:rPr>
                <w:rFonts w:ascii="Arial" w:hAnsi="Arial" w:cs="Arial"/>
                <w:sz w:val="18"/>
                <w:szCs w:val="18"/>
              </w:rPr>
              <w:t xml:space="preserve"> may be less than 20 % of </w:t>
            </w:r>
            <w:proofErr w:type="spellStart"/>
            <w:r w:rsidRPr="00A12F15">
              <w:rPr>
                <w:rFonts w:ascii="Arial" w:hAnsi="Arial" w:cs="Arial"/>
                <w:sz w:val="18"/>
                <w:szCs w:val="18"/>
              </w:rPr>
              <w:t>Q</w:t>
            </w:r>
            <w:r w:rsidRPr="00A12F15">
              <w:rPr>
                <w:rFonts w:ascii="Arial" w:hAnsi="Arial" w:cs="Arial"/>
                <w:sz w:val="18"/>
                <w:szCs w:val="18"/>
                <w:vertAlign w:val="subscript"/>
              </w:rPr>
              <w:t>max</w:t>
            </w:r>
            <w:proofErr w:type="spellEnd"/>
            <w:r w:rsidRPr="00A12F15">
              <w:rPr>
                <w:rFonts w:ascii="Arial" w:hAnsi="Arial" w:cs="Arial"/>
                <w:sz w:val="18"/>
                <w:szCs w:val="18"/>
              </w:rPr>
              <w:t xml:space="preserve"> and minimum instantaneous net load </w:t>
            </w:r>
            <w:r w:rsidRPr="00A12F15">
              <w:rPr>
                <w:rFonts w:ascii="Arial" w:hAnsi="Arial" w:cs="Arial"/>
                <w:sz w:val="18"/>
                <w:szCs w:val="18"/>
              </w:rPr>
              <w:sym w:font="Symbol" w:char="F0B3"/>
            </w:r>
            <w:r w:rsidRPr="00A12F15">
              <w:rPr>
                <w:rFonts w:ascii="Arial" w:hAnsi="Arial" w:cs="Arial"/>
                <w:sz w:val="18"/>
                <w:szCs w:val="18"/>
              </w:rPr>
              <w:t xml:space="preserve"> 20 % of Max </w:t>
            </w:r>
          </w:p>
        </w:tc>
        <w:tc>
          <w:tcPr>
            <w:tcW w:w="850" w:type="dxa"/>
            <w:tcBorders>
              <w:bottom w:val="dashSmallGap" w:sz="4" w:space="0" w:color="auto"/>
            </w:tcBorders>
          </w:tcPr>
          <w:p w:rsidR="00B82F2F" w:rsidRPr="00A12F15" w:rsidRDefault="00B82F2F"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851" w:type="dxa"/>
            <w:tcBorders>
              <w:bottom w:val="dashSmallGap" w:sz="4" w:space="0" w:color="auto"/>
            </w:tcBorders>
          </w:tcPr>
          <w:p w:rsidR="00B82F2F" w:rsidRPr="00A12F15" w:rsidRDefault="00B82F2F"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8" w:type="dxa"/>
            <w:tcBorders>
              <w:bottom w:val="dashSmallGap" w:sz="4" w:space="0" w:color="auto"/>
            </w:tcBorders>
          </w:tcPr>
          <w:p w:rsidR="00B82F2F" w:rsidRPr="00A12F15" w:rsidRDefault="00B82F2F"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276" w:type="dxa"/>
            <w:tcBorders>
              <w:bottom w:val="dashSmallGap" w:sz="4" w:space="0" w:color="auto"/>
            </w:tcBorders>
          </w:tcPr>
          <w:p w:rsidR="00B82F2F" w:rsidRPr="00A12F15" w:rsidRDefault="00B82F2F"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B82F2F" w:rsidRPr="00A12F15" w:rsidTr="00033341">
        <w:tc>
          <w:tcPr>
            <w:tcW w:w="993" w:type="dxa"/>
            <w:tcBorders>
              <w:top w:val="dashSmallGap" w:sz="4" w:space="0" w:color="auto"/>
              <w:bottom w:val="nil"/>
            </w:tcBorders>
          </w:tcPr>
          <w:p w:rsidR="00B82F2F" w:rsidRPr="00A12F15" w:rsidRDefault="00B82F2F"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2.6</w:t>
            </w:r>
          </w:p>
        </w:tc>
        <w:tc>
          <w:tcPr>
            <w:tcW w:w="1134" w:type="dxa"/>
            <w:tcBorders>
              <w:top w:val="dashSmallGap" w:sz="4" w:space="0" w:color="auto"/>
              <w:bottom w:val="nil"/>
            </w:tcBorders>
          </w:tcPr>
          <w:p w:rsidR="00B82F2F" w:rsidRPr="00A12F15" w:rsidRDefault="00B82F2F"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Observe</w:t>
            </w:r>
          </w:p>
        </w:tc>
        <w:tc>
          <w:tcPr>
            <w:tcW w:w="3402" w:type="dxa"/>
            <w:tcBorders>
              <w:top w:val="dashSmallGap" w:sz="4" w:space="0" w:color="auto"/>
            </w:tcBorders>
          </w:tcPr>
          <w:p w:rsidR="00B82F2F" w:rsidRPr="00A12F15" w:rsidRDefault="00B82F2F" w:rsidP="000A5774">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 xml:space="preserve">The units of mass used on a belt </w:t>
            </w:r>
            <w:proofErr w:type="spellStart"/>
            <w:r w:rsidRPr="00A12F15">
              <w:rPr>
                <w:rFonts w:ascii="Arial" w:hAnsi="Arial" w:cs="Arial"/>
                <w:sz w:val="18"/>
                <w:szCs w:val="18"/>
              </w:rPr>
              <w:t>weigher</w:t>
            </w:r>
            <w:proofErr w:type="spellEnd"/>
            <w:r w:rsidRPr="00A12F15">
              <w:rPr>
                <w:rFonts w:ascii="Arial" w:hAnsi="Arial" w:cs="Arial"/>
                <w:sz w:val="18"/>
                <w:szCs w:val="18"/>
              </w:rPr>
              <w:t xml:space="preserve"> are: gram (g), kilogram (kg) and tonne (t)</w:t>
            </w:r>
          </w:p>
        </w:tc>
        <w:tc>
          <w:tcPr>
            <w:tcW w:w="850" w:type="dxa"/>
            <w:tcBorders>
              <w:top w:val="dashSmallGap" w:sz="4" w:space="0" w:color="auto"/>
            </w:tcBorders>
          </w:tcPr>
          <w:p w:rsidR="00B82F2F" w:rsidRPr="00A12F15" w:rsidRDefault="00B82F2F"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851" w:type="dxa"/>
            <w:tcBorders>
              <w:top w:val="dashSmallGap" w:sz="4" w:space="0" w:color="auto"/>
            </w:tcBorders>
          </w:tcPr>
          <w:p w:rsidR="00B82F2F" w:rsidRPr="00A12F15" w:rsidRDefault="00B82F2F"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8" w:type="dxa"/>
            <w:tcBorders>
              <w:top w:val="dashSmallGap" w:sz="4" w:space="0" w:color="auto"/>
            </w:tcBorders>
          </w:tcPr>
          <w:p w:rsidR="00B82F2F" w:rsidRPr="00A12F15" w:rsidRDefault="00B82F2F"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276" w:type="dxa"/>
            <w:tcBorders>
              <w:top w:val="dashSmallGap" w:sz="4" w:space="0" w:color="auto"/>
            </w:tcBorders>
          </w:tcPr>
          <w:p w:rsidR="00B82F2F" w:rsidRPr="00A12F15" w:rsidRDefault="00B82F2F"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B82F2F" w:rsidRPr="00A12F15" w:rsidTr="005C6A38">
        <w:tc>
          <w:tcPr>
            <w:tcW w:w="993" w:type="dxa"/>
            <w:tcBorders>
              <w:top w:val="nil"/>
              <w:bottom w:val="nil"/>
            </w:tcBorders>
          </w:tcPr>
          <w:p w:rsidR="00B82F2F" w:rsidRPr="00A12F15" w:rsidRDefault="00B82F2F"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B82F2F" w:rsidRPr="00A12F15" w:rsidRDefault="00B82F2F"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B82F2F" w:rsidRPr="00A12F15" w:rsidRDefault="00B82F2F" w:rsidP="00E56CC4">
            <w:pPr>
              <w:tabs>
                <w:tab w:val="left" w:pos="0"/>
              </w:tabs>
              <w:suppressAutoHyphens/>
              <w:rPr>
                <w:rFonts w:ascii="Arial" w:hAnsi="Arial" w:cs="Arial"/>
                <w:sz w:val="18"/>
                <w:szCs w:val="18"/>
              </w:rPr>
            </w:pPr>
            <w:r w:rsidRPr="00A12F15">
              <w:rPr>
                <w:rFonts w:ascii="Arial" w:hAnsi="Arial" w:cs="Arial"/>
                <w:sz w:val="18"/>
                <w:szCs w:val="18"/>
              </w:rPr>
              <w:t xml:space="preserve">The mass flow rate units to be used are: gram per hour (g/h); kilogram per hour (kg/h) and tonne per hour (t/h)  </w:t>
            </w:r>
          </w:p>
        </w:tc>
        <w:tc>
          <w:tcPr>
            <w:tcW w:w="850" w:type="dxa"/>
          </w:tcPr>
          <w:p w:rsidR="00B82F2F" w:rsidRPr="00A12F15" w:rsidRDefault="00B82F2F"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851" w:type="dxa"/>
          </w:tcPr>
          <w:p w:rsidR="00B82F2F" w:rsidRPr="00A12F15" w:rsidRDefault="00B82F2F"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8" w:type="dxa"/>
          </w:tcPr>
          <w:p w:rsidR="00B82F2F" w:rsidRPr="00A12F15" w:rsidRDefault="00B82F2F"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276" w:type="dxa"/>
          </w:tcPr>
          <w:p w:rsidR="00B82F2F" w:rsidRPr="00A12F15" w:rsidRDefault="00B82F2F"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C6A38" w:rsidRPr="00A12F15" w:rsidTr="005C6A38">
        <w:trPr>
          <w:ins w:id="1734" w:author="morayoa" w:date="2013-06-14T14:06:00Z"/>
        </w:trPr>
        <w:tc>
          <w:tcPr>
            <w:tcW w:w="993" w:type="dxa"/>
            <w:tcBorders>
              <w:top w:val="nil"/>
              <w:bottom w:val="nil"/>
            </w:tcBorders>
          </w:tcPr>
          <w:p w:rsidR="005C6A38" w:rsidRPr="00A12F15" w:rsidRDefault="005C6A38" w:rsidP="00E7071C">
            <w:pPr>
              <w:tabs>
                <w:tab w:val="left" w:pos="-720"/>
                <w:tab w:val="left" w:pos="0"/>
                <w:tab w:val="left" w:pos="259"/>
                <w:tab w:val="left" w:pos="604"/>
                <w:tab w:val="left" w:pos="816"/>
                <w:tab w:val="left" w:pos="1440"/>
              </w:tabs>
              <w:suppressAutoHyphens/>
              <w:spacing w:after="56"/>
              <w:jc w:val="center"/>
              <w:rPr>
                <w:ins w:id="1735" w:author="morayoa" w:date="2013-06-14T14:06:00Z"/>
                <w:rFonts w:ascii="Arial" w:hAnsi="Arial" w:cs="Arial"/>
                <w:sz w:val="18"/>
                <w:szCs w:val="18"/>
              </w:rPr>
            </w:pPr>
            <w:ins w:id="1736" w:author="morayoa" w:date="2013-06-14T14:07:00Z">
              <w:r w:rsidRPr="00A12F15">
                <w:rPr>
                  <w:rFonts w:ascii="Arial" w:hAnsi="Arial" w:cs="Arial"/>
                  <w:sz w:val="18"/>
                  <w:szCs w:val="18"/>
                </w:rPr>
                <w:t>2.7.1</w:t>
              </w:r>
            </w:ins>
          </w:p>
        </w:tc>
        <w:tc>
          <w:tcPr>
            <w:tcW w:w="1134" w:type="dxa"/>
            <w:tcBorders>
              <w:top w:val="nil"/>
              <w:bottom w:val="nil"/>
            </w:tcBorders>
          </w:tcPr>
          <w:p w:rsidR="005C6A38" w:rsidRPr="00A12F15" w:rsidRDefault="005C6A38" w:rsidP="00E7071C">
            <w:pPr>
              <w:tabs>
                <w:tab w:val="left" w:pos="-720"/>
                <w:tab w:val="left" w:pos="0"/>
                <w:tab w:val="left" w:pos="259"/>
                <w:tab w:val="left" w:pos="604"/>
                <w:tab w:val="left" w:pos="816"/>
                <w:tab w:val="left" w:pos="1440"/>
              </w:tabs>
              <w:suppressAutoHyphens/>
              <w:spacing w:after="56"/>
              <w:jc w:val="center"/>
              <w:rPr>
                <w:ins w:id="1737" w:author="morayoa" w:date="2013-06-14T14:06:00Z"/>
                <w:rFonts w:ascii="Arial" w:hAnsi="Arial" w:cs="Arial"/>
                <w:sz w:val="18"/>
                <w:szCs w:val="18"/>
              </w:rPr>
            </w:pPr>
            <w:ins w:id="1738" w:author="morayoa" w:date="2013-06-14T14:07:00Z">
              <w:r w:rsidRPr="00A12F15">
                <w:rPr>
                  <w:rFonts w:ascii="Arial" w:hAnsi="Arial" w:cs="Arial"/>
                  <w:sz w:val="18"/>
                  <w:szCs w:val="18"/>
                </w:rPr>
                <w:t xml:space="preserve"> </w:t>
              </w:r>
            </w:ins>
          </w:p>
        </w:tc>
        <w:tc>
          <w:tcPr>
            <w:tcW w:w="3402" w:type="dxa"/>
          </w:tcPr>
          <w:p w:rsidR="005C6A38" w:rsidRPr="00A12F15" w:rsidRDefault="005C6A38" w:rsidP="00E56CC4">
            <w:pPr>
              <w:tabs>
                <w:tab w:val="left" w:pos="0"/>
              </w:tabs>
              <w:suppressAutoHyphens/>
              <w:rPr>
                <w:ins w:id="1739" w:author="morayoa" w:date="2013-06-14T14:06:00Z"/>
                <w:rFonts w:ascii="Arial" w:hAnsi="Arial" w:cs="Arial"/>
                <w:sz w:val="18"/>
                <w:szCs w:val="18"/>
              </w:rPr>
            </w:pPr>
            <w:ins w:id="1740" w:author="morayoa" w:date="2013-06-14T14:07:00Z">
              <w:r w:rsidRPr="00A12F15">
                <w:rPr>
                  <w:rFonts w:ascii="Arial" w:hAnsi="Arial" w:cs="Arial"/>
                  <w:sz w:val="18"/>
                  <w:szCs w:val="18"/>
                </w:rPr>
                <w:t>Verify compliance using simulation:</w:t>
              </w:r>
            </w:ins>
          </w:p>
        </w:tc>
        <w:tc>
          <w:tcPr>
            <w:tcW w:w="850" w:type="dxa"/>
          </w:tcPr>
          <w:p w:rsidR="005C6A38" w:rsidRPr="00A12F15" w:rsidRDefault="005C6A38" w:rsidP="00E7071C">
            <w:pPr>
              <w:tabs>
                <w:tab w:val="left" w:pos="-720"/>
                <w:tab w:val="left" w:pos="0"/>
                <w:tab w:val="left" w:pos="259"/>
                <w:tab w:val="left" w:pos="604"/>
                <w:tab w:val="left" w:pos="816"/>
                <w:tab w:val="left" w:pos="1440"/>
              </w:tabs>
              <w:suppressAutoHyphens/>
              <w:spacing w:after="56"/>
              <w:rPr>
                <w:ins w:id="1741" w:author="morayoa" w:date="2013-06-14T14:06:00Z"/>
                <w:rFonts w:ascii="Arial" w:hAnsi="Arial" w:cs="Arial"/>
                <w:sz w:val="18"/>
                <w:szCs w:val="18"/>
              </w:rPr>
            </w:pPr>
          </w:p>
        </w:tc>
        <w:tc>
          <w:tcPr>
            <w:tcW w:w="851" w:type="dxa"/>
          </w:tcPr>
          <w:p w:rsidR="005C6A38" w:rsidRPr="00A12F15" w:rsidRDefault="005C6A38" w:rsidP="00E7071C">
            <w:pPr>
              <w:tabs>
                <w:tab w:val="left" w:pos="-720"/>
                <w:tab w:val="left" w:pos="0"/>
                <w:tab w:val="left" w:pos="259"/>
                <w:tab w:val="left" w:pos="604"/>
                <w:tab w:val="left" w:pos="816"/>
                <w:tab w:val="left" w:pos="1440"/>
              </w:tabs>
              <w:suppressAutoHyphens/>
              <w:spacing w:after="56"/>
              <w:rPr>
                <w:ins w:id="1742" w:author="morayoa" w:date="2013-06-14T14:06:00Z"/>
                <w:rFonts w:ascii="Arial" w:hAnsi="Arial" w:cs="Arial"/>
                <w:sz w:val="18"/>
                <w:szCs w:val="18"/>
              </w:rPr>
            </w:pPr>
          </w:p>
        </w:tc>
        <w:tc>
          <w:tcPr>
            <w:tcW w:w="708" w:type="dxa"/>
          </w:tcPr>
          <w:p w:rsidR="005C6A38" w:rsidRPr="00A12F15" w:rsidRDefault="005C6A38" w:rsidP="00E7071C">
            <w:pPr>
              <w:tabs>
                <w:tab w:val="left" w:pos="-720"/>
                <w:tab w:val="left" w:pos="0"/>
                <w:tab w:val="left" w:pos="259"/>
                <w:tab w:val="left" w:pos="604"/>
                <w:tab w:val="left" w:pos="816"/>
                <w:tab w:val="left" w:pos="1440"/>
              </w:tabs>
              <w:suppressAutoHyphens/>
              <w:spacing w:after="56"/>
              <w:rPr>
                <w:ins w:id="1743" w:author="morayoa" w:date="2013-06-14T14:06:00Z"/>
                <w:rFonts w:ascii="Arial" w:hAnsi="Arial" w:cs="Arial"/>
                <w:sz w:val="18"/>
                <w:szCs w:val="18"/>
              </w:rPr>
            </w:pPr>
          </w:p>
        </w:tc>
        <w:tc>
          <w:tcPr>
            <w:tcW w:w="1276" w:type="dxa"/>
          </w:tcPr>
          <w:p w:rsidR="005C6A38" w:rsidRPr="00A12F15" w:rsidRDefault="005C6A38" w:rsidP="00E7071C">
            <w:pPr>
              <w:tabs>
                <w:tab w:val="left" w:pos="-720"/>
                <w:tab w:val="left" w:pos="0"/>
                <w:tab w:val="left" w:pos="259"/>
                <w:tab w:val="left" w:pos="604"/>
                <w:tab w:val="left" w:pos="816"/>
                <w:tab w:val="left" w:pos="1440"/>
              </w:tabs>
              <w:suppressAutoHyphens/>
              <w:spacing w:after="56"/>
              <w:rPr>
                <w:ins w:id="1744" w:author="morayoa" w:date="2013-06-14T14:06:00Z"/>
                <w:rFonts w:ascii="Arial" w:hAnsi="Arial" w:cs="Arial"/>
                <w:sz w:val="18"/>
                <w:szCs w:val="18"/>
              </w:rPr>
            </w:pPr>
          </w:p>
        </w:tc>
      </w:tr>
      <w:tr w:rsidR="005C6A38" w:rsidRPr="00A12F15" w:rsidTr="005C6A38">
        <w:trPr>
          <w:ins w:id="1745" w:author="morayoa" w:date="2013-06-14T14:06:00Z"/>
        </w:trPr>
        <w:tc>
          <w:tcPr>
            <w:tcW w:w="993" w:type="dxa"/>
            <w:tcBorders>
              <w:top w:val="nil"/>
              <w:bottom w:val="nil"/>
            </w:tcBorders>
          </w:tcPr>
          <w:p w:rsidR="005C6A38" w:rsidRPr="00A12F15" w:rsidRDefault="005C6A38" w:rsidP="00E7071C">
            <w:pPr>
              <w:tabs>
                <w:tab w:val="left" w:pos="-720"/>
                <w:tab w:val="left" w:pos="0"/>
                <w:tab w:val="left" w:pos="259"/>
                <w:tab w:val="left" w:pos="604"/>
                <w:tab w:val="left" w:pos="816"/>
                <w:tab w:val="left" w:pos="1440"/>
              </w:tabs>
              <w:suppressAutoHyphens/>
              <w:spacing w:after="56"/>
              <w:jc w:val="center"/>
              <w:rPr>
                <w:ins w:id="1746" w:author="morayoa" w:date="2013-06-14T14:06:00Z"/>
                <w:rFonts w:ascii="Arial" w:hAnsi="Arial" w:cs="Arial"/>
                <w:sz w:val="18"/>
                <w:szCs w:val="18"/>
              </w:rPr>
            </w:pPr>
            <w:ins w:id="1747" w:author="morayoa" w:date="2013-06-14T14:07:00Z">
              <w:r>
                <w:rPr>
                  <w:rFonts w:ascii="Arial" w:hAnsi="Arial" w:cs="Arial"/>
                  <w:sz w:val="18"/>
                  <w:szCs w:val="18"/>
                </w:rPr>
                <w:t>2.7.1</w:t>
              </w:r>
            </w:ins>
          </w:p>
        </w:tc>
        <w:tc>
          <w:tcPr>
            <w:tcW w:w="1134" w:type="dxa"/>
            <w:tcBorders>
              <w:top w:val="nil"/>
              <w:bottom w:val="nil"/>
            </w:tcBorders>
          </w:tcPr>
          <w:p w:rsidR="005C6A38" w:rsidRPr="00A12F15" w:rsidRDefault="005C6A38" w:rsidP="00E7071C">
            <w:pPr>
              <w:tabs>
                <w:tab w:val="left" w:pos="-720"/>
                <w:tab w:val="left" w:pos="0"/>
                <w:tab w:val="left" w:pos="259"/>
                <w:tab w:val="left" w:pos="604"/>
                <w:tab w:val="left" w:pos="816"/>
                <w:tab w:val="left" w:pos="1440"/>
              </w:tabs>
              <w:suppressAutoHyphens/>
              <w:spacing w:after="56"/>
              <w:jc w:val="center"/>
              <w:rPr>
                <w:ins w:id="1748" w:author="morayoa" w:date="2013-06-14T14:06:00Z"/>
                <w:rFonts w:ascii="Arial" w:hAnsi="Arial" w:cs="Arial"/>
                <w:sz w:val="18"/>
                <w:szCs w:val="18"/>
              </w:rPr>
            </w:pPr>
            <w:ins w:id="1749" w:author="morayoa" w:date="2013-06-14T14:07:00Z">
              <w:r w:rsidRPr="00A12F15">
                <w:rPr>
                  <w:rFonts w:ascii="Arial" w:hAnsi="Arial" w:cs="Arial"/>
                  <w:sz w:val="18"/>
                  <w:szCs w:val="18"/>
                </w:rPr>
                <w:t>A.5.4.1</w:t>
              </w:r>
            </w:ins>
          </w:p>
        </w:tc>
        <w:tc>
          <w:tcPr>
            <w:tcW w:w="3402" w:type="dxa"/>
          </w:tcPr>
          <w:p w:rsidR="005C6A38" w:rsidRPr="00A12F15" w:rsidRDefault="005C6A38" w:rsidP="00CE5D61">
            <w:pPr>
              <w:tabs>
                <w:tab w:val="left" w:pos="0"/>
              </w:tabs>
              <w:suppressAutoHyphens/>
              <w:rPr>
                <w:ins w:id="1750" w:author="morayoa" w:date="2013-06-14T14:06:00Z"/>
                <w:rFonts w:ascii="Arial" w:hAnsi="Arial" w:cs="Arial"/>
                <w:sz w:val="18"/>
                <w:szCs w:val="18"/>
              </w:rPr>
            </w:pPr>
            <w:ins w:id="1751" w:author="morayoa" w:date="2013-06-14T14:07:00Z">
              <w:r w:rsidRPr="00A12F15">
                <w:rPr>
                  <w:rFonts w:ascii="Arial" w:hAnsi="Arial" w:cs="Arial"/>
                  <w:sz w:val="18"/>
                  <w:szCs w:val="18"/>
                </w:rPr>
                <w:t xml:space="preserve">Variation of simulation speed: errors do not exceed MPEs for influence factor tests in </w:t>
              </w:r>
            </w:ins>
            <w:ins w:id="1752" w:author="morayoa" w:date="2013-06-14T14:10:00Z">
              <w:r w:rsidR="00CE5D61">
                <w:rPr>
                  <w:rFonts w:ascii="Arial" w:hAnsi="Arial" w:cs="Arial"/>
                  <w:sz w:val="18"/>
                  <w:szCs w:val="18"/>
                </w:rPr>
                <w:t>R</w:t>
              </w:r>
            </w:ins>
            <w:ins w:id="1753" w:author="morayoa" w:date="2013-06-14T14:11:00Z">
              <w:r w:rsidR="00CE5D61">
                <w:rPr>
                  <w:rFonts w:ascii="Arial" w:hAnsi="Arial" w:cs="Arial"/>
                  <w:sz w:val="18"/>
                  <w:szCs w:val="18"/>
                </w:rPr>
                <w:t xml:space="preserve"> </w:t>
              </w:r>
            </w:ins>
            <w:ins w:id="1754" w:author="morayoa" w:date="2013-06-14T14:10:00Z">
              <w:r w:rsidR="00CE5D61">
                <w:rPr>
                  <w:rFonts w:ascii="Arial" w:hAnsi="Arial" w:cs="Arial"/>
                  <w:sz w:val="18"/>
                  <w:szCs w:val="18"/>
                </w:rPr>
                <w:t xml:space="preserve">50-1 &amp; 2, </w:t>
              </w:r>
            </w:ins>
            <w:ins w:id="1755" w:author="morayoa" w:date="2013-06-14T14:07:00Z">
              <w:r w:rsidRPr="00A12F15">
                <w:rPr>
                  <w:rFonts w:ascii="Arial" w:hAnsi="Arial" w:cs="Arial"/>
                  <w:sz w:val="18"/>
                  <w:szCs w:val="18"/>
                </w:rPr>
                <w:t>2.2.2</w:t>
              </w:r>
            </w:ins>
            <w:ins w:id="1756" w:author="morayoa" w:date="2013-06-14T14:10:00Z">
              <w:r w:rsidR="00CE5D61">
                <w:rPr>
                  <w:rFonts w:ascii="Arial" w:hAnsi="Arial" w:cs="Arial"/>
                  <w:sz w:val="18"/>
                  <w:szCs w:val="18"/>
                </w:rPr>
                <w:t>.</w:t>
              </w:r>
            </w:ins>
          </w:p>
        </w:tc>
        <w:tc>
          <w:tcPr>
            <w:tcW w:w="850" w:type="dxa"/>
          </w:tcPr>
          <w:p w:rsidR="005C6A38" w:rsidRPr="00A12F15" w:rsidRDefault="005C6A38" w:rsidP="00E7071C">
            <w:pPr>
              <w:tabs>
                <w:tab w:val="left" w:pos="-720"/>
                <w:tab w:val="left" w:pos="0"/>
                <w:tab w:val="left" w:pos="259"/>
                <w:tab w:val="left" w:pos="604"/>
                <w:tab w:val="left" w:pos="816"/>
                <w:tab w:val="left" w:pos="1440"/>
              </w:tabs>
              <w:suppressAutoHyphens/>
              <w:spacing w:after="56"/>
              <w:rPr>
                <w:ins w:id="1757" w:author="morayoa" w:date="2013-06-14T14:06:00Z"/>
                <w:rFonts w:ascii="Arial" w:hAnsi="Arial" w:cs="Arial"/>
                <w:sz w:val="18"/>
                <w:szCs w:val="18"/>
              </w:rPr>
            </w:pPr>
          </w:p>
        </w:tc>
        <w:tc>
          <w:tcPr>
            <w:tcW w:w="851" w:type="dxa"/>
          </w:tcPr>
          <w:p w:rsidR="005C6A38" w:rsidRPr="00A12F15" w:rsidRDefault="005C6A38" w:rsidP="00E7071C">
            <w:pPr>
              <w:tabs>
                <w:tab w:val="left" w:pos="-720"/>
                <w:tab w:val="left" w:pos="0"/>
                <w:tab w:val="left" w:pos="259"/>
                <w:tab w:val="left" w:pos="604"/>
                <w:tab w:val="left" w:pos="816"/>
                <w:tab w:val="left" w:pos="1440"/>
              </w:tabs>
              <w:suppressAutoHyphens/>
              <w:spacing w:after="56"/>
              <w:rPr>
                <w:ins w:id="1758" w:author="morayoa" w:date="2013-06-14T14:06:00Z"/>
                <w:rFonts w:ascii="Arial" w:hAnsi="Arial" w:cs="Arial"/>
                <w:sz w:val="18"/>
                <w:szCs w:val="18"/>
              </w:rPr>
            </w:pPr>
          </w:p>
        </w:tc>
        <w:tc>
          <w:tcPr>
            <w:tcW w:w="708" w:type="dxa"/>
          </w:tcPr>
          <w:p w:rsidR="005C6A38" w:rsidRPr="00A12F15" w:rsidRDefault="005C6A38" w:rsidP="00E7071C">
            <w:pPr>
              <w:tabs>
                <w:tab w:val="left" w:pos="-720"/>
                <w:tab w:val="left" w:pos="0"/>
                <w:tab w:val="left" w:pos="259"/>
                <w:tab w:val="left" w:pos="604"/>
                <w:tab w:val="left" w:pos="816"/>
                <w:tab w:val="left" w:pos="1440"/>
              </w:tabs>
              <w:suppressAutoHyphens/>
              <w:spacing w:after="56"/>
              <w:rPr>
                <w:ins w:id="1759" w:author="morayoa" w:date="2013-06-14T14:06:00Z"/>
                <w:rFonts w:ascii="Arial" w:hAnsi="Arial" w:cs="Arial"/>
                <w:sz w:val="18"/>
                <w:szCs w:val="18"/>
              </w:rPr>
            </w:pPr>
          </w:p>
        </w:tc>
        <w:tc>
          <w:tcPr>
            <w:tcW w:w="1276" w:type="dxa"/>
          </w:tcPr>
          <w:p w:rsidR="005C6A38" w:rsidRPr="00A12F15" w:rsidRDefault="005C6A38" w:rsidP="00E7071C">
            <w:pPr>
              <w:tabs>
                <w:tab w:val="left" w:pos="-720"/>
                <w:tab w:val="left" w:pos="0"/>
                <w:tab w:val="left" w:pos="259"/>
                <w:tab w:val="left" w:pos="604"/>
                <w:tab w:val="left" w:pos="816"/>
                <w:tab w:val="left" w:pos="1440"/>
              </w:tabs>
              <w:suppressAutoHyphens/>
              <w:spacing w:after="56"/>
              <w:rPr>
                <w:ins w:id="1760" w:author="morayoa" w:date="2013-06-14T14:06:00Z"/>
                <w:rFonts w:ascii="Arial" w:hAnsi="Arial" w:cs="Arial"/>
                <w:sz w:val="18"/>
                <w:szCs w:val="18"/>
              </w:rPr>
            </w:pPr>
          </w:p>
        </w:tc>
      </w:tr>
      <w:tr w:rsidR="005C6A38" w:rsidRPr="00A12F15" w:rsidTr="005C6A38">
        <w:trPr>
          <w:ins w:id="1761" w:author="morayoa" w:date="2013-06-14T14:06:00Z"/>
        </w:trPr>
        <w:tc>
          <w:tcPr>
            <w:tcW w:w="993" w:type="dxa"/>
            <w:tcBorders>
              <w:top w:val="nil"/>
              <w:bottom w:val="nil"/>
            </w:tcBorders>
          </w:tcPr>
          <w:p w:rsidR="005C6A38" w:rsidRPr="00A12F15" w:rsidRDefault="005C6A38" w:rsidP="00E7071C">
            <w:pPr>
              <w:tabs>
                <w:tab w:val="left" w:pos="-720"/>
                <w:tab w:val="left" w:pos="0"/>
                <w:tab w:val="left" w:pos="259"/>
                <w:tab w:val="left" w:pos="604"/>
                <w:tab w:val="left" w:pos="816"/>
                <w:tab w:val="left" w:pos="1440"/>
              </w:tabs>
              <w:suppressAutoHyphens/>
              <w:spacing w:after="56"/>
              <w:jc w:val="center"/>
              <w:rPr>
                <w:ins w:id="1762" w:author="morayoa" w:date="2013-06-14T14:06:00Z"/>
                <w:rFonts w:ascii="Arial" w:hAnsi="Arial" w:cs="Arial"/>
                <w:sz w:val="18"/>
                <w:szCs w:val="18"/>
              </w:rPr>
            </w:pPr>
            <w:ins w:id="1763" w:author="morayoa" w:date="2013-06-14T14:07:00Z">
              <w:r>
                <w:rPr>
                  <w:rFonts w:ascii="Arial" w:hAnsi="Arial" w:cs="Arial"/>
                  <w:sz w:val="18"/>
                  <w:szCs w:val="18"/>
                </w:rPr>
                <w:t>2.7.2</w:t>
              </w:r>
            </w:ins>
          </w:p>
        </w:tc>
        <w:tc>
          <w:tcPr>
            <w:tcW w:w="1134" w:type="dxa"/>
            <w:tcBorders>
              <w:top w:val="nil"/>
              <w:bottom w:val="nil"/>
            </w:tcBorders>
          </w:tcPr>
          <w:p w:rsidR="005C6A38" w:rsidRPr="00A12F15" w:rsidRDefault="005C6A38" w:rsidP="00E7071C">
            <w:pPr>
              <w:tabs>
                <w:tab w:val="left" w:pos="-720"/>
                <w:tab w:val="left" w:pos="0"/>
                <w:tab w:val="left" w:pos="259"/>
                <w:tab w:val="left" w:pos="604"/>
                <w:tab w:val="left" w:pos="816"/>
                <w:tab w:val="left" w:pos="1440"/>
              </w:tabs>
              <w:suppressAutoHyphens/>
              <w:spacing w:after="56"/>
              <w:jc w:val="center"/>
              <w:rPr>
                <w:ins w:id="1764" w:author="morayoa" w:date="2013-06-14T14:06:00Z"/>
                <w:rFonts w:ascii="Arial" w:hAnsi="Arial" w:cs="Arial"/>
                <w:sz w:val="18"/>
                <w:szCs w:val="18"/>
              </w:rPr>
            </w:pPr>
            <w:ins w:id="1765" w:author="morayoa" w:date="2013-06-14T14:07:00Z">
              <w:r w:rsidRPr="00A12F15">
                <w:rPr>
                  <w:rFonts w:ascii="Arial" w:hAnsi="Arial" w:cs="Arial"/>
                  <w:sz w:val="18"/>
                  <w:szCs w:val="18"/>
                </w:rPr>
                <w:t>A.5.4.2</w:t>
              </w:r>
            </w:ins>
          </w:p>
        </w:tc>
        <w:tc>
          <w:tcPr>
            <w:tcW w:w="3402" w:type="dxa"/>
          </w:tcPr>
          <w:p w:rsidR="005C6A38" w:rsidRPr="00A12F15" w:rsidRDefault="005C6A38" w:rsidP="00CE5D61">
            <w:pPr>
              <w:tabs>
                <w:tab w:val="left" w:pos="0"/>
              </w:tabs>
              <w:suppressAutoHyphens/>
              <w:rPr>
                <w:ins w:id="1766" w:author="morayoa" w:date="2013-06-14T14:06:00Z"/>
                <w:rFonts w:ascii="Arial" w:hAnsi="Arial" w:cs="Arial"/>
                <w:sz w:val="18"/>
                <w:szCs w:val="18"/>
              </w:rPr>
            </w:pPr>
            <w:ins w:id="1767" w:author="morayoa" w:date="2013-06-14T14:07:00Z">
              <w:r w:rsidRPr="00A12F15">
                <w:rPr>
                  <w:rFonts w:ascii="Arial" w:hAnsi="Arial" w:cs="Arial"/>
                  <w:sz w:val="18"/>
                  <w:szCs w:val="18"/>
                </w:rPr>
                <w:t xml:space="preserve">Eccentric loading:  errors do not exceed values in </w:t>
              </w:r>
            </w:ins>
            <w:ins w:id="1768" w:author="morayoa" w:date="2013-06-14T14:10:00Z">
              <w:r w:rsidR="00CE5D61">
                <w:rPr>
                  <w:rFonts w:ascii="Arial" w:hAnsi="Arial" w:cs="Arial"/>
                  <w:sz w:val="18"/>
                  <w:szCs w:val="18"/>
                </w:rPr>
                <w:t>R</w:t>
              </w:r>
            </w:ins>
            <w:ins w:id="1769" w:author="morayoa" w:date="2013-06-14T14:11:00Z">
              <w:r w:rsidR="00CE5D61">
                <w:rPr>
                  <w:rFonts w:ascii="Arial" w:hAnsi="Arial" w:cs="Arial"/>
                  <w:sz w:val="18"/>
                  <w:szCs w:val="18"/>
                </w:rPr>
                <w:t xml:space="preserve"> </w:t>
              </w:r>
            </w:ins>
            <w:ins w:id="1770" w:author="morayoa" w:date="2013-06-14T14:10:00Z">
              <w:r w:rsidR="00CE5D61">
                <w:rPr>
                  <w:rFonts w:ascii="Arial" w:hAnsi="Arial" w:cs="Arial"/>
                  <w:sz w:val="18"/>
                  <w:szCs w:val="18"/>
                </w:rPr>
                <w:t xml:space="preserve">50-1 &amp; 2, </w:t>
              </w:r>
            </w:ins>
            <w:ins w:id="1771" w:author="morayoa" w:date="2013-06-14T14:07:00Z">
              <w:r w:rsidRPr="00A12F15">
                <w:rPr>
                  <w:rFonts w:ascii="Arial" w:hAnsi="Arial" w:cs="Arial"/>
                  <w:sz w:val="18"/>
                  <w:szCs w:val="18"/>
                </w:rPr>
                <w:t xml:space="preserve">2.2.2 </w:t>
              </w:r>
            </w:ins>
          </w:p>
        </w:tc>
        <w:tc>
          <w:tcPr>
            <w:tcW w:w="850" w:type="dxa"/>
          </w:tcPr>
          <w:p w:rsidR="005C6A38" w:rsidRPr="00A12F15" w:rsidRDefault="005C6A38" w:rsidP="00E7071C">
            <w:pPr>
              <w:tabs>
                <w:tab w:val="left" w:pos="-720"/>
                <w:tab w:val="left" w:pos="0"/>
                <w:tab w:val="left" w:pos="259"/>
                <w:tab w:val="left" w:pos="604"/>
                <w:tab w:val="left" w:pos="816"/>
                <w:tab w:val="left" w:pos="1440"/>
              </w:tabs>
              <w:suppressAutoHyphens/>
              <w:spacing w:after="56"/>
              <w:rPr>
                <w:ins w:id="1772" w:author="morayoa" w:date="2013-06-14T14:06:00Z"/>
                <w:rFonts w:ascii="Arial" w:hAnsi="Arial" w:cs="Arial"/>
                <w:sz w:val="18"/>
                <w:szCs w:val="18"/>
              </w:rPr>
            </w:pPr>
          </w:p>
        </w:tc>
        <w:tc>
          <w:tcPr>
            <w:tcW w:w="851" w:type="dxa"/>
          </w:tcPr>
          <w:p w:rsidR="005C6A38" w:rsidRPr="00A12F15" w:rsidRDefault="005C6A38" w:rsidP="00E7071C">
            <w:pPr>
              <w:tabs>
                <w:tab w:val="left" w:pos="-720"/>
                <w:tab w:val="left" w:pos="0"/>
                <w:tab w:val="left" w:pos="259"/>
                <w:tab w:val="left" w:pos="604"/>
                <w:tab w:val="left" w:pos="816"/>
                <w:tab w:val="left" w:pos="1440"/>
              </w:tabs>
              <w:suppressAutoHyphens/>
              <w:spacing w:after="56"/>
              <w:rPr>
                <w:ins w:id="1773" w:author="morayoa" w:date="2013-06-14T14:06:00Z"/>
                <w:rFonts w:ascii="Arial" w:hAnsi="Arial" w:cs="Arial"/>
                <w:sz w:val="18"/>
                <w:szCs w:val="18"/>
              </w:rPr>
            </w:pPr>
          </w:p>
        </w:tc>
        <w:tc>
          <w:tcPr>
            <w:tcW w:w="708" w:type="dxa"/>
          </w:tcPr>
          <w:p w:rsidR="005C6A38" w:rsidRPr="00A12F15" w:rsidRDefault="005C6A38" w:rsidP="00E7071C">
            <w:pPr>
              <w:tabs>
                <w:tab w:val="left" w:pos="-720"/>
                <w:tab w:val="left" w:pos="0"/>
                <w:tab w:val="left" w:pos="259"/>
                <w:tab w:val="left" w:pos="604"/>
                <w:tab w:val="left" w:pos="816"/>
                <w:tab w:val="left" w:pos="1440"/>
              </w:tabs>
              <w:suppressAutoHyphens/>
              <w:spacing w:after="56"/>
              <w:rPr>
                <w:ins w:id="1774" w:author="morayoa" w:date="2013-06-14T14:06:00Z"/>
                <w:rFonts w:ascii="Arial" w:hAnsi="Arial" w:cs="Arial"/>
                <w:sz w:val="18"/>
                <w:szCs w:val="18"/>
              </w:rPr>
            </w:pPr>
          </w:p>
        </w:tc>
        <w:tc>
          <w:tcPr>
            <w:tcW w:w="1276" w:type="dxa"/>
          </w:tcPr>
          <w:p w:rsidR="005C6A38" w:rsidRPr="00A12F15" w:rsidRDefault="005C6A38" w:rsidP="00E7071C">
            <w:pPr>
              <w:tabs>
                <w:tab w:val="left" w:pos="-720"/>
                <w:tab w:val="left" w:pos="0"/>
                <w:tab w:val="left" w:pos="259"/>
                <w:tab w:val="left" w:pos="604"/>
                <w:tab w:val="left" w:pos="816"/>
                <w:tab w:val="left" w:pos="1440"/>
              </w:tabs>
              <w:suppressAutoHyphens/>
              <w:spacing w:after="56"/>
              <w:rPr>
                <w:ins w:id="1775" w:author="morayoa" w:date="2013-06-14T14:06:00Z"/>
                <w:rFonts w:ascii="Arial" w:hAnsi="Arial" w:cs="Arial"/>
                <w:sz w:val="18"/>
                <w:szCs w:val="18"/>
              </w:rPr>
            </w:pPr>
          </w:p>
        </w:tc>
      </w:tr>
      <w:tr w:rsidR="005C6A38" w:rsidRPr="00A12F15" w:rsidTr="005B530A">
        <w:trPr>
          <w:ins w:id="1776" w:author="morayoa" w:date="2013-06-14T14:07:00Z"/>
        </w:trPr>
        <w:tc>
          <w:tcPr>
            <w:tcW w:w="993" w:type="dxa"/>
            <w:tcBorders>
              <w:top w:val="nil"/>
            </w:tcBorders>
          </w:tcPr>
          <w:p w:rsidR="005C6A38" w:rsidRPr="00A12F15" w:rsidRDefault="005C6A38" w:rsidP="00E7071C">
            <w:pPr>
              <w:tabs>
                <w:tab w:val="left" w:pos="-720"/>
                <w:tab w:val="left" w:pos="0"/>
                <w:tab w:val="left" w:pos="259"/>
                <w:tab w:val="left" w:pos="604"/>
                <w:tab w:val="left" w:pos="816"/>
                <w:tab w:val="left" w:pos="1440"/>
              </w:tabs>
              <w:suppressAutoHyphens/>
              <w:spacing w:after="56"/>
              <w:jc w:val="center"/>
              <w:rPr>
                <w:ins w:id="1777" w:author="morayoa" w:date="2013-06-14T14:07:00Z"/>
                <w:rFonts w:ascii="Arial" w:hAnsi="Arial" w:cs="Arial"/>
                <w:sz w:val="18"/>
                <w:szCs w:val="18"/>
              </w:rPr>
            </w:pPr>
            <w:ins w:id="1778" w:author="morayoa" w:date="2013-06-14T14:07:00Z">
              <w:r>
                <w:rPr>
                  <w:rFonts w:ascii="Arial" w:hAnsi="Arial" w:cs="Arial"/>
                  <w:sz w:val="18"/>
                  <w:szCs w:val="18"/>
                </w:rPr>
                <w:t>2.7.3</w:t>
              </w:r>
            </w:ins>
          </w:p>
        </w:tc>
        <w:tc>
          <w:tcPr>
            <w:tcW w:w="1134" w:type="dxa"/>
            <w:tcBorders>
              <w:top w:val="nil"/>
            </w:tcBorders>
          </w:tcPr>
          <w:p w:rsidR="005C6A38" w:rsidRPr="00A12F15" w:rsidRDefault="005C6A38" w:rsidP="00E7071C">
            <w:pPr>
              <w:tabs>
                <w:tab w:val="left" w:pos="-720"/>
                <w:tab w:val="left" w:pos="0"/>
                <w:tab w:val="left" w:pos="259"/>
                <w:tab w:val="left" w:pos="604"/>
                <w:tab w:val="left" w:pos="816"/>
                <w:tab w:val="left" w:pos="1440"/>
              </w:tabs>
              <w:suppressAutoHyphens/>
              <w:spacing w:after="56"/>
              <w:jc w:val="center"/>
              <w:rPr>
                <w:ins w:id="1779" w:author="morayoa" w:date="2013-06-14T14:07:00Z"/>
                <w:rFonts w:ascii="Arial" w:hAnsi="Arial" w:cs="Arial"/>
                <w:sz w:val="18"/>
                <w:szCs w:val="18"/>
              </w:rPr>
            </w:pPr>
            <w:ins w:id="1780" w:author="morayoa" w:date="2013-06-14T14:07:00Z">
              <w:r w:rsidRPr="00A12F15">
                <w:rPr>
                  <w:rFonts w:ascii="Arial" w:hAnsi="Arial" w:cs="Arial"/>
                  <w:sz w:val="18"/>
                  <w:szCs w:val="18"/>
                </w:rPr>
                <w:t>A.5.4.4</w:t>
              </w:r>
            </w:ins>
          </w:p>
        </w:tc>
        <w:tc>
          <w:tcPr>
            <w:tcW w:w="3402" w:type="dxa"/>
          </w:tcPr>
          <w:p w:rsidR="005C6A38" w:rsidRPr="00A12F15" w:rsidRDefault="005C6A38" w:rsidP="00CE5D61">
            <w:pPr>
              <w:tabs>
                <w:tab w:val="left" w:pos="0"/>
              </w:tabs>
              <w:suppressAutoHyphens/>
              <w:rPr>
                <w:ins w:id="1781" w:author="morayoa" w:date="2013-06-14T14:07:00Z"/>
                <w:rFonts w:ascii="Arial" w:hAnsi="Arial" w:cs="Arial"/>
                <w:sz w:val="18"/>
                <w:szCs w:val="18"/>
              </w:rPr>
            </w:pPr>
            <w:ins w:id="1782" w:author="morayoa" w:date="2013-06-14T14:07:00Z">
              <w:r w:rsidRPr="00A12F15">
                <w:rPr>
                  <w:rFonts w:ascii="Arial" w:hAnsi="Arial" w:cs="Arial"/>
                  <w:sz w:val="18"/>
                  <w:szCs w:val="18"/>
                </w:rPr>
                <w:t xml:space="preserve">Zero-setting: </w:t>
              </w:r>
              <w:proofErr w:type="spellStart"/>
              <w:r w:rsidRPr="00A12F15">
                <w:rPr>
                  <w:rFonts w:ascii="Arial" w:hAnsi="Arial" w:cs="Arial"/>
                  <w:sz w:val="18"/>
                  <w:szCs w:val="18"/>
                </w:rPr>
                <w:t>totalization</w:t>
              </w:r>
              <w:proofErr w:type="spellEnd"/>
              <w:r w:rsidRPr="00A12F15">
                <w:rPr>
                  <w:rFonts w:ascii="Arial" w:hAnsi="Arial" w:cs="Arial"/>
                  <w:sz w:val="18"/>
                  <w:szCs w:val="18"/>
                </w:rPr>
                <w:t xml:space="preserve"> error does not exceed influence factor MPE in </w:t>
              </w:r>
            </w:ins>
            <w:ins w:id="1783" w:author="morayoa" w:date="2013-06-14T14:10:00Z">
              <w:r w:rsidR="00CE5D61">
                <w:rPr>
                  <w:rFonts w:ascii="Arial" w:hAnsi="Arial" w:cs="Arial"/>
                  <w:sz w:val="18"/>
                  <w:szCs w:val="18"/>
                </w:rPr>
                <w:t xml:space="preserve">R 50-1 &amp; 2, </w:t>
              </w:r>
            </w:ins>
            <w:ins w:id="1784" w:author="morayoa" w:date="2013-06-14T14:07:00Z">
              <w:r w:rsidRPr="00A12F15">
                <w:rPr>
                  <w:rFonts w:ascii="Arial" w:hAnsi="Arial" w:cs="Arial"/>
                  <w:sz w:val="18"/>
                  <w:szCs w:val="18"/>
                </w:rPr>
                <w:t>2.2.2</w:t>
              </w:r>
            </w:ins>
            <w:ins w:id="1785" w:author="morayoa" w:date="2013-06-14T14:10:00Z">
              <w:r w:rsidR="00CE5D61">
                <w:rPr>
                  <w:rFonts w:ascii="Arial" w:hAnsi="Arial" w:cs="Arial"/>
                  <w:sz w:val="18"/>
                  <w:szCs w:val="18"/>
                </w:rPr>
                <w:t>.</w:t>
              </w:r>
            </w:ins>
          </w:p>
        </w:tc>
        <w:tc>
          <w:tcPr>
            <w:tcW w:w="850" w:type="dxa"/>
          </w:tcPr>
          <w:p w:rsidR="005C6A38" w:rsidRPr="00A12F15" w:rsidRDefault="005C6A38" w:rsidP="00E7071C">
            <w:pPr>
              <w:tabs>
                <w:tab w:val="left" w:pos="-720"/>
                <w:tab w:val="left" w:pos="0"/>
                <w:tab w:val="left" w:pos="259"/>
                <w:tab w:val="left" w:pos="604"/>
                <w:tab w:val="left" w:pos="816"/>
                <w:tab w:val="left" w:pos="1440"/>
              </w:tabs>
              <w:suppressAutoHyphens/>
              <w:spacing w:after="56"/>
              <w:rPr>
                <w:ins w:id="1786" w:author="morayoa" w:date="2013-06-14T14:07:00Z"/>
                <w:rFonts w:ascii="Arial" w:hAnsi="Arial" w:cs="Arial"/>
                <w:sz w:val="18"/>
                <w:szCs w:val="18"/>
              </w:rPr>
            </w:pPr>
          </w:p>
        </w:tc>
        <w:tc>
          <w:tcPr>
            <w:tcW w:w="851" w:type="dxa"/>
          </w:tcPr>
          <w:p w:rsidR="005C6A38" w:rsidRPr="00A12F15" w:rsidRDefault="005C6A38" w:rsidP="00E7071C">
            <w:pPr>
              <w:tabs>
                <w:tab w:val="left" w:pos="-720"/>
                <w:tab w:val="left" w:pos="0"/>
                <w:tab w:val="left" w:pos="259"/>
                <w:tab w:val="left" w:pos="604"/>
                <w:tab w:val="left" w:pos="816"/>
                <w:tab w:val="left" w:pos="1440"/>
              </w:tabs>
              <w:suppressAutoHyphens/>
              <w:spacing w:after="56"/>
              <w:rPr>
                <w:ins w:id="1787" w:author="morayoa" w:date="2013-06-14T14:07:00Z"/>
                <w:rFonts w:ascii="Arial" w:hAnsi="Arial" w:cs="Arial"/>
                <w:sz w:val="18"/>
                <w:szCs w:val="18"/>
              </w:rPr>
            </w:pPr>
          </w:p>
        </w:tc>
        <w:tc>
          <w:tcPr>
            <w:tcW w:w="708" w:type="dxa"/>
          </w:tcPr>
          <w:p w:rsidR="005C6A38" w:rsidRPr="00A12F15" w:rsidRDefault="005C6A38" w:rsidP="00E7071C">
            <w:pPr>
              <w:tabs>
                <w:tab w:val="left" w:pos="-720"/>
                <w:tab w:val="left" w:pos="0"/>
                <w:tab w:val="left" w:pos="259"/>
                <w:tab w:val="left" w:pos="604"/>
                <w:tab w:val="left" w:pos="816"/>
                <w:tab w:val="left" w:pos="1440"/>
              </w:tabs>
              <w:suppressAutoHyphens/>
              <w:spacing w:after="56"/>
              <w:rPr>
                <w:ins w:id="1788" w:author="morayoa" w:date="2013-06-14T14:07:00Z"/>
                <w:rFonts w:ascii="Arial" w:hAnsi="Arial" w:cs="Arial"/>
                <w:sz w:val="18"/>
                <w:szCs w:val="18"/>
              </w:rPr>
            </w:pPr>
          </w:p>
        </w:tc>
        <w:tc>
          <w:tcPr>
            <w:tcW w:w="1276" w:type="dxa"/>
          </w:tcPr>
          <w:p w:rsidR="005C6A38" w:rsidRPr="00A12F15" w:rsidRDefault="005C6A38" w:rsidP="00E7071C">
            <w:pPr>
              <w:tabs>
                <w:tab w:val="left" w:pos="-720"/>
                <w:tab w:val="left" w:pos="0"/>
                <w:tab w:val="left" w:pos="259"/>
                <w:tab w:val="left" w:pos="604"/>
                <w:tab w:val="left" w:pos="816"/>
                <w:tab w:val="left" w:pos="1440"/>
              </w:tabs>
              <w:suppressAutoHyphens/>
              <w:spacing w:after="56"/>
              <w:rPr>
                <w:ins w:id="1789" w:author="morayoa" w:date="2013-06-14T14:07:00Z"/>
                <w:rFonts w:ascii="Arial" w:hAnsi="Arial" w:cs="Arial"/>
                <w:sz w:val="18"/>
                <w:szCs w:val="18"/>
              </w:rPr>
            </w:pPr>
          </w:p>
        </w:tc>
      </w:tr>
    </w:tbl>
    <w:p w:rsidR="00EC5468" w:rsidRPr="00A12F15" w:rsidRDefault="00916AEA">
      <w:pPr>
        <w:rPr>
          <w:rFonts w:ascii="Arial" w:hAnsi="Arial" w:cs="Arial"/>
          <w:sz w:val="18"/>
          <w:szCs w:val="18"/>
        </w:rPr>
      </w:pPr>
      <w:r w:rsidRPr="00A12F15">
        <w:rPr>
          <w:rFonts w:ascii="Arial" w:hAnsi="Arial" w:cs="Arial"/>
          <w:sz w:val="18"/>
          <w:szCs w:val="18"/>
        </w:rPr>
        <w:br w:type="page"/>
      </w:r>
    </w:p>
    <w:tbl>
      <w:tblPr>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
      <w:tblGrid>
        <w:gridCol w:w="993"/>
        <w:gridCol w:w="1134"/>
        <w:gridCol w:w="3402"/>
        <w:gridCol w:w="850"/>
        <w:gridCol w:w="709"/>
        <w:gridCol w:w="709"/>
        <w:gridCol w:w="1417"/>
      </w:tblGrid>
      <w:tr w:rsidR="000B1DC9" w:rsidRPr="00A12F15" w:rsidTr="00787076">
        <w:tc>
          <w:tcPr>
            <w:tcW w:w="993" w:type="dxa"/>
            <w:tcBorders>
              <w:bottom w:val="single" w:sz="8" w:space="0" w:color="auto"/>
            </w:tcBorders>
          </w:tcPr>
          <w:p w:rsidR="000B1DC9" w:rsidRPr="00A12F15" w:rsidRDefault="00FC47BA" w:rsidP="00EC5468">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r w:rsidRPr="00A12F15">
              <w:rPr>
                <w:rFonts w:ascii="Arial" w:hAnsi="Arial" w:cs="Arial"/>
                <w:b/>
                <w:sz w:val="18"/>
                <w:szCs w:val="18"/>
              </w:rPr>
              <w:fldChar w:fldCharType="begin"/>
            </w:r>
            <w:r w:rsidR="000B1DC9" w:rsidRPr="00A12F15">
              <w:rPr>
                <w:rFonts w:ascii="Arial" w:hAnsi="Arial" w:cs="Arial"/>
                <w:b/>
                <w:sz w:val="18"/>
                <w:szCs w:val="18"/>
              </w:rPr>
              <w:instrText xml:space="preserve">PRIVATE </w:instrText>
            </w:r>
            <w:r w:rsidRPr="00A12F15">
              <w:rPr>
                <w:rFonts w:ascii="Arial" w:hAnsi="Arial" w:cs="Arial"/>
                <w:b/>
                <w:sz w:val="18"/>
                <w:szCs w:val="18"/>
              </w:rPr>
              <w:fldChar w:fldCharType="end"/>
            </w:r>
            <w:r w:rsidR="000B1DC9" w:rsidRPr="00A12F15">
              <w:rPr>
                <w:rFonts w:ascii="Arial" w:hAnsi="Arial" w:cs="Arial"/>
                <w:b/>
                <w:sz w:val="18"/>
                <w:szCs w:val="18"/>
              </w:rPr>
              <w:t xml:space="preserve"> R 50-1</w:t>
            </w:r>
          </w:p>
        </w:tc>
        <w:tc>
          <w:tcPr>
            <w:tcW w:w="1134" w:type="dxa"/>
            <w:tcBorders>
              <w:bottom w:val="single" w:sz="8" w:space="0" w:color="auto"/>
            </w:tcBorders>
          </w:tcPr>
          <w:p w:rsidR="000B1DC9" w:rsidRPr="00A12F15" w:rsidRDefault="000B1DC9" w:rsidP="00EC5468">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b/>
                <w:sz w:val="18"/>
                <w:szCs w:val="18"/>
              </w:rPr>
              <w:t>Test</w:t>
            </w:r>
          </w:p>
          <w:p w:rsidR="000B1DC9" w:rsidRPr="00A12F15" w:rsidRDefault="000B1DC9" w:rsidP="00EC5468">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r w:rsidRPr="00A12F15">
              <w:rPr>
                <w:rFonts w:ascii="Arial" w:hAnsi="Arial" w:cs="Arial"/>
                <w:b/>
                <w:sz w:val="18"/>
                <w:szCs w:val="18"/>
              </w:rPr>
              <w:t>procedure</w:t>
            </w:r>
          </w:p>
        </w:tc>
        <w:tc>
          <w:tcPr>
            <w:tcW w:w="3402" w:type="dxa"/>
            <w:tcBorders>
              <w:bottom w:val="single" w:sz="8" w:space="0" w:color="auto"/>
            </w:tcBorders>
          </w:tcPr>
          <w:p w:rsidR="000B1DC9" w:rsidRPr="00A12F15" w:rsidRDefault="000B1DC9" w:rsidP="00EC5468">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b/>
                <w:sz w:val="18"/>
                <w:szCs w:val="18"/>
              </w:rPr>
              <w:t xml:space="preserve">Belt </w:t>
            </w:r>
            <w:proofErr w:type="spellStart"/>
            <w:r w:rsidRPr="00A12F15">
              <w:rPr>
                <w:rFonts w:ascii="Arial" w:hAnsi="Arial" w:cs="Arial"/>
                <w:b/>
                <w:sz w:val="18"/>
                <w:szCs w:val="18"/>
              </w:rPr>
              <w:t>weighers</w:t>
            </w:r>
            <w:proofErr w:type="spellEnd"/>
          </w:p>
          <w:p w:rsidR="000B1DC9" w:rsidRPr="00A12F15" w:rsidRDefault="000B1DC9" w:rsidP="00EC5468">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r w:rsidRPr="00A12F15">
              <w:rPr>
                <w:rFonts w:ascii="Arial" w:hAnsi="Arial" w:cs="Arial"/>
                <w:b/>
                <w:sz w:val="18"/>
                <w:szCs w:val="18"/>
              </w:rPr>
              <w:t>Checklist</w:t>
            </w:r>
          </w:p>
        </w:tc>
        <w:tc>
          <w:tcPr>
            <w:tcW w:w="850" w:type="dxa"/>
            <w:tcBorders>
              <w:bottom w:val="single" w:sz="8" w:space="0" w:color="auto"/>
            </w:tcBorders>
          </w:tcPr>
          <w:p w:rsidR="000B1DC9" w:rsidRPr="00A12F15" w:rsidRDefault="000B1DC9" w:rsidP="00EC5468">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r w:rsidRPr="00A12F15">
              <w:rPr>
                <w:rFonts w:ascii="Arial" w:hAnsi="Arial" w:cs="Arial"/>
                <w:b/>
                <w:sz w:val="18"/>
                <w:szCs w:val="18"/>
              </w:rPr>
              <w:t>Passed</w:t>
            </w:r>
          </w:p>
        </w:tc>
        <w:tc>
          <w:tcPr>
            <w:tcW w:w="709" w:type="dxa"/>
            <w:tcBorders>
              <w:bottom w:val="single" w:sz="8" w:space="0" w:color="auto"/>
            </w:tcBorders>
          </w:tcPr>
          <w:p w:rsidR="000B1DC9" w:rsidRPr="00A12F15" w:rsidRDefault="000B1DC9" w:rsidP="00EC5468">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r w:rsidRPr="00A12F15">
              <w:rPr>
                <w:rFonts w:ascii="Arial" w:hAnsi="Arial" w:cs="Arial"/>
                <w:b/>
                <w:sz w:val="18"/>
                <w:szCs w:val="18"/>
              </w:rPr>
              <w:t>Failed</w:t>
            </w:r>
          </w:p>
        </w:tc>
        <w:tc>
          <w:tcPr>
            <w:tcW w:w="709" w:type="dxa"/>
            <w:tcBorders>
              <w:bottom w:val="single" w:sz="8" w:space="0" w:color="auto"/>
            </w:tcBorders>
          </w:tcPr>
          <w:p w:rsidR="000B1DC9" w:rsidRPr="00A12F15" w:rsidDel="00DC255E" w:rsidRDefault="000B1DC9" w:rsidP="00EC5468">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ins w:id="1790" w:author="morayoa" w:date="2013-06-06T15:10:00Z">
              <w:r>
                <w:rPr>
                  <w:rFonts w:ascii="Arial" w:hAnsi="Arial" w:cs="Arial"/>
                  <w:b/>
                  <w:sz w:val="18"/>
                  <w:szCs w:val="18"/>
                </w:rPr>
                <w:t>N/A</w:t>
              </w:r>
            </w:ins>
          </w:p>
        </w:tc>
        <w:tc>
          <w:tcPr>
            <w:tcW w:w="1417" w:type="dxa"/>
            <w:tcBorders>
              <w:bottom w:val="single" w:sz="8" w:space="0" w:color="auto"/>
            </w:tcBorders>
          </w:tcPr>
          <w:p w:rsidR="000B1DC9" w:rsidRPr="00A12F15" w:rsidRDefault="000B1DC9" w:rsidP="00EC5468">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ins w:id="1791" w:author="morayoa" w:date="2013-06-06T09:05:00Z">
              <w:r>
                <w:rPr>
                  <w:rFonts w:ascii="Arial" w:hAnsi="Arial" w:cs="Arial"/>
                  <w:b/>
                  <w:sz w:val="18"/>
                  <w:szCs w:val="18"/>
                </w:rPr>
                <w:t>Observations</w:t>
              </w:r>
            </w:ins>
            <w:fldSimple w:instr=" NOTEREF _Ref324497122 \f \h  \* MERGEFORMAT ">
              <w:ins w:id="1792" w:author="morayoa" w:date="2013-06-14T14:16:00Z">
                <w:r w:rsidR="00FC47BA" w:rsidRPr="00FC47BA">
                  <w:rPr>
                    <w:rStyle w:val="FootnoteReference"/>
                    <w:rFonts w:ascii="Arial" w:hAnsi="Arial" w:cs="Arial"/>
                    <w:sz w:val="18"/>
                    <w:szCs w:val="18"/>
                    <w:rPrChange w:id="1793" w:author="morayoa" w:date="2013-06-14T14:16:00Z">
                      <w:rPr/>
                    </w:rPrChange>
                  </w:rPr>
                  <w:t>3</w:t>
                </w:r>
              </w:ins>
              <w:del w:id="1794" w:author="morayoa" w:date="2013-06-05T13:45:00Z">
                <w:r w:rsidRPr="00FD5CAF" w:rsidDel="000A507D">
                  <w:rPr>
                    <w:rStyle w:val="FootnoteReference"/>
                    <w:rFonts w:ascii="Arial" w:hAnsi="Arial" w:cs="Arial"/>
                    <w:sz w:val="18"/>
                    <w:szCs w:val="18"/>
                  </w:rPr>
                  <w:delText>3</w:delText>
                </w:r>
              </w:del>
            </w:fldSimple>
          </w:p>
        </w:tc>
      </w:tr>
      <w:tr w:rsidR="000B1DC9" w:rsidRPr="00A12F15" w:rsidTr="003F2A7A">
        <w:tc>
          <w:tcPr>
            <w:tcW w:w="993" w:type="dxa"/>
            <w:tcBorders>
              <w:top w:val="dashSmallGap" w:sz="4" w:space="0" w:color="auto"/>
              <w:bottom w:val="nil"/>
            </w:tcBorders>
          </w:tcPr>
          <w:p w:rsidR="000B1DC9" w:rsidRPr="00A12F15" w:rsidRDefault="000B1DC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Pr>
                <w:rFonts w:ascii="Arial" w:hAnsi="Arial" w:cs="Arial"/>
                <w:sz w:val="18"/>
                <w:szCs w:val="18"/>
              </w:rPr>
              <w:t>2.7.4</w:t>
            </w:r>
          </w:p>
        </w:tc>
        <w:tc>
          <w:tcPr>
            <w:tcW w:w="1134" w:type="dxa"/>
            <w:tcBorders>
              <w:top w:val="dashSmallGap" w:sz="4" w:space="0" w:color="auto"/>
              <w:bottom w:val="dashSmallGap" w:sz="4" w:space="0" w:color="auto"/>
            </w:tcBorders>
          </w:tcPr>
          <w:p w:rsidR="000B1DC9" w:rsidRPr="00A12F15" w:rsidRDefault="006D0D6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ins w:id="1795" w:author="morayoa" w:date="2013-06-14T14:09:00Z">
              <w:r>
                <w:rPr>
                  <w:rFonts w:ascii="Arial" w:hAnsi="Arial" w:cs="Arial"/>
                  <w:sz w:val="18"/>
                  <w:szCs w:val="18"/>
                </w:rPr>
                <w:t>A.7.2</w:t>
              </w:r>
            </w:ins>
          </w:p>
        </w:tc>
        <w:tc>
          <w:tcPr>
            <w:tcW w:w="3402" w:type="dxa"/>
            <w:tcBorders>
              <w:top w:val="dashSmallGap" w:sz="4" w:space="0" w:color="auto"/>
              <w:bottom w:val="dashSmallGap" w:sz="4" w:space="0" w:color="auto"/>
            </w:tcBorders>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Influence quantities</w:t>
            </w:r>
          </w:p>
        </w:tc>
        <w:tc>
          <w:tcPr>
            <w:tcW w:w="850" w:type="dxa"/>
            <w:tcBorders>
              <w:top w:val="dashSmallGap" w:sz="4" w:space="0" w:color="auto"/>
              <w:bottom w:val="dashSmallGap" w:sz="4" w:space="0" w:color="auto"/>
            </w:tcBorders>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bottom w:val="dashSmallGap" w:sz="4" w:space="0" w:color="auto"/>
            </w:tcBorders>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bottom w:val="dashSmallGap" w:sz="4" w:space="0" w:color="auto"/>
            </w:tcBorders>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Borders>
              <w:top w:val="dashSmallGap" w:sz="4" w:space="0" w:color="auto"/>
              <w:bottom w:val="dashSmallGap" w:sz="4" w:space="0" w:color="auto"/>
            </w:tcBorders>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0B1DC9" w:rsidRPr="00A12F15" w:rsidTr="003F2A7A">
        <w:tc>
          <w:tcPr>
            <w:tcW w:w="993" w:type="dxa"/>
            <w:tcBorders>
              <w:top w:val="nil"/>
              <w:bottom w:val="nil"/>
            </w:tcBorders>
          </w:tcPr>
          <w:p w:rsidR="000B1DC9" w:rsidRPr="00A12F15" w:rsidRDefault="000B1DC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Pr>
                <w:rFonts w:ascii="Arial" w:hAnsi="Arial" w:cs="Arial"/>
                <w:sz w:val="18"/>
                <w:szCs w:val="18"/>
              </w:rPr>
              <w:t>2.7.4</w:t>
            </w:r>
            <w:r w:rsidRPr="00A12F15">
              <w:rPr>
                <w:rFonts w:ascii="Arial" w:hAnsi="Arial" w:cs="Arial"/>
                <w:sz w:val="18"/>
                <w:szCs w:val="18"/>
              </w:rPr>
              <w:t>.1</w:t>
            </w:r>
          </w:p>
        </w:tc>
        <w:tc>
          <w:tcPr>
            <w:tcW w:w="1134" w:type="dxa"/>
            <w:tcBorders>
              <w:top w:val="dashSmallGap" w:sz="4" w:space="0" w:color="auto"/>
              <w:bottom w:val="dashSmallGap" w:sz="4" w:space="0" w:color="auto"/>
            </w:tcBorders>
          </w:tcPr>
          <w:p w:rsidR="000B1DC9" w:rsidRPr="00A12F15" w:rsidRDefault="000B1DC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A.7.2.1</w:t>
            </w:r>
          </w:p>
        </w:tc>
        <w:tc>
          <w:tcPr>
            <w:tcW w:w="3402" w:type="dxa"/>
            <w:tcBorders>
              <w:top w:val="dashSmallGap" w:sz="4" w:space="0" w:color="auto"/>
              <w:bottom w:val="dashSmallGap" w:sz="4" w:space="0" w:color="auto"/>
            </w:tcBorders>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Static temperatures</w:t>
            </w:r>
          </w:p>
        </w:tc>
        <w:tc>
          <w:tcPr>
            <w:tcW w:w="850" w:type="dxa"/>
            <w:tcBorders>
              <w:top w:val="dashSmallGap" w:sz="4" w:space="0" w:color="auto"/>
              <w:bottom w:val="dashSmallGap" w:sz="4" w:space="0" w:color="auto"/>
            </w:tcBorders>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bottom w:val="dashSmallGap" w:sz="4" w:space="0" w:color="auto"/>
            </w:tcBorders>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bottom w:val="dashSmallGap" w:sz="4" w:space="0" w:color="auto"/>
            </w:tcBorders>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Borders>
              <w:top w:val="dashSmallGap" w:sz="4" w:space="0" w:color="auto"/>
              <w:bottom w:val="dashSmallGap" w:sz="4" w:space="0" w:color="auto"/>
            </w:tcBorders>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0B1DC9" w:rsidRPr="00A12F15" w:rsidTr="003F2A7A">
        <w:tc>
          <w:tcPr>
            <w:tcW w:w="993" w:type="dxa"/>
            <w:tcBorders>
              <w:top w:val="nil"/>
              <w:bottom w:val="nil"/>
            </w:tcBorders>
          </w:tcPr>
          <w:p w:rsidR="000B1DC9" w:rsidRPr="00A12F15" w:rsidRDefault="000B1DC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Pr>
                <w:rFonts w:ascii="Arial" w:hAnsi="Arial" w:cs="Arial"/>
                <w:sz w:val="18"/>
                <w:szCs w:val="18"/>
              </w:rPr>
              <w:t>2.7.4</w:t>
            </w:r>
            <w:r w:rsidRPr="00A12F15">
              <w:rPr>
                <w:rFonts w:ascii="Arial" w:hAnsi="Arial" w:cs="Arial"/>
                <w:sz w:val="18"/>
                <w:szCs w:val="18"/>
              </w:rPr>
              <w:t>.2</w:t>
            </w:r>
          </w:p>
        </w:tc>
        <w:tc>
          <w:tcPr>
            <w:tcW w:w="1134" w:type="dxa"/>
            <w:tcBorders>
              <w:top w:val="dashSmallGap" w:sz="4" w:space="0" w:color="auto"/>
              <w:bottom w:val="dashSmallGap" w:sz="4" w:space="0" w:color="auto"/>
            </w:tcBorders>
          </w:tcPr>
          <w:p w:rsidR="000B1DC9" w:rsidRPr="00A12F15" w:rsidRDefault="000B1DC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A.7.2.2</w:t>
            </w:r>
          </w:p>
        </w:tc>
        <w:tc>
          <w:tcPr>
            <w:tcW w:w="3402" w:type="dxa"/>
            <w:tcBorders>
              <w:top w:val="dashSmallGap" w:sz="4" w:space="0" w:color="auto"/>
              <w:bottom w:val="dashSmallGap" w:sz="4" w:space="0" w:color="auto"/>
            </w:tcBorders>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 xml:space="preserve">Temperature effect at zero </w:t>
            </w:r>
            <w:proofErr w:type="spellStart"/>
            <w:r w:rsidRPr="00A12F15">
              <w:rPr>
                <w:rFonts w:ascii="Arial" w:hAnsi="Arial" w:cs="Arial"/>
                <w:sz w:val="18"/>
                <w:szCs w:val="18"/>
              </w:rPr>
              <w:t>flowrate</w:t>
            </w:r>
            <w:proofErr w:type="spellEnd"/>
            <w:r w:rsidRPr="00A12F15">
              <w:rPr>
                <w:rFonts w:ascii="Arial" w:hAnsi="Arial" w:cs="Arial"/>
                <w:sz w:val="18"/>
                <w:szCs w:val="18"/>
              </w:rPr>
              <w:t xml:space="preserve">: error is not more than specified in </w:t>
            </w:r>
            <w:r>
              <w:rPr>
                <w:rFonts w:ascii="Arial" w:hAnsi="Arial" w:cs="Arial"/>
                <w:sz w:val="18"/>
                <w:szCs w:val="18"/>
              </w:rPr>
              <w:t>2.7.4</w:t>
            </w:r>
            <w:r w:rsidRPr="00A12F15">
              <w:rPr>
                <w:rFonts w:ascii="Arial" w:hAnsi="Arial" w:cs="Arial"/>
                <w:sz w:val="18"/>
                <w:szCs w:val="18"/>
              </w:rPr>
              <w:t>.2 (R 50-1)</w:t>
            </w:r>
          </w:p>
        </w:tc>
        <w:tc>
          <w:tcPr>
            <w:tcW w:w="850" w:type="dxa"/>
            <w:tcBorders>
              <w:top w:val="dashSmallGap" w:sz="4" w:space="0" w:color="auto"/>
              <w:bottom w:val="dashSmallGap" w:sz="4" w:space="0" w:color="auto"/>
            </w:tcBorders>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bottom w:val="dashSmallGap" w:sz="4" w:space="0" w:color="auto"/>
            </w:tcBorders>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bottom w:val="dashSmallGap" w:sz="4" w:space="0" w:color="auto"/>
            </w:tcBorders>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Borders>
              <w:top w:val="dashSmallGap" w:sz="4" w:space="0" w:color="auto"/>
              <w:bottom w:val="dashSmallGap" w:sz="4" w:space="0" w:color="auto"/>
            </w:tcBorders>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0B1DC9" w:rsidRPr="00A12F15" w:rsidTr="003F2A7A">
        <w:tc>
          <w:tcPr>
            <w:tcW w:w="993" w:type="dxa"/>
            <w:tcBorders>
              <w:top w:val="nil"/>
              <w:bottom w:val="nil"/>
            </w:tcBorders>
          </w:tcPr>
          <w:p w:rsidR="000B1DC9" w:rsidRPr="00A12F15" w:rsidRDefault="000B1DC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Pr>
                <w:rFonts w:ascii="Arial" w:hAnsi="Arial" w:cs="Arial"/>
                <w:sz w:val="18"/>
                <w:szCs w:val="18"/>
              </w:rPr>
              <w:t>2.7.4</w:t>
            </w:r>
            <w:r w:rsidRPr="00A12F15">
              <w:rPr>
                <w:rFonts w:ascii="Arial" w:hAnsi="Arial" w:cs="Arial"/>
                <w:sz w:val="18"/>
                <w:szCs w:val="18"/>
              </w:rPr>
              <w:t>.3</w:t>
            </w:r>
          </w:p>
        </w:tc>
        <w:tc>
          <w:tcPr>
            <w:tcW w:w="1134" w:type="dxa"/>
            <w:tcBorders>
              <w:top w:val="dashSmallGap" w:sz="4" w:space="0" w:color="auto"/>
              <w:bottom w:val="dashSmallGap" w:sz="4" w:space="0" w:color="auto"/>
            </w:tcBorders>
          </w:tcPr>
          <w:p w:rsidR="000B1DC9" w:rsidRPr="00A12F15" w:rsidRDefault="000B1DC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A.7.2.4</w:t>
            </w:r>
          </w:p>
        </w:tc>
        <w:tc>
          <w:tcPr>
            <w:tcW w:w="3402" w:type="dxa"/>
            <w:tcBorders>
              <w:top w:val="dashSmallGap" w:sz="4" w:space="0" w:color="auto"/>
              <w:bottom w:val="dashSmallGap" w:sz="4" w:space="0" w:color="auto"/>
            </w:tcBorders>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Mains voltage(AC)</w:t>
            </w:r>
          </w:p>
        </w:tc>
        <w:tc>
          <w:tcPr>
            <w:tcW w:w="850" w:type="dxa"/>
            <w:tcBorders>
              <w:top w:val="dashSmallGap" w:sz="4" w:space="0" w:color="auto"/>
              <w:bottom w:val="dashSmallGap" w:sz="4" w:space="0" w:color="auto"/>
            </w:tcBorders>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bottom w:val="dashSmallGap" w:sz="4" w:space="0" w:color="auto"/>
            </w:tcBorders>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bottom w:val="dashSmallGap" w:sz="4" w:space="0" w:color="auto"/>
            </w:tcBorders>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Borders>
              <w:top w:val="dashSmallGap" w:sz="4" w:space="0" w:color="auto"/>
              <w:bottom w:val="dashSmallGap" w:sz="4" w:space="0" w:color="auto"/>
            </w:tcBorders>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0B1DC9" w:rsidRPr="00A12F15" w:rsidTr="003F2A7A">
        <w:tc>
          <w:tcPr>
            <w:tcW w:w="993" w:type="dxa"/>
            <w:tcBorders>
              <w:top w:val="nil"/>
              <w:bottom w:val="nil"/>
            </w:tcBorders>
          </w:tcPr>
          <w:p w:rsidR="000B1DC9" w:rsidRPr="00A12F15" w:rsidRDefault="000B1DC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Pr>
                <w:rFonts w:ascii="Arial" w:hAnsi="Arial" w:cs="Arial"/>
                <w:sz w:val="18"/>
                <w:szCs w:val="18"/>
              </w:rPr>
              <w:t>2.7.4</w:t>
            </w:r>
            <w:r w:rsidRPr="00A12F15">
              <w:rPr>
                <w:rFonts w:ascii="Arial" w:hAnsi="Arial" w:cs="Arial"/>
                <w:sz w:val="18"/>
                <w:szCs w:val="18"/>
              </w:rPr>
              <w:t>.4</w:t>
            </w:r>
          </w:p>
        </w:tc>
        <w:tc>
          <w:tcPr>
            <w:tcW w:w="1134" w:type="dxa"/>
            <w:tcBorders>
              <w:top w:val="dashSmallGap" w:sz="4" w:space="0" w:color="auto"/>
              <w:bottom w:val="dashSmallGap" w:sz="4" w:space="0" w:color="auto"/>
            </w:tcBorders>
          </w:tcPr>
          <w:p w:rsidR="000B1DC9" w:rsidRPr="00A12F15" w:rsidRDefault="000B1DC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A.7.2.5</w:t>
            </w:r>
          </w:p>
        </w:tc>
        <w:tc>
          <w:tcPr>
            <w:tcW w:w="3402" w:type="dxa"/>
            <w:tcBorders>
              <w:top w:val="dashSmallGap" w:sz="4" w:space="0" w:color="auto"/>
              <w:bottom w:val="dashSmallGap" w:sz="4" w:space="0" w:color="auto"/>
            </w:tcBorders>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Mains voltage (DC)</w:t>
            </w:r>
          </w:p>
        </w:tc>
        <w:tc>
          <w:tcPr>
            <w:tcW w:w="850" w:type="dxa"/>
            <w:tcBorders>
              <w:top w:val="dashSmallGap" w:sz="4" w:space="0" w:color="auto"/>
              <w:bottom w:val="dashSmallGap" w:sz="4" w:space="0" w:color="auto"/>
            </w:tcBorders>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bottom w:val="dashSmallGap" w:sz="4" w:space="0" w:color="auto"/>
            </w:tcBorders>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bottom w:val="dashSmallGap" w:sz="4" w:space="0" w:color="auto"/>
            </w:tcBorders>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Borders>
              <w:top w:val="dashSmallGap" w:sz="4" w:space="0" w:color="auto"/>
              <w:bottom w:val="dashSmallGap" w:sz="4" w:space="0" w:color="auto"/>
            </w:tcBorders>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0B1DC9" w:rsidRPr="00A12F15" w:rsidTr="003F2A7A">
        <w:tc>
          <w:tcPr>
            <w:tcW w:w="993" w:type="dxa"/>
            <w:tcBorders>
              <w:top w:val="nil"/>
            </w:tcBorders>
          </w:tcPr>
          <w:p w:rsidR="000B1DC9" w:rsidRPr="00A12F15" w:rsidRDefault="000B1DC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Pr>
                <w:rFonts w:ascii="Arial" w:hAnsi="Arial" w:cs="Arial"/>
                <w:sz w:val="18"/>
                <w:szCs w:val="18"/>
              </w:rPr>
              <w:t>2.7.4</w:t>
            </w:r>
            <w:r w:rsidRPr="00A12F15">
              <w:rPr>
                <w:rFonts w:ascii="Arial" w:hAnsi="Arial" w:cs="Arial"/>
                <w:sz w:val="18"/>
                <w:szCs w:val="18"/>
              </w:rPr>
              <w:t>.4</w:t>
            </w:r>
          </w:p>
        </w:tc>
        <w:tc>
          <w:tcPr>
            <w:tcW w:w="1134" w:type="dxa"/>
            <w:tcBorders>
              <w:top w:val="dashSmallGap" w:sz="4" w:space="0" w:color="auto"/>
            </w:tcBorders>
          </w:tcPr>
          <w:p w:rsidR="000B1DC9" w:rsidRPr="00A12F15" w:rsidRDefault="000B1DC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A.7.2.6</w:t>
            </w:r>
          </w:p>
        </w:tc>
        <w:tc>
          <w:tcPr>
            <w:tcW w:w="3402" w:type="dxa"/>
            <w:tcBorders>
              <w:top w:val="dashSmallGap" w:sz="4" w:space="0" w:color="auto"/>
            </w:tcBorders>
          </w:tcPr>
          <w:p w:rsidR="000B1DC9" w:rsidRPr="00A12F15" w:rsidRDefault="000B1DC9" w:rsidP="00C96D2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Battery voltage (not main connected)</w:t>
            </w:r>
          </w:p>
        </w:tc>
        <w:tc>
          <w:tcPr>
            <w:tcW w:w="850" w:type="dxa"/>
            <w:tcBorders>
              <w:top w:val="dashSmallGap" w:sz="4" w:space="0" w:color="auto"/>
            </w:tcBorders>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tcBorders>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tcBorders>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Borders>
              <w:top w:val="dashSmallGap" w:sz="4" w:space="0" w:color="auto"/>
            </w:tcBorders>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bl>
    <w:p w:rsidR="00E7071C" w:rsidRPr="00A12F15" w:rsidRDefault="00E7071C" w:rsidP="00E7071C">
      <w:pPr>
        <w:rPr>
          <w:rFonts w:ascii="Arial" w:hAnsi="Arial" w:cs="Arial"/>
          <w:vanish/>
          <w:sz w:val="18"/>
          <w:szCs w:val="18"/>
        </w:rPr>
      </w:pPr>
    </w:p>
    <w:tbl>
      <w:tblPr>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
      <w:tblGrid>
        <w:gridCol w:w="993"/>
        <w:gridCol w:w="1134"/>
        <w:gridCol w:w="3402"/>
        <w:gridCol w:w="850"/>
        <w:gridCol w:w="709"/>
        <w:gridCol w:w="709"/>
        <w:gridCol w:w="1417"/>
      </w:tblGrid>
      <w:tr w:rsidR="000B1DC9" w:rsidRPr="00A12F15" w:rsidTr="003F2A7A">
        <w:tc>
          <w:tcPr>
            <w:tcW w:w="993" w:type="dxa"/>
            <w:tcBorders>
              <w:top w:val="nil"/>
              <w:bottom w:val="nil"/>
            </w:tcBorders>
          </w:tcPr>
          <w:p w:rsidR="000B1DC9" w:rsidRPr="00A12F15" w:rsidRDefault="000B1DC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Pr>
                <w:rFonts w:ascii="Arial" w:hAnsi="Arial" w:cs="Arial"/>
                <w:sz w:val="18"/>
                <w:szCs w:val="18"/>
              </w:rPr>
              <w:t>2.7.5</w:t>
            </w:r>
          </w:p>
        </w:tc>
        <w:tc>
          <w:tcPr>
            <w:tcW w:w="1134" w:type="dxa"/>
            <w:tcBorders>
              <w:top w:val="nil"/>
              <w:bottom w:val="dashSmallGap" w:sz="4" w:space="0" w:color="auto"/>
            </w:tcBorders>
          </w:tcPr>
          <w:p w:rsidR="000B1DC9" w:rsidRPr="00A12F15" w:rsidRDefault="000B1DC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Borders>
              <w:top w:val="nil"/>
              <w:bottom w:val="dashSmallGap" w:sz="4" w:space="0" w:color="auto"/>
            </w:tcBorders>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Metrological characteristics</w:t>
            </w:r>
          </w:p>
        </w:tc>
        <w:tc>
          <w:tcPr>
            <w:tcW w:w="850" w:type="dxa"/>
            <w:tcBorders>
              <w:top w:val="nil"/>
              <w:bottom w:val="dashSmallGap" w:sz="4" w:space="0" w:color="auto"/>
            </w:tcBorders>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nil"/>
              <w:bottom w:val="dashSmallGap" w:sz="4" w:space="0" w:color="auto"/>
            </w:tcBorders>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nil"/>
              <w:bottom w:val="dashSmallGap" w:sz="4" w:space="0" w:color="auto"/>
            </w:tcBorders>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Borders>
              <w:top w:val="nil"/>
              <w:bottom w:val="dashSmallGap" w:sz="4" w:space="0" w:color="auto"/>
            </w:tcBorders>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0B1DC9" w:rsidRPr="00A12F15" w:rsidTr="003F2A7A">
        <w:tc>
          <w:tcPr>
            <w:tcW w:w="993" w:type="dxa"/>
            <w:tcBorders>
              <w:top w:val="nil"/>
              <w:bottom w:val="nil"/>
            </w:tcBorders>
          </w:tcPr>
          <w:p w:rsidR="000B1DC9" w:rsidRPr="00A12F15" w:rsidRDefault="000B1DC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Pr>
                <w:rFonts w:ascii="Arial" w:hAnsi="Arial" w:cs="Arial"/>
                <w:sz w:val="18"/>
                <w:szCs w:val="18"/>
              </w:rPr>
              <w:t>2.7.5</w:t>
            </w:r>
            <w:r w:rsidRPr="00A12F15">
              <w:rPr>
                <w:rFonts w:ascii="Arial" w:hAnsi="Arial" w:cs="Arial"/>
                <w:sz w:val="18"/>
                <w:szCs w:val="18"/>
              </w:rPr>
              <w:t>.1</w:t>
            </w:r>
          </w:p>
        </w:tc>
        <w:tc>
          <w:tcPr>
            <w:tcW w:w="1134" w:type="dxa"/>
            <w:tcBorders>
              <w:top w:val="dashSmallGap" w:sz="4" w:space="0" w:color="auto"/>
              <w:bottom w:val="dashSmallGap" w:sz="4" w:space="0" w:color="auto"/>
            </w:tcBorders>
          </w:tcPr>
          <w:p w:rsidR="000B1DC9" w:rsidRPr="00A12F15" w:rsidRDefault="000B1DC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A.8.1</w:t>
            </w:r>
          </w:p>
        </w:tc>
        <w:tc>
          <w:tcPr>
            <w:tcW w:w="3402" w:type="dxa"/>
            <w:tcBorders>
              <w:top w:val="dashSmallGap" w:sz="4" w:space="0" w:color="auto"/>
              <w:bottom w:val="dashSmallGap" w:sz="4" w:space="0" w:color="auto"/>
            </w:tcBorders>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 xml:space="preserve">Repeatability: difference between 2 results obtained for the same load </w:t>
            </w:r>
            <w:r w:rsidRPr="00A12F15">
              <w:rPr>
                <w:rFonts w:ascii="Arial" w:hAnsi="Arial" w:cs="Arial"/>
                <w:sz w:val="18"/>
                <w:szCs w:val="18"/>
              </w:rPr>
              <w:sym w:font="Symbol" w:char="F0A3"/>
            </w:r>
            <w:r w:rsidRPr="00A12F15">
              <w:rPr>
                <w:rFonts w:ascii="Arial" w:hAnsi="Arial" w:cs="Arial"/>
                <w:sz w:val="18"/>
                <w:szCs w:val="18"/>
              </w:rPr>
              <w:t xml:space="preserve"> absolute value of MPE for influence factor tests in 2.2.2 (R 50-1)</w:t>
            </w:r>
          </w:p>
        </w:tc>
        <w:tc>
          <w:tcPr>
            <w:tcW w:w="850" w:type="dxa"/>
            <w:tcBorders>
              <w:top w:val="dashSmallGap" w:sz="4" w:space="0" w:color="auto"/>
              <w:bottom w:val="dashSmallGap" w:sz="4" w:space="0" w:color="auto"/>
            </w:tcBorders>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bottom w:val="dashSmallGap" w:sz="4" w:space="0" w:color="auto"/>
            </w:tcBorders>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bottom w:val="dashSmallGap" w:sz="4" w:space="0" w:color="auto"/>
            </w:tcBorders>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Borders>
              <w:top w:val="dashSmallGap" w:sz="4" w:space="0" w:color="auto"/>
              <w:bottom w:val="dashSmallGap" w:sz="4" w:space="0" w:color="auto"/>
            </w:tcBorders>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0B1DC9" w:rsidRPr="00A12F15" w:rsidTr="003F2A7A">
        <w:tc>
          <w:tcPr>
            <w:tcW w:w="993" w:type="dxa"/>
            <w:tcBorders>
              <w:top w:val="nil"/>
              <w:bottom w:val="nil"/>
            </w:tcBorders>
          </w:tcPr>
          <w:p w:rsidR="000B1DC9" w:rsidRPr="00A12F15" w:rsidRDefault="000B1DC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Pr>
                <w:rFonts w:ascii="Arial" w:hAnsi="Arial" w:cs="Arial"/>
                <w:sz w:val="18"/>
                <w:szCs w:val="18"/>
              </w:rPr>
              <w:t>2.7.5</w:t>
            </w:r>
            <w:r w:rsidRPr="00A12F15">
              <w:rPr>
                <w:rFonts w:ascii="Arial" w:hAnsi="Arial" w:cs="Arial"/>
                <w:sz w:val="18"/>
                <w:szCs w:val="18"/>
              </w:rPr>
              <w:t>.2</w:t>
            </w:r>
          </w:p>
        </w:tc>
        <w:tc>
          <w:tcPr>
            <w:tcW w:w="1134" w:type="dxa"/>
            <w:tcBorders>
              <w:top w:val="dashSmallGap" w:sz="4" w:space="0" w:color="auto"/>
              <w:bottom w:val="single" w:sz="8" w:space="0" w:color="auto"/>
            </w:tcBorders>
          </w:tcPr>
          <w:p w:rsidR="000B1DC9" w:rsidRPr="00A12F15" w:rsidRDefault="000B1DC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A.8.2</w:t>
            </w:r>
          </w:p>
        </w:tc>
        <w:tc>
          <w:tcPr>
            <w:tcW w:w="3402" w:type="dxa"/>
            <w:tcBorders>
              <w:top w:val="dashSmallGap" w:sz="4" w:space="0" w:color="auto"/>
            </w:tcBorders>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 xml:space="preserve">Discrimination of the </w:t>
            </w:r>
            <w:proofErr w:type="spellStart"/>
            <w:r w:rsidRPr="00A12F15">
              <w:rPr>
                <w:rFonts w:ascii="Arial" w:hAnsi="Arial" w:cs="Arial"/>
                <w:sz w:val="18"/>
                <w:szCs w:val="18"/>
              </w:rPr>
              <w:t>totalization</w:t>
            </w:r>
            <w:proofErr w:type="spellEnd"/>
            <w:r w:rsidRPr="00A12F15">
              <w:rPr>
                <w:rFonts w:ascii="Arial" w:hAnsi="Arial" w:cs="Arial"/>
                <w:sz w:val="18"/>
                <w:szCs w:val="18"/>
              </w:rPr>
              <w:t xml:space="preserve"> indicating device: error is not more than specified in </w:t>
            </w:r>
            <w:r>
              <w:rPr>
                <w:rFonts w:ascii="Arial" w:hAnsi="Arial" w:cs="Arial"/>
                <w:sz w:val="18"/>
                <w:szCs w:val="18"/>
              </w:rPr>
              <w:t>2.8.3</w:t>
            </w:r>
            <w:r w:rsidRPr="00A12F15">
              <w:rPr>
                <w:rFonts w:ascii="Arial" w:hAnsi="Arial" w:cs="Arial"/>
                <w:sz w:val="18"/>
                <w:szCs w:val="18"/>
              </w:rPr>
              <w:t xml:space="preserve"> (R 50-1)</w:t>
            </w:r>
          </w:p>
        </w:tc>
        <w:tc>
          <w:tcPr>
            <w:tcW w:w="850" w:type="dxa"/>
            <w:tcBorders>
              <w:top w:val="dashSmallGap" w:sz="4" w:space="0" w:color="auto"/>
            </w:tcBorders>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tcBorders>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tcBorders>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Borders>
              <w:top w:val="dashSmallGap" w:sz="4" w:space="0" w:color="auto"/>
            </w:tcBorders>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0B1DC9" w:rsidRPr="00A12F15" w:rsidTr="003F2A7A">
        <w:tc>
          <w:tcPr>
            <w:tcW w:w="993" w:type="dxa"/>
            <w:tcBorders>
              <w:top w:val="nil"/>
              <w:bottom w:val="nil"/>
            </w:tcBorders>
          </w:tcPr>
          <w:p w:rsidR="000B1DC9" w:rsidRPr="00A12F15" w:rsidRDefault="000B1DC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Pr>
                <w:rFonts w:ascii="Arial" w:hAnsi="Arial" w:cs="Arial"/>
                <w:sz w:val="18"/>
                <w:szCs w:val="18"/>
              </w:rPr>
              <w:t>2.7.5</w:t>
            </w:r>
            <w:r w:rsidRPr="00A12F15">
              <w:rPr>
                <w:rFonts w:ascii="Arial" w:hAnsi="Arial" w:cs="Arial"/>
                <w:sz w:val="18"/>
                <w:szCs w:val="18"/>
              </w:rPr>
              <w:t>.3</w:t>
            </w:r>
          </w:p>
        </w:tc>
        <w:tc>
          <w:tcPr>
            <w:tcW w:w="1134" w:type="dxa"/>
            <w:tcBorders>
              <w:bottom w:val="nil"/>
            </w:tcBorders>
          </w:tcPr>
          <w:p w:rsidR="000B1DC9" w:rsidRPr="00A12F15" w:rsidRDefault="000B1DC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A.8.3</w:t>
            </w:r>
          </w:p>
        </w:tc>
        <w:tc>
          <w:tcPr>
            <w:tcW w:w="7087" w:type="dxa"/>
            <w:gridSpan w:val="5"/>
          </w:tcPr>
          <w:p w:rsidR="000B1DC9" w:rsidRPr="00A12F15" w:rsidRDefault="000B1DC9" w:rsidP="00195376">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 xml:space="preserve">Discrimination of the </w:t>
            </w:r>
            <w:proofErr w:type="spellStart"/>
            <w:r w:rsidRPr="00A12F15">
              <w:rPr>
                <w:rFonts w:ascii="Arial" w:hAnsi="Arial" w:cs="Arial"/>
                <w:sz w:val="18"/>
                <w:szCs w:val="18"/>
              </w:rPr>
              <w:t>totalization</w:t>
            </w:r>
            <w:proofErr w:type="spellEnd"/>
            <w:r w:rsidRPr="00A12F15">
              <w:rPr>
                <w:rFonts w:ascii="Arial" w:hAnsi="Arial" w:cs="Arial"/>
                <w:sz w:val="18"/>
                <w:szCs w:val="18"/>
              </w:rPr>
              <w:t xml:space="preserve"> indicating device used for zero </w:t>
            </w:r>
            <w:proofErr w:type="spellStart"/>
            <w:r w:rsidRPr="00A12F15">
              <w:rPr>
                <w:rFonts w:ascii="Arial" w:hAnsi="Arial" w:cs="Arial"/>
                <w:sz w:val="18"/>
                <w:szCs w:val="18"/>
              </w:rPr>
              <w:t>totalization</w:t>
            </w:r>
            <w:proofErr w:type="spellEnd"/>
            <w:r w:rsidRPr="00A12F15">
              <w:rPr>
                <w:rFonts w:ascii="Arial" w:hAnsi="Arial" w:cs="Arial"/>
                <w:sz w:val="18"/>
                <w:szCs w:val="18"/>
              </w:rPr>
              <w:t>: visible differences between indications obtained at no load and for a load either deposited on or removed from the load receptor, equal to the following percentages of the maximum capacity:</w:t>
            </w:r>
          </w:p>
        </w:tc>
      </w:tr>
      <w:tr w:rsidR="000B1DC9" w:rsidRPr="00A12F15" w:rsidTr="003F2A7A">
        <w:tc>
          <w:tcPr>
            <w:tcW w:w="993" w:type="dxa"/>
            <w:tcBorders>
              <w:top w:val="nil"/>
              <w:bottom w:val="nil"/>
            </w:tcBorders>
          </w:tcPr>
          <w:p w:rsidR="000B1DC9" w:rsidRPr="00A12F15" w:rsidRDefault="000B1DC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0B1DC9" w:rsidRPr="00A12F15" w:rsidRDefault="000B1DC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0B1DC9">
            <w:pPr>
              <w:numPr>
                <w:ilvl w:val="0"/>
                <w:numId w:val="20"/>
              </w:numPr>
              <w:tabs>
                <w:tab w:val="left" w:pos="-720"/>
                <w:tab w:val="left" w:pos="0"/>
                <w:tab w:val="left" w:pos="259"/>
                <w:tab w:val="left" w:pos="624"/>
                <w:tab w:val="left" w:pos="816"/>
                <w:tab w:val="left" w:pos="1440"/>
              </w:tabs>
              <w:suppressAutoHyphens/>
              <w:spacing w:after="56"/>
              <w:ind w:hanging="521"/>
              <w:rPr>
                <w:rFonts w:ascii="Arial" w:hAnsi="Arial" w:cs="Arial"/>
                <w:sz w:val="18"/>
                <w:szCs w:val="18"/>
              </w:rPr>
              <w:pPrChange w:id="1796" w:author="morayoa" w:date="2013-06-14T13:59:00Z">
                <w:pPr>
                  <w:numPr>
                    <w:numId w:val="21"/>
                  </w:numPr>
                  <w:tabs>
                    <w:tab w:val="left" w:pos="-720"/>
                    <w:tab w:val="left" w:pos="0"/>
                    <w:tab w:val="left" w:pos="259"/>
                    <w:tab w:val="left" w:pos="624"/>
                    <w:tab w:val="left" w:pos="816"/>
                    <w:tab w:val="left" w:pos="1440"/>
                  </w:tabs>
                  <w:suppressAutoHyphens/>
                  <w:spacing w:after="56"/>
                  <w:ind w:left="720" w:hanging="521"/>
                </w:pPr>
              </w:pPrChange>
            </w:pPr>
            <w:r w:rsidRPr="00A12F15">
              <w:rPr>
                <w:rFonts w:ascii="Arial" w:hAnsi="Arial" w:cs="Arial"/>
                <w:sz w:val="18"/>
                <w:szCs w:val="18"/>
              </w:rPr>
              <w:t>0.02 % for class 0.2</w:t>
            </w:r>
          </w:p>
        </w:tc>
        <w:tc>
          <w:tcPr>
            <w:tcW w:w="850" w:type="dxa"/>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0B1DC9" w:rsidRPr="00A12F15" w:rsidTr="003F2A7A">
        <w:tc>
          <w:tcPr>
            <w:tcW w:w="993" w:type="dxa"/>
            <w:tcBorders>
              <w:top w:val="nil"/>
              <w:bottom w:val="nil"/>
            </w:tcBorders>
          </w:tcPr>
          <w:p w:rsidR="000B1DC9" w:rsidRPr="00A12F15" w:rsidRDefault="000B1DC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0B1DC9" w:rsidRPr="00A12F15" w:rsidRDefault="000B1DC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0B1DC9">
            <w:pPr>
              <w:numPr>
                <w:ilvl w:val="0"/>
                <w:numId w:val="20"/>
              </w:numPr>
              <w:tabs>
                <w:tab w:val="left" w:pos="-720"/>
                <w:tab w:val="left" w:pos="0"/>
                <w:tab w:val="left" w:pos="259"/>
                <w:tab w:val="left" w:pos="624"/>
                <w:tab w:val="left" w:pos="816"/>
                <w:tab w:val="left" w:pos="1440"/>
              </w:tabs>
              <w:suppressAutoHyphens/>
              <w:spacing w:after="56"/>
              <w:ind w:hanging="521"/>
              <w:rPr>
                <w:rFonts w:ascii="Arial" w:hAnsi="Arial" w:cs="Arial"/>
                <w:sz w:val="18"/>
                <w:szCs w:val="18"/>
              </w:rPr>
              <w:pPrChange w:id="1797" w:author="morayoa" w:date="2013-06-14T13:59:00Z">
                <w:pPr>
                  <w:numPr>
                    <w:numId w:val="21"/>
                  </w:numPr>
                  <w:tabs>
                    <w:tab w:val="left" w:pos="-720"/>
                    <w:tab w:val="left" w:pos="0"/>
                    <w:tab w:val="left" w:pos="259"/>
                    <w:tab w:val="left" w:pos="624"/>
                    <w:tab w:val="left" w:pos="816"/>
                    <w:tab w:val="left" w:pos="1440"/>
                  </w:tabs>
                  <w:suppressAutoHyphens/>
                  <w:spacing w:after="56"/>
                  <w:ind w:left="720" w:hanging="521"/>
                </w:pPr>
              </w:pPrChange>
            </w:pPr>
            <w:r w:rsidRPr="00A12F15">
              <w:rPr>
                <w:rFonts w:ascii="Arial" w:hAnsi="Arial" w:cs="Arial"/>
                <w:sz w:val="18"/>
                <w:szCs w:val="18"/>
              </w:rPr>
              <w:t>0.05 % for class 0.5</w:t>
            </w:r>
          </w:p>
        </w:tc>
        <w:tc>
          <w:tcPr>
            <w:tcW w:w="850" w:type="dxa"/>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0B1DC9" w:rsidRPr="00A12F15" w:rsidTr="003F2A7A">
        <w:tc>
          <w:tcPr>
            <w:tcW w:w="993" w:type="dxa"/>
            <w:tcBorders>
              <w:top w:val="nil"/>
              <w:bottom w:val="nil"/>
            </w:tcBorders>
          </w:tcPr>
          <w:p w:rsidR="000B1DC9" w:rsidRPr="00A12F15" w:rsidRDefault="000B1DC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0B1DC9" w:rsidRPr="00A12F15" w:rsidRDefault="000B1DC9" w:rsidP="00E7071C">
            <w:pPr>
              <w:tabs>
                <w:tab w:val="left" w:pos="-720"/>
                <w:tab w:val="left" w:pos="0"/>
                <w:tab w:val="left" w:pos="259"/>
                <w:tab w:val="left" w:pos="604"/>
                <w:tab w:val="left" w:pos="816"/>
                <w:tab w:val="left" w:pos="1440"/>
              </w:tabs>
              <w:suppressAutoHyphens/>
              <w:jc w:val="center"/>
              <w:rPr>
                <w:rFonts w:ascii="Arial" w:hAnsi="Arial" w:cs="Arial"/>
                <w:sz w:val="18"/>
                <w:szCs w:val="18"/>
              </w:rPr>
            </w:pPr>
          </w:p>
        </w:tc>
        <w:tc>
          <w:tcPr>
            <w:tcW w:w="3402" w:type="dxa"/>
          </w:tcPr>
          <w:p w:rsidR="00000000" w:rsidRDefault="000B1DC9">
            <w:pPr>
              <w:numPr>
                <w:ilvl w:val="0"/>
                <w:numId w:val="20"/>
              </w:numPr>
              <w:tabs>
                <w:tab w:val="left" w:pos="-720"/>
                <w:tab w:val="left" w:pos="0"/>
                <w:tab w:val="left" w:pos="259"/>
                <w:tab w:val="left" w:pos="624"/>
                <w:tab w:val="left" w:pos="816"/>
                <w:tab w:val="left" w:pos="1440"/>
              </w:tabs>
              <w:suppressAutoHyphens/>
              <w:spacing w:after="56"/>
              <w:ind w:hanging="521"/>
              <w:rPr>
                <w:rFonts w:ascii="Arial" w:hAnsi="Arial" w:cs="Arial"/>
                <w:sz w:val="18"/>
                <w:szCs w:val="18"/>
              </w:rPr>
              <w:pPrChange w:id="1798" w:author="morayoa" w:date="2013-06-14T13:59:00Z">
                <w:pPr>
                  <w:numPr>
                    <w:numId w:val="21"/>
                  </w:numPr>
                  <w:tabs>
                    <w:tab w:val="left" w:pos="-720"/>
                    <w:tab w:val="left" w:pos="0"/>
                    <w:tab w:val="left" w:pos="259"/>
                    <w:tab w:val="left" w:pos="624"/>
                    <w:tab w:val="left" w:pos="816"/>
                    <w:tab w:val="left" w:pos="1440"/>
                  </w:tabs>
                  <w:suppressAutoHyphens/>
                  <w:spacing w:after="56"/>
                  <w:ind w:left="720" w:hanging="521"/>
                </w:pPr>
              </w:pPrChange>
            </w:pPr>
            <w:r w:rsidRPr="00A12F15">
              <w:rPr>
                <w:rFonts w:ascii="Arial" w:hAnsi="Arial" w:cs="Arial"/>
                <w:sz w:val="18"/>
                <w:szCs w:val="18"/>
              </w:rPr>
              <w:t>0.1 % for class 1</w:t>
            </w:r>
          </w:p>
        </w:tc>
        <w:tc>
          <w:tcPr>
            <w:tcW w:w="850" w:type="dxa"/>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0B1DC9" w:rsidRPr="00A12F15" w:rsidTr="00113578">
        <w:tc>
          <w:tcPr>
            <w:tcW w:w="993" w:type="dxa"/>
            <w:tcBorders>
              <w:top w:val="nil"/>
              <w:bottom w:val="nil"/>
            </w:tcBorders>
          </w:tcPr>
          <w:p w:rsidR="000B1DC9" w:rsidRPr="00A12F15" w:rsidRDefault="000B1DC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single" w:sz="8" w:space="0" w:color="auto"/>
            </w:tcBorders>
          </w:tcPr>
          <w:p w:rsidR="000B1DC9" w:rsidRPr="00A12F15" w:rsidRDefault="000B1DC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B1DC9" w:rsidRDefault="000B1DC9" w:rsidP="0045008E">
            <w:pPr>
              <w:numPr>
                <w:ilvl w:val="0"/>
                <w:numId w:val="20"/>
              </w:numPr>
              <w:tabs>
                <w:tab w:val="left" w:pos="-720"/>
                <w:tab w:val="left" w:pos="0"/>
                <w:tab w:val="left" w:pos="259"/>
                <w:tab w:val="left" w:pos="624"/>
                <w:tab w:val="left" w:pos="816"/>
                <w:tab w:val="left" w:pos="1440"/>
              </w:tabs>
              <w:suppressAutoHyphens/>
              <w:spacing w:after="56"/>
              <w:ind w:hanging="521"/>
              <w:rPr>
                <w:rFonts w:ascii="Arial" w:hAnsi="Arial" w:cs="Arial"/>
                <w:sz w:val="18"/>
                <w:szCs w:val="18"/>
              </w:rPr>
            </w:pPr>
            <w:r w:rsidRPr="00A12F15">
              <w:rPr>
                <w:rFonts w:ascii="Arial" w:hAnsi="Arial" w:cs="Arial"/>
                <w:sz w:val="18"/>
                <w:szCs w:val="18"/>
              </w:rPr>
              <w:t>0.2 % for class 2</w:t>
            </w:r>
          </w:p>
        </w:tc>
        <w:tc>
          <w:tcPr>
            <w:tcW w:w="850" w:type="dxa"/>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
          <w:p w:rsidR="000B1DC9" w:rsidRPr="00A12F15" w:rsidRDefault="000B1DC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0B1DC9" w:rsidRPr="00A12F15" w:rsidTr="00113578">
        <w:tc>
          <w:tcPr>
            <w:tcW w:w="993" w:type="dxa"/>
            <w:tcBorders>
              <w:top w:val="nil"/>
              <w:bottom w:val="nil"/>
            </w:tcBorders>
          </w:tcPr>
          <w:p w:rsidR="000B1DC9" w:rsidRPr="00A12F15" w:rsidRDefault="000B1DC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Pr>
                <w:rFonts w:ascii="Arial" w:hAnsi="Arial" w:cs="Arial"/>
                <w:sz w:val="18"/>
                <w:szCs w:val="18"/>
              </w:rPr>
              <w:t>2.7.5</w:t>
            </w:r>
            <w:r w:rsidRPr="00A12F15">
              <w:rPr>
                <w:rFonts w:ascii="Arial" w:hAnsi="Arial" w:cs="Arial"/>
                <w:sz w:val="18"/>
                <w:szCs w:val="18"/>
              </w:rPr>
              <w:t>.4</w:t>
            </w:r>
          </w:p>
        </w:tc>
        <w:tc>
          <w:tcPr>
            <w:tcW w:w="1134" w:type="dxa"/>
            <w:tcBorders>
              <w:bottom w:val="nil"/>
            </w:tcBorders>
          </w:tcPr>
          <w:p w:rsidR="000B1DC9" w:rsidRPr="00A12F15" w:rsidRDefault="000B1DC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A.8.4</w:t>
            </w:r>
          </w:p>
        </w:tc>
        <w:tc>
          <w:tcPr>
            <w:tcW w:w="7087" w:type="dxa"/>
            <w:gridSpan w:val="5"/>
          </w:tcPr>
          <w:p w:rsidR="003762F1" w:rsidRDefault="003762F1" w:rsidP="003762F1">
            <w:pPr>
              <w:tabs>
                <w:tab w:val="left" w:pos="-720"/>
                <w:tab w:val="left" w:pos="0"/>
                <w:tab w:val="left" w:pos="259"/>
                <w:tab w:val="left" w:pos="604"/>
                <w:tab w:val="left" w:pos="816"/>
                <w:tab w:val="left" w:pos="1440"/>
              </w:tabs>
              <w:suppressAutoHyphens/>
              <w:spacing w:after="56"/>
              <w:rPr>
                <w:ins w:id="1799" w:author="morayoa" w:date="2013-06-12T16:23:00Z"/>
                <w:rFonts w:ascii="Arial" w:hAnsi="Arial" w:cs="Arial"/>
                <w:sz w:val="18"/>
                <w:szCs w:val="18"/>
              </w:rPr>
            </w:pPr>
            <w:ins w:id="1800" w:author="morayoa" w:date="2013-06-12T16:23:00Z">
              <w:r>
                <w:rPr>
                  <w:rFonts w:ascii="Arial" w:hAnsi="Arial" w:cs="Arial"/>
                  <w:sz w:val="18"/>
                  <w:szCs w:val="18"/>
                </w:rPr>
                <w:t>Stability of zero</w:t>
              </w:r>
            </w:ins>
            <w:ins w:id="1801" w:author="morayoa" w:date="2013-06-14T13:49:00Z">
              <w:r w:rsidR="0045008E">
                <w:rPr>
                  <w:rFonts w:ascii="Arial" w:hAnsi="Arial" w:cs="Arial"/>
                  <w:sz w:val="18"/>
                  <w:szCs w:val="18"/>
                </w:rPr>
                <w:t>:</w:t>
              </w:r>
            </w:ins>
          </w:p>
          <w:p w:rsidR="000B1DC9" w:rsidRPr="00A12F15" w:rsidRDefault="000B1DC9" w:rsidP="00C5075B">
            <w:pPr>
              <w:tabs>
                <w:tab w:val="left" w:pos="-720"/>
                <w:tab w:val="left" w:pos="0"/>
                <w:tab w:val="left" w:pos="259"/>
                <w:tab w:val="left" w:pos="604"/>
                <w:tab w:val="left" w:pos="816"/>
                <w:tab w:val="left" w:pos="1440"/>
              </w:tabs>
              <w:suppressAutoHyphens/>
              <w:spacing w:after="56"/>
              <w:rPr>
                <w:rFonts w:ascii="Arial" w:hAnsi="Arial" w:cs="Arial"/>
                <w:sz w:val="18"/>
                <w:szCs w:val="18"/>
              </w:rPr>
            </w:pPr>
            <w:del w:id="1802" w:author="morayoa" w:date="2013-06-12T16:23:00Z">
              <w:r w:rsidRPr="00A12F15" w:rsidDel="003762F1">
                <w:rPr>
                  <w:rFonts w:ascii="Arial" w:hAnsi="Arial" w:cs="Arial"/>
                  <w:sz w:val="18"/>
                  <w:szCs w:val="18"/>
                </w:rPr>
                <w:delText>Stability of zero: difference between the smallest and largest indications obtained in 12 tests, at 3 minutes interval for a period of 15 minutes, 6 tests carried out at the beginning of a 3 hour period of operation, and 6 tests carried out at the end, shall not exceed the following percentage of load totalized in 1 hour at Q</w:delText>
              </w:r>
              <w:r w:rsidRPr="00A12F15" w:rsidDel="003762F1">
                <w:rPr>
                  <w:rFonts w:ascii="Arial" w:hAnsi="Arial" w:cs="Arial"/>
                  <w:sz w:val="18"/>
                  <w:szCs w:val="18"/>
                  <w:vertAlign w:val="subscript"/>
                </w:rPr>
                <w:delText>max</w:delText>
              </w:r>
            </w:del>
          </w:p>
        </w:tc>
      </w:tr>
      <w:tr w:rsidR="0045008E" w:rsidRPr="00A12F15" w:rsidTr="00113578">
        <w:trPr>
          <w:ins w:id="1803" w:author="morayoa" w:date="2013-06-14T13:51:00Z"/>
        </w:trPr>
        <w:tc>
          <w:tcPr>
            <w:tcW w:w="993" w:type="dxa"/>
            <w:tcBorders>
              <w:top w:val="nil"/>
              <w:bottom w:val="nil"/>
            </w:tcBorders>
          </w:tcPr>
          <w:p w:rsidR="0045008E" w:rsidRDefault="0045008E" w:rsidP="00E7071C">
            <w:pPr>
              <w:tabs>
                <w:tab w:val="left" w:pos="-720"/>
                <w:tab w:val="left" w:pos="0"/>
                <w:tab w:val="left" w:pos="259"/>
                <w:tab w:val="left" w:pos="604"/>
                <w:tab w:val="left" w:pos="816"/>
                <w:tab w:val="left" w:pos="1440"/>
              </w:tabs>
              <w:suppressAutoHyphens/>
              <w:spacing w:after="56"/>
              <w:jc w:val="center"/>
              <w:rPr>
                <w:ins w:id="1804" w:author="morayoa" w:date="2013-06-14T13:51:00Z"/>
                <w:rFonts w:ascii="Arial" w:hAnsi="Arial" w:cs="Arial"/>
                <w:sz w:val="18"/>
                <w:szCs w:val="18"/>
              </w:rPr>
            </w:pPr>
            <w:ins w:id="1805" w:author="morayoa" w:date="2013-06-14T13:57:00Z">
              <w:r>
                <w:rPr>
                  <w:rFonts w:ascii="Arial" w:hAnsi="Arial" w:cs="Arial"/>
                  <w:sz w:val="18"/>
                  <w:szCs w:val="18"/>
                </w:rPr>
                <w:t>2.7.5.4.1</w:t>
              </w:r>
            </w:ins>
          </w:p>
        </w:tc>
        <w:tc>
          <w:tcPr>
            <w:tcW w:w="1134" w:type="dxa"/>
            <w:tcBorders>
              <w:top w:val="nil"/>
              <w:bottom w:val="nil"/>
            </w:tcBorders>
          </w:tcPr>
          <w:p w:rsidR="0045008E" w:rsidRPr="00A12F15" w:rsidRDefault="0045008E" w:rsidP="00E7071C">
            <w:pPr>
              <w:tabs>
                <w:tab w:val="left" w:pos="-720"/>
                <w:tab w:val="left" w:pos="0"/>
                <w:tab w:val="left" w:pos="259"/>
                <w:tab w:val="left" w:pos="604"/>
                <w:tab w:val="left" w:pos="816"/>
                <w:tab w:val="left" w:pos="1440"/>
              </w:tabs>
              <w:suppressAutoHyphens/>
              <w:spacing w:after="56"/>
              <w:jc w:val="center"/>
              <w:rPr>
                <w:ins w:id="1806" w:author="morayoa" w:date="2013-06-14T13:51:00Z"/>
                <w:rFonts w:ascii="Arial" w:hAnsi="Arial" w:cs="Arial"/>
                <w:sz w:val="18"/>
                <w:szCs w:val="18"/>
              </w:rPr>
            </w:pPr>
          </w:p>
        </w:tc>
        <w:tc>
          <w:tcPr>
            <w:tcW w:w="7087" w:type="dxa"/>
            <w:gridSpan w:val="5"/>
          </w:tcPr>
          <w:p w:rsidR="0045008E" w:rsidRDefault="0045008E" w:rsidP="003762F1">
            <w:pPr>
              <w:tabs>
                <w:tab w:val="left" w:pos="-720"/>
                <w:tab w:val="left" w:pos="0"/>
                <w:tab w:val="left" w:pos="259"/>
                <w:tab w:val="left" w:pos="604"/>
                <w:tab w:val="left" w:pos="816"/>
                <w:tab w:val="left" w:pos="1440"/>
              </w:tabs>
              <w:suppressAutoHyphens/>
              <w:spacing w:after="56"/>
              <w:rPr>
                <w:ins w:id="1807" w:author="morayoa" w:date="2013-06-14T13:51:00Z"/>
                <w:rFonts w:ascii="Arial" w:hAnsi="Arial" w:cs="Arial"/>
                <w:sz w:val="18"/>
                <w:szCs w:val="18"/>
              </w:rPr>
            </w:pPr>
            <w:ins w:id="1808" w:author="morayoa" w:date="2013-06-14T13:53:00Z">
              <w:r w:rsidRPr="00B836E3">
                <w:rPr>
                  <w:rFonts w:ascii="Arial" w:hAnsi="Arial" w:cs="Arial"/>
                  <w:sz w:val="18"/>
                  <w:szCs w:val="18"/>
                  <w:lang w:val="en-US"/>
                </w:rPr>
                <w:t>Difference between the highest and lowest indicated values obtained in the set of the six readin</w:t>
              </w:r>
              <w:r>
                <w:rPr>
                  <w:rFonts w:ascii="Arial" w:hAnsi="Arial" w:cs="Arial"/>
                  <w:sz w:val="18"/>
                  <w:szCs w:val="18"/>
                  <w:lang w:val="en-US"/>
                </w:rPr>
                <w:t>gs from 0 minute to 15 minutes:</w:t>
              </w:r>
            </w:ins>
          </w:p>
        </w:tc>
      </w:tr>
      <w:tr w:rsidR="0045008E" w:rsidRPr="00A12F15" w:rsidTr="005B530A">
        <w:trPr>
          <w:ins w:id="1809" w:author="morayoa" w:date="2013-06-14T13:53:00Z"/>
        </w:trPr>
        <w:tc>
          <w:tcPr>
            <w:tcW w:w="993" w:type="dxa"/>
            <w:tcBorders>
              <w:top w:val="nil"/>
              <w:bottom w:val="nil"/>
            </w:tcBorders>
          </w:tcPr>
          <w:p w:rsidR="0045008E" w:rsidRDefault="0045008E" w:rsidP="00E7071C">
            <w:pPr>
              <w:tabs>
                <w:tab w:val="left" w:pos="-720"/>
                <w:tab w:val="left" w:pos="0"/>
                <w:tab w:val="left" w:pos="259"/>
                <w:tab w:val="left" w:pos="604"/>
                <w:tab w:val="left" w:pos="816"/>
                <w:tab w:val="left" w:pos="1440"/>
              </w:tabs>
              <w:suppressAutoHyphens/>
              <w:spacing w:after="56"/>
              <w:jc w:val="center"/>
              <w:rPr>
                <w:ins w:id="1810" w:author="morayoa" w:date="2013-06-14T13:53:00Z"/>
                <w:rFonts w:ascii="Arial" w:hAnsi="Arial" w:cs="Arial"/>
                <w:sz w:val="18"/>
                <w:szCs w:val="18"/>
              </w:rPr>
            </w:pPr>
          </w:p>
        </w:tc>
        <w:tc>
          <w:tcPr>
            <w:tcW w:w="1134" w:type="dxa"/>
            <w:tcBorders>
              <w:top w:val="nil"/>
              <w:bottom w:val="nil"/>
            </w:tcBorders>
          </w:tcPr>
          <w:p w:rsidR="0045008E" w:rsidRPr="00A12F15" w:rsidRDefault="0045008E" w:rsidP="00E7071C">
            <w:pPr>
              <w:tabs>
                <w:tab w:val="left" w:pos="-720"/>
                <w:tab w:val="left" w:pos="0"/>
                <w:tab w:val="left" w:pos="259"/>
                <w:tab w:val="left" w:pos="604"/>
                <w:tab w:val="left" w:pos="816"/>
                <w:tab w:val="left" w:pos="1440"/>
              </w:tabs>
              <w:suppressAutoHyphens/>
              <w:spacing w:after="56"/>
              <w:jc w:val="center"/>
              <w:rPr>
                <w:ins w:id="1811" w:author="morayoa" w:date="2013-06-14T13:53:00Z"/>
                <w:rFonts w:ascii="Arial" w:hAnsi="Arial" w:cs="Arial"/>
                <w:sz w:val="18"/>
                <w:szCs w:val="18"/>
              </w:rPr>
            </w:pPr>
          </w:p>
        </w:tc>
        <w:tc>
          <w:tcPr>
            <w:tcW w:w="3402" w:type="dxa"/>
          </w:tcPr>
          <w:p w:rsidR="00000000" w:rsidRDefault="0045008E">
            <w:pPr>
              <w:numPr>
                <w:ilvl w:val="0"/>
                <w:numId w:val="71"/>
              </w:numPr>
              <w:rPr>
                <w:ins w:id="1812" w:author="morayoa" w:date="2013-06-14T13:53:00Z"/>
                <w:rFonts w:ascii="Arial" w:hAnsi="Arial" w:cs="Arial"/>
                <w:sz w:val="18"/>
                <w:szCs w:val="18"/>
                <w:lang w:val="en-US"/>
              </w:rPr>
              <w:pPrChange w:id="1813" w:author="morayoa" w:date="2013-06-14T13:59:00Z">
                <w:pPr>
                  <w:numPr>
                    <w:numId w:val="76"/>
                  </w:numPr>
                  <w:tabs>
                    <w:tab w:val="num" w:pos="360"/>
                    <w:tab w:val="num" w:pos="720"/>
                  </w:tabs>
                  <w:ind w:left="720" w:hanging="720"/>
                </w:pPr>
              </w:pPrChange>
            </w:pPr>
            <w:ins w:id="1814" w:author="morayoa" w:date="2013-06-14T13:53:00Z">
              <w:r>
                <w:rPr>
                  <w:rFonts w:ascii="Arial" w:hAnsi="Arial" w:cs="Arial"/>
                  <w:sz w:val="18"/>
                  <w:szCs w:val="18"/>
                </w:rPr>
                <w:t>0.0</w:t>
              </w:r>
            </w:ins>
            <w:ins w:id="1815" w:author="morayoa" w:date="2013-06-14T13:54:00Z">
              <w:r>
                <w:rPr>
                  <w:rFonts w:ascii="Arial" w:hAnsi="Arial" w:cs="Arial"/>
                  <w:sz w:val="18"/>
                  <w:szCs w:val="18"/>
                </w:rPr>
                <w:t>0005</w:t>
              </w:r>
            </w:ins>
            <w:ins w:id="1816" w:author="morayoa" w:date="2013-06-14T13:53:00Z">
              <w:r w:rsidRPr="00A12F15">
                <w:rPr>
                  <w:rFonts w:ascii="Arial" w:hAnsi="Arial" w:cs="Arial"/>
                  <w:sz w:val="18"/>
                  <w:szCs w:val="18"/>
                </w:rPr>
                <w:t xml:space="preserve"> % for class 0.2</w:t>
              </w:r>
            </w:ins>
          </w:p>
        </w:tc>
        <w:tc>
          <w:tcPr>
            <w:tcW w:w="850" w:type="dxa"/>
          </w:tcPr>
          <w:p w:rsidR="0045008E" w:rsidRPr="00A12F15" w:rsidRDefault="0045008E" w:rsidP="00E7071C">
            <w:pPr>
              <w:tabs>
                <w:tab w:val="left" w:pos="-720"/>
                <w:tab w:val="left" w:pos="0"/>
                <w:tab w:val="left" w:pos="259"/>
                <w:tab w:val="left" w:pos="604"/>
                <w:tab w:val="left" w:pos="816"/>
                <w:tab w:val="left" w:pos="1440"/>
              </w:tabs>
              <w:suppressAutoHyphens/>
              <w:spacing w:after="56"/>
              <w:rPr>
                <w:ins w:id="1817" w:author="morayoa" w:date="2013-06-14T13:53:00Z"/>
                <w:rFonts w:ascii="Arial" w:hAnsi="Arial" w:cs="Arial"/>
                <w:sz w:val="18"/>
                <w:szCs w:val="18"/>
              </w:rPr>
            </w:pPr>
          </w:p>
        </w:tc>
        <w:tc>
          <w:tcPr>
            <w:tcW w:w="709" w:type="dxa"/>
          </w:tcPr>
          <w:p w:rsidR="0045008E" w:rsidRPr="00A12F15" w:rsidRDefault="0045008E" w:rsidP="00E7071C">
            <w:pPr>
              <w:tabs>
                <w:tab w:val="left" w:pos="-720"/>
                <w:tab w:val="left" w:pos="0"/>
                <w:tab w:val="left" w:pos="259"/>
                <w:tab w:val="left" w:pos="604"/>
                <w:tab w:val="left" w:pos="816"/>
                <w:tab w:val="left" w:pos="1440"/>
              </w:tabs>
              <w:suppressAutoHyphens/>
              <w:spacing w:after="56"/>
              <w:rPr>
                <w:ins w:id="1818" w:author="morayoa" w:date="2013-06-14T13:53:00Z"/>
                <w:rFonts w:ascii="Arial" w:hAnsi="Arial" w:cs="Arial"/>
                <w:sz w:val="18"/>
                <w:szCs w:val="18"/>
              </w:rPr>
            </w:pPr>
          </w:p>
        </w:tc>
        <w:tc>
          <w:tcPr>
            <w:tcW w:w="709" w:type="dxa"/>
          </w:tcPr>
          <w:p w:rsidR="0045008E" w:rsidRPr="00A12F15" w:rsidRDefault="0045008E" w:rsidP="00E7071C">
            <w:pPr>
              <w:tabs>
                <w:tab w:val="left" w:pos="-720"/>
                <w:tab w:val="left" w:pos="0"/>
                <w:tab w:val="left" w:pos="259"/>
                <w:tab w:val="left" w:pos="604"/>
                <w:tab w:val="left" w:pos="816"/>
                <w:tab w:val="left" w:pos="1440"/>
              </w:tabs>
              <w:suppressAutoHyphens/>
              <w:spacing w:after="56"/>
              <w:rPr>
                <w:ins w:id="1819" w:author="morayoa" w:date="2013-06-14T13:53:00Z"/>
                <w:rFonts w:ascii="Arial" w:hAnsi="Arial" w:cs="Arial"/>
                <w:sz w:val="18"/>
                <w:szCs w:val="18"/>
              </w:rPr>
            </w:pPr>
          </w:p>
        </w:tc>
        <w:tc>
          <w:tcPr>
            <w:tcW w:w="1417" w:type="dxa"/>
          </w:tcPr>
          <w:p w:rsidR="0045008E" w:rsidRPr="00A12F15" w:rsidRDefault="0045008E" w:rsidP="00E7071C">
            <w:pPr>
              <w:tabs>
                <w:tab w:val="left" w:pos="-720"/>
                <w:tab w:val="left" w:pos="0"/>
                <w:tab w:val="left" w:pos="259"/>
                <w:tab w:val="left" w:pos="604"/>
                <w:tab w:val="left" w:pos="816"/>
                <w:tab w:val="left" w:pos="1440"/>
              </w:tabs>
              <w:suppressAutoHyphens/>
              <w:spacing w:after="56"/>
              <w:rPr>
                <w:ins w:id="1820" w:author="morayoa" w:date="2013-06-14T13:53:00Z"/>
                <w:rFonts w:ascii="Arial" w:hAnsi="Arial" w:cs="Arial"/>
                <w:sz w:val="18"/>
                <w:szCs w:val="18"/>
              </w:rPr>
            </w:pPr>
          </w:p>
        </w:tc>
      </w:tr>
      <w:tr w:rsidR="0045008E" w:rsidRPr="00A12F15" w:rsidTr="005B530A">
        <w:trPr>
          <w:ins w:id="1821" w:author="morayoa" w:date="2013-06-14T13:53:00Z"/>
        </w:trPr>
        <w:tc>
          <w:tcPr>
            <w:tcW w:w="993" w:type="dxa"/>
            <w:tcBorders>
              <w:top w:val="nil"/>
              <w:bottom w:val="nil"/>
            </w:tcBorders>
          </w:tcPr>
          <w:p w:rsidR="0045008E" w:rsidRDefault="0045008E" w:rsidP="00E7071C">
            <w:pPr>
              <w:tabs>
                <w:tab w:val="left" w:pos="-720"/>
                <w:tab w:val="left" w:pos="0"/>
                <w:tab w:val="left" w:pos="259"/>
                <w:tab w:val="left" w:pos="604"/>
                <w:tab w:val="left" w:pos="816"/>
                <w:tab w:val="left" w:pos="1440"/>
              </w:tabs>
              <w:suppressAutoHyphens/>
              <w:spacing w:after="56"/>
              <w:jc w:val="center"/>
              <w:rPr>
                <w:ins w:id="1822" w:author="morayoa" w:date="2013-06-14T13:53:00Z"/>
                <w:rFonts w:ascii="Arial" w:hAnsi="Arial" w:cs="Arial"/>
                <w:sz w:val="18"/>
                <w:szCs w:val="18"/>
              </w:rPr>
            </w:pPr>
          </w:p>
        </w:tc>
        <w:tc>
          <w:tcPr>
            <w:tcW w:w="1134" w:type="dxa"/>
            <w:tcBorders>
              <w:top w:val="nil"/>
              <w:bottom w:val="nil"/>
            </w:tcBorders>
          </w:tcPr>
          <w:p w:rsidR="0045008E" w:rsidRPr="00A12F15" w:rsidRDefault="0045008E" w:rsidP="00E7071C">
            <w:pPr>
              <w:tabs>
                <w:tab w:val="left" w:pos="-720"/>
                <w:tab w:val="left" w:pos="0"/>
                <w:tab w:val="left" w:pos="259"/>
                <w:tab w:val="left" w:pos="604"/>
                <w:tab w:val="left" w:pos="816"/>
                <w:tab w:val="left" w:pos="1440"/>
              </w:tabs>
              <w:suppressAutoHyphens/>
              <w:spacing w:after="56"/>
              <w:jc w:val="center"/>
              <w:rPr>
                <w:ins w:id="1823" w:author="morayoa" w:date="2013-06-14T13:53:00Z"/>
                <w:rFonts w:ascii="Arial" w:hAnsi="Arial" w:cs="Arial"/>
                <w:sz w:val="18"/>
                <w:szCs w:val="18"/>
              </w:rPr>
            </w:pPr>
          </w:p>
        </w:tc>
        <w:tc>
          <w:tcPr>
            <w:tcW w:w="3402" w:type="dxa"/>
          </w:tcPr>
          <w:p w:rsidR="00000000" w:rsidRDefault="0045008E">
            <w:pPr>
              <w:numPr>
                <w:ilvl w:val="0"/>
                <w:numId w:val="71"/>
              </w:numPr>
              <w:rPr>
                <w:ins w:id="1824" w:author="morayoa" w:date="2013-06-14T13:53:00Z"/>
                <w:rFonts w:ascii="Arial" w:hAnsi="Arial" w:cs="Arial"/>
                <w:sz w:val="18"/>
                <w:szCs w:val="18"/>
                <w:lang w:val="en-US"/>
              </w:rPr>
              <w:pPrChange w:id="1825" w:author="morayoa" w:date="2013-06-14T13:59:00Z">
                <w:pPr>
                  <w:numPr>
                    <w:numId w:val="76"/>
                  </w:numPr>
                  <w:tabs>
                    <w:tab w:val="num" w:pos="360"/>
                    <w:tab w:val="num" w:pos="720"/>
                  </w:tabs>
                  <w:ind w:left="720" w:hanging="720"/>
                </w:pPr>
              </w:pPrChange>
            </w:pPr>
            <w:ins w:id="1826" w:author="morayoa" w:date="2013-06-14T13:53:00Z">
              <w:r w:rsidRPr="00A12F15">
                <w:rPr>
                  <w:rFonts w:ascii="Arial" w:hAnsi="Arial" w:cs="Arial"/>
                  <w:sz w:val="18"/>
                  <w:szCs w:val="18"/>
                </w:rPr>
                <w:t>0.0</w:t>
              </w:r>
            </w:ins>
            <w:ins w:id="1827" w:author="morayoa" w:date="2013-06-14T13:54:00Z">
              <w:r>
                <w:rPr>
                  <w:rFonts w:ascii="Arial" w:hAnsi="Arial" w:cs="Arial"/>
                  <w:sz w:val="18"/>
                  <w:szCs w:val="18"/>
                </w:rPr>
                <w:t>0125</w:t>
              </w:r>
            </w:ins>
            <w:ins w:id="1828" w:author="morayoa" w:date="2013-06-14T13:53:00Z">
              <w:r w:rsidRPr="00A12F15">
                <w:rPr>
                  <w:rFonts w:ascii="Arial" w:hAnsi="Arial" w:cs="Arial"/>
                  <w:sz w:val="18"/>
                  <w:szCs w:val="18"/>
                </w:rPr>
                <w:t xml:space="preserve"> % for class 0.5</w:t>
              </w:r>
            </w:ins>
          </w:p>
        </w:tc>
        <w:tc>
          <w:tcPr>
            <w:tcW w:w="850" w:type="dxa"/>
          </w:tcPr>
          <w:p w:rsidR="0045008E" w:rsidRPr="00A12F15" w:rsidRDefault="0045008E" w:rsidP="00E7071C">
            <w:pPr>
              <w:tabs>
                <w:tab w:val="left" w:pos="-720"/>
                <w:tab w:val="left" w:pos="0"/>
                <w:tab w:val="left" w:pos="259"/>
                <w:tab w:val="left" w:pos="604"/>
                <w:tab w:val="left" w:pos="816"/>
                <w:tab w:val="left" w:pos="1440"/>
              </w:tabs>
              <w:suppressAutoHyphens/>
              <w:spacing w:after="56"/>
              <w:rPr>
                <w:ins w:id="1829" w:author="morayoa" w:date="2013-06-14T13:53:00Z"/>
                <w:rFonts w:ascii="Arial" w:hAnsi="Arial" w:cs="Arial"/>
                <w:sz w:val="18"/>
                <w:szCs w:val="18"/>
              </w:rPr>
            </w:pPr>
          </w:p>
        </w:tc>
        <w:tc>
          <w:tcPr>
            <w:tcW w:w="709" w:type="dxa"/>
          </w:tcPr>
          <w:p w:rsidR="0045008E" w:rsidRPr="00A12F15" w:rsidRDefault="0045008E" w:rsidP="00E7071C">
            <w:pPr>
              <w:tabs>
                <w:tab w:val="left" w:pos="-720"/>
                <w:tab w:val="left" w:pos="0"/>
                <w:tab w:val="left" w:pos="259"/>
                <w:tab w:val="left" w:pos="604"/>
                <w:tab w:val="left" w:pos="816"/>
                <w:tab w:val="left" w:pos="1440"/>
              </w:tabs>
              <w:suppressAutoHyphens/>
              <w:spacing w:after="56"/>
              <w:rPr>
                <w:ins w:id="1830" w:author="morayoa" w:date="2013-06-14T13:53:00Z"/>
                <w:rFonts w:ascii="Arial" w:hAnsi="Arial" w:cs="Arial"/>
                <w:sz w:val="18"/>
                <w:szCs w:val="18"/>
              </w:rPr>
            </w:pPr>
          </w:p>
        </w:tc>
        <w:tc>
          <w:tcPr>
            <w:tcW w:w="709" w:type="dxa"/>
          </w:tcPr>
          <w:p w:rsidR="0045008E" w:rsidRPr="00A12F15" w:rsidRDefault="0045008E" w:rsidP="00E7071C">
            <w:pPr>
              <w:tabs>
                <w:tab w:val="left" w:pos="-720"/>
                <w:tab w:val="left" w:pos="0"/>
                <w:tab w:val="left" w:pos="259"/>
                <w:tab w:val="left" w:pos="604"/>
                <w:tab w:val="left" w:pos="816"/>
                <w:tab w:val="left" w:pos="1440"/>
              </w:tabs>
              <w:suppressAutoHyphens/>
              <w:spacing w:after="56"/>
              <w:rPr>
                <w:ins w:id="1831" w:author="morayoa" w:date="2013-06-14T13:53:00Z"/>
                <w:rFonts w:ascii="Arial" w:hAnsi="Arial" w:cs="Arial"/>
                <w:sz w:val="18"/>
                <w:szCs w:val="18"/>
              </w:rPr>
            </w:pPr>
          </w:p>
        </w:tc>
        <w:tc>
          <w:tcPr>
            <w:tcW w:w="1417" w:type="dxa"/>
          </w:tcPr>
          <w:p w:rsidR="0045008E" w:rsidRPr="00A12F15" w:rsidRDefault="0045008E" w:rsidP="00E7071C">
            <w:pPr>
              <w:tabs>
                <w:tab w:val="left" w:pos="-720"/>
                <w:tab w:val="left" w:pos="0"/>
                <w:tab w:val="left" w:pos="259"/>
                <w:tab w:val="left" w:pos="604"/>
                <w:tab w:val="left" w:pos="816"/>
                <w:tab w:val="left" w:pos="1440"/>
              </w:tabs>
              <w:suppressAutoHyphens/>
              <w:spacing w:after="56"/>
              <w:rPr>
                <w:ins w:id="1832" w:author="morayoa" w:date="2013-06-14T13:53:00Z"/>
                <w:rFonts w:ascii="Arial" w:hAnsi="Arial" w:cs="Arial"/>
                <w:sz w:val="18"/>
                <w:szCs w:val="18"/>
              </w:rPr>
            </w:pPr>
          </w:p>
        </w:tc>
      </w:tr>
      <w:tr w:rsidR="0045008E" w:rsidRPr="00A12F15" w:rsidTr="005B530A">
        <w:trPr>
          <w:ins w:id="1833" w:author="morayoa" w:date="2013-06-14T13:53:00Z"/>
        </w:trPr>
        <w:tc>
          <w:tcPr>
            <w:tcW w:w="993" w:type="dxa"/>
            <w:tcBorders>
              <w:top w:val="nil"/>
              <w:bottom w:val="nil"/>
            </w:tcBorders>
          </w:tcPr>
          <w:p w:rsidR="0045008E" w:rsidRDefault="0045008E" w:rsidP="00E7071C">
            <w:pPr>
              <w:tabs>
                <w:tab w:val="left" w:pos="-720"/>
                <w:tab w:val="left" w:pos="0"/>
                <w:tab w:val="left" w:pos="259"/>
                <w:tab w:val="left" w:pos="604"/>
                <w:tab w:val="left" w:pos="816"/>
                <w:tab w:val="left" w:pos="1440"/>
              </w:tabs>
              <w:suppressAutoHyphens/>
              <w:spacing w:after="56"/>
              <w:jc w:val="center"/>
              <w:rPr>
                <w:ins w:id="1834" w:author="morayoa" w:date="2013-06-14T13:53:00Z"/>
                <w:rFonts w:ascii="Arial" w:hAnsi="Arial" w:cs="Arial"/>
                <w:sz w:val="18"/>
                <w:szCs w:val="18"/>
              </w:rPr>
            </w:pPr>
          </w:p>
        </w:tc>
        <w:tc>
          <w:tcPr>
            <w:tcW w:w="1134" w:type="dxa"/>
            <w:tcBorders>
              <w:top w:val="nil"/>
              <w:bottom w:val="nil"/>
            </w:tcBorders>
          </w:tcPr>
          <w:p w:rsidR="0045008E" w:rsidRPr="00A12F15" w:rsidRDefault="0045008E" w:rsidP="00E7071C">
            <w:pPr>
              <w:tabs>
                <w:tab w:val="left" w:pos="-720"/>
                <w:tab w:val="left" w:pos="0"/>
                <w:tab w:val="left" w:pos="259"/>
                <w:tab w:val="left" w:pos="604"/>
                <w:tab w:val="left" w:pos="816"/>
                <w:tab w:val="left" w:pos="1440"/>
              </w:tabs>
              <w:suppressAutoHyphens/>
              <w:spacing w:after="56"/>
              <w:jc w:val="center"/>
              <w:rPr>
                <w:ins w:id="1835" w:author="morayoa" w:date="2013-06-14T13:53:00Z"/>
                <w:rFonts w:ascii="Arial" w:hAnsi="Arial" w:cs="Arial"/>
                <w:sz w:val="18"/>
                <w:szCs w:val="18"/>
              </w:rPr>
            </w:pPr>
          </w:p>
        </w:tc>
        <w:tc>
          <w:tcPr>
            <w:tcW w:w="3402" w:type="dxa"/>
          </w:tcPr>
          <w:p w:rsidR="00000000" w:rsidRDefault="0045008E">
            <w:pPr>
              <w:numPr>
                <w:ilvl w:val="0"/>
                <w:numId w:val="71"/>
              </w:numPr>
              <w:rPr>
                <w:ins w:id="1836" w:author="morayoa" w:date="2013-06-14T13:53:00Z"/>
                <w:rFonts w:ascii="Arial" w:hAnsi="Arial" w:cs="Arial"/>
                <w:sz w:val="18"/>
                <w:szCs w:val="18"/>
                <w:lang w:val="en-US"/>
              </w:rPr>
              <w:pPrChange w:id="1837" w:author="morayoa" w:date="2013-06-14T13:59:00Z">
                <w:pPr>
                  <w:numPr>
                    <w:numId w:val="76"/>
                  </w:numPr>
                  <w:tabs>
                    <w:tab w:val="num" w:pos="360"/>
                    <w:tab w:val="num" w:pos="720"/>
                  </w:tabs>
                  <w:ind w:left="720" w:hanging="720"/>
                </w:pPr>
              </w:pPrChange>
            </w:pPr>
            <w:ins w:id="1838" w:author="morayoa" w:date="2013-06-14T13:53:00Z">
              <w:r w:rsidRPr="00A12F15">
                <w:rPr>
                  <w:rFonts w:ascii="Arial" w:hAnsi="Arial" w:cs="Arial"/>
                  <w:sz w:val="18"/>
                  <w:szCs w:val="18"/>
                </w:rPr>
                <w:t>0.</w:t>
              </w:r>
            </w:ins>
            <w:ins w:id="1839" w:author="morayoa" w:date="2013-06-14T13:54:00Z">
              <w:r>
                <w:rPr>
                  <w:rFonts w:ascii="Arial" w:hAnsi="Arial" w:cs="Arial"/>
                  <w:sz w:val="18"/>
                  <w:szCs w:val="18"/>
                </w:rPr>
                <w:t>0025</w:t>
              </w:r>
            </w:ins>
            <w:ins w:id="1840" w:author="morayoa" w:date="2013-06-14T13:53:00Z">
              <w:r w:rsidRPr="00A12F15">
                <w:rPr>
                  <w:rFonts w:ascii="Arial" w:hAnsi="Arial" w:cs="Arial"/>
                  <w:sz w:val="18"/>
                  <w:szCs w:val="18"/>
                </w:rPr>
                <w:t xml:space="preserve"> % for class 1</w:t>
              </w:r>
            </w:ins>
          </w:p>
        </w:tc>
        <w:tc>
          <w:tcPr>
            <w:tcW w:w="850" w:type="dxa"/>
          </w:tcPr>
          <w:p w:rsidR="0045008E" w:rsidRPr="00A12F15" w:rsidRDefault="0045008E" w:rsidP="00E7071C">
            <w:pPr>
              <w:tabs>
                <w:tab w:val="left" w:pos="-720"/>
                <w:tab w:val="left" w:pos="0"/>
                <w:tab w:val="left" w:pos="259"/>
                <w:tab w:val="left" w:pos="604"/>
                <w:tab w:val="left" w:pos="816"/>
                <w:tab w:val="left" w:pos="1440"/>
              </w:tabs>
              <w:suppressAutoHyphens/>
              <w:spacing w:after="56"/>
              <w:rPr>
                <w:ins w:id="1841" w:author="morayoa" w:date="2013-06-14T13:53:00Z"/>
                <w:rFonts w:ascii="Arial" w:hAnsi="Arial" w:cs="Arial"/>
                <w:sz w:val="18"/>
                <w:szCs w:val="18"/>
              </w:rPr>
            </w:pPr>
          </w:p>
        </w:tc>
        <w:tc>
          <w:tcPr>
            <w:tcW w:w="709" w:type="dxa"/>
          </w:tcPr>
          <w:p w:rsidR="0045008E" w:rsidRPr="00A12F15" w:rsidRDefault="0045008E" w:rsidP="00E7071C">
            <w:pPr>
              <w:tabs>
                <w:tab w:val="left" w:pos="-720"/>
                <w:tab w:val="left" w:pos="0"/>
                <w:tab w:val="left" w:pos="259"/>
                <w:tab w:val="left" w:pos="604"/>
                <w:tab w:val="left" w:pos="816"/>
                <w:tab w:val="left" w:pos="1440"/>
              </w:tabs>
              <w:suppressAutoHyphens/>
              <w:spacing w:after="56"/>
              <w:rPr>
                <w:ins w:id="1842" w:author="morayoa" w:date="2013-06-14T13:53:00Z"/>
                <w:rFonts w:ascii="Arial" w:hAnsi="Arial" w:cs="Arial"/>
                <w:sz w:val="18"/>
                <w:szCs w:val="18"/>
              </w:rPr>
            </w:pPr>
          </w:p>
        </w:tc>
        <w:tc>
          <w:tcPr>
            <w:tcW w:w="709" w:type="dxa"/>
          </w:tcPr>
          <w:p w:rsidR="0045008E" w:rsidRPr="00A12F15" w:rsidRDefault="0045008E" w:rsidP="00E7071C">
            <w:pPr>
              <w:tabs>
                <w:tab w:val="left" w:pos="-720"/>
                <w:tab w:val="left" w:pos="0"/>
                <w:tab w:val="left" w:pos="259"/>
                <w:tab w:val="left" w:pos="604"/>
                <w:tab w:val="left" w:pos="816"/>
                <w:tab w:val="left" w:pos="1440"/>
              </w:tabs>
              <w:suppressAutoHyphens/>
              <w:spacing w:after="56"/>
              <w:rPr>
                <w:ins w:id="1843" w:author="morayoa" w:date="2013-06-14T13:53:00Z"/>
                <w:rFonts w:ascii="Arial" w:hAnsi="Arial" w:cs="Arial"/>
                <w:sz w:val="18"/>
                <w:szCs w:val="18"/>
              </w:rPr>
            </w:pPr>
          </w:p>
        </w:tc>
        <w:tc>
          <w:tcPr>
            <w:tcW w:w="1417" w:type="dxa"/>
          </w:tcPr>
          <w:p w:rsidR="0045008E" w:rsidRPr="00A12F15" w:rsidRDefault="0045008E" w:rsidP="00E7071C">
            <w:pPr>
              <w:tabs>
                <w:tab w:val="left" w:pos="-720"/>
                <w:tab w:val="left" w:pos="0"/>
                <w:tab w:val="left" w:pos="259"/>
                <w:tab w:val="left" w:pos="604"/>
                <w:tab w:val="left" w:pos="816"/>
                <w:tab w:val="left" w:pos="1440"/>
              </w:tabs>
              <w:suppressAutoHyphens/>
              <w:spacing w:after="56"/>
              <w:rPr>
                <w:ins w:id="1844" w:author="morayoa" w:date="2013-06-14T13:53:00Z"/>
                <w:rFonts w:ascii="Arial" w:hAnsi="Arial" w:cs="Arial"/>
                <w:sz w:val="18"/>
                <w:szCs w:val="18"/>
              </w:rPr>
            </w:pPr>
          </w:p>
        </w:tc>
      </w:tr>
      <w:tr w:rsidR="0045008E" w:rsidRPr="00A12F15" w:rsidTr="005B530A">
        <w:trPr>
          <w:ins w:id="1845" w:author="morayoa" w:date="2013-06-14T13:53:00Z"/>
        </w:trPr>
        <w:tc>
          <w:tcPr>
            <w:tcW w:w="993" w:type="dxa"/>
            <w:tcBorders>
              <w:top w:val="nil"/>
              <w:bottom w:val="nil"/>
            </w:tcBorders>
          </w:tcPr>
          <w:p w:rsidR="0045008E" w:rsidRDefault="0045008E" w:rsidP="00E7071C">
            <w:pPr>
              <w:tabs>
                <w:tab w:val="left" w:pos="-720"/>
                <w:tab w:val="left" w:pos="0"/>
                <w:tab w:val="left" w:pos="259"/>
                <w:tab w:val="left" w:pos="604"/>
                <w:tab w:val="left" w:pos="816"/>
                <w:tab w:val="left" w:pos="1440"/>
              </w:tabs>
              <w:suppressAutoHyphens/>
              <w:spacing w:after="56"/>
              <w:jc w:val="center"/>
              <w:rPr>
                <w:ins w:id="1846" w:author="morayoa" w:date="2013-06-14T13:53:00Z"/>
                <w:rFonts w:ascii="Arial" w:hAnsi="Arial" w:cs="Arial"/>
                <w:sz w:val="18"/>
                <w:szCs w:val="18"/>
              </w:rPr>
            </w:pPr>
          </w:p>
        </w:tc>
        <w:tc>
          <w:tcPr>
            <w:tcW w:w="1134" w:type="dxa"/>
            <w:tcBorders>
              <w:top w:val="nil"/>
              <w:bottom w:val="nil"/>
            </w:tcBorders>
          </w:tcPr>
          <w:p w:rsidR="0045008E" w:rsidRPr="00A12F15" w:rsidRDefault="0045008E" w:rsidP="00E7071C">
            <w:pPr>
              <w:tabs>
                <w:tab w:val="left" w:pos="-720"/>
                <w:tab w:val="left" w:pos="0"/>
                <w:tab w:val="left" w:pos="259"/>
                <w:tab w:val="left" w:pos="604"/>
                <w:tab w:val="left" w:pos="816"/>
                <w:tab w:val="left" w:pos="1440"/>
              </w:tabs>
              <w:suppressAutoHyphens/>
              <w:spacing w:after="56"/>
              <w:jc w:val="center"/>
              <w:rPr>
                <w:ins w:id="1847" w:author="morayoa" w:date="2013-06-14T13:53:00Z"/>
                <w:rFonts w:ascii="Arial" w:hAnsi="Arial" w:cs="Arial"/>
                <w:sz w:val="18"/>
                <w:szCs w:val="18"/>
              </w:rPr>
            </w:pPr>
          </w:p>
        </w:tc>
        <w:tc>
          <w:tcPr>
            <w:tcW w:w="3402" w:type="dxa"/>
          </w:tcPr>
          <w:p w:rsidR="00000000" w:rsidRDefault="0045008E">
            <w:pPr>
              <w:numPr>
                <w:ilvl w:val="0"/>
                <w:numId w:val="71"/>
              </w:numPr>
              <w:rPr>
                <w:ins w:id="1848" w:author="morayoa" w:date="2013-06-14T13:53:00Z"/>
                <w:rFonts w:ascii="Arial" w:hAnsi="Arial" w:cs="Arial"/>
                <w:sz w:val="18"/>
                <w:szCs w:val="18"/>
                <w:lang w:val="en-US"/>
              </w:rPr>
              <w:pPrChange w:id="1849" w:author="morayoa" w:date="2013-06-14T13:59:00Z">
                <w:pPr>
                  <w:numPr>
                    <w:numId w:val="76"/>
                  </w:numPr>
                  <w:tabs>
                    <w:tab w:val="num" w:pos="360"/>
                    <w:tab w:val="num" w:pos="720"/>
                  </w:tabs>
                  <w:ind w:left="720" w:hanging="720"/>
                </w:pPr>
              </w:pPrChange>
            </w:pPr>
            <w:ins w:id="1850" w:author="morayoa" w:date="2013-06-14T13:53:00Z">
              <w:r w:rsidRPr="00A12F15">
                <w:rPr>
                  <w:rFonts w:ascii="Arial" w:hAnsi="Arial" w:cs="Arial"/>
                  <w:sz w:val="18"/>
                  <w:szCs w:val="18"/>
                </w:rPr>
                <w:t>0.</w:t>
              </w:r>
            </w:ins>
            <w:ins w:id="1851" w:author="morayoa" w:date="2013-06-14T13:55:00Z">
              <w:r>
                <w:rPr>
                  <w:rFonts w:ascii="Arial" w:hAnsi="Arial" w:cs="Arial"/>
                  <w:sz w:val="18"/>
                  <w:szCs w:val="18"/>
                </w:rPr>
                <w:t>005</w:t>
              </w:r>
            </w:ins>
            <w:ins w:id="1852" w:author="morayoa" w:date="2013-06-14T13:53:00Z">
              <w:r w:rsidRPr="00A12F15">
                <w:rPr>
                  <w:rFonts w:ascii="Arial" w:hAnsi="Arial" w:cs="Arial"/>
                  <w:sz w:val="18"/>
                  <w:szCs w:val="18"/>
                </w:rPr>
                <w:t xml:space="preserve"> % for class 2</w:t>
              </w:r>
            </w:ins>
          </w:p>
        </w:tc>
        <w:tc>
          <w:tcPr>
            <w:tcW w:w="850" w:type="dxa"/>
          </w:tcPr>
          <w:p w:rsidR="0045008E" w:rsidRPr="00A12F15" w:rsidRDefault="0045008E" w:rsidP="00E7071C">
            <w:pPr>
              <w:tabs>
                <w:tab w:val="left" w:pos="-720"/>
                <w:tab w:val="left" w:pos="0"/>
                <w:tab w:val="left" w:pos="259"/>
                <w:tab w:val="left" w:pos="604"/>
                <w:tab w:val="left" w:pos="816"/>
                <w:tab w:val="left" w:pos="1440"/>
              </w:tabs>
              <w:suppressAutoHyphens/>
              <w:spacing w:after="56"/>
              <w:rPr>
                <w:ins w:id="1853" w:author="morayoa" w:date="2013-06-14T13:53:00Z"/>
                <w:rFonts w:ascii="Arial" w:hAnsi="Arial" w:cs="Arial"/>
                <w:sz w:val="18"/>
                <w:szCs w:val="18"/>
              </w:rPr>
            </w:pPr>
          </w:p>
        </w:tc>
        <w:tc>
          <w:tcPr>
            <w:tcW w:w="709" w:type="dxa"/>
          </w:tcPr>
          <w:p w:rsidR="0045008E" w:rsidRPr="00A12F15" w:rsidRDefault="0045008E" w:rsidP="00E7071C">
            <w:pPr>
              <w:tabs>
                <w:tab w:val="left" w:pos="-720"/>
                <w:tab w:val="left" w:pos="0"/>
                <w:tab w:val="left" w:pos="259"/>
                <w:tab w:val="left" w:pos="604"/>
                <w:tab w:val="left" w:pos="816"/>
                <w:tab w:val="left" w:pos="1440"/>
              </w:tabs>
              <w:suppressAutoHyphens/>
              <w:spacing w:after="56"/>
              <w:rPr>
                <w:ins w:id="1854" w:author="morayoa" w:date="2013-06-14T13:53:00Z"/>
                <w:rFonts w:ascii="Arial" w:hAnsi="Arial" w:cs="Arial"/>
                <w:sz w:val="18"/>
                <w:szCs w:val="18"/>
              </w:rPr>
            </w:pPr>
          </w:p>
        </w:tc>
        <w:tc>
          <w:tcPr>
            <w:tcW w:w="709" w:type="dxa"/>
          </w:tcPr>
          <w:p w:rsidR="0045008E" w:rsidRPr="00A12F15" w:rsidRDefault="0045008E" w:rsidP="00E7071C">
            <w:pPr>
              <w:tabs>
                <w:tab w:val="left" w:pos="-720"/>
                <w:tab w:val="left" w:pos="0"/>
                <w:tab w:val="left" w:pos="259"/>
                <w:tab w:val="left" w:pos="604"/>
                <w:tab w:val="left" w:pos="816"/>
                <w:tab w:val="left" w:pos="1440"/>
              </w:tabs>
              <w:suppressAutoHyphens/>
              <w:spacing w:after="56"/>
              <w:rPr>
                <w:ins w:id="1855" w:author="morayoa" w:date="2013-06-14T13:53:00Z"/>
                <w:rFonts w:ascii="Arial" w:hAnsi="Arial" w:cs="Arial"/>
                <w:sz w:val="18"/>
                <w:szCs w:val="18"/>
              </w:rPr>
            </w:pPr>
          </w:p>
        </w:tc>
        <w:tc>
          <w:tcPr>
            <w:tcW w:w="1417" w:type="dxa"/>
          </w:tcPr>
          <w:p w:rsidR="0045008E" w:rsidRPr="00A12F15" w:rsidRDefault="0045008E" w:rsidP="00E7071C">
            <w:pPr>
              <w:tabs>
                <w:tab w:val="left" w:pos="-720"/>
                <w:tab w:val="left" w:pos="0"/>
                <w:tab w:val="left" w:pos="259"/>
                <w:tab w:val="left" w:pos="604"/>
                <w:tab w:val="left" w:pos="816"/>
                <w:tab w:val="left" w:pos="1440"/>
              </w:tabs>
              <w:suppressAutoHyphens/>
              <w:spacing w:after="56"/>
              <w:rPr>
                <w:ins w:id="1856" w:author="morayoa" w:date="2013-06-14T13:53:00Z"/>
                <w:rFonts w:ascii="Arial" w:hAnsi="Arial" w:cs="Arial"/>
                <w:sz w:val="18"/>
                <w:szCs w:val="18"/>
              </w:rPr>
            </w:pPr>
          </w:p>
        </w:tc>
      </w:tr>
      <w:tr w:rsidR="0045008E" w:rsidRPr="00A12F15" w:rsidTr="00C645F1">
        <w:tc>
          <w:tcPr>
            <w:tcW w:w="993" w:type="dxa"/>
            <w:tcBorders>
              <w:top w:val="nil"/>
              <w:bottom w:val="nil"/>
            </w:tcBorders>
          </w:tcPr>
          <w:p w:rsidR="0045008E" w:rsidRPr="00A12F15" w:rsidRDefault="0045008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45008E" w:rsidRPr="00A12F15" w:rsidRDefault="0045008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7087" w:type="dxa"/>
            <w:gridSpan w:val="5"/>
          </w:tcPr>
          <w:p w:rsidR="0045008E" w:rsidRPr="00A12F15" w:rsidRDefault="0045008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ins w:id="1857" w:author="morayoa" w:date="2013-06-14T13:55:00Z">
              <w:r w:rsidRPr="00B836E3">
                <w:rPr>
                  <w:rFonts w:ascii="Arial" w:hAnsi="Arial" w:cs="Arial"/>
                  <w:sz w:val="18"/>
                  <w:szCs w:val="18"/>
                  <w:lang w:val="en-US"/>
                </w:rPr>
                <w:t xml:space="preserve">Difference between the highest and lowest indicated values obtained in the set of the six readings from 195 minutes to 210 minutes </w:t>
              </w:r>
            </w:ins>
            <w:del w:id="1858" w:author="morayoa" w:date="2013-06-12T16:27:00Z">
              <w:r w:rsidRPr="00B836E3" w:rsidDel="0060289E">
                <w:rPr>
                  <w:rFonts w:ascii="Arial" w:hAnsi="Arial" w:cs="Arial"/>
                  <w:sz w:val="18"/>
                  <w:szCs w:val="18"/>
                </w:rPr>
                <w:delText>for the first 6 tests, 0.7 times the appropriate MPE specified in 2.2.2 Table 2, (R50-1)</w:delText>
              </w:r>
            </w:del>
          </w:p>
        </w:tc>
      </w:tr>
      <w:tr w:rsidR="0045008E" w:rsidRPr="00A12F15" w:rsidTr="005B530A">
        <w:tc>
          <w:tcPr>
            <w:tcW w:w="993" w:type="dxa"/>
            <w:tcBorders>
              <w:top w:val="nil"/>
              <w:bottom w:val="nil"/>
            </w:tcBorders>
          </w:tcPr>
          <w:p w:rsidR="0045008E" w:rsidRPr="00A12F15" w:rsidRDefault="0045008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45008E" w:rsidRPr="00A12F15" w:rsidRDefault="0045008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45008E" w:rsidRPr="00B836E3" w:rsidRDefault="0045008E" w:rsidP="0045008E">
            <w:pPr>
              <w:numPr>
                <w:ilvl w:val="0"/>
                <w:numId w:val="72"/>
              </w:numPr>
              <w:rPr>
                <w:rFonts w:ascii="Arial" w:hAnsi="Arial" w:cs="Arial"/>
                <w:sz w:val="18"/>
                <w:szCs w:val="18"/>
              </w:rPr>
            </w:pPr>
            <w:ins w:id="1859" w:author="morayoa" w:date="2013-06-14T13:56:00Z">
              <w:r>
                <w:rPr>
                  <w:rFonts w:ascii="Arial" w:hAnsi="Arial" w:cs="Arial"/>
                  <w:sz w:val="18"/>
                  <w:szCs w:val="18"/>
                </w:rPr>
                <w:t>0.00005</w:t>
              </w:r>
              <w:r w:rsidRPr="00A12F15">
                <w:rPr>
                  <w:rFonts w:ascii="Arial" w:hAnsi="Arial" w:cs="Arial"/>
                  <w:sz w:val="18"/>
                  <w:szCs w:val="18"/>
                </w:rPr>
                <w:t xml:space="preserve"> % for class 0.2</w:t>
              </w:r>
            </w:ins>
            <w:del w:id="1860" w:author="morayoa" w:date="2013-06-12T16:27:00Z">
              <w:r w:rsidRPr="00B836E3" w:rsidDel="0060289E">
                <w:rPr>
                  <w:rFonts w:ascii="Arial" w:hAnsi="Arial" w:cs="Arial"/>
                  <w:sz w:val="18"/>
                  <w:szCs w:val="18"/>
                </w:rPr>
                <w:delText>for the second 6 tests, 0.7 times the appropriate MPE specified in 2.2.2 Table 2 (R50-1)</w:delText>
              </w:r>
            </w:del>
          </w:p>
        </w:tc>
        <w:tc>
          <w:tcPr>
            <w:tcW w:w="850" w:type="dxa"/>
          </w:tcPr>
          <w:p w:rsidR="0045008E" w:rsidRPr="00A12F15" w:rsidRDefault="0045008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45008E" w:rsidRPr="00A12F15" w:rsidRDefault="0045008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45008E" w:rsidRPr="00A12F15" w:rsidRDefault="0045008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
          <w:p w:rsidR="0045008E" w:rsidRPr="00A12F15" w:rsidRDefault="0045008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45008E" w:rsidRPr="00A12F15" w:rsidTr="005B530A">
        <w:trPr>
          <w:ins w:id="1861" w:author="morayoa" w:date="2013-06-14T13:55:00Z"/>
        </w:trPr>
        <w:tc>
          <w:tcPr>
            <w:tcW w:w="993" w:type="dxa"/>
            <w:tcBorders>
              <w:top w:val="nil"/>
              <w:bottom w:val="nil"/>
            </w:tcBorders>
          </w:tcPr>
          <w:p w:rsidR="0045008E" w:rsidRPr="00A12F15" w:rsidRDefault="0045008E" w:rsidP="00E7071C">
            <w:pPr>
              <w:tabs>
                <w:tab w:val="left" w:pos="-720"/>
                <w:tab w:val="left" w:pos="0"/>
                <w:tab w:val="left" w:pos="259"/>
                <w:tab w:val="left" w:pos="604"/>
                <w:tab w:val="left" w:pos="816"/>
                <w:tab w:val="left" w:pos="1440"/>
              </w:tabs>
              <w:suppressAutoHyphens/>
              <w:spacing w:after="56"/>
              <w:jc w:val="center"/>
              <w:rPr>
                <w:ins w:id="1862" w:author="morayoa" w:date="2013-06-14T13:55:00Z"/>
                <w:rFonts w:ascii="Arial" w:hAnsi="Arial" w:cs="Arial"/>
                <w:sz w:val="18"/>
                <w:szCs w:val="18"/>
              </w:rPr>
            </w:pPr>
          </w:p>
        </w:tc>
        <w:tc>
          <w:tcPr>
            <w:tcW w:w="1134" w:type="dxa"/>
            <w:tcBorders>
              <w:top w:val="nil"/>
              <w:bottom w:val="nil"/>
            </w:tcBorders>
          </w:tcPr>
          <w:p w:rsidR="0045008E" w:rsidRPr="00A12F15" w:rsidRDefault="0045008E" w:rsidP="00E7071C">
            <w:pPr>
              <w:tabs>
                <w:tab w:val="left" w:pos="-720"/>
                <w:tab w:val="left" w:pos="0"/>
                <w:tab w:val="left" w:pos="259"/>
                <w:tab w:val="left" w:pos="604"/>
                <w:tab w:val="left" w:pos="816"/>
                <w:tab w:val="left" w:pos="1440"/>
              </w:tabs>
              <w:suppressAutoHyphens/>
              <w:spacing w:after="56"/>
              <w:jc w:val="center"/>
              <w:rPr>
                <w:ins w:id="1863" w:author="morayoa" w:date="2013-06-14T13:55:00Z"/>
                <w:rFonts w:ascii="Arial" w:hAnsi="Arial" w:cs="Arial"/>
                <w:sz w:val="18"/>
                <w:szCs w:val="18"/>
              </w:rPr>
            </w:pPr>
          </w:p>
        </w:tc>
        <w:tc>
          <w:tcPr>
            <w:tcW w:w="3402" w:type="dxa"/>
          </w:tcPr>
          <w:p w:rsidR="00000000" w:rsidRDefault="0045008E">
            <w:pPr>
              <w:numPr>
                <w:ilvl w:val="0"/>
                <w:numId w:val="72"/>
              </w:numPr>
              <w:rPr>
                <w:ins w:id="1864" w:author="morayoa" w:date="2013-06-14T13:55:00Z"/>
                <w:rFonts w:ascii="Arial" w:hAnsi="Arial" w:cs="Arial"/>
                <w:sz w:val="18"/>
                <w:szCs w:val="18"/>
              </w:rPr>
              <w:pPrChange w:id="1865" w:author="morayoa" w:date="2013-06-14T13:59:00Z">
                <w:pPr>
                  <w:numPr>
                    <w:numId w:val="77"/>
                  </w:numPr>
                  <w:tabs>
                    <w:tab w:val="num" w:pos="360"/>
                    <w:tab w:val="num" w:pos="720"/>
                  </w:tabs>
                  <w:ind w:left="720" w:hanging="720"/>
                </w:pPr>
              </w:pPrChange>
            </w:pPr>
            <w:ins w:id="1866" w:author="morayoa" w:date="2013-06-14T13:56:00Z">
              <w:r w:rsidRPr="00A12F15">
                <w:rPr>
                  <w:rFonts w:ascii="Arial" w:hAnsi="Arial" w:cs="Arial"/>
                  <w:sz w:val="18"/>
                  <w:szCs w:val="18"/>
                </w:rPr>
                <w:t>0.0</w:t>
              </w:r>
              <w:r>
                <w:rPr>
                  <w:rFonts w:ascii="Arial" w:hAnsi="Arial" w:cs="Arial"/>
                  <w:sz w:val="18"/>
                  <w:szCs w:val="18"/>
                </w:rPr>
                <w:t>0125</w:t>
              </w:r>
              <w:r w:rsidRPr="00A12F15">
                <w:rPr>
                  <w:rFonts w:ascii="Arial" w:hAnsi="Arial" w:cs="Arial"/>
                  <w:sz w:val="18"/>
                  <w:szCs w:val="18"/>
                </w:rPr>
                <w:t xml:space="preserve"> % for class 0.5</w:t>
              </w:r>
            </w:ins>
          </w:p>
        </w:tc>
        <w:tc>
          <w:tcPr>
            <w:tcW w:w="850" w:type="dxa"/>
          </w:tcPr>
          <w:p w:rsidR="0045008E" w:rsidRPr="00A12F15" w:rsidRDefault="0045008E" w:rsidP="00E7071C">
            <w:pPr>
              <w:tabs>
                <w:tab w:val="left" w:pos="-720"/>
                <w:tab w:val="left" w:pos="0"/>
                <w:tab w:val="left" w:pos="259"/>
                <w:tab w:val="left" w:pos="604"/>
                <w:tab w:val="left" w:pos="816"/>
                <w:tab w:val="left" w:pos="1440"/>
              </w:tabs>
              <w:suppressAutoHyphens/>
              <w:spacing w:after="56"/>
              <w:rPr>
                <w:ins w:id="1867" w:author="morayoa" w:date="2013-06-14T13:55:00Z"/>
                <w:rFonts w:ascii="Arial" w:hAnsi="Arial" w:cs="Arial"/>
                <w:sz w:val="18"/>
                <w:szCs w:val="18"/>
              </w:rPr>
            </w:pPr>
          </w:p>
        </w:tc>
        <w:tc>
          <w:tcPr>
            <w:tcW w:w="709" w:type="dxa"/>
          </w:tcPr>
          <w:p w:rsidR="0045008E" w:rsidRPr="00A12F15" w:rsidRDefault="0045008E" w:rsidP="00E7071C">
            <w:pPr>
              <w:tabs>
                <w:tab w:val="left" w:pos="-720"/>
                <w:tab w:val="left" w:pos="0"/>
                <w:tab w:val="left" w:pos="259"/>
                <w:tab w:val="left" w:pos="604"/>
                <w:tab w:val="left" w:pos="816"/>
                <w:tab w:val="left" w:pos="1440"/>
              </w:tabs>
              <w:suppressAutoHyphens/>
              <w:spacing w:after="56"/>
              <w:rPr>
                <w:ins w:id="1868" w:author="morayoa" w:date="2013-06-14T13:55:00Z"/>
                <w:rFonts w:ascii="Arial" w:hAnsi="Arial" w:cs="Arial"/>
                <w:sz w:val="18"/>
                <w:szCs w:val="18"/>
              </w:rPr>
            </w:pPr>
          </w:p>
        </w:tc>
        <w:tc>
          <w:tcPr>
            <w:tcW w:w="709" w:type="dxa"/>
          </w:tcPr>
          <w:p w:rsidR="0045008E" w:rsidRPr="00A12F15" w:rsidRDefault="0045008E" w:rsidP="00E7071C">
            <w:pPr>
              <w:tabs>
                <w:tab w:val="left" w:pos="-720"/>
                <w:tab w:val="left" w:pos="0"/>
                <w:tab w:val="left" w:pos="259"/>
                <w:tab w:val="left" w:pos="604"/>
                <w:tab w:val="left" w:pos="816"/>
                <w:tab w:val="left" w:pos="1440"/>
              </w:tabs>
              <w:suppressAutoHyphens/>
              <w:spacing w:after="56"/>
              <w:rPr>
                <w:ins w:id="1869" w:author="morayoa" w:date="2013-06-14T13:55:00Z"/>
                <w:rFonts w:ascii="Arial" w:hAnsi="Arial" w:cs="Arial"/>
                <w:sz w:val="18"/>
                <w:szCs w:val="18"/>
              </w:rPr>
            </w:pPr>
          </w:p>
        </w:tc>
        <w:tc>
          <w:tcPr>
            <w:tcW w:w="1417" w:type="dxa"/>
          </w:tcPr>
          <w:p w:rsidR="0045008E" w:rsidRPr="00A12F15" w:rsidRDefault="0045008E" w:rsidP="00E7071C">
            <w:pPr>
              <w:tabs>
                <w:tab w:val="left" w:pos="-720"/>
                <w:tab w:val="left" w:pos="0"/>
                <w:tab w:val="left" w:pos="259"/>
                <w:tab w:val="left" w:pos="604"/>
                <w:tab w:val="left" w:pos="816"/>
                <w:tab w:val="left" w:pos="1440"/>
              </w:tabs>
              <w:suppressAutoHyphens/>
              <w:spacing w:after="56"/>
              <w:rPr>
                <w:ins w:id="1870" w:author="morayoa" w:date="2013-06-14T13:55:00Z"/>
                <w:rFonts w:ascii="Arial" w:hAnsi="Arial" w:cs="Arial"/>
                <w:sz w:val="18"/>
                <w:szCs w:val="18"/>
              </w:rPr>
            </w:pPr>
          </w:p>
        </w:tc>
      </w:tr>
      <w:tr w:rsidR="0045008E" w:rsidRPr="00A12F15" w:rsidTr="005B530A">
        <w:trPr>
          <w:ins w:id="1871" w:author="morayoa" w:date="2013-06-14T13:55:00Z"/>
        </w:trPr>
        <w:tc>
          <w:tcPr>
            <w:tcW w:w="993" w:type="dxa"/>
            <w:tcBorders>
              <w:top w:val="nil"/>
              <w:bottom w:val="nil"/>
            </w:tcBorders>
          </w:tcPr>
          <w:p w:rsidR="0045008E" w:rsidRPr="00A12F15" w:rsidRDefault="0045008E" w:rsidP="00E7071C">
            <w:pPr>
              <w:tabs>
                <w:tab w:val="left" w:pos="-720"/>
                <w:tab w:val="left" w:pos="0"/>
                <w:tab w:val="left" w:pos="259"/>
                <w:tab w:val="left" w:pos="604"/>
                <w:tab w:val="left" w:pos="816"/>
                <w:tab w:val="left" w:pos="1440"/>
              </w:tabs>
              <w:suppressAutoHyphens/>
              <w:spacing w:after="56"/>
              <w:jc w:val="center"/>
              <w:rPr>
                <w:ins w:id="1872" w:author="morayoa" w:date="2013-06-14T13:55:00Z"/>
                <w:rFonts w:ascii="Arial" w:hAnsi="Arial" w:cs="Arial"/>
                <w:sz w:val="18"/>
                <w:szCs w:val="18"/>
              </w:rPr>
            </w:pPr>
          </w:p>
        </w:tc>
        <w:tc>
          <w:tcPr>
            <w:tcW w:w="1134" w:type="dxa"/>
            <w:tcBorders>
              <w:top w:val="nil"/>
              <w:bottom w:val="nil"/>
            </w:tcBorders>
          </w:tcPr>
          <w:p w:rsidR="0045008E" w:rsidRPr="00A12F15" w:rsidRDefault="0045008E" w:rsidP="00E7071C">
            <w:pPr>
              <w:tabs>
                <w:tab w:val="left" w:pos="-720"/>
                <w:tab w:val="left" w:pos="0"/>
                <w:tab w:val="left" w:pos="259"/>
                <w:tab w:val="left" w:pos="604"/>
                <w:tab w:val="left" w:pos="816"/>
                <w:tab w:val="left" w:pos="1440"/>
              </w:tabs>
              <w:suppressAutoHyphens/>
              <w:spacing w:after="56"/>
              <w:jc w:val="center"/>
              <w:rPr>
                <w:ins w:id="1873" w:author="morayoa" w:date="2013-06-14T13:55:00Z"/>
                <w:rFonts w:ascii="Arial" w:hAnsi="Arial" w:cs="Arial"/>
                <w:sz w:val="18"/>
                <w:szCs w:val="18"/>
              </w:rPr>
            </w:pPr>
          </w:p>
        </w:tc>
        <w:tc>
          <w:tcPr>
            <w:tcW w:w="3402" w:type="dxa"/>
          </w:tcPr>
          <w:p w:rsidR="00000000" w:rsidRDefault="0045008E">
            <w:pPr>
              <w:numPr>
                <w:ilvl w:val="0"/>
                <w:numId w:val="72"/>
              </w:numPr>
              <w:rPr>
                <w:ins w:id="1874" w:author="morayoa" w:date="2013-06-14T13:55:00Z"/>
                <w:rFonts w:ascii="Arial" w:hAnsi="Arial" w:cs="Arial"/>
                <w:sz w:val="18"/>
                <w:szCs w:val="18"/>
              </w:rPr>
              <w:pPrChange w:id="1875" w:author="morayoa" w:date="2013-06-14T13:59:00Z">
                <w:pPr>
                  <w:numPr>
                    <w:numId w:val="77"/>
                  </w:numPr>
                  <w:tabs>
                    <w:tab w:val="num" w:pos="360"/>
                    <w:tab w:val="num" w:pos="720"/>
                  </w:tabs>
                  <w:ind w:left="720" w:hanging="720"/>
                </w:pPr>
              </w:pPrChange>
            </w:pPr>
            <w:ins w:id="1876" w:author="morayoa" w:date="2013-06-14T13:56:00Z">
              <w:r w:rsidRPr="00A12F15">
                <w:rPr>
                  <w:rFonts w:ascii="Arial" w:hAnsi="Arial" w:cs="Arial"/>
                  <w:sz w:val="18"/>
                  <w:szCs w:val="18"/>
                </w:rPr>
                <w:t>0.</w:t>
              </w:r>
              <w:r>
                <w:rPr>
                  <w:rFonts w:ascii="Arial" w:hAnsi="Arial" w:cs="Arial"/>
                  <w:sz w:val="18"/>
                  <w:szCs w:val="18"/>
                </w:rPr>
                <w:t>0025</w:t>
              </w:r>
              <w:r w:rsidRPr="00A12F15">
                <w:rPr>
                  <w:rFonts w:ascii="Arial" w:hAnsi="Arial" w:cs="Arial"/>
                  <w:sz w:val="18"/>
                  <w:szCs w:val="18"/>
                </w:rPr>
                <w:t xml:space="preserve"> % for class 1</w:t>
              </w:r>
            </w:ins>
          </w:p>
        </w:tc>
        <w:tc>
          <w:tcPr>
            <w:tcW w:w="850" w:type="dxa"/>
          </w:tcPr>
          <w:p w:rsidR="0045008E" w:rsidRPr="00A12F15" w:rsidRDefault="0045008E" w:rsidP="00E7071C">
            <w:pPr>
              <w:tabs>
                <w:tab w:val="left" w:pos="-720"/>
                <w:tab w:val="left" w:pos="0"/>
                <w:tab w:val="left" w:pos="259"/>
                <w:tab w:val="left" w:pos="604"/>
                <w:tab w:val="left" w:pos="816"/>
                <w:tab w:val="left" w:pos="1440"/>
              </w:tabs>
              <w:suppressAutoHyphens/>
              <w:spacing w:after="56"/>
              <w:rPr>
                <w:ins w:id="1877" w:author="morayoa" w:date="2013-06-14T13:55:00Z"/>
                <w:rFonts w:ascii="Arial" w:hAnsi="Arial" w:cs="Arial"/>
                <w:sz w:val="18"/>
                <w:szCs w:val="18"/>
              </w:rPr>
            </w:pPr>
          </w:p>
        </w:tc>
        <w:tc>
          <w:tcPr>
            <w:tcW w:w="709" w:type="dxa"/>
          </w:tcPr>
          <w:p w:rsidR="0045008E" w:rsidRPr="00A12F15" w:rsidRDefault="0045008E" w:rsidP="00E7071C">
            <w:pPr>
              <w:tabs>
                <w:tab w:val="left" w:pos="-720"/>
                <w:tab w:val="left" w:pos="0"/>
                <w:tab w:val="left" w:pos="259"/>
                <w:tab w:val="left" w:pos="604"/>
                <w:tab w:val="left" w:pos="816"/>
                <w:tab w:val="left" w:pos="1440"/>
              </w:tabs>
              <w:suppressAutoHyphens/>
              <w:spacing w:after="56"/>
              <w:rPr>
                <w:ins w:id="1878" w:author="morayoa" w:date="2013-06-14T13:55:00Z"/>
                <w:rFonts w:ascii="Arial" w:hAnsi="Arial" w:cs="Arial"/>
                <w:sz w:val="18"/>
                <w:szCs w:val="18"/>
              </w:rPr>
            </w:pPr>
          </w:p>
        </w:tc>
        <w:tc>
          <w:tcPr>
            <w:tcW w:w="709" w:type="dxa"/>
          </w:tcPr>
          <w:p w:rsidR="0045008E" w:rsidRPr="00A12F15" w:rsidRDefault="0045008E" w:rsidP="00E7071C">
            <w:pPr>
              <w:tabs>
                <w:tab w:val="left" w:pos="-720"/>
                <w:tab w:val="left" w:pos="0"/>
                <w:tab w:val="left" w:pos="259"/>
                <w:tab w:val="left" w:pos="604"/>
                <w:tab w:val="left" w:pos="816"/>
                <w:tab w:val="left" w:pos="1440"/>
              </w:tabs>
              <w:suppressAutoHyphens/>
              <w:spacing w:after="56"/>
              <w:rPr>
                <w:ins w:id="1879" w:author="morayoa" w:date="2013-06-14T13:55:00Z"/>
                <w:rFonts w:ascii="Arial" w:hAnsi="Arial" w:cs="Arial"/>
                <w:sz w:val="18"/>
                <w:szCs w:val="18"/>
              </w:rPr>
            </w:pPr>
          </w:p>
        </w:tc>
        <w:tc>
          <w:tcPr>
            <w:tcW w:w="1417" w:type="dxa"/>
          </w:tcPr>
          <w:p w:rsidR="0045008E" w:rsidRPr="00A12F15" w:rsidRDefault="0045008E" w:rsidP="00E7071C">
            <w:pPr>
              <w:tabs>
                <w:tab w:val="left" w:pos="-720"/>
                <w:tab w:val="left" w:pos="0"/>
                <w:tab w:val="left" w:pos="259"/>
                <w:tab w:val="left" w:pos="604"/>
                <w:tab w:val="left" w:pos="816"/>
                <w:tab w:val="left" w:pos="1440"/>
              </w:tabs>
              <w:suppressAutoHyphens/>
              <w:spacing w:after="56"/>
              <w:rPr>
                <w:ins w:id="1880" w:author="morayoa" w:date="2013-06-14T13:55:00Z"/>
                <w:rFonts w:ascii="Arial" w:hAnsi="Arial" w:cs="Arial"/>
                <w:sz w:val="18"/>
                <w:szCs w:val="18"/>
              </w:rPr>
            </w:pPr>
          </w:p>
        </w:tc>
      </w:tr>
      <w:tr w:rsidR="0045008E" w:rsidRPr="00A12F15" w:rsidTr="005B530A">
        <w:trPr>
          <w:ins w:id="1881" w:author="morayoa" w:date="2013-06-14T13:55:00Z"/>
        </w:trPr>
        <w:tc>
          <w:tcPr>
            <w:tcW w:w="993" w:type="dxa"/>
            <w:tcBorders>
              <w:top w:val="nil"/>
              <w:bottom w:val="nil"/>
            </w:tcBorders>
          </w:tcPr>
          <w:p w:rsidR="0045008E" w:rsidRPr="00A12F15" w:rsidRDefault="0045008E" w:rsidP="00E7071C">
            <w:pPr>
              <w:tabs>
                <w:tab w:val="left" w:pos="-720"/>
                <w:tab w:val="left" w:pos="0"/>
                <w:tab w:val="left" w:pos="259"/>
                <w:tab w:val="left" w:pos="604"/>
                <w:tab w:val="left" w:pos="816"/>
                <w:tab w:val="left" w:pos="1440"/>
              </w:tabs>
              <w:suppressAutoHyphens/>
              <w:spacing w:after="56"/>
              <w:jc w:val="center"/>
              <w:rPr>
                <w:ins w:id="1882" w:author="morayoa" w:date="2013-06-14T13:55:00Z"/>
                <w:rFonts w:ascii="Arial" w:hAnsi="Arial" w:cs="Arial"/>
                <w:sz w:val="18"/>
                <w:szCs w:val="18"/>
              </w:rPr>
            </w:pPr>
          </w:p>
        </w:tc>
        <w:tc>
          <w:tcPr>
            <w:tcW w:w="1134" w:type="dxa"/>
            <w:tcBorders>
              <w:top w:val="nil"/>
              <w:bottom w:val="nil"/>
            </w:tcBorders>
          </w:tcPr>
          <w:p w:rsidR="0045008E" w:rsidRPr="00A12F15" w:rsidRDefault="0045008E" w:rsidP="00E7071C">
            <w:pPr>
              <w:tabs>
                <w:tab w:val="left" w:pos="-720"/>
                <w:tab w:val="left" w:pos="0"/>
                <w:tab w:val="left" w:pos="259"/>
                <w:tab w:val="left" w:pos="604"/>
                <w:tab w:val="left" w:pos="816"/>
                <w:tab w:val="left" w:pos="1440"/>
              </w:tabs>
              <w:suppressAutoHyphens/>
              <w:spacing w:after="56"/>
              <w:jc w:val="center"/>
              <w:rPr>
                <w:ins w:id="1883" w:author="morayoa" w:date="2013-06-14T13:55:00Z"/>
                <w:rFonts w:ascii="Arial" w:hAnsi="Arial" w:cs="Arial"/>
                <w:sz w:val="18"/>
                <w:szCs w:val="18"/>
              </w:rPr>
            </w:pPr>
          </w:p>
        </w:tc>
        <w:tc>
          <w:tcPr>
            <w:tcW w:w="3402" w:type="dxa"/>
          </w:tcPr>
          <w:p w:rsidR="00000000" w:rsidRDefault="0045008E">
            <w:pPr>
              <w:numPr>
                <w:ilvl w:val="0"/>
                <w:numId w:val="72"/>
              </w:numPr>
              <w:rPr>
                <w:ins w:id="1884" w:author="morayoa" w:date="2013-06-14T13:55:00Z"/>
                <w:rFonts w:ascii="Arial" w:hAnsi="Arial" w:cs="Arial"/>
                <w:sz w:val="18"/>
                <w:szCs w:val="18"/>
              </w:rPr>
              <w:pPrChange w:id="1885" w:author="morayoa" w:date="2013-06-14T13:59:00Z">
                <w:pPr>
                  <w:numPr>
                    <w:numId w:val="77"/>
                  </w:numPr>
                  <w:tabs>
                    <w:tab w:val="num" w:pos="360"/>
                    <w:tab w:val="num" w:pos="720"/>
                  </w:tabs>
                  <w:ind w:left="720" w:hanging="720"/>
                </w:pPr>
              </w:pPrChange>
            </w:pPr>
            <w:ins w:id="1886" w:author="morayoa" w:date="2013-06-14T13:56:00Z">
              <w:r w:rsidRPr="00A12F15">
                <w:rPr>
                  <w:rFonts w:ascii="Arial" w:hAnsi="Arial" w:cs="Arial"/>
                  <w:sz w:val="18"/>
                  <w:szCs w:val="18"/>
                </w:rPr>
                <w:t>0.</w:t>
              </w:r>
              <w:r>
                <w:rPr>
                  <w:rFonts w:ascii="Arial" w:hAnsi="Arial" w:cs="Arial"/>
                  <w:sz w:val="18"/>
                  <w:szCs w:val="18"/>
                </w:rPr>
                <w:t>005</w:t>
              </w:r>
              <w:r w:rsidRPr="00A12F15">
                <w:rPr>
                  <w:rFonts w:ascii="Arial" w:hAnsi="Arial" w:cs="Arial"/>
                  <w:sz w:val="18"/>
                  <w:szCs w:val="18"/>
                </w:rPr>
                <w:t xml:space="preserve"> % for class 2</w:t>
              </w:r>
            </w:ins>
          </w:p>
        </w:tc>
        <w:tc>
          <w:tcPr>
            <w:tcW w:w="850" w:type="dxa"/>
          </w:tcPr>
          <w:p w:rsidR="0045008E" w:rsidRPr="00A12F15" w:rsidRDefault="0045008E" w:rsidP="00E7071C">
            <w:pPr>
              <w:tabs>
                <w:tab w:val="left" w:pos="-720"/>
                <w:tab w:val="left" w:pos="0"/>
                <w:tab w:val="left" w:pos="259"/>
                <w:tab w:val="left" w:pos="604"/>
                <w:tab w:val="left" w:pos="816"/>
                <w:tab w:val="left" w:pos="1440"/>
              </w:tabs>
              <w:suppressAutoHyphens/>
              <w:spacing w:after="56"/>
              <w:rPr>
                <w:ins w:id="1887" w:author="morayoa" w:date="2013-06-14T13:55:00Z"/>
                <w:rFonts w:ascii="Arial" w:hAnsi="Arial" w:cs="Arial"/>
                <w:sz w:val="18"/>
                <w:szCs w:val="18"/>
              </w:rPr>
            </w:pPr>
          </w:p>
        </w:tc>
        <w:tc>
          <w:tcPr>
            <w:tcW w:w="709" w:type="dxa"/>
          </w:tcPr>
          <w:p w:rsidR="0045008E" w:rsidRPr="00A12F15" w:rsidRDefault="0045008E" w:rsidP="00E7071C">
            <w:pPr>
              <w:tabs>
                <w:tab w:val="left" w:pos="-720"/>
                <w:tab w:val="left" w:pos="0"/>
                <w:tab w:val="left" w:pos="259"/>
                <w:tab w:val="left" w:pos="604"/>
                <w:tab w:val="left" w:pos="816"/>
                <w:tab w:val="left" w:pos="1440"/>
              </w:tabs>
              <w:suppressAutoHyphens/>
              <w:spacing w:after="56"/>
              <w:rPr>
                <w:ins w:id="1888" w:author="morayoa" w:date="2013-06-14T13:55:00Z"/>
                <w:rFonts w:ascii="Arial" w:hAnsi="Arial" w:cs="Arial"/>
                <w:sz w:val="18"/>
                <w:szCs w:val="18"/>
              </w:rPr>
            </w:pPr>
          </w:p>
        </w:tc>
        <w:tc>
          <w:tcPr>
            <w:tcW w:w="709" w:type="dxa"/>
          </w:tcPr>
          <w:p w:rsidR="0045008E" w:rsidRPr="00A12F15" w:rsidRDefault="0045008E" w:rsidP="00E7071C">
            <w:pPr>
              <w:tabs>
                <w:tab w:val="left" w:pos="-720"/>
                <w:tab w:val="left" w:pos="0"/>
                <w:tab w:val="left" w:pos="259"/>
                <w:tab w:val="left" w:pos="604"/>
                <w:tab w:val="left" w:pos="816"/>
                <w:tab w:val="left" w:pos="1440"/>
              </w:tabs>
              <w:suppressAutoHyphens/>
              <w:spacing w:after="56"/>
              <w:rPr>
                <w:ins w:id="1889" w:author="morayoa" w:date="2013-06-14T13:55:00Z"/>
                <w:rFonts w:ascii="Arial" w:hAnsi="Arial" w:cs="Arial"/>
                <w:sz w:val="18"/>
                <w:szCs w:val="18"/>
              </w:rPr>
            </w:pPr>
          </w:p>
        </w:tc>
        <w:tc>
          <w:tcPr>
            <w:tcW w:w="1417" w:type="dxa"/>
          </w:tcPr>
          <w:p w:rsidR="0045008E" w:rsidRPr="00A12F15" w:rsidRDefault="0045008E" w:rsidP="00E7071C">
            <w:pPr>
              <w:tabs>
                <w:tab w:val="left" w:pos="-720"/>
                <w:tab w:val="left" w:pos="0"/>
                <w:tab w:val="left" w:pos="259"/>
                <w:tab w:val="left" w:pos="604"/>
                <w:tab w:val="left" w:pos="816"/>
                <w:tab w:val="left" w:pos="1440"/>
              </w:tabs>
              <w:suppressAutoHyphens/>
              <w:spacing w:after="56"/>
              <w:rPr>
                <w:ins w:id="1890" w:author="morayoa" w:date="2013-06-14T13:55:00Z"/>
                <w:rFonts w:ascii="Arial" w:hAnsi="Arial" w:cs="Arial"/>
                <w:sz w:val="18"/>
                <w:szCs w:val="18"/>
              </w:rPr>
            </w:pPr>
          </w:p>
        </w:tc>
      </w:tr>
      <w:tr w:rsidR="0045008E" w:rsidRPr="00A12F15" w:rsidTr="0045008E">
        <w:tc>
          <w:tcPr>
            <w:tcW w:w="993" w:type="dxa"/>
            <w:tcBorders>
              <w:top w:val="nil"/>
              <w:bottom w:val="nil"/>
            </w:tcBorders>
          </w:tcPr>
          <w:p w:rsidR="0045008E" w:rsidRPr="00A12F15" w:rsidRDefault="0045008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ins w:id="1891" w:author="morayoa" w:date="2013-06-14T13:46:00Z">
              <w:r>
                <w:rPr>
                  <w:rFonts w:ascii="Arial" w:hAnsi="Arial" w:cs="Arial"/>
                  <w:sz w:val="18"/>
                  <w:szCs w:val="18"/>
                </w:rPr>
                <w:t>2.7.5.4.2</w:t>
              </w:r>
            </w:ins>
          </w:p>
        </w:tc>
        <w:tc>
          <w:tcPr>
            <w:tcW w:w="1134" w:type="dxa"/>
            <w:tcBorders>
              <w:top w:val="nil"/>
              <w:bottom w:val="nil"/>
            </w:tcBorders>
          </w:tcPr>
          <w:p w:rsidR="0045008E" w:rsidRPr="00A12F15" w:rsidRDefault="0045008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vAlign w:val="center"/>
          </w:tcPr>
          <w:p w:rsidR="0045008E" w:rsidRPr="00B836E3" w:rsidRDefault="0045008E" w:rsidP="00B836E3">
            <w:pPr>
              <w:rPr>
                <w:rFonts w:ascii="Arial" w:hAnsi="Arial" w:cs="Arial"/>
                <w:iCs/>
                <w:sz w:val="18"/>
                <w:szCs w:val="18"/>
              </w:rPr>
            </w:pPr>
            <w:ins w:id="1892" w:author="morayoa" w:date="2013-06-14T13:44:00Z">
              <w:r w:rsidRPr="00B836E3">
                <w:rPr>
                  <w:rFonts w:ascii="Arial" w:hAnsi="Arial" w:cs="Arial"/>
                  <w:sz w:val="18"/>
                  <w:szCs w:val="18"/>
                  <w:lang w:val="en-US"/>
                </w:rPr>
                <w:t>Difference between the highest and lowest indicated values obtained in the set of the twelve readings from 0 minute to 210 minutes =</w:t>
              </w:r>
            </w:ins>
            <w:del w:id="1893" w:author="morayoa" w:date="2013-06-12T16:27:00Z">
              <w:r w:rsidRPr="00B836E3" w:rsidDel="0060289E">
                <w:rPr>
                  <w:rFonts w:ascii="Arial" w:hAnsi="Arial" w:cs="Arial"/>
                  <w:iCs/>
                  <w:sz w:val="18"/>
                  <w:szCs w:val="18"/>
                </w:rPr>
                <w:delText xml:space="preserve">for all 12 tests taken over the 3.5 hour period, </w:delText>
              </w:r>
              <w:r w:rsidRPr="00B836E3" w:rsidDel="0060289E">
                <w:rPr>
                  <w:rFonts w:ascii="Arial" w:hAnsi="Arial" w:cs="Arial"/>
                  <w:sz w:val="18"/>
                  <w:szCs w:val="18"/>
                </w:rPr>
                <w:delText>0.1 times the appropriate MPE specified in 2.2.2 Table 2 (R50-1)</w:delText>
              </w:r>
              <w:r w:rsidRPr="00B836E3" w:rsidDel="0060289E">
                <w:rPr>
                  <w:rFonts w:ascii="Arial" w:hAnsi="Arial" w:cs="Arial"/>
                  <w:iCs/>
                  <w:sz w:val="18"/>
                  <w:szCs w:val="18"/>
                </w:rPr>
                <w:delText>.</w:delText>
              </w:r>
            </w:del>
          </w:p>
        </w:tc>
        <w:tc>
          <w:tcPr>
            <w:tcW w:w="850" w:type="dxa"/>
          </w:tcPr>
          <w:p w:rsidR="0045008E" w:rsidRPr="00A12F15" w:rsidRDefault="0045008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45008E" w:rsidRPr="00A12F15" w:rsidRDefault="0045008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45008E" w:rsidRPr="00A12F15" w:rsidRDefault="0045008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
          <w:p w:rsidR="0045008E" w:rsidRPr="00A12F15" w:rsidRDefault="0045008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45008E" w:rsidRPr="00A12F15" w:rsidTr="00C645F1">
        <w:trPr>
          <w:ins w:id="1894" w:author="morayoa" w:date="2013-06-14T13:57:00Z"/>
        </w:trPr>
        <w:tc>
          <w:tcPr>
            <w:tcW w:w="993" w:type="dxa"/>
            <w:tcBorders>
              <w:top w:val="nil"/>
              <w:bottom w:val="nil"/>
            </w:tcBorders>
          </w:tcPr>
          <w:p w:rsidR="0045008E" w:rsidRDefault="0045008E" w:rsidP="00E7071C">
            <w:pPr>
              <w:tabs>
                <w:tab w:val="left" w:pos="-720"/>
                <w:tab w:val="left" w:pos="0"/>
                <w:tab w:val="left" w:pos="259"/>
                <w:tab w:val="left" w:pos="604"/>
                <w:tab w:val="left" w:pos="816"/>
                <w:tab w:val="left" w:pos="1440"/>
              </w:tabs>
              <w:suppressAutoHyphens/>
              <w:spacing w:after="56"/>
              <w:jc w:val="center"/>
              <w:rPr>
                <w:ins w:id="1895" w:author="morayoa" w:date="2013-06-14T13:57:00Z"/>
                <w:rFonts w:ascii="Arial" w:hAnsi="Arial" w:cs="Arial"/>
                <w:sz w:val="18"/>
                <w:szCs w:val="18"/>
              </w:rPr>
            </w:pPr>
          </w:p>
        </w:tc>
        <w:tc>
          <w:tcPr>
            <w:tcW w:w="1134" w:type="dxa"/>
            <w:tcBorders>
              <w:top w:val="nil"/>
              <w:bottom w:val="nil"/>
            </w:tcBorders>
          </w:tcPr>
          <w:p w:rsidR="0045008E" w:rsidRPr="00A12F15" w:rsidRDefault="0045008E" w:rsidP="00E7071C">
            <w:pPr>
              <w:tabs>
                <w:tab w:val="left" w:pos="-720"/>
                <w:tab w:val="left" w:pos="0"/>
                <w:tab w:val="left" w:pos="259"/>
                <w:tab w:val="left" w:pos="604"/>
                <w:tab w:val="left" w:pos="816"/>
                <w:tab w:val="left" w:pos="1440"/>
              </w:tabs>
              <w:suppressAutoHyphens/>
              <w:spacing w:after="56"/>
              <w:jc w:val="center"/>
              <w:rPr>
                <w:ins w:id="1896" w:author="morayoa" w:date="2013-06-14T13:57:00Z"/>
                <w:rFonts w:ascii="Arial" w:hAnsi="Arial" w:cs="Arial"/>
                <w:sz w:val="18"/>
                <w:szCs w:val="18"/>
              </w:rPr>
            </w:pPr>
          </w:p>
        </w:tc>
        <w:tc>
          <w:tcPr>
            <w:tcW w:w="3402" w:type="dxa"/>
          </w:tcPr>
          <w:p w:rsidR="00000000" w:rsidRDefault="0045008E">
            <w:pPr>
              <w:numPr>
                <w:ilvl w:val="0"/>
                <w:numId w:val="73"/>
              </w:numPr>
              <w:rPr>
                <w:ins w:id="1897" w:author="morayoa" w:date="2013-06-14T13:57:00Z"/>
                <w:rFonts w:ascii="Arial" w:hAnsi="Arial" w:cs="Arial"/>
                <w:sz w:val="18"/>
                <w:szCs w:val="18"/>
                <w:lang w:val="en-US"/>
              </w:rPr>
              <w:pPrChange w:id="1898" w:author="morayoa" w:date="2013-06-14T13:59:00Z">
                <w:pPr>
                  <w:numPr>
                    <w:numId w:val="78"/>
                  </w:numPr>
                  <w:tabs>
                    <w:tab w:val="num" w:pos="360"/>
                    <w:tab w:val="num" w:pos="720"/>
                  </w:tabs>
                  <w:ind w:left="720" w:hanging="720"/>
                </w:pPr>
              </w:pPrChange>
            </w:pPr>
            <w:ins w:id="1899" w:author="morayoa" w:date="2013-06-14T13:58:00Z">
              <w:r>
                <w:rPr>
                  <w:rFonts w:ascii="Arial" w:hAnsi="Arial" w:cs="Arial"/>
                  <w:sz w:val="18"/>
                  <w:szCs w:val="18"/>
                </w:rPr>
                <w:t>0.00007</w:t>
              </w:r>
              <w:r w:rsidRPr="00A12F15">
                <w:rPr>
                  <w:rFonts w:ascii="Arial" w:hAnsi="Arial" w:cs="Arial"/>
                  <w:sz w:val="18"/>
                  <w:szCs w:val="18"/>
                </w:rPr>
                <w:t xml:space="preserve"> % for class 0.2</w:t>
              </w:r>
            </w:ins>
          </w:p>
        </w:tc>
        <w:tc>
          <w:tcPr>
            <w:tcW w:w="850" w:type="dxa"/>
          </w:tcPr>
          <w:p w:rsidR="0045008E" w:rsidRPr="00A12F15" w:rsidRDefault="0045008E" w:rsidP="00E7071C">
            <w:pPr>
              <w:tabs>
                <w:tab w:val="left" w:pos="-720"/>
                <w:tab w:val="left" w:pos="0"/>
                <w:tab w:val="left" w:pos="259"/>
                <w:tab w:val="left" w:pos="604"/>
                <w:tab w:val="left" w:pos="816"/>
                <w:tab w:val="left" w:pos="1440"/>
              </w:tabs>
              <w:suppressAutoHyphens/>
              <w:spacing w:after="56"/>
              <w:rPr>
                <w:ins w:id="1900" w:author="morayoa" w:date="2013-06-14T13:57:00Z"/>
                <w:rFonts w:ascii="Arial" w:hAnsi="Arial" w:cs="Arial"/>
                <w:sz w:val="18"/>
                <w:szCs w:val="18"/>
              </w:rPr>
            </w:pPr>
          </w:p>
        </w:tc>
        <w:tc>
          <w:tcPr>
            <w:tcW w:w="709" w:type="dxa"/>
          </w:tcPr>
          <w:p w:rsidR="0045008E" w:rsidRPr="00A12F15" w:rsidRDefault="0045008E" w:rsidP="00E7071C">
            <w:pPr>
              <w:tabs>
                <w:tab w:val="left" w:pos="-720"/>
                <w:tab w:val="left" w:pos="0"/>
                <w:tab w:val="left" w:pos="259"/>
                <w:tab w:val="left" w:pos="604"/>
                <w:tab w:val="left" w:pos="816"/>
                <w:tab w:val="left" w:pos="1440"/>
              </w:tabs>
              <w:suppressAutoHyphens/>
              <w:spacing w:after="56"/>
              <w:rPr>
                <w:ins w:id="1901" w:author="morayoa" w:date="2013-06-14T13:57:00Z"/>
                <w:rFonts w:ascii="Arial" w:hAnsi="Arial" w:cs="Arial"/>
                <w:sz w:val="18"/>
                <w:szCs w:val="18"/>
              </w:rPr>
            </w:pPr>
          </w:p>
        </w:tc>
        <w:tc>
          <w:tcPr>
            <w:tcW w:w="709" w:type="dxa"/>
          </w:tcPr>
          <w:p w:rsidR="0045008E" w:rsidRPr="00A12F15" w:rsidRDefault="0045008E" w:rsidP="00E7071C">
            <w:pPr>
              <w:tabs>
                <w:tab w:val="left" w:pos="-720"/>
                <w:tab w:val="left" w:pos="0"/>
                <w:tab w:val="left" w:pos="259"/>
                <w:tab w:val="left" w:pos="604"/>
                <w:tab w:val="left" w:pos="816"/>
                <w:tab w:val="left" w:pos="1440"/>
              </w:tabs>
              <w:suppressAutoHyphens/>
              <w:spacing w:after="56"/>
              <w:rPr>
                <w:ins w:id="1902" w:author="morayoa" w:date="2013-06-14T13:57:00Z"/>
                <w:rFonts w:ascii="Arial" w:hAnsi="Arial" w:cs="Arial"/>
                <w:sz w:val="18"/>
                <w:szCs w:val="18"/>
              </w:rPr>
            </w:pPr>
          </w:p>
        </w:tc>
        <w:tc>
          <w:tcPr>
            <w:tcW w:w="1417" w:type="dxa"/>
          </w:tcPr>
          <w:p w:rsidR="0045008E" w:rsidRPr="00A12F15" w:rsidRDefault="0045008E" w:rsidP="00E7071C">
            <w:pPr>
              <w:tabs>
                <w:tab w:val="left" w:pos="-720"/>
                <w:tab w:val="left" w:pos="0"/>
                <w:tab w:val="left" w:pos="259"/>
                <w:tab w:val="left" w:pos="604"/>
                <w:tab w:val="left" w:pos="816"/>
                <w:tab w:val="left" w:pos="1440"/>
              </w:tabs>
              <w:suppressAutoHyphens/>
              <w:spacing w:after="56"/>
              <w:rPr>
                <w:ins w:id="1903" w:author="morayoa" w:date="2013-06-14T13:57:00Z"/>
                <w:rFonts w:ascii="Arial" w:hAnsi="Arial" w:cs="Arial"/>
                <w:sz w:val="18"/>
                <w:szCs w:val="18"/>
              </w:rPr>
            </w:pPr>
          </w:p>
        </w:tc>
      </w:tr>
      <w:tr w:rsidR="0045008E" w:rsidRPr="00A12F15" w:rsidTr="00C645F1">
        <w:trPr>
          <w:ins w:id="1904" w:author="morayoa" w:date="2013-06-14T13:57:00Z"/>
        </w:trPr>
        <w:tc>
          <w:tcPr>
            <w:tcW w:w="993" w:type="dxa"/>
            <w:tcBorders>
              <w:top w:val="nil"/>
              <w:bottom w:val="nil"/>
            </w:tcBorders>
          </w:tcPr>
          <w:p w:rsidR="0045008E" w:rsidRDefault="0045008E" w:rsidP="00E7071C">
            <w:pPr>
              <w:tabs>
                <w:tab w:val="left" w:pos="-720"/>
                <w:tab w:val="left" w:pos="0"/>
                <w:tab w:val="left" w:pos="259"/>
                <w:tab w:val="left" w:pos="604"/>
                <w:tab w:val="left" w:pos="816"/>
                <w:tab w:val="left" w:pos="1440"/>
              </w:tabs>
              <w:suppressAutoHyphens/>
              <w:spacing w:after="56"/>
              <w:jc w:val="center"/>
              <w:rPr>
                <w:ins w:id="1905" w:author="morayoa" w:date="2013-06-14T13:57:00Z"/>
                <w:rFonts w:ascii="Arial" w:hAnsi="Arial" w:cs="Arial"/>
                <w:sz w:val="18"/>
                <w:szCs w:val="18"/>
              </w:rPr>
            </w:pPr>
          </w:p>
        </w:tc>
        <w:tc>
          <w:tcPr>
            <w:tcW w:w="1134" w:type="dxa"/>
            <w:tcBorders>
              <w:top w:val="nil"/>
              <w:bottom w:val="nil"/>
            </w:tcBorders>
          </w:tcPr>
          <w:p w:rsidR="0045008E" w:rsidRPr="00A12F15" w:rsidRDefault="0045008E" w:rsidP="00E7071C">
            <w:pPr>
              <w:tabs>
                <w:tab w:val="left" w:pos="-720"/>
                <w:tab w:val="left" w:pos="0"/>
                <w:tab w:val="left" w:pos="259"/>
                <w:tab w:val="left" w:pos="604"/>
                <w:tab w:val="left" w:pos="816"/>
                <w:tab w:val="left" w:pos="1440"/>
              </w:tabs>
              <w:suppressAutoHyphens/>
              <w:spacing w:after="56"/>
              <w:jc w:val="center"/>
              <w:rPr>
                <w:ins w:id="1906" w:author="morayoa" w:date="2013-06-14T13:57:00Z"/>
                <w:rFonts w:ascii="Arial" w:hAnsi="Arial" w:cs="Arial"/>
                <w:sz w:val="18"/>
                <w:szCs w:val="18"/>
              </w:rPr>
            </w:pPr>
          </w:p>
        </w:tc>
        <w:tc>
          <w:tcPr>
            <w:tcW w:w="3402" w:type="dxa"/>
          </w:tcPr>
          <w:p w:rsidR="00000000" w:rsidRDefault="0045008E">
            <w:pPr>
              <w:numPr>
                <w:ilvl w:val="0"/>
                <w:numId w:val="73"/>
              </w:numPr>
              <w:rPr>
                <w:ins w:id="1907" w:author="morayoa" w:date="2013-06-14T13:57:00Z"/>
                <w:rFonts w:ascii="Arial" w:hAnsi="Arial" w:cs="Arial"/>
                <w:sz w:val="18"/>
                <w:szCs w:val="18"/>
                <w:lang w:val="en-US"/>
              </w:rPr>
              <w:pPrChange w:id="1908" w:author="morayoa" w:date="2013-06-14T13:59:00Z">
                <w:pPr>
                  <w:numPr>
                    <w:numId w:val="78"/>
                  </w:numPr>
                  <w:tabs>
                    <w:tab w:val="num" w:pos="360"/>
                    <w:tab w:val="num" w:pos="720"/>
                  </w:tabs>
                  <w:ind w:left="720" w:hanging="720"/>
                </w:pPr>
              </w:pPrChange>
            </w:pPr>
            <w:ins w:id="1909" w:author="morayoa" w:date="2013-06-14T13:58:00Z">
              <w:r w:rsidRPr="00A12F15">
                <w:rPr>
                  <w:rFonts w:ascii="Arial" w:hAnsi="Arial" w:cs="Arial"/>
                  <w:sz w:val="18"/>
                  <w:szCs w:val="18"/>
                </w:rPr>
                <w:t>0.0</w:t>
              </w:r>
              <w:r>
                <w:rPr>
                  <w:rFonts w:ascii="Arial" w:hAnsi="Arial" w:cs="Arial"/>
                  <w:sz w:val="18"/>
                  <w:szCs w:val="18"/>
                </w:rPr>
                <w:t>0175</w:t>
              </w:r>
              <w:r w:rsidRPr="00A12F15">
                <w:rPr>
                  <w:rFonts w:ascii="Arial" w:hAnsi="Arial" w:cs="Arial"/>
                  <w:sz w:val="18"/>
                  <w:szCs w:val="18"/>
                </w:rPr>
                <w:t xml:space="preserve"> % for class 0.5</w:t>
              </w:r>
            </w:ins>
          </w:p>
        </w:tc>
        <w:tc>
          <w:tcPr>
            <w:tcW w:w="850" w:type="dxa"/>
          </w:tcPr>
          <w:p w:rsidR="0045008E" w:rsidRPr="00A12F15" w:rsidRDefault="0045008E" w:rsidP="00E7071C">
            <w:pPr>
              <w:tabs>
                <w:tab w:val="left" w:pos="-720"/>
                <w:tab w:val="left" w:pos="0"/>
                <w:tab w:val="left" w:pos="259"/>
                <w:tab w:val="left" w:pos="604"/>
                <w:tab w:val="left" w:pos="816"/>
                <w:tab w:val="left" w:pos="1440"/>
              </w:tabs>
              <w:suppressAutoHyphens/>
              <w:spacing w:after="56"/>
              <w:rPr>
                <w:ins w:id="1910" w:author="morayoa" w:date="2013-06-14T13:57:00Z"/>
                <w:rFonts w:ascii="Arial" w:hAnsi="Arial" w:cs="Arial"/>
                <w:sz w:val="18"/>
                <w:szCs w:val="18"/>
              </w:rPr>
            </w:pPr>
          </w:p>
        </w:tc>
        <w:tc>
          <w:tcPr>
            <w:tcW w:w="709" w:type="dxa"/>
          </w:tcPr>
          <w:p w:rsidR="0045008E" w:rsidRPr="00A12F15" w:rsidRDefault="0045008E" w:rsidP="00E7071C">
            <w:pPr>
              <w:tabs>
                <w:tab w:val="left" w:pos="-720"/>
                <w:tab w:val="left" w:pos="0"/>
                <w:tab w:val="left" w:pos="259"/>
                <w:tab w:val="left" w:pos="604"/>
                <w:tab w:val="left" w:pos="816"/>
                <w:tab w:val="left" w:pos="1440"/>
              </w:tabs>
              <w:suppressAutoHyphens/>
              <w:spacing w:after="56"/>
              <w:rPr>
                <w:ins w:id="1911" w:author="morayoa" w:date="2013-06-14T13:57:00Z"/>
                <w:rFonts w:ascii="Arial" w:hAnsi="Arial" w:cs="Arial"/>
                <w:sz w:val="18"/>
                <w:szCs w:val="18"/>
              </w:rPr>
            </w:pPr>
          </w:p>
        </w:tc>
        <w:tc>
          <w:tcPr>
            <w:tcW w:w="709" w:type="dxa"/>
          </w:tcPr>
          <w:p w:rsidR="0045008E" w:rsidRPr="00A12F15" w:rsidRDefault="0045008E" w:rsidP="00E7071C">
            <w:pPr>
              <w:tabs>
                <w:tab w:val="left" w:pos="-720"/>
                <w:tab w:val="left" w:pos="0"/>
                <w:tab w:val="left" w:pos="259"/>
                <w:tab w:val="left" w:pos="604"/>
                <w:tab w:val="left" w:pos="816"/>
                <w:tab w:val="left" w:pos="1440"/>
              </w:tabs>
              <w:suppressAutoHyphens/>
              <w:spacing w:after="56"/>
              <w:rPr>
                <w:ins w:id="1912" w:author="morayoa" w:date="2013-06-14T13:57:00Z"/>
                <w:rFonts w:ascii="Arial" w:hAnsi="Arial" w:cs="Arial"/>
                <w:sz w:val="18"/>
                <w:szCs w:val="18"/>
              </w:rPr>
            </w:pPr>
          </w:p>
        </w:tc>
        <w:tc>
          <w:tcPr>
            <w:tcW w:w="1417" w:type="dxa"/>
          </w:tcPr>
          <w:p w:rsidR="0045008E" w:rsidRPr="00A12F15" w:rsidRDefault="0045008E" w:rsidP="00E7071C">
            <w:pPr>
              <w:tabs>
                <w:tab w:val="left" w:pos="-720"/>
                <w:tab w:val="left" w:pos="0"/>
                <w:tab w:val="left" w:pos="259"/>
                <w:tab w:val="left" w:pos="604"/>
                <w:tab w:val="left" w:pos="816"/>
                <w:tab w:val="left" w:pos="1440"/>
              </w:tabs>
              <w:suppressAutoHyphens/>
              <w:spacing w:after="56"/>
              <w:rPr>
                <w:ins w:id="1913" w:author="morayoa" w:date="2013-06-14T13:57:00Z"/>
                <w:rFonts w:ascii="Arial" w:hAnsi="Arial" w:cs="Arial"/>
                <w:sz w:val="18"/>
                <w:szCs w:val="18"/>
              </w:rPr>
            </w:pPr>
          </w:p>
        </w:tc>
      </w:tr>
      <w:tr w:rsidR="0045008E" w:rsidRPr="00A12F15" w:rsidTr="00C645F1">
        <w:trPr>
          <w:ins w:id="1914" w:author="morayoa" w:date="2013-06-14T13:57:00Z"/>
        </w:trPr>
        <w:tc>
          <w:tcPr>
            <w:tcW w:w="993" w:type="dxa"/>
            <w:tcBorders>
              <w:top w:val="nil"/>
              <w:bottom w:val="nil"/>
            </w:tcBorders>
          </w:tcPr>
          <w:p w:rsidR="0045008E" w:rsidRDefault="0045008E" w:rsidP="00E7071C">
            <w:pPr>
              <w:tabs>
                <w:tab w:val="left" w:pos="-720"/>
                <w:tab w:val="left" w:pos="0"/>
                <w:tab w:val="left" w:pos="259"/>
                <w:tab w:val="left" w:pos="604"/>
                <w:tab w:val="left" w:pos="816"/>
                <w:tab w:val="left" w:pos="1440"/>
              </w:tabs>
              <w:suppressAutoHyphens/>
              <w:spacing w:after="56"/>
              <w:jc w:val="center"/>
              <w:rPr>
                <w:ins w:id="1915" w:author="morayoa" w:date="2013-06-14T13:57:00Z"/>
                <w:rFonts w:ascii="Arial" w:hAnsi="Arial" w:cs="Arial"/>
                <w:sz w:val="18"/>
                <w:szCs w:val="18"/>
              </w:rPr>
            </w:pPr>
          </w:p>
        </w:tc>
        <w:tc>
          <w:tcPr>
            <w:tcW w:w="1134" w:type="dxa"/>
            <w:tcBorders>
              <w:top w:val="nil"/>
              <w:bottom w:val="nil"/>
            </w:tcBorders>
          </w:tcPr>
          <w:p w:rsidR="0045008E" w:rsidRPr="00A12F15" w:rsidRDefault="0045008E" w:rsidP="00E7071C">
            <w:pPr>
              <w:tabs>
                <w:tab w:val="left" w:pos="-720"/>
                <w:tab w:val="left" w:pos="0"/>
                <w:tab w:val="left" w:pos="259"/>
                <w:tab w:val="left" w:pos="604"/>
                <w:tab w:val="left" w:pos="816"/>
                <w:tab w:val="left" w:pos="1440"/>
              </w:tabs>
              <w:suppressAutoHyphens/>
              <w:spacing w:after="56"/>
              <w:jc w:val="center"/>
              <w:rPr>
                <w:ins w:id="1916" w:author="morayoa" w:date="2013-06-14T13:57:00Z"/>
                <w:rFonts w:ascii="Arial" w:hAnsi="Arial" w:cs="Arial"/>
                <w:sz w:val="18"/>
                <w:szCs w:val="18"/>
              </w:rPr>
            </w:pPr>
          </w:p>
        </w:tc>
        <w:tc>
          <w:tcPr>
            <w:tcW w:w="3402" w:type="dxa"/>
          </w:tcPr>
          <w:p w:rsidR="00000000" w:rsidRDefault="0045008E">
            <w:pPr>
              <w:numPr>
                <w:ilvl w:val="0"/>
                <w:numId w:val="73"/>
              </w:numPr>
              <w:rPr>
                <w:ins w:id="1917" w:author="morayoa" w:date="2013-06-14T13:57:00Z"/>
                <w:rFonts w:ascii="Arial" w:hAnsi="Arial" w:cs="Arial"/>
                <w:sz w:val="18"/>
                <w:szCs w:val="18"/>
                <w:lang w:val="en-US"/>
              </w:rPr>
              <w:pPrChange w:id="1918" w:author="morayoa" w:date="2013-06-14T13:59:00Z">
                <w:pPr>
                  <w:numPr>
                    <w:numId w:val="78"/>
                  </w:numPr>
                  <w:tabs>
                    <w:tab w:val="num" w:pos="360"/>
                    <w:tab w:val="num" w:pos="720"/>
                  </w:tabs>
                  <w:ind w:left="720" w:hanging="720"/>
                </w:pPr>
              </w:pPrChange>
            </w:pPr>
            <w:ins w:id="1919" w:author="morayoa" w:date="2013-06-14T13:58:00Z">
              <w:r w:rsidRPr="00A12F15">
                <w:rPr>
                  <w:rFonts w:ascii="Arial" w:hAnsi="Arial" w:cs="Arial"/>
                  <w:sz w:val="18"/>
                  <w:szCs w:val="18"/>
                </w:rPr>
                <w:t>0.</w:t>
              </w:r>
              <w:r>
                <w:rPr>
                  <w:rFonts w:ascii="Arial" w:hAnsi="Arial" w:cs="Arial"/>
                  <w:sz w:val="18"/>
                  <w:szCs w:val="18"/>
                </w:rPr>
                <w:t>00</w:t>
              </w:r>
            </w:ins>
            <w:ins w:id="1920" w:author="morayoa" w:date="2013-06-14T13:59:00Z">
              <w:r>
                <w:rPr>
                  <w:rFonts w:ascii="Arial" w:hAnsi="Arial" w:cs="Arial"/>
                  <w:sz w:val="18"/>
                  <w:szCs w:val="18"/>
                </w:rPr>
                <w:t>3</w:t>
              </w:r>
            </w:ins>
            <w:ins w:id="1921" w:author="morayoa" w:date="2013-06-14T13:58:00Z">
              <w:r>
                <w:rPr>
                  <w:rFonts w:ascii="Arial" w:hAnsi="Arial" w:cs="Arial"/>
                  <w:sz w:val="18"/>
                  <w:szCs w:val="18"/>
                </w:rPr>
                <w:t>5</w:t>
              </w:r>
              <w:r w:rsidRPr="00A12F15">
                <w:rPr>
                  <w:rFonts w:ascii="Arial" w:hAnsi="Arial" w:cs="Arial"/>
                  <w:sz w:val="18"/>
                  <w:szCs w:val="18"/>
                </w:rPr>
                <w:t xml:space="preserve"> % for class 1</w:t>
              </w:r>
            </w:ins>
          </w:p>
        </w:tc>
        <w:tc>
          <w:tcPr>
            <w:tcW w:w="850" w:type="dxa"/>
          </w:tcPr>
          <w:p w:rsidR="0045008E" w:rsidRPr="00A12F15" w:rsidRDefault="0045008E" w:rsidP="00E7071C">
            <w:pPr>
              <w:tabs>
                <w:tab w:val="left" w:pos="-720"/>
                <w:tab w:val="left" w:pos="0"/>
                <w:tab w:val="left" w:pos="259"/>
                <w:tab w:val="left" w:pos="604"/>
                <w:tab w:val="left" w:pos="816"/>
                <w:tab w:val="left" w:pos="1440"/>
              </w:tabs>
              <w:suppressAutoHyphens/>
              <w:spacing w:after="56"/>
              <w:rPr>
                <w:ins w:id="1922" w:author="morayoa" w:date="2013-06-14T13:57:00Z"/>
                <w:rFonts w:ascii="Arial" w:hAnsi="Arial" w:cs="Arial"/>
                <w:sz w:val="18"/>
                <w:szCs w:val="18"/>
              </w:rPr>
            </w:pPr>
          </w:p>
        </w:tc>
        <w:tc>
          <w:tcPr>
            <w:tcW w:w="709" w:type="dxa"/>
          </w:tcPr>
          <w:p w:rsidR="0045008E" w:rsidRPr="00A12F15" w:rsidRDefault="0045008E" w:rsidP="00E7071C">
            <w:pPr>
              <w:tabs>
                <w:tab w:val="left" w:pos="-720"/>
                <w:tab w:val="left" w:pos="0"/>
                <w:tab w:val="left" w:pos="259"/>
                <w:tab w:val="left" w:pos="604"/>
                <w:tab w:val="left" w:pos="816"/>
                <w:tab w:val="left" w:pos="1440"/>
              </w:tabs>
              <w:suppressAutoHyphens/>
              <w:spacing w:after="56"/>
              <w:rPr>
                <w:ins w:id="1923" w:author="morayoa" w:date="2013-06-14T13:57:00Z"/>
                <w:rFonts w:ascii="Arial" w:hAnsi="Arial" w:cs="Arial"/>
                <w:sz w:val="18"/>
                <w:szCs w:val="18"/>
              </w:rPr>
            </w:pPr>
          </w:p>
        </w:tc>
        <w:tc>
          <w:tcPr>
            <w:tcW w:w="709" w:type="dxa"/>
          </w:tcPr>
          <w:p w:rsidR="0045008E" w:rsidRPr="00A12F15" w:rsidRDefault="0045008E" w:rsidP="00E7071C">
            <w:pPr>
              <w:tabs>
                <w:tab w:val="left" w:pos="-720"/>
                <w:tab w:val="left" w:pos="0"/>
                <w:tab w:val="left" w:pos="259"/>
                <w:tab w:val="left" w:pos="604"/>
                <w:tab w:val="left" w:pos="816"/>
                <w:tab w:val="left" w:pos="1440"/>
              </w:tabs>
              <w:suppressAutoHyphens/>
              <w:spacing w:after="56"/>
              <w:rPr>
                <w:ins w:id="1924" w:author="morayoa" w:date="2013-06-14T13:57:00Z"/>
                <w:rFonts w:ascii="Arial" w:hAnsi="Arial" w:cs="Arial"/>
                <w:sz w:val="18"/>
                <w:szCs w:val="18"/>
              </w:rPr>
            </w:pPr>
          </w:p>
        </w:tc>
        <w:tc>
          <w:tcPr>
            <w:tcW w:w="1417" w:type="dxa"/>
          </w:tcPr>
          <w:p w:rsidR="0045008E" w:rsidRPr="00A12F15" w:rsidRDefault="0045008E" w:rsidP="00E7071C">
            <w:pPr>
              <w:tabs>
                <w:tab w:val="left" w:pos="-720"/>
                <w:tab w:val="left" w:pos="0"/>
                <w:tab w:val="left" w:pos="259"/>
                <w:tab w:val="left" w:pos="604"/>
                <w:tab w:val="left" w:pos="816"/>
                <w:tab w:val="left" w:pos="1440"/>
              </w:tabs>
              <w:suppressAutoHyphens/>
              <w:spacing w:after="56"/>
              <w:rPr>
                <w:ins w:id="1925" w:author="morayoa" w:date="2013-06-14T13:57:00Z"/>
                <w:rFonts w:ascii="Arial" w:hAnsi="Arial" w:cs="Arial"/>
                <w:sz w:val="18"/>
                <w:szCs w:val="18"/>
              </w:rPr>
            </w:pPr>
          </w:p>
        </w:tc>
      </w:tr>
      <w:tr w:rsidR="0045008E" w:rsidRPr="00A12F15" w:rsidTr="00C645F1">
        <w:trPr>
          <w:ins w:id="1926" w:author="morayoa" w:date="2013-06-14T13:57:00Z"/>
        </w:trPr>
        <w:tc>
          <w:tcPr>
            <w:tcW w:w="993" w:type="dxa"/>
            <w:tcBorders>
              <w:top w:val="nil"/>
            </w:tcBorders>
          </w:tcPr>
          <w:p w:rsidR="0045008E" w:rsidRDefault="0045008E" w:rsidP="00E7071C">
            <w:pPr>
              <w:tabs>
                <w:tab w:val="left" w:pos="-720"/>
                <w:tab w:val="left" w:pos="0"/>
                <w:tab w:val="left" w:pos="259"/>
                <w:tab w:val="left" w:pos="604"/>
                <w:tab w:val="left" w:pos="816"/>
                <w:tab w:val="left" w:pos="1440"/>
              </w:tabs>
              <w:suppressAutoHyphens/>
              <w:spacing w:after="56"/>
              <w:jc w:val="center"/>
              <w:rPr>
                <w:ins w:id="1927" w:author="morayoa" w:date="2013-06-14T13:57:00Z"/>
                <w:rFonts w:ascii="Arial" w:hAnsi="Arial" w:cs="Arial"/>
                <w:sz w:val="18"/>
                <w:szCs w:val="18"/>
              </w:rPr>
            </w:pPr>
          </w:p>
        </w:tc>
        <w:tc>
          <w:tcPr>
            <w:tcW w:w="1134" w:type="dxa"/>
            <w:tcBorders>
              <w:top w:val="nil"/>
            </w:tcBorders>
          </w:tcPr>
          <w:p w:rsidR="0045008E" w:rsidRPr="00A12F15" w:rsidRDefault="0045008E" w:rsidP="00E7071C">
            <w:pPr>
              <w:tabs>
                <w:tab w:val="left" w:pos="-720"/>
                <w:tab w:val="left" w:pos="0"/>
                <w:tab w:val="left" w:pos="259"/>
                <w:tab w:val="left" w:pos="604"/>
                <w:tab w:val="left" w:pos="816"/>
                <w:tab w:val="left" w:pos="1440"/>
              </w:tabs>
              <w:suppressAutoHyphens/>
              <w:spacing w:after="56"/>
              <w:jc w:val="center"/>
              <w:rPr>
                <w:ins w:id="1928" w:author="morayoa" w:date="2013-06-14T13:57:00Z"/>
                <w:rFonts w:ascii="Arial" w:hAnsi="Arial" w:cs="Arial"/>
                <w:sz w:val="18"/>
                <w:szCs w:val="18"/>
              </w:rPr>
            </w:pPr>
          </w:p>
        </w:tc>
        <w:tc>
          <w:tcPr>
            <w:tcW w:w="3402" w:type="dxa"/>
          </w:tcPr>
          <w:p w:rsidR="0045008E" w:rsidRPr="00B836E3" w:rsidRDefault="0045008E" w:rsidP="0045008E">
            <w:pPr>
              <w:numPr>
                <w:ilvl w:val="0"/>
                <w:numId w:val="73"/>
              </w:numPr>
              <w:rPr>
                <w:ins w:id="1929" w:author="morayoa" w:date="2013-06-14T13:57:00Z"/>
                <w:rFonts w:ascii="Arial" w:hAnsi="Arial" w:cs="Arial"/>
                <w:sz w:val="18"/>
                <w:szCs w:val="18"/>
                <w:lang w:val="en-US"/>
              </w:rPr>
            </w:pPr>
            <w:ins w:id="1930" w:author="morayoa" w:date="2013-06-14T13:58:00Z">
              <w:r w:rsidRPr="00A12F15">
                <w:rPr>
                  <w:rFonts w:ascii="Arial" w:hAnsi="Arial" w:cs="Arial"/>
                  <w:sz w:val="18"/>
                  <w:szCs w:val="18"/>
                </w:rPr>
                <w:t>0.</w:t>
              </w:r>
              <w:r>
                <w:rPr>
                  <w:rFonts w:ascii="Arial" w:hAnsi="Arial" w:cs="Arial"/>
                  <w:sz w:val="18"/>
                  <w:szCs w:val="18"/>
                </w:rPr>
                <w:t>00</w:t>
              </w:r>
            </w:ins>
            <w:ins w:id="1931" w:author="morayoa" w:date="2013-06-14T13:59:00Z">
              <w:r>
                <w:rPr>
                  <w:rFonts w:ascii="Arial" w:hAnsi="Arial" w:cs="Arial"/>
                  <w:sz w:val="18"/>
                  <w:szCs w:val="18"/>
                </w:rPr>
                <w:t>7</w:t>
              </w:r>
            </w:ins>
            <w:ins w:id="1932" w:author="morayoa" w:date="2013-06-14T13:58:00Z">
              <w:r w:rsidRPr="00A12F15">
                <w:rPr>
                  <w:rFonts w:ascii="Arial" w:hAnsi="Arial" w:cs="Arial"/>
                  <w:sz w:val="18"/>
                  <w:szCs w:val="18"/>
                </w:rPr>
                <w:t xml:space="preserve"> % for class 2</w:t>
              </w:r>
            </w:ins>
          </w:p>
        </w:tc>
        <w:tc>
          <w:tcPr>
            <w:tcW w:w="850" w:type="dxa"/>
          </w:tcPr>
          <w:p w:rsidR="0045008E" w:rsidRPr="00A12F15" w:rsidRDefault="0045008E" w:rsidP="00E7071C">
            <w:pPr>
              <w:tabs>
                <w:tab w:val="left" w:pos="-720"/>
                <w:tab w:val="left" w:pos="0"/>
                <w:tab w:val="left" w:pos="259"/>
                <w:tab w:val="left" w:pos="604"/>
                <w:tab w:val="left" w:pos="816"/>
                <w:tab w:val="left" w:pos="1440"/>
              </w:tabs>
              <w:suppressAutoHyphens/>
              <w:spacing w:after="56"/>
              <w:rPr>
                <w:ins w:id="1933" w:author="morayoa" w:date="2013-06-14T13:57:00Z"/>
                <w:rFonts w:ascii="Arial" w:hAnsi="Arial" w:cs="Arial"/>
                <w:sz w:val="18"/>
                <w:szCs w:val="18"/>
              </w:rPr>
            </w:pPr>
          </w:p>
        </w:tc>
        <w:tc>
          <w:tcPr>
            <w:tcW w:w="709" w:type="dxa"/>
          </w:tcPr>
          <w:p w:rsidR="0045008E" w:rsidRPr="00A12F15" w:rsidRDefault="0045008E" w:rsidP="00E7071C">
            <w:pPr>
              <w:tabs>
                <w:tab w:val="left" w:pos="-720"/>
                <w:tab w:val="left" w:pos="0"/>
                <w:tab w:val="left" w:pos="259"/>
                <w:tab w:val="left" w:pos="604"/>
                <w:tab w:val="left" w:pos="816"/>
                <w:tab w:val="left" w:pos="1440"/>
              </w:tabs>
              <w:suppressAutoHyphens/>
              <w:spacing w:after="56"/>
              <w:rPr>
                <w:ins w:id="1934" w:author="morayoa" w:date="2013-06-14T13:57:00Z"/>
                <w:rFonts w:ascii="Arial" w:hAnsi="Arial" w:cs="Arial"/>
                <w:sz w:val="18"/>
                <w:szCs w:val="18"/>
              </w:rPr>
            </w:pPr>
          </w:p>
        </w:tc>
        <w:tc>
          <w:tcPr>
            <w:tcW w:w="709" w:type="dxa"/>
          </w:tcPr>
          <w:p w:rsidR="0045008E" w:rsidRPr="00A12F15" w:rsidRDefault="0045008E" w:rsidP="00E7071C">
            <w:pPr>
              <w:tabs>
                <w:tab w:val="left" w:pos="-720"/>
                <w:tab w:val="left" w:pos="0"/>
                <w:tab w:val="left" w:pos="259"/>
                <w:tab w:val="left" w:pos="604"/>
                <w:tab w:val="left" w:pos="816"/>
                <w:tab w:val="left" w:pos="1440"/>
              </w:tabs>
              <w:suppressAutoHyphens/>
              <w:spacing w:after="56"/>
              <w:rPr>
                <w:ins w:id="1935" w:author="morayoa" w:date="2013-06-14T13:57:00Z"/>
                <w:rFonts w:ascii="Arial" w:hAnsi="Arial" w:cs="Arial"/>
                <w:sz w:val="18"/>
                <w:szCs w:val="18"/>
              </w:rPr>
            </w:pPr>
          </w:p>
        </w:tc>
        <w:tc>
          <w:tcPr>
            <w:tcW w:w="1417" w:type="dxa"/>
          </w:tcPr>
          <w:p w:rsidR="0045008E" w:rsidRPr="00A12F15" w:rsidRDefault="0045008E" w:rsidP="00E7071C">
            <w:pPr>
              <w:tabs>
                <w:tab w:val="left" w:pos="-720"/>
                <w:tab w:val="left" w:pos="0"/>
                <w:tab w:val="left" w:pos="259"/>
                <w:tab w:val="left" w:pos="604"/>
                <w:tab w:val="left" w:pos="816"/>
                <w:tab w:val="left" w:pos="1440"/>
              </w:tabs>
              <w:suppressAutoHyphens/>
              <w:spacing w:after="56"/>
              <w:rPr>
                <w:ins w:id="1936" w:author="morayoa" w:date="2013-06-14T13:57:00Z"/>
                <w:rFonts w:ascii="Arial" w:hAnsi="Arial" w:cs="Arial"/>
                <w:sz w:val="18"/>
                <w:szCs w:val="18"/>
              </w:rPr>
            </w:pPr>
          </w:p>
        </w:tc>
      </w:tr>
    </w:tbl>
    <w:p w:rsidR="00803521" w:rsidRPr="00A12F15" w:rsidRDefault="00916AEA">
      <w:pPr>
        <w:rPr>
          <w:rFonts w:ascii="Arial" w:hAnsi="Arial" w:cs="Arial"/>
          <w:sz w:val="18"/>
          <w:szCs w:val="18"/>
        </w:rPr>
      </w:pPr>
      <w:r w:rsidRPr="00A12F15">
        <w:rPr>
          <w:rFonts w:ascii="Arial" w:hAnsi="Arial" w:cs="Arial"/>
          <w:sz w:val="18"/>
          <w:szCs w:val="18"/>
        </w:rPr>
        <w:br w:type="page"/>
      </w:r>
    </w:p>
    <w:tbl>
      <w:tblPr>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
      <w:tblGrid>
        <w:gridCol w:w="993"/>
        <w:gridCol w:w="1134"/>
        <w:gridCol w:w="3402"/>
        <w:gridCol w:w="850"/>
        <w:gridCol w:w="709"/>
        <w:gridCol w:w="709"/>
        <w:gridCol w:w="1417"/>
      </w:tblGrid>
      <w:tr w:rsidR="00750F17" w:rsidRPr="00A12F15" w:rsidTr="003F2A7A">
        <w:tc>
          <w:tcPr>
            <w:tcW w:w="993" w:type="dxa"/>
            <w:tcBorders>
              <w:bottom w:val="single" w:sz="8" w:space="0" w:color="auto"/>
            </w:tcBorders>
          </w:tcPr>
          <w:p w:rsidR="00750F17" w:rsidRPr="00A12F15" w:rsidRDefault="00FC47BA"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b/>
                <w:sz w:val="18"/>
                <w:szCs w:val="18"/>
              </w:rPr>
              <w:fldChar w:fldCharType="begin"/>
            </w:r>
            <w:r w:rsidR="00750F17" w:rsidRPr="00A12F15">
              <w:rPr>
                <w:rFonts w:ascii="Arial" w:hAnsi="Arial" w:cs="Arial"/>
                <w:b/>
                <w:sz w:val="18"/>
                <w:szCs w:val="18"/>
              </w:rPr>
              <w:instrText xml:space="preserve">PRIVATE </w:instrText>
            </w:r>
            <w:r w:rsidRPr="00A12F15">
              <w:rPr>
                <w:rFonts w:ascii="Arial" w:hAnsi="Arial" w:cs="Arial"/>
                <w:b/>
                <w:sz w:val="18"/>
                <w:szCs w:val="18"/>
              </w:rPr>
              <w:fldChar w:fldCharType="end"/>
            </w:r>
            <w:r w:rsidR="00750F17" w:rsidRPr="00A12F15">
              <w:rPr>
                <w:rFonts w:ascii="Arial" w:hAnsi="Arial" w:cs="Arial"/>
                <w:b/>
                <w:sz w:val="18"/>
                <w:szCs w:val="18"/>
              </w:rPr>
              <w:t xml:space="preserve"> R 50-1</w:t>
            </w:r>
          </w:p>
        </w:tc>
        <w:tc>
          <w:tcPr>
            <w:tcW w:w="1134" w:type="dxa"/>
          </w:tcPr>
          <w:p w:rsidR="00750F17" w:rsidRPr="00A12F15" w:rsidRDefault="00750F17" w:rsidP="00803521">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b/>
                <w:sz w:val="18"/>
                <w:szCs w:val="18"/>
              </w:rPr>
              <w:t>Test</w:t>
            </w:r>
          </w:p>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b/>
                <w:sz w:val="18"/>
                <w:szCs w:val="18"/>
              </w:rPr>
              <w:t>procedure</w:t>
            </w:r>
          </w:p>
        </w:tc>
        <w:tc>
          <w:tcPr>
            <w:tcW w:w="3402" w:type="dxa"/>
          </w:tcPr>
          <w:p w:rsidR="00750F17" w:rsidRPr="00A12F15" w:rsidRDefault="00750F17" w:rsidP="00803521">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b/>
                <w:sz w:val="18"/>
                <w:szCs w:val="18"/>
              </w:rPr>
              <w:t xml:space="preserve">Belt </w:t>
            </w:r>
            <w:proofErr w:type="spellStart"/>
            <w:r w:rsidRPr="00A12F15">
              <w:rPr>
                <w:rFonts w:ascii="Arial" w:hAnsi="Arial" w:cs="Arial"/>
                <w:b/>
                <w:sz w:val="18"/>
                <w:szCs w:val="18"/>
              </w:rPr>
              <w:t>weighers</w:t>
            </w:r>
            <w:proofErr w:type="spellEnd"/>
          </w:p>
          <w:p w:rsidR="00750F17" w:rsidRPr="00A12F15" w:rsidRDefault="00750F17" w:rsidP="00D05ACD">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b/>
                <w:sz w:val="18"/>
                <w:szCs w:val="18"/>
              </w:rPr>
              <w:t>Checklist</w:t>
            </w:r>
          </w:p>
        </w:tc>
        <w:tc>
          <w:tcPr>
            <w:tcW w:w="850"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b/>
                <w:sz w:val="18"/>
                <w:szCs w:val="18"/>
              </w:rPr>
              <w:t>Passed</w:t>
            </w:r>
          </w:p>
        </w:tc>
        <w:tc>
          <w:tcPr>
            <w:tcW w:w="709"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b/>
                <w:sz w:val="18"/>
                <w:szCs w:val="18"/>
              </w:rPr>
              <w:t>Failed</w:t>
            </w:r>
          </w:p>
        </w:tc>
        <w:tc>
          <w:tcPr>
            <w:tcW w:w="709" w:type="dxa"/>
          </w:tcPr>
          <w:p w:rsidR="00750F17" w:rsidRPr="00A12F15" w:rsidDel="00DC255E" w:rsidRDefault="00750F17"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ins w:id="1937" w:author="morayoa" w:date="2013-06-06T15:14:00Z">
              <w:r>
                <w:rPr>
                  <w:rFonts w:ascii="Arial" w:hAnsi="Arial" w:cs="Arial"/>
                  <w:b/>
                  <w:sz w:val="18"/>
                  <w:szCs w:val="18"/>
                </w:rPr>
                <w:t>N/A</w:t>
              </w:r>
            </w:ins>
          </w:p>
        </w:tc>
        <w:tc>
          <w:tcPr>
            <w:tcW w:w="1417"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ins w:id="1938" w:author="morayoa" w:date="2013-06-06T09:05:00Z">
              <w:r>
                <w:rPr>
                  <w:rFonts w:ascii="Arial" w:hAnsi="Arial" w:cs="Arial"/>
                  <w:b/>
                  <w:sz w:val="18"/>
                  <w:szCs w:val="18"/>
                </w:rPr>
                <w:t>Observations</w:t>
              </w:r>
            </w:ins>
            <w:fldSimple w:instr=" NOTEREF _Ref324497122 \f \h  \* MERGEFORMAT ">
              <w:ins w:id="1939" w:author="morayoa" w:date="2013-06-14T14:16:00Z">
                <w:r w:rsidR="00FC47BA" w:rsidRPr="00FC47BA">
                  <w:rPr>
                    <w:rStyle w:val="FootnoteReference"/>
                    <w:rFonts w:ascii="Arial" w:hAnsi="Arial" w:cs="Arial"/>
                    <w:sz w:val="18"/>
                    <w:szCs w:val="18"/>
                    <w:rPrChange w:id="1940" w:author="morayoa" w:date="2013-06-14T14:16:00Z">
                      <w:rPr/>
                    </w:rPrChange>
                  </w:rPr>
                  <w:t>3</w:t>
                </w:r>
              </w:ins>
              <w:del w:id="1941" w:author="morayoa" w:date="2013-06-05T13:45:00Z">
                <w:r w:rsidRPr="00932065" w:rsidDel="000A507D">
                  <w:rPr>
                    <w:rStyle w:val="FootnoteReference"/>
                    <w:rFonts w:ascii="Arial" w:hAnsi="Arial" w:cs="Arial"/>
                    <w:sz w:val="18"/>
                    <w:szCs w:val="18"/>
                  </w:rPr>
                  <w:delText>3</w:delText>
                </w:r>
              </w:del>
            </w:fldSimple>
          </w:p>
        </w:tc>
      </w:tr>
      <w:tr w:rsidR="00750F17" w:rsidRPr="00A12F15" w:rsidTr="003F2A7A">
        <w:tc>
          <w:tcPr>
            <w:tcW w:w="993" w:type="dxa"/>
            <w:tcBorders>
              <w:bottom w:val="nil"/>
            </w:tcBorders>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Pr>
                <w:rFonts w:ascii="Arial" w:hAnsi="Arial" w:cs="Arial"/>
                <w:sz w:val="18"/>
                <w:szCs w:val="18"/>
              </w:rPr>
              <w:t>2.8</w:t>
            </w:r>
          </w:p>
        </w:tc>
        <w:tc>
          <w:tcPr>
            <w:tcW w:w="1134" w:type="dxa"/>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In-situ method</w:t>
            </w:r>
          </w:p>
        </w:tc>
        <w:tc>
          <w:tcPr>
            <w:tcW w:w="850"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ins w:id="1942" w:author="morayoa" w:date="2013-06-06T15:11:00Z"/>
                <w:rFonts w:ascii="Arial" w:hAnsi="Arial" w:cs="Arial"/>
                <w:sz w:val="18"/>
                <w:szCs w:val="18"/>
              </w:rPr>
            </w:pPr>
          </w:p>
        </w:tc>
        <w:tc>
          <w:tcPr>
            <w:tcW w:w="1417"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750F17" w:rsidRPr="00A12F15" w:rsidTr="003F2A7A">
        <w:tc>
          <w:tcPr>
            <w:tcW w:w="993" w:type="dxa"/>
            <w:tcBorders>
              <w:top w:val="nil"/>
              <w:bottom w:val="nil"/>
            </w:tcBorders>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Pr>
                <w:rFonts w:ascii="Arial" w:hAnsi="Arial" w:cs="Arial"/>
                <w:sz w:val="18"/>
                <w:szCs w:val="18"/>
              </w:rPr>
              <w:t>2.8.1</w:t>
            </w:r>
          </w:p>
        </w:tc>
        <w:tc>
          <w:tcPr>
            <w:tcW w:w="1134" w:type="dxa"/>
            <w:tcBorders>
              <w:bottom w:val="single" w:sz="8" w:space="0" w:color="auto"/>
            </w:tcBorders>
          </w:tcPr>
          <w:p w:rsidR="00750F17" w:rsidRPr="00A12F15" w:rsidRDefault="00750F17" w:rsidP="00DE35E3">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A.10.3</w:t>
            </w:r>
          </w:p>
        </w:tc>
        <w:tc>
          <w:tcPr>
            <w:tcW w:w="3402"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Repeatability: difference between relative errors shall not exceed the absolute value of the appropriate MPE for automatic weighing in 2.2.1 (R 50-1).</w:t>
            </w:r>
          </w:p>
        </w:tc>
        <w:tc>
          <w:tcPr>
            <w:tcW w:w="850"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ins w:id="1943" w:author="morayoa" w:date="2013-06-06T15:11:00Z"/>
                <w:rFonts w:ascii="Arial" w:hAnsi="Arial" w:cs="Arial"/>
                <w:sz w:val="18"/>
                <w:szCs w:val="18"/>
              </w:rPr>
            </w:pPr>
          </w:p>
        </w:tc>
        <w:tc>
          <w:tcPr>
            <w:tcW w:w="1417"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750F17" w:rsidRPr="00A12F15" w:rsidTr="003F2A7A">
        <w:tc>
          <w:tcPr>
            <w:tcW w:w="993" w:type="dxa"/>
            <w:tcBorders>
              <w:top w:val="nil"/>
              <w:bottom w:val="nil"/>
            </w:tcBorders>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Pr>
                <w:rFonts w:ascii="Arial" w:hAnsi="Arial" w:cs="Arial"/>
                <w:sz w:val="18"/>
                <w:szCs w:val="18"/>
              </w:rPr>
              <w:t>2.8.2</w:t>
            </w:r>
          </w:p>
        </w:tc>
        <w:tc>
          <w:tcPr>
            <w:tcW w:w="1134" w:type="dxa"/>
            <w:tcBorders>
              <w:bottom w:val="nil"/>
            </w:tcBorders>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A.9.1</w:t>
            </w:r>
          </w:p>
        </w:tc>
        <w:tc>
          <w:tcPr>
            <w:tcW w:w="7087" w:type="dxa"/>
            <w:gridSpan w:val="5"/>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 xml:space="preserve">Maximum permissible errors on checking of zero: variations of the indication of zero do not exceed the following percentage of the load totalized at max </w:t>
            </w:r>
            <w:proofErr w:type="spellStart"/>
            <w:r w:rsidRPr="00A12F15">
              <w:rPr>
                <w:rFonts w:ascii="Arial" w:hAnsi="Arial" w:cs="Arial"/>
                <w:sz w:val="18"/>
                <w:szCs w:val="18"/>
              </w:rPr>
              <w:t>flowrate</w:t>
            </w:r>
            <w:proofErr w:type="spellEnd"/>
            <w:r w:rsidRPr="00A12F15">
              <w:rPr>
                <w:rFonts w:ascii="Arial" w:hAnsi="Arial" w:cs="Arial"/>
                <w:sz w:val="18"/>
                <w:szCs w:val="18"/>
              </w:rPr>
              <w:t xml:space="preserve"> for the duration of the test:</w:t>
            </w:r>
          </w:p>
        </w:tc>
      </w:tr>
      <w:tr w:rsidR="00750F17" w:rsidRPr="00A12F15" w:rsidTr="003F2A7A">
        <w:tc>
          <w:tcPr>
            <w:tcW w:w="993" w:type="dxa"/>
            <w:tcBorders>
              <w:top w:val="nil"/>
              <w:bottom w:val="nil"/>
            </w:tcBorders>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750F17">
            <w:pPr>
              <w:numPr>
                <w:ilvl w:val="0"/>
                <w:numId w:val="21"/>
              </w:numPr>
              <w:tabs>
                <w:tab w:val="left" w:pos="-720"/>
                <w:tab w:val="left" w:pos="0"/>
                <w:tab w:val="left" w:pos="259"/>
                <w:tab w:val="left" w:pos="604"/>
                <w:tab w:val="left" w:pos="816"/>
                <w:tab w:val="left" w:pos="1440"/>
              </w:tabs>
              <w:suppressAutoHyphens/>
              <w:spacing w:after="56"/>
              <w:rPr>
                <w:rFonts w:ascii="Arial" w:hAnsi="Arial" w:cs="Arial"/>
                <w:sz w:val="18"/>
                <w:szCs w:val="18"/>
              </w:rPr>
              <w:pPrChange w:id="1944" w:author="morayoa" w:date="2013-06-14T13:59:00Z">
                <w:pPr>
                  <w:numPr>
                    <w:numId w:val="22"/>
                  </w:numPr>
                  <w:tabs>
                    <w:tab w:val="left" w:pos="-720"/>
                    <w:tab w:val="left" w:pos="0"/>
                    <w:tab w:val="left" w:pos="259"/>
                    <w:tab w:val="left" w:pos="604"/>
                    <w:tab w:val="left" w:pos="816"/>
                    <w:tab w:val="left" w:pos="1440"/>
                  </w:tabs>
                  <w:suppressAutoHyphens/>
                  <w:spacing w:after="56"/>
                  <w:ind w:left="720" w:hanging="360"/>
                </w:pPr>
              </w:pPrChange>
            </w:pPr>
            <w:r w:rsidRPr="00A12F15">
              <w:rPr>
                <w:rFonts w:ascii="Arial" w:hAnsi="Arial" w:cs="Arial"/>
                <w:sz w:val="18"/>
                <w:szCs w:val="18"/>
              </w:rPr>
              <w:t>0.02 % for class 0.2</w:t>
            </w:r>
          </w:p>
        </w:tc>
        <w:tc>
          <w:tcPr>
            <w:tcW w:w="850"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750F17" w:rsidRPr="00A12F15" w:rsidTr="003F2A7A">
        <w:tc>
          <w:tcPr>
            <w:tcW w:w="993" w:type="dxa"/>
            <w:tcBorders>
              <w:top w:val="nil"/>
              <w:bottom w:val="nil"/>
            </w:tcBorders>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750F17">
            <w:pPr>
              <w:numPr>
                <w:ilvl w:val="0"/>
                <w:numId w:val="21"/>
              </w:numPr>
              <w:tabs>
                <w:tab w:val="left" w:pos="-720"/>
                <w:tab w:val="left" w:pos="0"/>
                <w:tab w:val="left" w:pos="259"/>
                <w:tab w:val="left" w:pos="604"/>
                <w:tab w:val="left" w:pos="816"/>
                <w:tab w:val="left" w:pos="1440"/>
              </w:tabs>
              <w:suppressAutoHyphens/>
              <w:spacing w:after="56"/>
              <w:rPr>
                <w:rFonts w:ascii="Arial" w:hAnsi="Arial" w:cs="Arial"/>
                <w:sz w:val="18"/>
                <w:szCs w:val="18"/>
              </w:rPr>
              <w:pPrChange w:id="1945" w:author="morayoa" w:date="2013-06-14T13:59:00Z">
                <w:pPr>
                  <w:numPr>
                    <w:numId w:val="22"/>
                  </w:numPr>
                  <w:tabs>
                    <w:tab w:val="left" w:pos="-720"/>
                    <w:tab w:val="left" w:pos="0"/>
                    <w:tab w:val="left" w:pos="259"/>
                    <w:tab w:val="left" w:pos="604"/>
                    <w:tab w:val="left" w:pos="816"/>
                    <w:tab w:val="left" w:pos="1440"/>
                  </w:tabs>
                  <w:suppressAutoHyphens/>
                  <w:spacing w:after="56"/>
                  <w:ind w:left="720" w:hanging="360"/>
                </w:pPr>
              </w:pPrChange>
            </w:pPr>
            <w:r w:rsidRPr="00A12F15">
              <w:rPr>
                <w:rFonts w:ascii="Arial" w:hAnsi="Arial" w:cs="Arial"/>
                <w:sz w:val="18"/>
                <w:szCs w:val="18"/>
              </w:rPr>
              <w:t>0.05 % for class 0.5</w:t>
            </w:r>
          </w:p>
        </w:tc>
        <w:tc>
          <w:tcPr>
            <w:tcW w:w="850"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750F17" w:rsidRPr="00A12F15" w:rsidTr="003F2A7A">
        <w:tc>
          <w:tcPr>
            <w:tcW w:w="993" w:type="dxa"/>
            <w:tcBorders>
              <w:top w:val="nil"/>
              <w:bottom w:val="nil"/>
            </w:tcBorders>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750F17">
            <w:pPr>
              <w:numPr>
                <w:ilvl w:val="0"/>
                <w:numId w:val="21"/>
              </w:numPr>
              <w:tabs>
                <w:tab w:val="left" w:pos="-720"/>
                <w:tab w:val="left" w:pos="0"/>
                <w:tab w:val="left" w:pos="259"/>
                <w:tab w:val="left" w:pos="604"/>
                <w:tab w:val="left" w:pos="816"/>
                <w:tab w:val="left" w:pos="1440"/>
              </w:tabs>
              <w:suppressAutoHyphens/>
              <w:spacing w:after="56"/>
              <w:rPr>
                <w:rFonts w:ascii="Arial" w:hAnsi="Arial" w:cs="Arial"/>
                <w:sz w:val="18"/>
                <w:szCs w:val="18"/>
              </w:rPr>
              <w:pPrChange w:id="1946" w:author="morayoa" w:date="2013-06-14T13:59:00Z">
                <w:pPr>
                  <w:numPr>
                    <w:numId w:val="22"/>
                  </w:numPr>
                  <w:tabs>
                    <w:tab w:val="left" w:pos="-720"/>
                    <w:tab w:val="left" w:pos="0"/>
                    <w:tab w:val="left" w:pos="259"/>
                    <w:tab w:val="left" w:pos="604"/>
                    <w:tab w:val="left" w:pos="816"/>
                    <w:tab w:val="left" w:pos="1440"/>
                  </w:tabs>
                  <w:suppressAutoHyphens/>
                  <w:spacing w:after="56"/>
                  <w:ind w:left="720" w:hanging="360"/>
                </w:pPr>
              </w:pPrChange>
            </w:pPr>
            <w:r w:rsidRPr="00A12F15">
              <w:rPr>
                <w:rFonts w:ascii="Arial" w:hAnsi="Arial" w:cs="Arial"/>
                <w:sz w:val="18"/>
                <w:szCs w:val="18"/>
              </w:rPr>
              <w:t>0.1 % for class 1</w:t>
            </w:r>
          </w:p>
        </w:tc>
        <w:tc>
          <w:tcPr>
            <w:tcW w:w="850"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750F17" w:rsidRPr="00A12F15" w:rsidTr="003F2A7A">
        <w:tc>
          <w:tcPr>
            <w:tcW w:w="993" w:type="dxa"/>
            <w:tcBorders>
              <w:top w:val="nil"/>
              <w:bottom w:val="nil"/>
            </w:tcBorders>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single" w:sz="8" w:space="0" w:color="auto"/>
            </w:tcBorders>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750F17">
            <w:pPr>
              <w:numPr>
                <w:ilvl w:val="0"/>
                <w:numId w:val="21"/>
              </w:numPr>
              <w:tabs>
                <w:tab w:val="left" w:pos="-720"/>
                <w:tab w:val="left" w:pos="0"/>
                <w:tab w:val="left" w:pos="259"/>
                <w:tab w:val="left" w:pos="604"/>
                <w:tab w:val="left" w:pos="816"/>
                <w:tab w:val="left" w:pos="1440"/>
              </w:tabs>
              <w:suppressAutoHyphens/>
              <w:spacing w:after="56"/>
              <w:rPr>
                <w:rFonts w:ascii="Arial" w:hAnsi="Arial" w:cs="Arial"/>
                <w:sz w:val="18"/>
                <w:szCs w:val="18"/>
              </w:rPr>
              <w:pPrChange w:id="1947" w:author="morayoa" w:date="2013-06-14T13:59:00Z">
                <w:pPr>
                  <w:numPr>
                    <w:numId w:val="22"/>
                  </w:numPr>
                  <w:tabs>
                    <w:tab w:val="left" w:pos="-720"/>
                    <w:tab w:val="left" w:pos="0"/>
                    <w:tab w:val="left" w:pos="259"/>
                    <w:tab w:val="left" w:pos="604"/>
                    <w:tab w:val="left" w:pos="816"/>
                    <w:tab w:val="left" w:pos="1440"/>
                  </w:tabs>
                  <w:suppressAutoHyphens/>
                  <w:spacing w:after="56"/>
                  <w:ind w:left="720" w:hanging="360"/>
                </w:pPr>
              </w:pPrChange>
            </w:pPr>
            <w:r w:rsidRPr="00A12F15">
              <w:rPr>
                <w:rFonts w:ascii="Arial" w:hAnsi="Arial" w:cs="Arial"/>
                <w:sz w:val="18"/>
                <w:szCs w:val="18"/>
              </w:rPr>
              <w:t>0.2 % for class 2</w:t>
            </w:r>
          </w:p>
        </w:tc>
        <w:tc>
          <w:tcPr>
            <w:tcW w:w="850"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750F17" w:rsidRPr="00A12F15" w:rsidTr="003F2A7A">
        <w:tc>
          <w:tcPr>
            <w:tcW w:w="993" w:type="dxa"/>
            <w:tcBorders>
              <w:top w:val="nil"/>
              <w:bottom w:val="nil"/>
            </w:tcBorders>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Pr>
                <w:rFonts w:ascii="Arial" w:hAnsi="Arial" w:cs="Arial"/>
                <w:sz w:val="18"/>
                <w:szCs w:val="18"/>
              </w:rPr>
              <w:t>2.8.3</w:t>
            </w:r>
          </w:p>
        </w:tc>
        <w:tc>
          <w:tcPr>
            <w:tcW w:w="1134" w:type="dxa"/>
            <w:tcBorders>
              <w:bottom w:val="nil"/>
            </w:tcBorders>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A.9.1.1</w:t>
            </w:r>
          </w:p>
        </w:tc>
        <w:tc>
          <w:tcPr>
            <w:tcW w:w="7087" w:type="dxa"/>
            <w:gridSpan w:val="5"/>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Discrimination of the indicator used for zero-setting: there must be a visible difference between indications obtained at no load and for a load (deposited on or removed from the load receptor) equal to:</w:t>
            </w:r>
          </w:p>
        </w:tc>
      </w:tr>
      <w:tr w:rsidR="00750F17" w:rsidRPr="00A12F15" w:rsidTr="003F2A7A">
        <w:tc>
          <w:tcPr>
            <w:tcW w:w="993" w:type="dxa"/>
            <w:tcBorders>
              <w:top w:val="nil"/>
              <w:bottom w:val="nil"/>
            </w:tcBorders>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750F17">
            <w:pPr>
              <w:numPr>
                <w:ilvl w:val="0"/>
                <w:numId w:val="22"/>
              </w:numPr>
              <w:tabs>
                <w:tab w:val="left" w:pos="-720"/>
                <w:tab w:val="left" w:pos="0"/>
                <w:tab w:val="left" w:pos="259"/>
                <w:tab w:val="left" w:pos="604"/>
                <w:tab w:val="left" w:pos="816"/>
                <w:tab w:val="left" w:pos="1440"/>
              </w:tabs>
              <w:suppressAutoHyphens/>
              <w:spacing w:after="56"/>
              <w:rPr>
                <w:rFonts w:ascii="Arial" w:hAnsi="Arial" w:cs="Arial"/>
                <w:sz w:val="18"/>
                <w:szCs w:val="18"/>
              </w:rPr>
              <w:pPrChange w:id="1948" w:author="morayoa" w:date="2013-06-14T13:59:00Z">
                <w:pPr>
                  <w:numPr>
                    <w:numId w:val="23"/>
                  </w:numPr>
                  <w:tabs>
                    <w:tab w:val="left" w:pos="-720"/>
                    <w:tab w:val="left" w:pos="0"/>
                    <w:tab w:val="left" w:pos="259"/>
                    <w:tab w:val="left" w:pos="604"/>
                    <w:tab w:val="left" w:pos="816"/>
                    <w:tab w:val="left" w:pos="1440"/>
                  </w:tabs>
                  <w:suppressAutoHyphens/>
                  <w:spacing w:after="56"/>
                  <w:ind w:left="720" w:hanging="360"/>
                </w:pPr>
              </w:pPrChange>
            </w:pPr>
            <w:r w:rsidRPr="00A12F15">
              <w:rPr>
                <w:rFonts w:ascii="Arial" w:hAnsi="Arial" w:cs="Arial"/>
                <w:sz w:val="18"/>
                <w:szCs w:val="18"/>
              </w:rPr>
              <w:t>0.02 % for class 0.2</w:t>
            </w:r>
          </w:p>
        </w:tc>
        <w:tc>
          <w:tcPr>
            <w:tcW w:w="850"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750F17" w:rsidRPr="00A12F15" w:rsidTr="003F2A7A">
        <w:tc>
          <w:tcPr>
            <w:tcW w:w="993" w:type="dxa"/>
            <w:tcBorders>
              <w:top w:val="nil"/>
              <w:bottom w:val="nil"/>
            </w:tcBorders>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750F17">
            <w:pPr>
              <w:numPr>
                <w:ilvl w:val="0"/>
                <w:numId w:val="22"/>
              </w:numPr>
              <w:tabs>
                <w:tab w:val="left" w:pos="-720"/>
                <w:tab w:val="left" w:pos="0"/>
                <w:tab w:val="left" w:pos="259"/>
                <w:tab w:val="left" w:pos="604"/>
                <w:tab w:val="left" w:pos="816"/>
                <w:tab w:val="left" w:pos="1440"/>
              </w:tabs>
              <w:suppressAutoHyphens/>
              <w:spacing w:after="56"/>
              <w:rPr>
                <w:rFonts w:ascii="Arial" w:hAnsi="Arial" w:cs="Arial"/>
                <w:sz w:val="18"/>
                <w:szCs w:val="18"/>
              </w:rPr>
              <w:pPrChange w:id="1949" w:author="morayoa" w:date="2013-06-14T13:59:00Z">
                <w:pPr>
                  <w:numPr>
                    <w:numId w:val="23"/>
                  </w:numPr>
                  <w:tabs>
                    <w:tab w:val="left" w:pos="-720"/>
                    <w:tab w:val="left" w:pos="0"/>
                    <w:tab w:val="left" w:pos="259"/>
                    <w:tab w:val="left" w:pos="604"/>
                    <w:tab w:val="left" w:pos="816"/>
                    <w:tab w:val="left" w:pos="1440"/>
                  </w:tabs>
                  <w:suppressAutoHyphens/>
                  <w:spacing w:after="56"/>
                  <w:ind w:left="720" w:hanging="360"/>
                </w:pPr>
              </w:pPrChange>
            </w:pPr>
            <w:r w:rsidRPr="00A12F15">
              <w:rPr>
                <w:rFonts w:ascii="Arial" w:hAnsi="Arial" w:cs="Arial"/>
                <w:sz w:val="18"/>
                <w:szCs w:val="18"/>
              </w:rPr>
              <w:t>0.05 % for class 0.5</w:t>
            </w:r>
          </w:p>
        </w:tc>
        <w:tc>
          <w:tcPr>
            <w:tcW w:w="850"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750F17" w:rsidRPr="00A12F15" w:rsidTr="003F2A7A">
        <w:tc>
          <w:tcPr>
            <w:tcW w:w="993" w:type="dxa"/>
            <w:tcBorders>
              <w:top w:val="nil"/>
              <w:bottom w:val="nil"/>
            </w:tcBorders>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750F17">
            <w:pPr>
              <w:numPr>
                <w:ilvl w:val="0"/>
                <w:numId w:val="22"/>
              </w:numPr>
              <w:tabs>
                <w:tab w:val="left" w:pos="-720"/>
                <w:tab w:val="left" w:pos="0"/>
                <w:tab w:val="left" w:pos="259"/>
                <w:tab w:val="left" w:pos="604"/>
                <w:tab w:val="left" w:pos="816"/>
                <w:tab w:val="left" w:pos="1440"/>
              </w:tabs>
              <w:suppressAutoHyphens/>
              <w:spacing w:after="56"/>
              <w:rPr>
                <w:rFonts w:ascii="Arial" w:hAnsi="Arial" w:cs="Arial"/>
                <w:sz w:val="18"/>
                <w:szCs w:val="18"/>
              </w:rPr>
              <w:pPrChange w:id="1950" w:author="morayoa" w:date="2013-06-14T13:59:00Z">
                <w:pPr>
                  <w:numPr>
                    <w:numId w:val="23"/>
                  </w:numPr>
                  <w:tabs>
                    <w:tab w:val="left" w:pos="-720"/>
                    <w:tab w:val="left" w:pos="0"/>
                    <w:tab w:val="left" w:pos="259"/>
                    <w:tab w:val="left" w:pos="604"/>
                    <w:tab w:val="left" w:pos="816"/>
                    <w:tab w:val="left" w:pos="1440"/>
                  </w:tabs>
                  <w:suppressAutoHyphens/>
                  <w:spacing w:after="56"/>
                  <w:ind w:left="720" w:hanging="360"/>
                </w:pPr>
              </w:pPrChange>
            </w:pPr>
            <w:r w:rsidRPr="00A12F15">
              <w:rPr>
                <w:rFonts w:ascii="Arial" w:hAnsi="Arial" w:cs="Arial"/>
                <w:sz w:val="18"/>
                <w:szCs w:val="18"/>
              </w:rPr>
              <w:t>0.1 % for class 1</w:t>
            </w:r>
          </w:p>
        </w:tc>
        <w:tc>
          <w:tcPr>
            <w:tcW w:w="850"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750F17" w:rsidRPr="00A12F15" w:rsidTr="003F2A7A">
        <w:tc>
          <w:tcPr>
            <w:tcW w:w="993" w:type="dxa"/>
            <w:tcBorders>
              <w:top w:val="nil"/>
              <w:bottom w:val="nil"/>
            </w:tcBorders>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tcBorders>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750F17">
            <w:pPr>
              <w:numPr>
                <w:ilvl w:val="0"/>
                <w:numId w:val="22"/>
              </w:numPr>
              <w:tabs>
                <w:tab w:val="left" w:pos="-720"/>
                <w:tab w:val="left" w:pos="0"/>
                <w:tab w:val="left" w:pos="259"/>
                <w:tab w:val="left" w:pos="604"/>
                <w:tab w:val="left" w:pos="816"/>
                <w:tab w:val="left" w:pos="1440"/>
              </w:tabs>
              <w:suppressAutoHyphens/>
              <w:spacing w:after="56"/>
              <w:rPr>
                <w:rFonts w:ascii="Arial" w:hAnsi="Arial" w:cs="Arial"/>
                <w:sz w:val="18"/>
                <w:szCs w:val="18"/>
              </w:rPr>
              <w:pPrChange w:id="1951" w:author="morayoa" w:date="2013-06-14T13:59:00Z">
                <w:pPr>
                  <w:numPr>
                    <w:numId w:val="23"/>
                  </w:numPr>
                  <w:tabs>
                    <w:tab w:val="left" w:pos="-720"/>
                    <w:tab w:val="left" w:pos="0"/>
                    <w:tab w:val="left" w:pos="259"/>
                    <w:tab w:val="left" w:pos="604"/>
                    <w:tab w:val="left" w:pos="816"/>
                    <w:tab w:val="left" w:pos="1440"/>
                  </w:tabs>
                  <w:suppressAutoHyphens/>
                  <w:spacing w:after="56"/>
                  <w:ind w:left="720" w:hanging="360"/>
                </w:pPr>
              </w:pPrChange>
            </w:pPr>
            <w:r w:rsidRPr="00A12F15">
              <w:rPr>
                <w:rFonts w:ascii="Arial" w:hAnsi="Arial" w:cs="Arial"/>
                <w:sz w:val="18"/>
                <w:szCs w:val="18"/>
              </w:rPr>
              <w:t>0.2 % for class 2</w:t>
            </w:r>
          </w:p>
        </w:tc>
        <w:tc>
          <w:tcPr>
            <w:tcW w:w="850"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bl>
    <w:p w:rsidR="00E7071C" w:rsidRPr="00A12F15" w:rsidRDefault="00E7071C" w:rsidP="00E7071C">
      <w:pPr>
        <w:rPr>
          <w:rFonts w:ascii="Arial" w:hAnsi="Arial" w:cs="Arial"/>
          <w:vanish/>
          <w:sz w:val="18"/>
          <w:szCs w:val="18"/>
        </w:rPr>
      </w:pPr>
    </w:p>
    <w:tbl>
      <w:tblPr>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
      <w:tblGrid>
        <w:gridCol w:w="993"/>
        <w:gridCol w:w="1134"/>
        <w:gridCol w:w="3402"/>
        <w:gridCol w:w="850"/>
        <w:gridCol w:w="709"/>
        <w:gridCol w:w="709"/>
        <w:gridCol w:w="1417"/>
        <w:tblGridChange w:id="1952">
          <w:tblGrid>
            <w:gridCol w:w="108"/>
            <w:gridCol w:w="885"/>
            <w:gridCol w:w="108"/>
            <w:gridCol w:w="1026"/>
            <w:gridCol w:w="108"/>
            <w:gridCol w:w="3294"/>
            <w:gridCol w:w="108"/>
            <w:gridCol w:w="742"/>
            <w:gridCol w:w="108"/>
            <w:gridCol w:w="601"/>
            <w:gridCol w:w="108"/>
            <w:gridCol w:w="601"/>
            <w:gridCol w:w="108"/>
            <w:gridCol w:w="1309"/>
            <w:gridCol w:w="108"/>
          </w:tblGrid>
        </w:tblGridChange>
      </w:tblGrid>
      <w:tr w:rsidR="00750F17" w:rsidRPr="00A12F15" w:rsidTr="003F2A7A">
        <w:tc>
          <w:tcPr>
            <w:tcW w:w="993" w:type="dxa"/>
            <w:tcBorders>
              <w:top w:val="nil"/>
              <w:bottom w:val="nil"/>
            </w:tcBorders>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Pr>
                <w:rFonts w:ascii="Arial" w:hAnsi="Arial" w:cs="Arial"/>
                <w:sz w:val="18"/>
                <w:szCs w:val="18"/>
              </w:rPr>
              <w:t>2.8.4</w:t>
            </w:r>
          </w:p>
        </w:tc>
        <w:tc>
          <w:tcPr>
            <w:tcW w:w="1134" w:type="dxa"/>
            <w:tcBorders>
              <w:top w:val="nil"/>
              <w:bottom w:val="nil"/>
            </w:tcBorders>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A.9.1.2</w:t>
            </w:r>
          </w:p>
        </w:tc>
        <w:tc>
          <w:tcPr>
            <w:tcW w:w="7087" w:type="dxa"/>
            <w:gridSpan w:val="5"/>
            <w:tcBorders>
              <w:top w:val="nil"/>
            </w:tcBorders>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 xml:space="preserve">Maximum variation during zero-load test: the </w:t>
            </w:r>
            <w:proofErr w:type="spellStart"/>
            <w:r w:rsidRPr="00A12F15">
              <w:rPr>
                <w:rFonts w:ascii="Arial" w:hAnsi="Arial" w:cs="Arial"/>
                <w:sz w:val="18"/>
                <w:szCs w:val="18"/>
              </w:rPr>
              <w:t>totalization</w:t>
            </w:r>
            <w:proofErr w:type="spellEnd"/>
            <w:r w:rsidRPr="00A12F15">
              <w:rPr>
                <w:rFonts w:ascii="Arial" w:hAnsi="Arial" w:cs="Arial"/>
                <w:sz w:val="18"/>
                <w:szCs w:val="18"/>
              </w:rPr>
              <w:t xml:space="preserve"> indicator shall not vary from the initial indicated value by more than the following percentage of the load totalized at </w:t>
            </w:r>
            <w:proofErr w:type="spellStart"/>
            <w:r w:rsidRPr="00A12F15">
              <w:rPr>
                <w:rFonts w:ascii="Arial" w:hAnsi="Arial" w:cs="Arial"/>
                <w:sz w:val="18"/>
                <w:szCs w:val="18"/>
              </w:rPr>
              <w:t>Q</w:t>
            </w:r>
            <w:r w:rsidRPr="00A12F15">
              <w:rPr>
                <w:rFonts w:ascii="Arial" w:hAnsi="Arial" w:cs="Arial"/>
                <w:sz w:val="18"/>
                <w:szCs w:val="18"/>
                <w:vertAlign w:val="subscript"/>
              </w:rPr>
              <w:t>max</w:t>
            </w:r>
            <w:proofErr w:type="spellEnd"/>
            <w:r w:rsidRPr="00A12F15">
              <w:rPr>
                <w:rFonts w:ascii="Arial" w:hAnsi="Arial" w:cs="Arial"/>
                <w:sz w:val="18"/>
                <w:szCs w:val="18"/>
              </w:rPr>
              <w:t xml:space="preserve"> for the duration of the test when </w:t>
            </w:r>
            <w:proofErr w:type="spellStart"/>
            <w:r w:rsidRPr="00A12F15">
              <w:rPr>
                <w:rFonts w:ascii="Arial" w:hAnsi="Arial" w:cs="Arial"/>
                <w:sz w:val="18"/>
                <w:szCs w:val="18"/>
              </w:rPr>
              <w:t>Σ</w:t>
            </w:r>
            <w:r w:rsidRPr="00A12F15">
              <w:rPr>
                <w:rFonts w:ascii="Arial" w:hAnsi="Arial" w:cs="Arial"/>
                <w:sz w:val="18"/>
                <w:szCs w:val="18"/>
                <w:vertAlign w:val="subscript"/>
              </w:rPr>
              <w:t>min</w:t>
            </w:r>
            <w:proofErr w:type="spellEnd"/>
            <w:r w:rsidRPr="00A12F15">
              <w:rPr>
                <w:rFonts w:ascii="Arial" w:hAnsi="Arial" w:cs="Arial"/>
                <w:sz w:val="18"/>
                <w:szCs w:val="18"/>
              </w:rPr>
              <w:t xml:space="preserve"> is less than 3 belt revolutions at </w:t>
            </w:r>
            <w:proofErr w:type="spellStart"/>
            <w:r w:rsidRPr="00A12F15">
              <w:rPr>
                <w:rFonts w:ascii="Arial" w:hAnsi="Arial" w:cs="Arial"/>
                <w:sz w:val="18"/>
                <w:szCs w:val="18"/>
              </w:rPr>
              <w:t>Q</w:t>
            </w:r>
            <w:r w:rsidRPr="00A12F15">
              <w:rPr>
                <w:rFonts w:ascii="Arial" w:hAnsi="Arial" w:cs="Arial"/>
                <w:sz w:val="18"/>
                <w:szCs w:val="18"/>
                <w:vertAlign w:val="subscript"/>
              </w:rPr>
              <w:t>max</w:t>
            </w:r>
            <w:proofErr w:type="spellEnd"/>
            <w:r w:rsidRPr="00A12F15">
              <w:rPr>
                <w:rFonts w:ascii="Arial" w:hAnsi="Arial" w:cs="Arial"/>
                <w:sz w:val="18"/>
                <w:szCs w:val="18"/>
              </w:rPr>
              <w:t>:</w:t>
            </w:r>
          </w:p>
        </w:tc>
      </w:tr>
      <w:tr w:rsidR="00750F17" w:rsidRPr="00A12F15" w:rsidTr="00750F17">
        <w:tc>
          <w:tcPr>
            <w:tcW w:w="993" w:type="dxa"/>
            <w:tcBorders>
              <w:top w:val="nil"/>
              <w:bottom w:val="nil"/>
            </w:tcBorders>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750F17">
            <w:pPr>
              <w:numPr>
                <w:ilvl w:val="0"/>
                <w:numId w:val="23"/>
              </w:numPr>
              <w:tabs>
                <w:tab w:val="left" w:pos="-720"/>
                <w:tab w:val="left" w:pos="0"/>
                <w:tab w:val="left" w:pos="259"/>
                <w:tab w:val="left" w:pos="604"/>
                <w:tab w:val="left" w:pos="816"/>
                <w:tab w:val="left" w:pos="1440"/>
              </w:tabs>
              <w:suppressAutoHyphens/>
              <w:spacing w:after="56"/>
              <w:rPr>
                <w:rFonts w:ascii="Arial" w:hAnsi="Arial" w:cs="Arial"/>
                <w:sz w:val="18"/>
                <w:szCs w:val="18"/>
              </w:rPr>
              <w:pPrChange w:id="1953" w:author="morayoa" w:date="2013-06-14T13:59:00Z">
                <w:pPr>
                  <w:numPr>
                    <w:numId w:val="24"/>
                  </w:numPr>
                  <w:tabs>
                    <w:tab w:val="left" w:pos="-720"/>
                    <w:tab w:val="left" w:pos="0"/>
                    <w:tab w:val="left" w:pos="259"/>
                    <w:tab w:val="left" w:pos="604"/>
                    <w:tab w:val="left" w:pos="816"/>
                    <w:tab w:val="left" w:pos="1440"/>
                  </w:tabs>
                  <w:suppressAutoHyphens/>
                  <w:spacing w:after="56"/>
                  <w:ind w:left="720" w:hanging="360"/>
                </w:pPr>
              </w:pPrChange>
            </w:pPr>
            <w:r w:rsidRPr="00A12F15">
              <w:rPr>
                <w:rFonts w:ascii="Arial" w:hAnsi="Arial" w:cs="Arial"/>
                <w:sz w:val="18"/>
                <w:szCs w:val="18"/>
              </w:rPr>
              <w:t>0.07 % for class 0.2</w:t>
            </w:r>
          </w:p>
        </w:tc>
        <w:tc>
          <w:tcPr>
            <w:tcW w:w="850"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750F17" w:rsidRPr="00A12F15" w:rsidTr="00750F17">
        <w:tc>
          <w:tcPr>
            <w:tcW w:w="993" w:type="dxa"/>
            <w:tcBorders>
              <w:top w:val="nil"/>
              <w:bottom w:val="nil"/>
            </w:tcBorders>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750F17">
            <w:pPr>
              <w:numPr>
                <w:ilvl w:val="0"/>
                <w:numId w:val="23"/>
              </w:numPr>
              <w:tabs>
                <w:tab w:val="left" w:pos="-720"/>
                <w:tab w:val="left" w:pos="0"/>
                <w:tab w:val="left" w:pos="259"/>
                <w:tab w:val="left" w:pos="604"/>
                <w:tab w:val="left" w:pos="816"/>
                <w:tab w:val="left" w:pos="1440"/>
              </w:tabs>
              <w:suppressAutoHyphens/>
              <w:spacing w:after="56"/>
              <w:rPr>
                <w:rFonts w:ascii="Arial" w:hAnsi="Arial" w:cs="Arial"/>
                <w:sz w:val="18"/>
                <w:szCs w:val="18"/>
              </w:rPr>
              <w:pPrChange w:id="1954" w:author="morayoa" w:date="2013-06-14T13:59:00Z">
                <w:pPr>
                  <w:numPr>
                    <w:numId w:val="24"/>
                  </w:numPr>
                  <w:tabs>
                    <w:tab w:val="left" w:pos="-720"/>
                    <w:tab w:val="left" w:pos="0"/>
                    <w:tab w:val="left" w:pos="259"/>
                    <w:tab w:val="left" w:pos="604"/>
                    <w:tab w:val="left" w:pos="816"/>
                    <w:tab w:val="left" w:pos="1440"/>
                  </w:tabs>
                  <w:suppressAutoHyphens/>
                  <w:spacing w:after="56"/>
                  <w:ind w:left="720" w:hanging="360"/>
                </w:pPr>
              </w:pPrChange>
            </w:pPr>
            <w:r>
              <w:rPr>
                <w:rFonts w:ascii="Arial" w:hAnsi="Arial" w:cs="Arial"/>
                <w:sz w:val="18"/>
                <w:szCs w:val="18"/>
              </w:rPr>
              <w:t>0.175</w:t>
            </w:r>
            <w:r w:rsidRPr="00A12F15">
              <w:rPr>
                <w:rFonts w:ascii="Arial" w:hAnsi="Arial" w:cs="Arial"/>
                <w:sz w:val="18"/>
                <w:szCs w:val="18"/>
              </w:rPr>
              <w:t xml:space="preserve"> % for class 0.5</w:t>
            </w:r>
          </w:p>
        </w:tc>
        <w:tc>
          <w:tcPr>
            <w:tcW w:w="850"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750F17" w:rsidRPr="00A12F15" w:rsidTr="003F2A7A">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1955" w:author="morayoa" w:date="2013-06-11T11:27:00Z">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1956" w:author="morayoa" w:date="2013-06-11T11:27:00Z">
            <w:trPr>
              <w:gridAfter w:val="0"/>
            </w:trPr>
          </w:trPrChange>
        </w:trPr>
        <w:tc>
          <w:tcPr>
            <w:tcW w:w="993" w:type="dxa"/>
            <w:tcBorders>
              <w:top w:val="nil"/>
              <w:bottom w:val="nil"/>
            </w:tcBorders>
            <w:tcPrChange w:id="1957" w:author="morayoa" w:date="2013-06-11T11:27:00Z">
              <w:tcPr>
                <w:tcW w:w="993" w:type="dxa"/>
                <w:gridSpan w:val="2"/>
                <w:tcBorders>
                  <w:top w:val="nil"/>
                  <w:bottom w:val="nil"/>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Change w:id="1958" w:author="morayoa" w:date="2013-06-11T11:27:00Z">
              <w:tcPr>
                <w:tcW w:w="1134" w:type="dxa"/>
                <w:gridSpan w:val="2"/>
                <w:tcBorders>
                  <w:top w:val="nil"/>
                  <w:bottom w:val="nil"/>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Change w:id="1959" w:author="morayoa" w:date="2013-06-11T11:27:00Z">
              <w:tcPr>
                <w:tcW w:w="3402" w:type="dxa"/>
                <w:gridSpan w:val="2"/>
              </w:tcPr>
            </w:tcPrChange>
          </w:tcPr>
          <w:p w:rsidR="00000000" w:rsidRDefault="00750F17">
            <w:pPr>
              <w:numPr>
                <w:ilvl w:val="0"/>
                <w:numId w:val="23"/>
              </w:numPr>
              <w:tabs>
                <w:tab w:val="left" w:pos="-720"/>
                <w:tab w:val="left" w:pos="0"/>
                <w:tab w:val="left" w:pos="259"/>
                <w:tab w:val="left" w:pos="604"/>
                <w:tab w:val="left" w:pos="816"/>
                <w:tab w:val="left" w:pos="1440"/>
              </w:tabs>
              <w:suppressAutoHyphens/>
              <w:spacing w:after="56"/>
              <w:rPr>
                <w:rFonts w:ascii="Arial" w:hAnsi="Arial" w:cs="Arial"/>
                <w:sz w:val="18"/>
                <w:szCs w:val="18"/>
              </w:rPr>
              <w:pPrChange w:id="1960" w:author="morayoa" w:date="2013-06-14T13:59:00Z">
                <w:pPr>
                  <w:numPr>
                    <w:numId w:val="24"/>
                  </w:numPr>
                  <w:tabs>
                    <w:tab w:val="left" w:pos="-720"/>
                    <w:tab w:val="left" w:pos="0"/>
                    <w:tab w:val="left" w:pos="259"/>
                    <w:tab w:val="left" w:pos="604"/>
                    <w:tab w:val="left" w:pos="816"/>
                    <w:tab w:val="left" w:pos="1440"/>
                  </w:tabs>
                  <w:suppressAutoHyphens/>
                  <w:spacing w:after="56"/>
                  <w:ind w:left="720" w:hanging="360"/>
                </w:pPr>
              </w:pPrChange>
            </w:pPr>
            <w:r w:rsidRPr="00A12F15">
              <w:rPr>
                <w:rFonts w:ascii="Arial" w:hAnsi="Arial" w:cs="Arial"/>
                <w:sz w:val="18"/>
                <w:szCs w:val="18"/>
              </w:rPr>
              <w:t>0.35 % for class 1</w:t>
            </w:r>
          </w:p>
        </w:tc>
        <w:tc>
          <w:tcPr>
            <w:tcW w:w="850" w:type="dxa"/>
            <w:tcPrChange w:id="1961" w:author="morayoa" w:date="2013-06-11T11:27:00Z">
              <w:tcPr>
                <w:tcW w:w="850" w:type="dxa"/>
                <w:gridSpan w:val="2"/>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Change w:id="1962" w:author="morayoa" w:date="2013-06-11T11:27:00Z">
              <w:tcPr>
                <w:tcW w:w="709" w:type="dxa"/>
                <w:gridSpan w:val="2"/>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Change w:id="1963" w:author="morayoa" w:date="2013-06-11T11:27:00Z">
              <w:tcPr>
                <w:tcW w:w="709" w:type="dxa"/>
                <w:gridSpan w:val="2"/>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Change w:id="1964" w:author="morayoa" w:date="2013-06-11T11:27:00Z">
              <w:tcPr>
                <w:tcW w:w="1417" w:type="dxa"/>
                <w:gridSpan w:val="2"/>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750F17" w:rsidRPr="00A12F15" w:rsidTr="003F2A7A">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1965" w:author="morayoa" w:date="2013-06-11T11:27:00Z">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1966" w:author="morayoa" w:date="2013-06-11T11:27:00Z">
            <w:trPr>
              <w:gridAfter w:val="0"/>
            </w:trPr>
          </w:trPrChange>
        </w:trPr>
        <w:tc>
          <w:tcPr>
            <w:tcW w:w="993" w:type="dxa"/>
            <w:tcBorders>
              <w:top w:val="nil"/>
              <w:bottom w:val="nil"/>
            </w:tcBorders>
            <w:tcPrChange w:id="1967" w:author="morayoa" w:date="2013-06-11T11:27:00Z">
              <w:tcPr>
                <w:tcW w:w="993" w:type="dxa"/>
                <w:gridSpan w:val="2"/>
                <w:tcBorders>
                  <w:top w:val="nil"/>
                  <w:bottom w:val="dashSmallGap" w:sz="4" w:space="0" w:color="auto"/>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dashSmallGap" w:sz="4" w:space="0" w:color="auto"/>
            </w:tcBorders>
            <w:tcPrChange w:id="1968" w:author="morayoa" w:date="2013-06-11T11:27:00Z">
              <w:tcPr>
                <w:tcW w:w="1134" w:type="dxa"/>
                <w:gridSpan w:val="2"/>
                <w:tcBorders>
                  <w:top w:val="nil"/>
                  <w:bottom w:val="dashSmallGap" w:sz="4" w:space="0" w:color="auto"/>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Borders>
              <w:bottom w:val="dashSmallGap" w:sz="4" w:space="0" w:color="auto"/>
            </w:tcBorders>
            <w:tcPrChange w:id="1969" w:author="morayoa" w:date="2013-06-11T11:27:00Z">
              <w:tcPr>
                <w:tcW w:w="3402" w:type="dxa"/>
                <w:gridSpan w:val="2"/>
                <w:tcBorders>
                  <w:bottom w:val="dashSmallGap" w:sz="4" w:space="0" w:color="auto"/>
                </w:tcBorders>
              </w:tcPr>
            </w:tcPrChange>
          </w:tcPr>
          <w:p w:rsidR="00000000" w:rsidRDefault="00750F17">
            <w:pPr>
              <w:numPr>
                <w:ilvl w:val="0"/>
                <w:numId w:val="23"/>
              </w:numPr>
              <w:tabs>
                <w:tab w:val="left" w:pos="-720"/>
                <w:tab w:val="left" w:pos="0"/>
                <w:tab w:val="left" w:pos="259"/>
                <w:tab w:val="left" w:pos="604"/>
                <w:tab w:val="left" w:pos="816"/>
                <w:tab w:val="left" w:pos="1440"/>
              </w:tabs>
              <w:suppressAutoHyphens/>
              <w:spacing w:after="56"/>
              <w:rPr>
                <w:rFonts w:ascii="Arial" w:hAnsi="Arial" w:cs="Arial"/>
                <w:sz w:val="18"/>
                <w:szCs w:val="18"/>
              </w:rPr>
              <w:pPrChange w:id="1970" w:author="morayoa" w:date="2013-06-14T13:59:00Z">
                <w:pPr>
                  <w:numPr>
                    <w:numId w:val="24"/>
                  </w:numPr>
                  <w:tabs>
                    <w:tab w:val="left" w:pos="-720"/>
                    <w:tab w:val="left" w:pos="0"/>
                    <w:tab w:val="left" w:pos="259"/>
                    <w:tab w:val="left" w:pos="604"/>
                    <w:tab w:val="left" w:pos="816"/>
                    <w:tab w:val="left" w:pos="1440"/>
                  </w:tabs>
                  <w:suppressAutoHyphens/>
                  <w:spacing w:after="56"/>
                  <w:ind w:left="720" w:hanging="360"/>
                </w:pPr>
              </w:pPrChange>
            </w:pPr>
            <w:r w:rsidRPr="00A12F15">
              <w:rPr>
                <w:rFonts w:ascii="Arial" w:hAnsi="Arial" w:cs="Arial"/>
                <w:sz w:val="18"/>
                <w:szCs w:val="18"/>
              </w:rPr>
              <w:t>0.7 % for class 2</w:t>
            </w:r>
          </w:p>
        </w:tc>
        <w:tc>
          <w:tcPr>
            <w:tcW w:w="850" w:type="dxa"/>
            <w:tcBorders>
              <w:bottom w:val="dashSmallGap" w:sz="4" w:space="0" w:color="auto"/>
            </w:tcBorders>
            <w:tcPrChange w:id="1971" w:author="morayoa" w:date="2013-06-11T11:27:00Z">
              <w:tcPr>
                <w:tcW w:w="850" w:type="dxa"/>
                <w:gridSpan w:val="2"/>
                <w:tcBorders>
                  <w:bottom w:val="dashSmallGap" w:sz="4" w:space="0" w:color="auto"/>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bottom w:val="dashSmallGap" w:sz="4" w:space="0" w:color="auto"/>
            </w:tcBorders>
            <w:tcPrChange w:id="1972" w:author="morayoa" w:date="2013-06-11T11:27:00Z">
              <w:tcPr>
                <w:tcW w:w="709" w:type="dxa"/>
                <w:gridSpan w:val="2"/>
                <w:tcBorders>
                  <w:bottom w:val="dashSmallGap" w:sz="4" w:space="0" w:color="auto"/>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bottom w:val="dashSmallGap" w:sz="4" w:space="0" w:color="auto"/>
            </w:tcBorders>
            <w:tcPrChange w:id="1973" w:author="morayoa" w:date="2013-06-11T11:27:00Z">
              <w:tcPr>
                <w:tcW w:w="709" w:type="dxa"/>
                <w:gridSpan w:val="2"/>
                <w:tcBorders>
                  <w:bottom w:val="dashSmallGap" w:sz="4" w:space="0" w:color="auto"/>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Borders>
              <w:bottom w:val="dashSmallGap" w:sz="4" w:space="0" w:color="auto"/>
            </w:tcBorders>
            <w:tcPrChange w:id="1974" w:author="morayoa" w:date="2013-06-11T11:27:00Z">
              <w:tcPr>
                <w:tcW w:w="1417" w:type="dxa"/>
                <w:gridSpan w:val="2"/>
                <w:tcBorders>
                  <w:bottom w:val="dashSmallGap" w:sz="4" w:space="0" w:color="auto"/>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750F17" w:rsidRPr="00A12F15" w:rsidTr="003F2A7A">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1975" w:author="morayoa" w:date="2013-06-11T11:27:00Z">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1976" w:author="morayoa" w:date="2013-06-11T11:27:00Z">
            <w:trPr>
              <w:gridAfter w:val="0"/>
            </w:trPr>
          </w:trPrChange>
        </w:trPr>
        <w:tc>
          <w:tcPr>
            <w:tcW w:w="993" w:type="dxa"/>
            <w:tcBorders>
              <w:top w:val="nil"/>
              <w:bottom w:val="nil"/>
            </w:tcBorders>
            <w:tcPrChange w:id="1977" w:author="morayoa" w:date="2013-06-11T11:27:00Z">
              <w:tcPr>
                <w:tcW w:w="993" w:type="dxa"/>
                <w:gridSpan w:val="2"/>
                <w:tcBorders>
                  <w:top w:val="dashSmallGap" w:sz="4" w:space="0" w:color="auto"/>
                  <w:bottom w:val="nil"/>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Pr>
                <w:rFonts w:ascii="Arial" w:hAnsi="Arial" w:cs="Arial"/>
                <w:sz w:val="18"/>
                <w:szCs w:val="18"/>
              </w:rPr>
              <w:t>2.8</w:t>
            </w:r>
            <w:r w:rsidRPr="00A12F15">
              <w:rPr>
                <w:rFonts w:ascii="Arial" w:hAnsi="Arial" w:cs="Arial"/>
                <w:sz w:val="18"/>
                <w:szCs w:val="18"/>
              </w:rPr>
              <w:t>.5</w:t>
            </w:r>
          </w:p>
        </w:tc>
        <w:tc>
          <w:tcPr>
            <w:tcW w:w="1134" w:type="dxa"/>
            <w:tcBorders>
              <w:top w:val="dashSmallGap" w:sz="4" w:space="0" w:color="auto"/>
              <w:bottom w:val="nil"/>
            </w:tcBorders>
            <w:tcPrChange w:id="1978" w:author="morayoa" w:date="2013-06-11T11:27:00Z">
              <w:tcPr>
                <w:tcW w:w="1134" w:type="dxa"/>
                <w:gridSpan w:val="2"/>
                <w:tcBorders>
                  <w:top w:val="dashSmallGap" w:sz="4" w:space="0" w:color="auto"/>
                  <w:bottom w:val="nil"/>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Observe</w:t>
            </w:r>
          </w:p>
        </w:tc>
        <w:tc>
          <w:tcPr>
            <w:tcW w:w="3402" w:type="dxa"/>
            <w:tcBorders>
              <w:top w:val="dashSmallGap" w:sz="4" w:space="0" w:color="auto"/>
            </w:tcBorders>
            <w:tcPrChange w:id="1979" w:author="morayoa" w:date="2013-06-11T11:27:00Z">
              <w:tcPr>
                <w:tcW w:w="3402" w:type="dxa"/>
                <w:gridSpan w:val="2"/>
                <w:tcBorders>
                  <w:top w:val="dashSmallGap" w:sz="4" w:space="0" w:color="auto"/>
                </w:tcBorders>
              </w:tcPr>
            </w:tcPrChange>
          </w:tcPr>
          <w:p w:rsidR="00750F17" w:rsidRPr="00A12F15" w:rsidRDefault="00750F17" w:rsidP="00C528F8">
            <w:pPr>
              <w:tabs>
                <w:tab w:val="left" w:pos="-720"/>
                <w:tab w:val="left" w:pos="0"/>
                <w:tab w:val="left" w:pos="259"/>
                <w:tab w:val="left" w:pos="604"/>
                <w:tab w:val="left" w:pos="816"/>
                <w:tab w:val="left" w:pos="1440"/>
              </w:tabs>
              <w:suppressAutoHyphens/>
              <w:spacing w:after="56"/>
              <w:rPr>
                <w:rFonts w:ascii="Arial" w:hAnsi="Arial" w:cs="Arial"/>
                <w:sz w:val="18"/>
                <w:szCs w:val="18"/>
              </w:rPr>
            </w:pPr>
            <w:r>
              <w:rPr>
                <w:rFonts w:ascii="Arial" w:hAnsi="Arial" w:cs="Arial"/>
                <w:sz w:val="18"/>
                <w:szCs w:val="18"/>
              </w:rPr>
              <w:t>Indication over whole belt revolution (m</w:t>
            </w:r>
            <w:r w:rsidRPr="00A12F15">
              <w:rPr>
                <w:rFonts w:ascii="Arial" w:hAnsi="Arial" w:cs="Arial"/>
                <w:sz w:val="18"/>
                <w:szCs w:val="18"/>
              </w:rPr>
              <w:t xml:space="preserve">inimum </w:t>
            </w:r>
            <w:del w:id="1980" w:author="morayoa" w:date="2013-06-11T11:12:00Z">
              <w:r w:rsidRPr="00A12F15" w:rsidDel="00450700">
                <w:rPr>
                  <w:rFonts w:ascii="Arial" w:hAnsi="Arial" w:cs="Arial"/>
                  <w:sz w:val="18"/>
                  <w:szCs w:val="18"/>
                </w:rPr>
                <w:delText>t</w:delText>
              </w:r>
            </w:del>
            <w:r w:rsidRPr="00A12F15">
              <w:rPr>
                <w:rFonts w:ascii="Arial" w:hAnsi="Arial" w:cs="Arial"/>
                <w:sz w:val="18"/>
                <w:szCs w:val="18"/>
              </w:rPr>
              <w:t>load</w:t>
            </w:r>
            <w:r>
              <w:rPr>
                <w:rFonts w:ascii="Arial" w:hAnsi="Arial" w:cs="Arial"/>
                <w:sz w:val="18"/>
                <w:szCs w:val="18"/>
              </w:rPr>
              <w:t>)</w:t>
            </w:r>
            <w:r w:rsidRPr="00A12F15">
              <w:rPr>
                <w:rFonts w:ascii="Arial" w:hAnsi="Arial" w:cs="Arial"/>
                <w:sz w:val="18"/>
                <w:szCs w:val="18"/>
              </w:rPr>
              <w:t xml:space="preserve">: </w:t>
            </w:r>
          </w:p>
        </w:tc>
        <w:tc>
          <w:tcPr>
            <w:tcW w:w="850" w:type="dxa"/>
            <w:tcBorders>
              <w:top w:val="dashSmallGap" w:sz="4" w:space="0" w:color="auto"/>
            </w:tcBorders>
            <w:tcPrChange w:id="1981" w:author="morayoa" w:date="2013-06-11T11:27:00Z">
              <w:tcPr>
                <w:tcW w:w="850" w:type="dxa"/>
                <w:gridSpan w:val="2"/>
                <w:tcBorders>
                  <w:top w:val="dashSmallGap" w:sz="4" w:space="0" w:color="auto"/>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tcBorders>
            <w:tcPrChange w:id="1982" w:author="morayoa" w:date="2013-06-11T11:27:00Z">
              <w:tcPr>
                <w:tcW w:w="709" w:type="dxa"/>
                <w:gridSpan w:val="2"/>
                <w:tcBorders>
                  <w:top w:val="dashSmallGap" w:sz="4" w:space="0" w:color="auto"/>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tcBorders>
            <w:tcPrChange w:id="1983" w:author="morayoa" w:date="2013-06-11T11:27:00Z">
              <w:tcPr>
                <w:tcW w:w="709" w:type="dxa"/>
                <w:gridSpan w:val="2"/>
                <w:tcBorders>
                  <w:top w:val="dashSmallGap" w:sz="4" w:space="0" w:color="auto"/>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Borders>
              <w:top w:val="dashSmallGap" w:sz="4" w:space="0" w:color="auto"/>
            </w:tcBorders>
            <w:tcPrChange w:id="1984" w:author="morayoa" w:date="2013-06-11T11:27:00Z">
              <w:tcPr>
                <w:tcW w:w="1417" w:type="dxa"/>
                <w:gridSpan w:val="2"/>
                <w:tcBorders>
                  <w:top w:val="dashSmallGap" w:sz="4" w:space="0" w:color="auto"/>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750F17" w:rsidRPr="00A12F15" w:rsidTr="003F2A7A">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1985" w:author="morayoa" w:date="2013-06-11T11:27:00Z">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1986" w:author="morayoa" w:date="2013-06-11T11:27:00Z">
            <w:trPr>
              <w:gridAfter w:val="0"/>
            </w:trPr>
          </w:trPrChange>
        </w:trPr>
        <w:tc>
          <w:tcPr>
            <w:tcW w:w="993" w:type="dxa"/>
            <w:tcBorders>
              <w:top w:val="nil"/>
              <w:bottom w:val="nil"/>
            </w:tcBorders>
            <w:tcPrChange w:id="1987" w:author="morayoa" w:date="2013-06-11T11:27:00Z">
              <w:tcPr>
                <w:tcW w:w="993" w:type="dxa"/>
                <w:gridSpan w:val="2"/>
                <w:tcBorders>
                  <w:top w:val="nil"/>
                  <w:bottom w:val="nil"/>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Change w:id="1988" w:author="morayoa" w:date="2013-06-11T11:27:00Z">
              <w:tcPr>
                <w:tcW w:w="1134" w:type="dxa"/>
                <w:gridSpan w:val="2"/>
                <w:tcBorders>
                  <w:top w:val="nil"/>
                  <w:bottom w:val="nil"/>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Change w:id="1989" w:author="morayoa" w:date="2013-06-11T11:27:00Z">
              <w:tcPr>
                <w:tcW w:w="3402" w:type="dxa"/>
                <w:gridSpan w:val="2"/>
              </w:tcPr>
            </w:tcPrChange>
          </w:tcPr>
          <w:p w:rsidR="00000000" w:rsidRDefault="00750F17">
            <w:pPr>
              <w:numPr>
                <w:ilvl w:val="0"/>
                <w:numId w:val="18"/>
              </w:numPr>
              <w:tabs>
                <w:tab w:val="left" w:pos="-720"/>
                <w:tab w:val="left" w:pos="0"/>
                <w:tab w:val="left" w:pos="341"/>
                <w:tab w:val="left" w:pos="1440"/>
              </w:tabs>
              <w:suppressAutoHyphens/>
              <w:spacing w:after="56"/>
              <w:ind w:left="341" w:hanging="341"/>
              <w:rPr>
                <w:rFonts w:ascii="Arial" w:hAnsi="Arial" w:cs="Arial"/>
                <w:sz w:val="18"/>
                <w:szCs w:val="18"/>
              </w:rPr>
              <w:pPrChange w:id="1990" w:author="morayoa" w:date="2013-06-14T13:59:00Z">
                <w:pPr>
                  <w:numPr>
                    <w:numId w:val="19"/>
                  </w:numPr>
                  <w:tabs>
                    <w:tab w:val="left" w:pos="-720"/>
                    <w:tab w:val="left" w:pos="0"/>
                    <w:tab w:val="left" w:pos="341"/>
                    <w:tab w:val="left" w:pos="1440"/>
                  </w:tabs>
                  <w:suppressAutoHyphens/>
                  <w:spacing w:after="56"/>
                  <w:ind w:left="341" w:hanging="341"/>
                </w:pPr>
              </w:pPrChange>
            </w:pPr>
            <w:r>
              <w:rPr>
                <w:rFonts w:ascii="Arial" w:hAnsi="Arial" w:cs="Arial"/>
                <w:sz w:val="18"/>
                <w:szCs w:val="18"/>
                <w:lang w:val="en-US"/>
              </w:rPr>
              <w:t xml:space="preserve">include a </w:t>
            </w:r>
            <w:r w:rsidRPr="00A12F15">
              <w:rPr>
                <w:rFonts w:ascii="Arial" w:hAnsi="Arial" w:cs="Arial"/>
                <w:sz w:val="18"/>
                <w:szCs w:val="18"/>
                <w:lang w:val="en-US"/>
              </w:rPr>
              <w:t>means of permitting all test load readings to be obtained over a whole number of belt revolutions</w:t>
            </w:r>
          </w:p>
        </w:tc>
        <w:tc>
          <w:tcPr>
            <w:tcW w:w="850" w:type="dxa"/>
            <w:tcPrChange w:id="1991" w:author="morayoa" w:date="2013-06-11T11:27:00Z">
              <w:tcPr>
                <w:tcW w:w="850" w:type="dxa"/>
                <w:gridSpan w:val="2"/>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Change w:id="1992" w:author="morayoa" w:date="2013-06-11T11:27:00Z">
              <w:tcPr>
                <w:tcW w:w="709" w:type="dxa"/>
                <w:gridSpan w:val="2"/>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Change w:id="1993" w:author="morayoa" w:date="2013-06-11T11:27:00Z">
              <w:tcPr>
                <w:tcW w:w="709" w:type="dxa"/>
                <w:gridSpan w:val="2"/>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Change w:id="1994" w:author="morayoa" w:date="2013-06-11T11:27:00Z">
              <w:tcPr>
                <w:tcW w:w="1417" w:type="dxa"/>
                <w:gridSpan w:val="2"/>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750F17" w:rsidRPr="00A12F15" w:rsidTr="003F2A7A">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1995" w:author="morayoa" w:date="2013-06-11T11:27:00Z">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1996" w:author="morayoa" w:date="2013-06-11T11:27:00Z">
            <w:trPr>
              <w:gridAfter w:val="0"/>
            </w:trPr>
          </w:trPrChange>
        </w:trPr>
        <w:tc>
          <w:tcPr>
            <w:tcW w:w="993" w:type="dxa"/>
            <w:tcBorders>
              <w:top w:val="nil"/>
              <w:bottom w:val="nil"/>
            </w:tcBorders>
            <w:tcPrChange w:id="1997" w:author="morayoa" w:date="2013-06-11T11:27:00Z">
              <w:tcPr>
                <w:tcW w:w="993" w:type="dxa"/>
                <w:gridSpan w:val="2"/>
                <w:tcBorders>
                  <w:top w:val="nil"/>
                  <w:bottom w:val="dashSmallGap" w:sz="4" w:space="0" w:color="auto"/>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dashSmallGap" w:sz="4" w:space="0" w:color="auto"/>
            </w:tcBorders>
            <w:tcPrChange w:id="1998" w:author="morayoa" w:date="2013-06-11T11:27:00Z">
              <w:tcPr>
                <w:tcW w:w="1134" w:type="dxa"/>
                <w:gridSpan w:val="2"/>
                <w:tcBorders>
                  <w:top w:val="nil"/>
                  <w:bottom w:val="dashSmallGap" w:sz="4" w:space="0" w:color="auto"/>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Borders>
              <w:bottom w:val="dashSmallGap" w:sz="4" w:space="0" w:color="auto"/>
            </w:tcBorders>
            <w:tcPrChange w:id="1999" w:author="morayoa" w:date="2013-06-11T11:27:00Z">
              <w:tcPr>
                <w:tcW w:w="3402" w:type="dxa"/>
                <w:gridSpan w:val="2"/>
                <w:tcBorders>
                  <w:bottom w:val="dashSmallGap" w:sz="4" w:space="0" w:color="auto"/>
                </w:tcBorders>
              </w:tcPr>
            </w:tcPrChange>
          </w:tcPr>
          <w:p w:rsidR="00000000" w:rsidRDefault="00750F17">
            <w:pPr>
              <w:numPr>
                <w:ilvl w:val="0"/>
                <w:numId w:val="18"/>
              </w:numPr>
              <w:tabs>
                <w:tab w:val="left" w:pos="-720"/>
                <w:tab w:val="left" w:pos="0"/>
                <w:tab w:val="left" w:pos="341"/>
                <w:tab w:val="left" w:pos="1440"/>
              </w:tabs>
              <w:suppressAutoHyphens/>
              <w:spacing w:after="56"/>
              <w:ind w:left="341" w:hanging="341"/>
              <w:rPr>
                <w:rFonts w:ascii="Arial" w:hAnsi="Arial" w:cs="Arial"/>
                <w:sz w:val="18"/>
                <w:szCs w:val="18"/>
              </w:rPr>
              <w:pPrChange w:id="2000" w:author="morayoa" w:date="2013-06-14T13:59:00Z">
                <w:pPr>
                  <w:numPr>
                    <w:numId w:val="19"/>
                  </w:numPr>
                  <w:tabs>
                    <w:tab w:val="left" w:pos="-720"/>
                    <w:tab w:val="left" w:pos="0"/>
                    <w:tab w:val="left" w:pos="341"/>
                    <w:tab w:val="left" w:pos="1440"/>
                  </w:tabs>
                  <w:suppressAutoHyphens/>
                  <w:spacing w:after="56"/>
                  <w:ind w:left="341" w:hanging="341"/>
                </w:pPr>
              </w:pPrChange>
            </w:pPr>
            <w:r>
              <w:rPr>
                <w:rFonts w:ascii="Arial" w:hAnsi="Arial" w:cs="Arial"/>
                <w:sz w:val="18"/>
                <w:szCs w:val="18"/>
                <w:lang w:val="en-US"/>
              </w:rPr>
              <w:t>where such a facility is present it meets the requirements in</w:t>
            </w:r>
            <w:r w:rsidRPr="00A12F15">
              <w:rPr>
                <w:rFonts w:ascii="Arial" w:hAnsi="Arial" w:cs="Arial"/>
                <w:sz w:val="18"/>
                <w:szCs w:val="18"/>
                <w:lang w:val="en-US"/>
              </w:rPr>
              <w:t xml:space="preserve"> R50-1, 3.6 (b)</w:t>
            </w:r>
            <w:r>
              <w:rPr>
                <w:rFonts w:ascii="Arial" w:hAnsi="Arial" w:cs="Arial"/>
                <w:sz w:val="18"/>
                <w:szCs w:val="18"/>
                <w:lang w:val="en-US"/>
              </w:rPr>
              <w:t>,</w:t>
            </w:r>
            <w:r w:rsidRPr="00A12F15">
              <w:rPr>
                <w:rFonts w:ascii="Arial" w:hAnsi="Arial" w:cs="Arial"/>
                <w:sz w:val="18"/>
                <w:szCs w:val="18"/>
                <w:lang w:val="en-US"/>
              </w:rPr>
              <w:t xml:space="preserve"> and </w:t>
            </w:r>
            <w:r>
              <w:rPr>
                <w:rFonts w:ascii="Arial" w:hAnsi="Arial" w:cs="Arial"/>
                <w:sz w:val="18"/>
                <w:szCs w:val="18"/>
                <w:lang w:val="en-US"/>
              </w:rPr>
              <w:t xml:space="preserve">for material tests complies with </w:t>
            </w:r>
            <w:r w:rsidRPr="00A12F15">
              <w:rPr>
                <w:rFonts w:ascii="Arial" w:hAnsi="Arial" w:cs="Arial"/>
                <w:sz w:val="18"/>
                <w:szCs w:val="18"/>
                <w:lang w:val="en-US"/>
              </w:rPr>
              <w:t xml:space="preserve">2.4(a) </w:t>
            </w:r>
            <w:r>
              <w:rPr>
                <w:rFonts w:ascii="Arial" w:hAnsi="Arial" w:cs="Arial"/>
                <w:sz w:val="18"/>
                <w:szCs w:val="18"/>
                <w:lang w:val="en-US"/>
              </w:rPr>
              <w:t>and</w:t>
            </w:r>
            <w:r w:rsidRPr="00A12F15">
              <w:rPr>
                <w:rFonts w:ascii="Arial" w:hAnsi="Arial" w:cs="Arial"/>
                <w:sz w:val="18"/>
                <w:szCs w:val="18"/>
                <w:lang w:val="en-US"/>
              </w:rPr>
              <w:t xml:space="preserve"> (c) only</w:t>
            </w:r>
          </w:p>
        </w:tc>
        <w:tc>
          <w:tcPr>
            <w:tcW w:w="850" w:type="dxa"/>
            <w:tcBorders>
              <w:bottom w:val="dashSmallGap" w:sz="4" w:space="0" w:color="auto"/>
            </w:tcBorders>
            <w:tcPrChange w:id="2001" w:author="morayoa" w:date="2013-06-11T11:27:00Z">
              <w:tcPr>
                <w:tcW w:w="850" w:type="dxa"/>
                <w:gridSpan w:val="2"/>
                <w:tcBorders>
                  <w:bottom w:val="dashSmallGap" w:sz="4" w:space="0" w:color="auto"/>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bottom w:val="dashSmallGap" w:sz="4" w:space="0" w:color="auto"/>
            </w:tcBorders>
            <w:tcPrChange w:id="2002" w:author="morayoa" w:date="2013-06-11T11:27:00Z">
              <w:tcPr>
                <w:tcW w:w="709" w:type="dxa"/>
                <w:gridSpan w:val="2"/>
                <w:tcBorders>
                  <w:bottom w:val="dashSmallGap" w:sz="4" w:space="0" w:color="auto"/>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bottom w:val="dashSmallGap" w:sz="4" w:space="0" w:color="auto"/>
            </w:tcBorders>
            <w:tcPrChange w:id="2003" w:author="morayoa" w:date="2013-06-11T11:27:00Z">
              <w:tcPr>
                <w:tcW w:w="709" w:type="dxa"/>
                <w:gridSpan w:val="2"/>
                <w:tcBorders>
                  <w:bottom w:val="dashSmallGap" w:sz="4" w:space="0" w:color="auto"/>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Borders>
              <w:bottom w:val="dashSmallGap" w:sz="4" w:space="0" w:color="auto"/>
            </w:tcBorders>
            <w:tcPrChange w:id="2004" w:author="morayoa" w:date="2013-06-11T11:27:00Z">
              <w:tcPr>
                <w:tcW w:w="1417" w:type="dxa"/>
                <w:gridSpan w:val="2"/>
                <w:tcBorders>
                  <w:bottom w:val="dashSmallGap" w:sz="4" w:space="0" w:color="auto"/>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750F17" w:rsidRPr="00A12F15" w:rsidTr="003F2A7A">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2005" w:author="morayoa" w:date="2013-06-11T11:27:00Z">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2006" w:author="morayoa" w:date="2013-06-11T11:27:00Z">
            <w:trPr>
              <w:gridAfter w:val="0"/>
            </w:trPr>
          </w:trPrChange>
        </w:trPr>
        <w:tc>
          <w:tcPr>
            <w:tcW w:w="993" w:type="dxa"/>
            <w:tcBorders>
              <w:top w:val="nil"/>
              <w:bottom w:val="dashSmallGap" w:sz="4" w:space="0" w:color="auto"/>
            </w:tcBorders>
            <w:tcPrChange w:id="2007" w:author="morayoa" w:date="2013-06-11T11:27:00Z">
              <w:tcPr>
                <w:tcW w:w="993" w:type="dxa"/>
                <w:gridSpan w:val="2"/>
                <w:tcBorders>
                  <w:top w:val="dashSmallGap" w:sz="4" w:space="0" w:color="auto"/>
                  <w:bottom w:val="dashSmallGap" w:sz="4" w:space="0" w:color="auto"/>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Pr>
                <w:rFonts w:ascii="Arial" w:hAnsi="Arial" w:cs="Arial"/>
                <w:sz w:val="18"/>
                <w:szCs w:val="18"/>
              </w:rPr>
              <w:t>2.8</w:t>
            </w:r>
            <w:r w:rsidRPr="00A12F15">
              <w:rPr>
                <w:rFonts w:ascii="Arial" w:hAnsi="Arial" w:cs="Arial"/>
                <w:sz w:val="18"/>
                <w:szCs w:val="18"/>
              </w:rPr>
              <w:t>.6</w:t>
            </w:r>
          </w:p>
        </w:tc>
        <w:tc>
          <w:tcPr>
            <w:tcW w:w="1134" w:type="dxa"/>
            <w:tcBorders>
              <w:top w:val="dashSmallGap" w:sz="4" w:space="0" w:color="auto"/>
              <w:bottom w:val="dashSmallGap" w:sz="4" w:space="0" w:color="auto"/>
            </w:tcBorders>
            <w:tcPrChange w:id="2008" w:author="morayoa" w:date="2013-06-11T11:27:00Z">
              <w:tcPr>
                <w:tcW w:w="1134" w:type="dxa"/>
                <w:gridSpan w:val="2"/>
                <w:tcBorders>
                  <w:top w:val="dashSmallGap" w:sz="4" w:space="0" w:color="auto"/>
                  <w:bottom w:val="dashSmallGap" w:sz="4" w:space="0" w:color="auto"/>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5</w:t>
            </w:r>
          </w:p>
        </w:tc>
        <w:tc>
          <w:tcPr>
            <w:tcW w:w="3402" w:type="dxa"/>
            <w:tcBorders>
              <w:top w:val="dashSmallGap" w:sz="4" w:space="0" w:color="auto"/>
              <w:bottom w:val="dashSmallGap" w:sz="4" w:space="0" w:color="auto"/>
            </w:tcBorders>
            <w:tcPrChange w:id="2009" w:author="morayoa" w:date="2013-06-11T11:27:00Z">
              <w:tcPr>
                <w:tcW w:w="3402" w:type="dxa"/>
                <w:gridSpan w:val="2"/>
                <w:tcBorders>
                  <w:top w:val="dashSmallGap" w:sz="4" w:space="0" w:color="auto"/>
                  <w:bottom w:val="dashSmallGap" w:sz="4" w:space="0" w:color="auto"/>
                </w:tcBorders>
              </w:tcPr>
            </w:tcPrChange>
          </w:tcPr>
          <w:p w:rsidR="00750F17" w:rsidRPr="00A12F15" w:rsidRDefault="00750F17" w:rsidP="00E85218">
            <w:pPr>
              <w:tabs>
                <w:tab w:val="left" w:pos="-720"/>
                <w:tab w:val="left" w:pos="0"/>
                <w:tab w:val="left" w:pos="341"/>
                <w:tab w:val="left" w:pos="1440"/>
              </w:tabs>
              <w:suppressAutoHyphens/>
              <w:spacing w:after="56"/>
              <w:rPr>
                <w:rFonts w:ascii="Arial" w:hAnsi="Arial" w:cs="Arial"/>
                <w:sz w:val="18"/>
                <w:szCs w:val="18"/>
                <w:lang w:val="en-US"/>
              </w:rPr>
            </w:pPr>
            <w:r w:rsidRPr="00A12F15">
              <w:rPr>
                <w:rFonts w:ascii="Arial" w:hAnsi="Arial" w:cs="Arial"/>
                <w:snapToGrid w:val="0"/>
                <w:sz w:val="18"/>
                <w:szCs w:val="18"/>
              </w:rPr>
              <w:t xml:space="preserve">The durability error due to wear and </w:t>
            </w:r>
            <w:proofErr w:type="gramStart"/>
            <w:r w:rsidRPr="00A12F15">
              <w:rPr>
                <w:rFonts w:ascii="Arial" w:hAnsi="Arial" w:cs="Arial"/>
                <w:snapToGrid w:val="0"/>
                <w:sz w:val="18"/>
                <w:szCs w:val="18"/>
              </w:rPr>
              <w:t>tear,</w:t>
            </w:r>
            <w:proofErr w:type="gramEnd"/>
            <w:r w:rsidRPr="00A12F15">
              <w:rPr>
                <w:rFonts w:ascii="Arial" w:hAnsi="Arial" w:cs="Arial"/>
                <w:snapToGrid w:val="0"/>
                <w:sz w:val="18"/>
                <w:szCs w:val="18"/>
              </w:rPr>
              <w:t xml:space="preserve"> </w:t>
            </w:r>
            <w:r w:rsidRPr="00A12F15">
              <w:rPr>
                <w:rFonts w:ascii="Arial" w:hAnsi="Arial" w:cs="Arial"/>
                <w:bCs/>
                <w:iCs/>
                <w:sz w:val="18"/>
                <w:szCs w:val="18"/>
              </w:rPr>
              <w:t>or the decay of the properties of electronic components</w:t>
            </w:r>
            <w:r w:rsidRPr="00A12F15">
              <w:rPr>
                <w:rFonts w:ascii="Arial" w:hAnsi="Arial" w:cs="Arial"/>
                <w:snapToGrid w:val="0"/>
                <w:sz w:val="18"/>
                <w:szCs w:val="18"/>
              </w:rPr>
              <w:t xml:space="preserve"> shall not be greater than the absolute value of the maximum permissible error </w:t>
            </w:r>
            <w:r w:rsidRPr="00A12F15">
              <w:rPr>
                <w:rFonts w:ascii="Arial" w:hAnsi="Arial" w:cs="Arial"/>
                <w:sz w:val="18"/>
                <w:szCs w:val="18"/>
              </w:rPr>
              <w:t>for automatic weighing 2.2.2 (R50-1)</w:t>
            </w:r>
            <w:r w:rsidRPr="00A12F15">
              <w:rPr>
                <w:rFonts w:ascii="Arial" w:hAnsi="Arial" w:cs="Arial"/>
                <w:snapToGrid w:val="0"/>
                <w:sz w:val="18"/>
                <w:szCs w:val="18"/>
              </w:rPr>
              <w:t>.</w:t>
            </w:r>
          </w:p>
        </w:tc>
        <w:tc>
          <w:tcPr>
            <w:tcW w:w="850" w:type="dxa"/>
            <w:tcBorders>
              <w:top w:val="dashSmallGap" w:sz="4" w:space="0" w:color="auto"/>
              <w:bottom w:val="dashSmallGap" w:sz="4" w:space="0" w:color="auto"/>
            </w:tcBorders>
            <w:tcPrChange w:id="2010" w:author="morayoa" w:date="2013-06-11T11:27:00Z">
              <w:tcPr>
                <w:tcW w:w="850" w:type="dxa"/>
                <w:gridSpan w:val="2"/>
                <w:tcBorders>
                  <w:top w:val="dashSmallGap" w:sz="4" w:space="0" w:color="auto"/>
                  <w:bottom w:val="dashSmallGap" w:sz="4" w:space="0" w:color="auto"/>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bottom w:val="dashSmallGap" w:sz="4" w:space="0" w:color="auto"/>
            </w:tcBorders>
            <w:tcPrChange w:id="2011" w:author="morayoa" w:date="2013-06-11T11:27:00Z">
              <w:tcPr>
                <w:tcW w:w="709" w:type="dxa"/>
                <w:gridSpan w:val="2"/>
                <w:tcBorders>
                  <w:top w:val="dashSmallGap" w:sz="4" w:space="0" w:color="auto"/>
                  <w:bottom w:val="dashSmallGap" w:sz="4" w:space="0" w:color="auto"/>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bottom w:val="dashSmallGap" w:sz="4" w:space="0" w:color="auto"/>
            </w:tcBorders>
            <w:tcPrChange w:id="2012" w:author="morayoa" w:date="2013-06-11T11:27:00Z">
              <w:tcPr>
                <w:tcW w:w="709" w:type="dxa"/>
                <w:gridSpan w:val="2"/>
                <w:tcBorders>
                  <w:top w:val="dashSmallGap" w:sz="4" w:space="0" w:color="auto"/>
                  <w:bottom w:val="dashSmallGap" w:sz="4" w:space="0" w:color="auto"/>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Borders>
              <w:top w:val="dashSmallGap" w:sz="4" w:space="0" w:color="auto"/>
              <w:bottom w:val="dashSmallGap" w:sz="4" w:space="0" w:color="auto"/>
            </w:tcBorders>
            <w:tcPrChange w:id="2013" w:author="morayoa" w:date="2013-06-11T11:27:00Z">
              <w:tcPr>
                <w:tcW w:w="1417" w:type="dxa"/>
                <w:gridSpan w:val="2"/>
                <w:tcBorders>
                  <w:top w:val="dashSmallGap" w:sz="4" w:space="0" w:color="auto"/>
                  <w:bottom w:val="dashSmallGap" w:sz="4" w:space="0" w:color="auto"/>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750F17" w:rsidRPr="00A12F15" w:rsidTr="003F2A7A">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2014" w:author="morayoa" w:date="2013-06-11T11:26:00Z">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2015" w:author="morayoa" w:date="2013-06-11T11:26:00Z">
            <w:trPr>
              <w:gridAfter w:val="0"/>
            </w:trPr>
          </w:trPrChange>
        </w:trPr>
        <w:tc>
          <w:tcPr>
            <w:tcW w:w="993" w:type="dxa"/>
            <w:tcBorders>
              <w:top w:val="dashSmallGap" w:sz="4" w:space="0" w:color="auto"/>
              <w:bottom w:val="nil"/>
            </w:tcBorders>
            <w:tcPrChange w:id="2016" w:author="morayoa" w:date="2013-06-11T11:26:00Z">
              <w:tcPr>
                <w:tcW w:w="993" w:type="dxa"/>
                <w:gridSpan w:val="2"/>
                <w:tcBorders>
                  <w:top w:val="dashSmallGap" w:sz="4" w:space="0" w:color="auto"/>
                  <w:bottom w:val="dashSmallGap" w:sz="4" w:space="0" w:color="auto"/>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b/>
                <w:sz w:val="18"/>
                <w:szCs w:val="18"/>
              </w:rPr>
              <w:t>3</w:t>
            </w:r>
          </w:p>
        </w:tc>
        <w:tc>
          <w:tcPr>
            <w:tcW w:w="1134" w:type="dxa"/>
            <w:tcBorders>
              <w:top w:val="dashSmallGap" w:sz="4" w:space="0" w:color="auto"/>
              <w:bottom w:val="dashSmallGap" w:sz="4" w:space="0" w:color="auto"/>
            </w:tcBorders>
            <w:tcPrChange w:id="2017" w:author="morayoa" w:date="2013-06-11T11:26:00Z">
              <w:tcPr>
                <w:tcW w:w="1134" w:type="dxa"/>
                <w:gridSpan w:val="2"/>
                <w:tcBorders>
                  <w:top w:val="dashSmallGap" w:sz="4" w:space="0" w:color="auto"/>
                  <w:bottom w:val="dashSmallGap" w:sz="4" w:space="0" w:color="auto"/>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Borders>
              <w:top w:val="dashSmallGap" w:sz="4" w:space="0" w:color="auto"/>
              <w:bottom w:val="dashSmallGap" w:sz="4" w:space="0" w:color="auto"/>
            </w:tcBorders>
            <w:tcPrChange w:id="2018" w:author="morayoa" w:date="2013-06-11T11:26:00Z">
              <w:tcPr>
                <w:tcW w:w="3402" w:type="dxa"/>
                <w:gridSpan w:val="2"/>
                <w:tcBorders>
                  <w:top w:val="dashSmallGap" w:sz="4" w:space="0" w:color="auto"/>
                  <w:bottom w:val="dashSmallGap" w:sz="4" w:space="0" w:color="auto"/>
                </w:tcBorders>
              </w:tcPr>
            </w:tcPrChange>
          </w:tcPr>
          <w:p w:rsidR="00750F17" w:rsidRPr="00A12F15" w:rsidRDefault="00750F17" w:rsidP="00252986">
            <w:pPr>
              <w:tabs>
                <w:tab w:val="left" w:pos="-720"/>
                <w:tab w:val="left" w:pos="0"/>
                <w:tab w:val="left" w:pos="341"/>
                <w:tab w:val="left" w:pos="1440"/>
              </w:tabs>
              <w:suppressAutoHyphens/>
              <w:spacing w:after="56"/>
              <w:rPr>
                <w:rFonts w:ascii="Arial" w:hAnsi="Arial" w:cs="Arial"/>
                <w:sz w:val="18"/>
                <w:szCs w:val="18"/>
                <w:lang w:val="en-US"/>
              </w:rPr>
            </w:pPr>
            <w:r w:rsidRPr="00A12F15">
              <w:rPr>
                <w:rFonts w:ascii="Arial" w:hAnsi="Arial" w:cs="Arial"/>
                <w:b/>
                <w:sz w:val="18"/>
                <w:szCs w:val="18"/>
              </w:rPr>
              <w:t>Technical requirements</w:t>
            </w:r>
          </w:p>
        </w:tc>
        <w:tc>
          <w:tcPr>
            <w:tcW w:w="850" w:type="dxa"/>
            <w:tcBorders>
              <w:top w:val="dashSmallGap" w:sz="4" w:space="0" w:color="auto"/>
              <w:bottom w:val="dashSmallGap" w:sz="4" w:space="0" w:color="auto"/>
            </w:tcBorders>
            <w:tcPrChange w:id="2019" w:author="morayoa" w:date="2013-06-11T11:26:00Z">
              <w:tcPr>
                <w:tcW w:w="850" w:type="dxa"/>
                <w:gridSpan w:val="2"/>
                <w:tcBorders>
                  <w:top w:val="dashSmallGap" w:sz="4" w:space="0" w:color="auto"/>
                  <w:bottom w:val="dashSmallGap" w:sz="4" w:space="0" w:color="auto"/>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bottom w:val="dashSmallGap" w:sz="4" w:space="0" w:color="auto"/>
            </w:tcBorders>
            <w:tcPrChange w:id="2020" w:author="morayoa" w:date="2013-06-11T11:26:00Z">
              <w:tcPr>
                <w:tcW w:w="709" w:type="dxa"/>
                <w:gridSpan w:val="2"/>
                <w:tcBorders>
                  <w:top w:val="dashSmallGap" w:sz="4" w:space="0" w:color="auto"/>
                  <w:bottom w:val="dashSmallGap" w:sz="4" w:space="0" w:color="auto"/>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bottom w:val="dashSmallGap" w:sz="4" w:space="0" w:color="auto"/>
            </w:tcBorders>
            <w:tcPrChange w:id="2021" w:author="morayoa" w:date="2013-06-11T11:26:00Z">
              <w:tcPr>
                <w:tcW w:w="709" w:type="dxa"/>
                <w:gridSpan w:val="2"/>
                <w:tcBorders>
                  <w:top w:val="dashSmallGap" w:sz="4" w:space="0" w:color="auto"/>
                  <w:bottom w:val="dashSmallGap" w:sz="4" w:space="0" w:color="auto"/>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Borders>
              <w:top w:val="dashSmallGap" w:sz="4" w:space="0" w:color="auto"/>
              <w:bottom w:val="dashSmallGap" w:sz="4" w:space="0" w:color="auto"/>
            </w:tcBorders>
            <w:tcPrChange w:id="2022" w:author="morayoa" w:date="2013-06-11T11:26:00Z">
              <w:tcPr>
                <w:tcW w:w="1417" w:type="dxa"/>
                <w:gridSpan w:val="2"/>
                <w:tcBorders>
                  <w:top w:val="dashSmallGap" w:sz="4" w:space="0" w:color="auto"/>
                  <w:bottom w:val="dashSmallGap" w:sz="4" w:space="0" w:color="auto"/>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750F17" w:rsidRPr="00A12F15" w:rsidTr="003F2A7A">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2023" w:author="morayoa" w:date="2013-06-11T11:26:00Z">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2024" w:author="morayoa" w:date="2013-06-11T11:26:00Z">
            <w:trPr>
              <w:gridAfter w:val="0"/>
            </w:trPr>
          </w:trPrChange>
        </w:trPr>
        <w:tc>
          <w:tcPr>
            <w:tcW w:w="993" w:type="dxa"/>
            <w:tcBorders>
              <w:top w:val="nil"/>
              <w:bottom w:val="nil"/>
            </w:tcBorders>
            <w:tcPrChange w:id="2025" w:author="morayoa" w:date="2013-06-11T11:26:00Z">
              <w:tcPr>
                <w:tcW w:w="993" w:type="dxa"/>
                <w:gridSpan w:val="2"/>
                <w:tcBorders>
                  <w:top w:val="dashSmallGap" w:sz="4" w:space="0" w:color="auto"/>
                  <w:bottom w:val="nil"/>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3.1</w:t>
            </w:r>
          </w:p>
        </w:tc>
        <w:tc>
          <w:tcPr>
            <w:tcW w:w="1134" w:type="dxa"/>
            <w:tcBorders>
              <w:top w:val="dashSmallGap" w:sz="4" w:space="0" w:color="auto"/>
              <w:bottom w:val="nil"/>
            </w:tcBorders>
            <w:tcPrChange w:id="2026" w:author="morayoa" w:date="2013-06-11T11:26:00Z">
              <w:tcPr>
                <w:tcW w:w="1134" w:type="dxa"/>
                <w:gridSpan w:val="2"/>
                <w:tcBorders>
                  <w:top w:val="dashSmallGap" w:sz="4" w:space="0" w:color="auto"/>
                  <w:bottom w:val="nil"/>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Observe</w:t>
            </w:r>
          </w:p>
        </w:tc>
        <w:tc>
          <w:tcPr>
            <w:tcW w:w="3402" w:type="dxa"/>
            <w:tcBorders>
              <w:top w:val="dashSmallGap" w:sz="4" w:space="0" w:color="auto"/>
            </w:tcBorders>
            <w:tcPrChange w:id="2027" w:author="morayoa" w:date="2013-06-11T11:26:00Z">
              <w:tcPr>
                <w:tcW w:w="3402" w:type="dxa"/>
                <w:gridSpan w:val="2"/>
                <w:tcBorders>
                  <w:top w:val="dashSmallGap" w:sz="4" w:space="0" w:color="auto"/>
                </w:tcBorders>
              </w:tcPr>
            </w:tcPrChange>
          </w:tcPr>
          <w:p w:rsidR="00750F17" w:rsidRPr="00A12F15" w:rsidRDefault="00750F17" w:rsidP="00252986">
            <w:pPr>
              <w:tabs>
                <w:tab w:val="left" w:pos="-720"/>
                <w:tab w:val="left" w:pos="0"/>
                <w:tab w:val="left" w:pos="341"/>
                <w:tab w:val="left" w:pos="1440"/>
              </w:tabs>
              <w:suppressAutoHyphens/>
              <w:spacing w:after="56"/>
              <w:rPr>
                <w:rFonts w:ascii="Arial" w:hAnsi="Arial" w:cs="Arial"/>
                <w:sz w:val="18"/>
                <w:szCs w:val="18"/>
                <w:lang w:val="en-US"/>
              </w:rPr>
            </w:pPr>
            <w:r w:rsidRPr="00A12F15">
              <w:rPr>
                <w:rFonts w:ascii="Arial" w:hAnsi="Arial" w:cs="Arial"/>
                <w:sz w:val="18"/>
                <w:szCs w:val="18"/>
              </w:rPr>
              <w:t>Suitability for use:</w:t>
            </w:r>
          </w:p>
        </w:tc>
        <w:tc>
          <w:tcPr>
            <w:tcW w:w="850" w:type="dxa"/>
            <w:tcBorders>
              <w:top w:val="dashSmallGap" w:sz="4" w:space="0" w:color="auto"/>
            </w:tcBorders>
            <w:tcPrChange w:id="2028" w:author="morayoa" w:date="2013-06-11T11:26:00Z">
              <w:tcPr>
                <w:tcW w:w="850" w:type="dxa"/>
                <w:gridSpan w:val="2"/>
                <w:tcBorders>
                  <w:top w:val="dashSmallGap" w:sz="4" w:space="0" w:color="auto"/>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tcBorders>
            <w:tcPrChange w:id="2029" w:author="morayoa" w:date="2013-06-11T11:26:00Z">
              <w:tcPr>
                <w:tcW w:w="709" w:type="dxa"/>
                <w:gridSpan w:val="2"/>
                <w:tcBorders>
                  <w:top w:val="dashSmallGap" w:sz="4" w:space="0" w:color="auto"/>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tcBorders>
            <w:tcPrChange w:id="2030" w:author="morayoa" w:date="2013-06-11T11:26:00Z">
              <w:tcPr>
                <w:tcW w:w="709" w:type="dxa"/>
                <w:gridSpan w:val="2"/>
                <w:tcBorders>
                  <w:top w:val="dashSmallGap" w:sz="4" w:space="0" w:color="auto"/>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Borders>
              <w:top w:val="dashSmallGap" w:sz="4" w:space="0" w:color="auto"/>
            </w:tcBorders>
            <w:tcPrChange w:id="2031" w:author="morayoa" w:date="2013-06-11T11:26:00Z">
              <w:tcPr>
                <w:tcW w:w="1417" w:type="dxa"/>
                <w:gridSpan w:val="2"/>
                <w:tcBorders>
                  <w:top w:val="dashSmallGap" w:sz="4" w:space="0" w:color="auto"/>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750F17" w:rsidRPr="00A12F15" w:rsidTr="003F2A7A">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2032" w:author="morayoa" w:date="2013-06-11T11:26:00Z">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2033" w:author="morayoa" w:date="2013-06-11T11:26:00Z">
            <w:trPr>
              <w:gridAfter w:val="0"/>
            </w:trPr>
          </w:trPrChange>
        </w:trPr>
        <w:tc>
          <w:tcPr>
            <w:tcW w:w="993" w:type="dxa"/>
            <w:tcBorders>
              <w:top w:val="nil"/>
              <w:bottom w:val="nil"/>
            </w:tcBorders>
            <w:tcPrChange w:id="2034" w:author="morayoa" w:date="2013-06-11T11:26:00Z">
              <w:tcPr>
                <w:tcW w:w="993" w:type="dxa"/>
                <w:gridSpan w:val="2"/>
                <w:tcBorders>
                  <w:top w:val="nil"/>
                  <w:bottom w:val="nil"/>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Change w:id="2035" w:author="morayoa" w:date="2013-06-11T11:26:00Z">
              <w:tcPr>
                <w:tcW w:w="1134" w:type="dxa"/>
                <w:gridSpan w:val="2"/>
                <w:tcBorders>
                  <w:top w:val="nil"/>
                  <w:bottom w:val="nil"/>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Change w:id="2036" w:author="morayoa" w:date="2013-06-11T11:26:00Z">
              <w:tcPr>
                <w:tcW w:w="3402" w:type="dxa"/>
                <w:gridSpan w:val="2"/>
              </w:tcPr>
            </w:tcPrChange>
          </w:tcPr>
          <w:p w:rsidR="00000000" w:rsidRDefault="00750F17">
            <w:pPr>
              <w:numPr>
                <w:ilvl w:val="0"/>
                <w:numId w:val="32"/>
              </w:numPr>
              <w:tabs>
                <w:tab w:val="left" w:pos="-720"/>
                <w:tab w:val="left" w:pos="0"/>
                <w:tab w:val="left" w:pos="342"/>
              </w:tabs>
              <w:suppressAutoHyphens/>
              <w:spacing w:after="56"/>
              <w:ind w:left="342" w:hanging="342"/>
              <w:rPr>
                <w:rFonts w:ascii="Arial" w:hAnsi="Arial" w:cs="Arial"/>
                <w:sz w:val="18"/>
                <w:szCs w:val="18"/>
                <w:lang w:val="en-US"/>
              </w:rPr>
              <w:pPrChange w:id="2037" w:author="morayoa" w:date="2013-06-14T13:59:00Z">
                <w:pPr>
                  <w:numPr>
                    <w:numId w:val="33"/>
                  </w:numPr>
                  <w:tabs>
                    <w:tab w:val="left" w:pos="-720"/>
                    <w:tab w:val="left" w:pos="0"/>
                    <w:tab w:val="left" w:pos="342"/>
                  </w:tabs>
                  <w:suppressAutoHyphens/>
                  <w:spacing w:after="56"/>
                  <w:ind w:left="342" w:hanging="342"/>
                </w:pPr>
              </w:pPrChange>
            </w:pPr>
            <w:r w:rsidRPr="00A12F15">
              <w:rPr>
                <w:rFonts w:ascii="Arial" w:hAnsi="Arial" w:cs="Arial"/>
                <w:sz w:val="18"/>
                <w:szCs w:val="18"/>
              </w:rPr>
              <w:t>Instrument suits method of operation</w:t>
            </w:r>
          </w:p>
        </w:tc>
        <w:tc>
          <w:tcPr>
            <w:tcW w:w="850" w:type="dxa"/>
            <w:tcPrChange w:id="2038" w:author="morayoa" w:date="2013-06-11T11:26:00Z">
              <w:tcPr>
                <w:tcW w:w="850" w:type="dxa"/>
                <w:gridSpan w:val="2"/>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Change w:id="2039" w:author="morayoa" w:date="2013-06-11T11:26:00Z">
              <w:tcPr>
                <w:tcW w:w="709" w:type="dxa"/>
                <w:gridSpan w:val="2"/>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Change w:id="2040" w:author="morayoa" w:date="2013-06-11T11:26:00Z">
              <w:tcPr>
                <w:tcW w:w="709" w:type="dxa"/>
                <w:gridSpan w:val="2"/>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Change w:id="2041" w:author="morayoa" w:date="2013-06-11T11:26:00Z">
              <w:tcPr>
                <w:tcW w:w="1417" w:type="dxa"/>
                <w:gridSpan w:val="2"/>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750F17" w:rsidRPr="00A12F15" w:rsidTr="003F2A7A">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2042" w:author="morayoa" w:date="2013-06-11T11:26:00Z">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2043" w:author="morayoa" w:date="2013-06-11T11:26:00Z">
            <w:trPr>
              <w:gridAfter w:val="0"/>
            </w:trPr>
          </w:trPrChange>
        </w:trPr>
        <w:tc>
          <w:tcPr>
            <w:tcW w:w="993" w:type="dxa"/>
            <w:tcBorders>
              <w:top w:val="nil"/>
              <w:bottom w:val="nil"/>
            </w:tcBorders>
            <w:tcPrChange w:id="2044" w:author="morayoa" w:date="2013-06-11T11:26:00Z">
              <w:tcPr>
                <w:tcW w:w="993" w:type="dxa"/>
                <w:gridSpan w:val="2"/>
                <w:tcBorders>
                  <w:top w:val="nil"/>
                  <w:bottom w:val="nil"/>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Change w:id="2045" w:author="morayoa" w:date="2013-06-11T11:26:00Z">
              <w:tcPr>
                <w:tcW w:w="1134" w:type="dxa"/>
                <w:gridSpan w:val="2"/>
                <w:tcBorders>
                  <w:top w:val="nil"/>
                  <w:bottom w:val="nil"/>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Change w:id="2046" w:author="morayoa" w:date="2013-06-11T11:26:00Z">
              <w:tcPr>
                <w:tcW w:w="3402" w:type="dxa"/>
                <w:gridSpan w:val="2"/>
              </w:tcPr>
            </w:tcPrChange>
          </w:tcPr>
          <w:p w:rsidR="00000000" w:rsidRDefault="00750F17">
            <w:pPr>
              <w:numPr>
                <w:ilvl w:val="0"/>
                <w:numId w:val="32"/>
              </w:numPr>
              <w:tabs>
                <w:tab w:val="left" w:pos="-720"/>
                <w:tab w:val="left" w:pos="0"/>
                <w:tab w:val="left" w:pos="342"/>
              </w:tabs>
              <w:suppressAutoHyphens/>
              <w:spacing w:after="56"/>
              <w:ind w:left="342" w:hanging="342"/>
              <w:rPr>
                <w:rFonts w:ascii="Arial" w:hAnsi="Arial" w:cs="Arial"/>
                <w:sz w:val="18"/>
                <w:szCs w:val="18"/>
                <w:lang w:val="en-US"/>
              </w:rPr>
              <w:pPrChange w:id="2047" w:author="morayoa" w:date="2013-06-14T13:59:00Z">
                <w:pPr>
                  <w:numPr>
                    <w:numId w:val="33"/>
                  </w:numPr>
                  <w:tabs>
                    <w:tab w:val="left" w:pos="-720"/>
                    <w:tab w:val="left" w:pos="0"/>
                    <w:tab w:val="left" w:pos="342"/>
                  </w:tabs>
                  <w:suppressAutoHyphens/>
                  <w:spacing w:after="56"/>
                  <w:ind w:left="342" w:hanging="342"/>
                </w:pPr>
              </w:pPrChange>
            </w:pPr>
            <w:r w:rsidRPr="00A12F15">
              <w:rPr>
                <w:rFonts w:ascii="Arial" w:hAnsi="Arial" w:cs="Arial"/>
                <w:sz w:val="18"/>
                <w:szCs w:val="18"/>
              </w:rPr>
              <w:t>Instrument suits products</w:t>
            </w:r>
          </w:p>
        </w:tc>
        <w:tc>
          <w:tcPr>
            <w:tcW w:w="850" w:type="dxa"/>
            <w:tcPrChange w:id="2048" w:author="morayoa" w:date="2013-06-11T11:26:00Z">
              <w:tcPr>
                <w:tcW w:w="850" w:type="dxa"/>
                <w:gridSpan w:val="2"/>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Change w:id="2049" w:author="morayoa" w:date="2013-06-11T11:26:00Z">
              <w:tcPr>
                <w:tcW w:w="709" w:type="dxa"/>
                <w:gridSpan w:val="2"/>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Change w:id="2050" w:author="morayoa" w:date="2013-06-11T11:26:00Z">
              <w:tcPr>
                <w:tcW w:w="709" w:type="dxa"/>
                <w:gridSpan w:val="2"/>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Change w:id="2051" w:author="morayoa" w:date="2013-06-11T11:26:00Z">
              <w:tcPr>
                <w:tcW w:w="1417" w:type="dxa"/>
                <w:gridSpan w:val="2"/>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750F17" w:rsidRPr="00A12F15" w:rsidTr="003F2A7A">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2052" w:author="morayoa" w:date="2013-06-11T11:26:00Z">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2053" w:author="morayoa" w:date="2013-06-11T11:26:00Z">
            <w:trPr>
              <w:gridAfter w:val="0"/>
            </w:trPr>
          </w:trPrChange>
        </w:trPr>
        <w:tc>
          <w:tcPr>
            <w:tcW w:w="993" w:type="dxa"/>
            <w:tcBorders>
              <w:top w:val="nil"/>
              <w:bottom w:val="nil"/>
            </w:tcBorders>
            <w:tcPrChange w:id="2054" w:author="morayoa" w:date="2013-06-11T11:26:00Z">
              <w:tcPr>
                <w:tcW w:w="993" w:type="dxa"/>
                <w:gridSpan w:val="2"/>
                <w:tcBorders>
                  <w:top w:val="nil"/>
                  <w:bottom w:val="dashSmallGap" w:sz="4" w:space="0" w:color="auto"/>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dashSmallGap" w:sz="4" w:space="0" w:color="auto"/>
            </w:tcBorders>
            <w:tcPrChange w:id="2055" w:author="morayoa" w:date="2013-06-11T11:26:00Z">
              <w:tcPr>
                <w:tcW w:w="1134" w:type="dxa"/>
                <w:gridSpan w:val="2"/>
                <w:tcBorders>
                  <w:top w:val="nil"/>
                  <w:bottom w:val="dashSmallGap" w:sz="4" w:space="0" w:color="auto"/>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Borders>
              <w:bottom w:val="dashSmallGap" w:sz="4" w:space="0" w:color="auto"/>
            </w:tcBorders>
            <w:tcPrChange w:id="2056" w:author="morayoa" w:date="2013-06-11T11:26:00Z">
              <w:tcPr>
                <w:tcW w:w="3402" w:type="dxa"/>
                <w:gridSpan w:val="2"/>
                <w:tcBorders>
                  <w:bottom w:val="dashSmallGap" w:sz="4" w:space="0" w:color="auto"/>
                </w:tcBorders>
              </w:tcPr>
            </w:tcPrChange>
          </w:tcPr>
          <w:p w:rsidR="00000000" w:rsidRDefault="00750F17">
            <w:pPr>
              <w:numPr>
                <w:ilvl w:val="0"/>
                <w:numId w:val="32"/>
              </w:numPr>
              <w:tabs>
                <w:tab w:val="left" w:pos="-720"/>
                <w:tab w:val="left" w:pos="0"/>
                <w:tab w:val="left" w:pos="342"/>
              </w:tabs>
              <w:suppressAutoHyphens/>
              <w:spacing w:after="56"/>
              <w:ind w:left="342" w:hanging="342"/>
              <w:rPr>
                <w:rFonts w:ascii="Arial" w:hAnsi="Arial" w:cs="Arial"/>
                <w:sz w:val="18"/>
                <w:szCs w:val="18"/>
                <w:lang w:val="en-US"/>
              </w:rPr>
              <w:pPrChange w:id="2057" w:author="morayoa" w:date="2013-06-14T13:59:00Z">
                <w:pPr>
                  <w:numPr>
                    <w:numId w:val="33"/>
                  </w:numPr>
                  <w:tabs>
                    <w:tab w:val="left" w:pos="-720"/>
                    <w:tab w:val="left" w:pos="0"/>
                    <w:tab w:val="left" w:pos="342"/>
                  </w:tabs>
                  <w:suppressAutoHyphens/>
                  <w:spacing w:after="56"/>
                  <w:ind w:left="342" w:hanging="342"/>
                </w:pPr>
              </w:pPrChange>
            </w:pPr>
            <w:r w:rsidRPr="00A12F15">
              <w:rPr>
                <w:rFonts w:ascii="Arial" w:hAnsi="Arial" w:cs="Arial"/>
                <w:sz w:val="18"/>
                <w:szCs w:val="18"/>
              </w:rPr>
              <w:t>Instrument suits accuracy class</w:t>
            </w:r>
          </w:p>
        </w:tc>
        <w:tc>
          <w:tcPr>
            <w:tcW w:w="850" w:type="dxa"/>
            <w:tcBorders>
              <w:bottom w:val="dashSmallGap" w:sz="4" w:space="0" w:color="auto"/>
            </w:tcBorders>
            <w:tcPrChange w:id="2058" w:author="morayoa" w:date="2013-06-11T11:26:00Z">
              <w:tcPr>
                <w:tcW w:w="850" w:type="dxa"/>
                <w:gridSpan w:val="2"/>
                <w:tcBorders>
                  <w:bottom w:val="dashSmallGap" w:sz="4" w:space="0" w:color="auto"/>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bottom w:val="dashSmallGap" w:sz="4" w:space="0" w:color="auto"/>
            </w:tcBorders>
            <w:tcPrChange w:id="2059" w:author="morayoa" w:date="2013-06-11T11:26:00Z">
              <w:tcPr>
                <w:tcW w:w="709" w:type="dxa"/>
                <w:gridSpan w:val="2"/>
                <w:tcBorders>
                  <w:bottom w:val="dashSmallGap" w:sz="4" w:space="0" w:color="auto"/>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bottom w:val="dashSmallGap" w:sz="4" w:space="0" w:color="auto"/>
            </w:tcBorders>
            <w:tcPrChange w:id="2060" w:author="morayoa" w:date="2013-06-11T11:26:00Z">
              <w:tcPr>
                <w:tcW w:w="709" w:type="dxa"/>
                <w:gridSpan w:val="2"/>
                <w:tcBorders>
                  <w:bottom w:val="dashSmallGap" w:sz="4" w:space="0" w:color="auto"/>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Borders>
              <w:bottom w:val="dashSmallGap" w:sz="4" w:space="0" w:color="auto"/>
            </w:tcBorders>
            <w:tcPrChange w:id="2061" w:author="morayoa" w:date="2013-06-11T11:26:00Z">
              <w:tcPr>
                <w:tcW w:w="1417" w:type="dxa"/>
                <w:gridSpan w:val="2"/>
                <w:tcBorders>
                  <w:bottom w:val="dashSmallGap" w:sz="4" w:space="0" w:color="auto"/>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750F17" w:rsidRPr="00A12F15" w:rsidTr="003F2A7A">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2062" w:author="morayoa" w:date="2013-06-11T11:26:00Z">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2063" w:author="morayoa" w:date="2013-06-11T11:26:00Z">
            <w:trPr>
              <w:gridAfter w:val="0"/>
            </w:trPr>
          </w:trPrChange>
        </w:trPr>
        <w:tc>
          <w:tcPr>
            <w:tcW w:w="993" w:type="dxa"/>
            <w:tcBorders>
              <w:top w:val="nil"/>
            </w:tcBorders>
            <w:tcPrChange w:id="2064" w:author="morayoa" w:date="2013-06-11T11:26:00Z">
              <w:tcPr>
                <w:tcW w:w="993" w:type="dxa"/>
                <w:gridSpan w:val="2"/>
                <w:tcBorders>
                  <w:top w:val="dashSmallGap" w:sz="4" w:space="0" w:color="auto"/>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3.2</w:t>
            </w:r>
          </w:p>
        </w:tc>
        <w:tc>
          <w:tcPr>
            <w:tcW w:w="1134" w:type="dxa"/>
            <w:tcBorders>
              <w:top w:val="dashSmallGap" w:sz="4" w:space="0" w:color="auto"/>
            </w:tcBorders>
            <w:tcPrChange w:id="2065" w:author="morayoa" w:date="2013-06-11T11:26:00Z">
              <w:tcPr>
                <w:tcW w:w="1134" w:type="dxa"/>
                <w:gridSpan w:val="2"/>
                <w:tcBorders>
                  <w:top w:val="dashSmallGap" w:sz="4" w:space="0" w:color="auto"/>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Observe</w:t>
            </w:r>
          </w:p>
        </w:tc>
        <w:tc>
          <w:tcPr>
            <w:tcW w:w="3402" w:type="dxa"/>
            <w:tcBorders>
              <w:top w:val="dashSmallGap" w:sz="4" w:space="0" w:color="auto"/>
            </w:tcBorders>
            <w:tcPrChange w:id="2066" w:author="morayoa" w:date="2013-06-11T11:26:00Z">
              <w:tcPr>
                <w:tcW w:w="3402" w:type="dxa"/>
                <w:gridSpan w:val="2"/>
                <w:tcBorders>
                  <w:top w:val="dashSmallGap" w:sz="4" w:space="0" w:color="auto"/>
                </w:tcBorders>
              </w:tcPr>
            </w:tcPrChange>
          </w:tcPr>
          <w:p w:rsidR="00750F17" w:rsidRPr="00A12F15" w:rsidRDefault="00750F17" w:rsidP="00970C30">
            <w:pPr>
              <w:tabs>
                <w:tab w:val="left" w:pos="-720"/>
                <w:tab w:val="left" w:pos="0"/>
                <w:tab w:val="left" w:pos="342"/>
              </w:tabs>
              <w:suppressAutoHyphens/>
              <w:spacing w:after="56"/>
              <w:rPr>
                <w:rFonts w:ascii="Arial" w:hAnsi="Arial" w:cs="Arial"/>
                <w:sz w:val="18"/>
                <w:szCs w:val="18"/>
              </w:rPr>
            </w:pPr>
            <w:r w:rsidRPr="00A12F15">
              <w:rPr>
                <w:rFonts w:ascii="Arial" w:hAnsi="Arial" w:cs="Arial"/>
                <w:sz w:val="18"/>
                <w:szCs w:val="18"/>
              </w:rPr>
              <w:t xml:space="preserve">Rated operating conditions: </w:t>
            </w:r>
            <w:r>
              <w:rPr>
                <w:rFonts w:ascii="Arial" w:hAnsi="Arial" w:cs="Arial"/>
                <w:sz w:val="18"/>
                <w:szCs w:val="18"/>
              </w:rPr>
              <w:t>instrument</w:t>
            </w:r>
            <w:r w:rsidRPr="00A12F15">
              <w:rPr>
                <w:rFonts w:ascii="Arial" w:hAnsi="Arial" w:cs="Arial"/>
                <w:sz w:val="18"/>
                <w:szCs w:val="18"/>
              </w:rPr>
              <w:t xml:space="preserve"> does not exceed the MPE.</w:t>
            </w:r>
          </w:p>
        </w:tc>
        <w:tc>
          <w:tcPr>
            <w:tcW w:w="850" w:type="dxa"/>
            <w:tcBorders>
              <w:top w:val="dashSmallGap" w:sz="4" w:space="0" w:color="auto"/>
            </w:tcBorders>
            <w:tcPrChange w:id="2067" w:author="morayoa" w:date="2013-06-11T11:26:00Z">
              <w:tcPr>
                <w:tcW w:w="850" w:type="dxa"/>
                <w:gridSpan w:val="2"/>
                <w:tcBorders>
                  <w:top w:val="dashSmallGap" w:sz="4" w:space="0" w:color="auto"/>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tcBorders>
            <w:tcPrChange w:id="2068" w:author="morayoa" w:date="2013-06-11T11:26:00Z">
              <w:tcPr>
                <w:tcW w:w="709" w:type="dxa"/>
                <w:gridSpan w:val="2"/>
                <w:tcBorders>
                  <w:top w:val="dashSmallGap" w:sz="4" w:space="0" w:color="auto"/>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tcBorders>
            <w:tcPrChange w:id="2069" w:author="morayoa" w:date="2013-06-11T11:26:00Z">
              <w:tcPr>
                <w:tcW w:w="709" w:type="dxa"/>
                <w:gridSpan w:val="2"/>
                <w:tcBorders>
                  <w:top w:val="dashSmallGap" w:sz="4" w:space="0" w:color="auto"/>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Borders>
              <w:top w:val="dashSmallGap" w:sz="4" w:space="0" w:color="auto"/>
            </w:tcBorders>
            <w:tcPrChange w:id="2070" w:author="morayoa" w:date="2013-06-11T11:26:00Z">
              <w:tcPr>
                <w:tcW w:w="1417" w:type="dxa"/>
                <w:gridSpan w:val="2"/>
                <w:tcBorders>
                  <w:top w:val="dashSmallGap" w:sz="4" w:space="0" w:color="auto"/>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bl>
    <w:p w:rsidR="00803521" w:rsidRPr="00A12F15" w:rsidRDefault="00803521">
      <w:pPr>
        <w:rPr>
          <w:rFonts w:ascii="Arial" w:hAnsi="Arial" w:cs="Arial"/>
          <w:sz w:val="18"/>
          <w:szCs w:val="18"/>
        </w:rPr>
      </w:pPr>
      <w:r w:rsidRPr="00A12F15">
        <w:rPr>
          <w:rFonts w:ascii="Arial" w:hAnsi="Arial" w:cs="Arial"/>
          <w:sz w:val="18"/>
          <w:szCs w:val="18"/>
        </w:rPr>
        <w:br w:type="page"/>
      </w:r>
    </w:p>
    <w:tbl>
      <w:tblPr>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
      <w:tblGrid>
        <w:gridCol w:w="993"/>
        <w:gridCol w:w="1134"/>
        <w:gridCol w:w="3402"/>
        <w:gridCol w:w="850"/>
        <w:gridCol w:w="709"/>
        <w:gridCol w:w="709"/>
        <w:gridCol w:w="1417"/>
        <w:tblGridChange w:id="2071">
          <w:tblGrid>
            <w:gridCol w:w="108"/>
            <w:gridCol w:w="885"/>
            <w:gridCol w:w="108"/>
            <w:gridCol w:w="1026"/>
            <w:gridCol w:w="108"/>
            <w:gridCol w:w="3294"/>
            <w:gridCol w:w="108"/>
            <w:gridCol w:w="742"/>
            <w:gridCol w:w="108"/>
            <w:gridCol w:w="601"/>
            <w:gridCol w:w="108"/>
            <w:gridCol w:w="601"/>
            <w:gridCol w:w="108"/>
            <w:gridCol w:w="1309"/>
            <w:gridCol w:w="108"/>
          </w:tblGrid>
        </w:tblGridChange>
      </w:tblGrid>
      <w:tr w:rsidR="00750F17" w:rsidRPr="00A12F15" w:rsidTr="00351B32">
        <w:tc>
          <w:tcPr>
            <w:tcW w:w="993" w:type="dxa"/>
            <w:tcBorders>
              <w:bottom w:val="single" w:sz="8" w:space="0" w:color="auto"/>
            </w:tcBorders>
          </w:tcPr>
          <w:p w:rsidR="00750F17" w:rsidRPr="00A12F15" w:rsidRDefault="00FC47BA" w:rsidP="00803521">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b/>
                <w:sz w:val="18"/>
                <w:szCs w:val="18"/>
              </w:rPr>
              <w:fldChar w:fldCharType="begin"/>
            </w:r>
            <w:r w:rsidR="00750F17" w:rsidRPr="00A12F15">
              <w:rPr>
                <w:rFonts w:ascii="Arial" w:hAnsi="Arial" w:cs="Arial"/>
                <w:b/>
                <w:sz w:val="18"/>
                <w:szCs w:val="18"/>
              </w:rPr>
              <w:instrText xml:space="preserve">PRIVATE </w:instrText>
            </w:r>
            <w:r w:rsidRPr="00A12F15">
              <w:rPr>
                <w:rFonts w:ascii="Arial" w:hAnsi="Arial" w:cs="Arial"/>
                <w:b/>
                <w:sz w:val="18"/>
                <w:szCs w:val="18"/>
              </w:rPr>
              <w:fldChar w:fldCharType="end"/>
            </w:r>
            <w:r w:rsidR="00750F17" w:rsidRPr="00A12F15">
              <w:rPr>
                <w:rFonts w:ascii="Arial" w:hAnsi="Arial" w:cs="Arial"/>
                <w:b/>
                <w:sz w:val="18"/>
                <w:szCs w:val="18"/>
              </w:rPr>
              <w:t xml:space="preserve"> R 50-1</w:t>
            </w:r>
          </w:p>
        </w:tc>
        <w:tc>
          <w:tcPr>
            <w:tcW w:w="1134" w:type="dxa"/>
            <w:tcBorders>
              <w:bottom w:val="single" w:sz="8" w:space="0" w:color="auto"/>
            </w:tcBorders>
          </w:tcPr>
          <w:p w:rsidR="00750F17" w:rsidRPr="00A12F15" w:rsidRDefault="00750F17" w:rsidP="00803521">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b/>
                <w:sz w:val="18"/>
                <w:szCs w:val="18"/>
              </w:rPr>
              <w:t>Test</w:t>
            </w:r>
          </w:p>
          <w:p w:rsidR="00750F17" w:rsidRPr="00A12F15" w:rsidRDefault="00750F17" w:rsidP="00803521">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b/>
                <w:sz w:val="18"/>
                <w:szCs w:val="18"/>
              </w:rPr>
              <w:t>procedure</w:t>
            </w:r>
          </w:p>
        </w:tc>
        <w:tc>
          <w:tcPr>
            <w:tcW w:w="3402" w:type="dxa"/>
          </w:tcPr>
          <w:p w:rsidR="00750F17" w:rsidRPr="00A12F15" w:rsidRDefault="00750F17" w:rsidP="00803521">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b/>
                <w:sz w:val="18"/>
                <w:szCs w:val="18"/>
              </w:rPr>
              <w:t xml:space="preserve">Belt </w:t>
            </w:r>
            <w:proofErr w:type="spellStart"/>
            <w:r w:rsidRPr="00A12F15">
              <w:rPr>
                <w:rFonts w:ascii="Arial" w:hAnsi="Arial" w:cs="Arial"/>
                <w:b/>
                <w:sz w:val="18"/>
                <w:szCs w:val="18"/>
              </w:rPr>
              <w:t>weighers</w:t>
            </w:r>
            <w:proofErr w:type="spellEnd"/>
          </w:p>
          <w:p w:rsidR="00750F17" w:rsidRPr="00A12F15" w:rsidRDefault="00750F17" w:rsidP="00803521">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b/>
                <w:sz w:val="18"/>
                <w:szCs w:val="18"/>
              </w:rPr>
              <w:t>Checklist</w:t>
            </w:r>
          </w:p>
        </w:tc>
        <w:tc>
          <w:tcPr>
            <w:tcW w:w="850" w:type="dxa"/>
          </w:tcPr>
          <w:p w:rsidR="00750F17" w:rsidRPr="00A12F15" w:rsidRDefault="00750F17" w:rsidP="00803521">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b/>
                <w:sz w:val="18"/>
                <w:szCs w:val="18"/>
              </w:rPr>
              <w:t>Passed</w:t>
            </w:r>
          </w:p>
        </w:tc>
        <w:tc>
          <w:tcPr>
            <w:tcW w:w="709" w:type="dxa"/>
          </w:tcPr>
          <w:p w:rsidR="00750F17" w:rsidRPr="00A12F15" w:rsidRDefault="00750F17" w:rsidP="00803521">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b/>
                <w:sz w:val="18"/>
                <w:szCs w:val="18"/>
              </w:rPr>
              <w:t>Failed</w:t>
            </w:r>
          </w:p>
        </w:tc>
        <w:tc>
          <w:tcPr>
            <w:tcW w:w="709" w:type="dxa"/>
          </w:tcPr>
          <w:p w:rsidR="00750F17" w:rsidRPr="00A12F15" w:rsidDel="00DC255E" w:rsidRDefault="00351B32" w:rsidP="00803521">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ins w:id="2072" w:author="morayoa" w:date="2013-06-06T15:16:00Z">
              <w:r>
                <w:rPr>
                  <w:rFonts w:ascii="Arial" w:hAnsi="Arial" w:cs="Arial"/>
                  <w:b/>
                  <w:sz w:val="18"/>
                  <w:szCs w:val="18"/>
                </w:rPr>
                <w:t>N/A</w:t>
              </w:r>
            </w:ins>
          </w:p>
        </w:tc>
        <w:tc>
          <w:tcPr>
            <w:tcW w:w="1417" w:type="dxa"/>
          </w:tcPr>
          <w:p w:rsidR="00750F17" w:rsidRPr="00A12F15" w:rsidRDefault="00750F17" w:rsidP="00803521">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del w:id="2073" w:author="morayoa" w:date="2013-06-06T09:05:00Z">
              <w:r w:rsidRPr="00A12F15" w:rsidDel="00DC255E">
                <w:rPr>
                  <w:rFonts w:ascii="Arial" w:hAnsi="Arial" w:cs="Arial"/>
                  <w:b/>
                  <w:sz w:val="18"/>
                  <w:szCs w:val="18"/>
                </w:rPr>
                <w:delText>Remarks</w:delText>
              </w:r>
            </w:del>
            <w:ins w:id="2074" w:author="morayoa" w:date="2013-06-06T09:05:00Z">
              <w:r>
                <w:rPr>
                  <w:rFonts w:ascii="Arial" w:hAnsi="Arial" w:cs="Arial"/>
                  <w:b/>
                  <w:sz w:val="18"/>
                  <w:szCs w:val="18"/>
                </w:rPr>
                <w:t>Observations</w:t>
              </w:r>
            </w:ins>
            <w:fldSimple w:instr=" NOTEREF _Ref324497122 \f \h  \* MERGEFORMAT ">
              <w:ins w:id="2075" w:author="morayoa" w:date="2013-06-14T14:16:00Z">
                <w:r w:rsidR="00FC47BA" w:rsidRPr="00FC47BA">
                  <w:rPr>
                    <w:rStyle w:val="FootnoteReference"/>
                    <w:rFonts w:ascii="Arial" w:hAnsi="Arial" w:cs="Arial"/>
                    <w:sz w:val="18"/>
                    <w:szCs w:val="18"/>
                    <w:rPrChange w:id="2076" w:author="morayoa" w:date="2013-06-14T14:16:00Z">
                      <w:rPr/>
                    </w:rPrChange>
                  </w:rPr>
                  <w:t>3</w:t>
                </w:r>
              </w:ins>
              <w:del w:id="2077" w:author="morayoa" w:date="2013-06-05T13:45:00Z">
                <w:r w:rsidRPr="00E81ADF" w:rsidDel="000A507D">
                  <w:rPr>
                    <w:rStyle w:val="FootnoteReference"/>
                    <w:rFonts w:ascii="Arial" w:hAnsi="Arial" w:cs="Arial"/>
                    <w:sz w:val="18"/>
                    <w:szCs w:val="18"/>
                  </w:rPr>
                  <w:delText>3</w:delText>
                </w:r>
              </w:del>
            </w:fldSimple>
          </w:p>
        </w:tc>
      </w:tr>
      <w:tr w:rsidR="00750F17" w:rsidRPr="00A12F15" w:rsidTr="00351B32">
        <w:tc>
          <w:tcPr>
            <w:tcW w:w="993" w:type="dxa"/>
            <w:tcBorders>
              <w:bottom w:val="nil"/>
            </w:tcBorders>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3.3</w:t>
            </w:r>
          </w:p>
        </w:tc>
        <w:tc>
          <w:tcPr>
            <w:tcW w:w="1134" w:type="dxa"/>
            <w:tcBorders>
              <w:bottom w:val="nil"/>
            </w:tcBorders>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Observe</w:t>
            </w:r>
          </w:p>
        </w:tc>
        <w:tc>
          <w:tcPr>
            <w:tcW w:w="3402"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Security of operation:</w:t>
            </w:r>
          </w:p>
        </w:tc>
        <w:tc>
          <w:tcPr>
            <w:tcW w:w="850"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ins w:id="2078" w:author="morayoa" w:date="2013-06-06T15:15:00Z"/>
                <w:rFonts w:ascii="Arial" w:hAnsi="Arial" w:cs="Arial"/>
                <w:sz w:val="18"/>
                <w:szCs w:val="18"/>
              </w:rPr>
            </w:pPr>
          </w:p>
        </w:tc>
        <w:tc>
          <w:tcPr>
            <w:tcW w:w="1417"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750F17" w:rsidRPr="00A12F15" w:rsidTr="003F2A7A">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2079" w:author="morayoa" w:date="2013-06-11T11:26:00Z">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2080" w:author="morayoa" w:date="2013-06-11T11:26:00Z">
            <w:trPr>
              <w:gridAfter w:val="0"/>
            </w:trPr>
          </w:trPrChange>
        </w:trPr>
        <w:tc>
          <w:tcPr>
            <w:tcW w:w="993" w:type="dxa"/>
            <w:tcBorders>
              <w:top w:val="nil"/>
              <w:bottom w:val="nil"/>
            </w:tcBorders>
            <w:tcPrChange w:id="2081" w:author="morayoa" w:date="2013-06-11T11:26:00Z">
              <w:tcPr>
                <w:tcW w:w="993" w:type="dxa"/>
                <w:gridSpan w:val="2"/>
                <w:tcBorders>
                  <w:top w:val="nil"/>
                  <w:bottom w:val="nil"/>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3.3.1</w:t>
            </w:r>
          </w:p>
        </w:tc>
        <w:tc>
          <w:tcPr>
            <w:tcW w:w="1134" w:type="dxa"/>
            <w:tcBorders>
              <w:top w:val="nil"/>
              <w:bottom w:val="nil"/>
            </w:tcBorders>
            <w:tcPrChange w:id="2082" w:author="morayoa" w:date="2013-06-11T11:26:00Z">
              <w:tcPr>
                <w:tcW w:w="1134" w:type="dxa"/>
                <w:gridSpan w:val="2"/>
                <w:tcBorders>
                  <w:top w:val="nil"/>
                  <w:bottom w:val="nil"/>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A.6.2</w:t>
            </w:r>
          </w:p>
        </w:tc>
        <w:tc>
          <w:tcPr>
            <w:tcW w:w="3402" w:type="dxa"/>
            <w:tcPrChange w:id="2083" w:author="morayoa" w:date="2013-06-11T11:26:00Z">
              <w:tcPr>
                <w:tcW w:w="3402" w:type="dxa"/>
                <w:gridSpan w:val="2"/>
              </w:tcPr>
            </w:tcPrChange>
          </w:tcPr>
          <w:p w:rsidR="00000000" w:rsidRDefault="00750F17">
            <w:pPr>
              <w:numPr>
                <w:ilvl w:val="0"/>
                <w:numId w:val="24"/>
              </w:numPr>
              <w:tabs>
                <w:tab w:val="left" w:pos="-720"/>
                <w:tab w:val="left" w:pos="0"/>
                <w:tab w:val="left" w:pos="342"/>
              </w:tabs>
              <w:suppressAutoHyphens/>
              <w:spacing w:after="56"/>
              <w:ind w:left="342" w:hanging="284"/>
              <w:rPr>
                <w:rFonts w:ascii="Arial" w:hAnsi="Arial" w:cs="Arial"/>
                <w:sz w:val="18"/>
                <w:szCs w:val="18"/>
              </w:rPr>
              <w:pPrChange w:id="2084" w:author="morayoa" w:date="2013-06-14T13:59:00Z">
                <w:pPr>
                  <w:numPr>
                    <w:numId w:val="25"/>
                  </w:numPr>
                  <w:tabs>
                    <w:tab w:val="left" w:pos="-720"/>
                    <w:tab w:val="left" w:pos="0"/>
                    <w:tab w:val="left" w:pos="342"/>
                  </w:tabs>
                  <w:suppressAutoHyphens/>
                  <w:spacing w:after="56"/>
                  <w:ind w:left="342" w:hanging="284"/>
                </w:pPr>
              </w:pPrChange>
            </w:pPr>
            <w:r w:rsidRPr="00A12F15">
              <w:rPr>
                <w:rFonts w:ascii="Arial" w:hAnsi="Arial" w:cs="Arial"/>
                <w:sz w:val="18"/>
                <w:szCs w:val="18"/>
              </w:rPr>
              <w:t>accidental maladjustment: effect is obvious,</w:t>
            </w:r>
          </w:p>
        </w:tc>
        <w:tc>
          <w:tcPr>
            <w:tcW w:w="850" w:type="dxa"/>
            <w:tcPrChange w:id="2085" w:author="morayoa" w:date="2013-06-11T11:26:00Z">
              <w:tcPr>
                <w:tcW w:w="850" w:type="dxa"/>
                <w:gridSpan w:val="2"/>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Change w:id="2086" w:author="morayoa" w:date="2013-06-11T11:26:00Z">
              <w:tcPr>
                <w:tcW w:w="709" w:type="dxa"/>
                <w:gridSpan w:val="2"/>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Change w:id="2087" w:author="morayoa" w:date="2013-06-11T11:26:00Z">
              <w:tcPr>
                <w:tcW w:w="709" w:type="dxa"/>
                <w:gridSpan w:val="2"/>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ins w:id="2088" w:author="morayoa" w:date="2013-06-06T15:15:00Z"/>
                <w:rFonts w:ascii="Arial" w:hAnsi="Arial" w:cs="Arial"/>
                <w:sz w:val="18"/>
                <w:szCs w:val="18"/>
              </w:rPr>
            </w:pPr>
          </w:p>
        </w:tc>
        <w:tc>
          <w:tcPr>
            <w:tcW w:w="1417" w:type="dxa"/>
            <w:tcPrChange w:id="2089" w:author="morayoa" w:date="2013-06-11T11:26:00Z">
              <w:tcPr>
                <w:tcW w:w="1417" w:type="dxa"/>
                <w:gridSpan w:val="2"/>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750F17" w:rsidRPr="00A12F15" w:rsidTr="003F2A7A">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2090" w:author="morayoa" w:date="2013-06-11T11:26:00Z">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2091" w:author="morayoa" w:date="2013-06-11T11:26:00Z">
            <w:trPr>
              <w:gridAfter w:val="0"/>
            </w:trPr>
          </w:trPrChange>
        </w:trPr>
        <w:tc>
          <w:tcPr>
            <w:tcW w:w="993" w:type="dxa"/>
            <w:tcBorders>
              <w:top w:val="nil"/>
              <w:bottom w:val="nil"/>
            </w:tcBorders>
            <w:tcPrChange w:id="2092" w:author="morayoa" w:date="2013-06-11T11:26:00Z">
              <w:tcPr>
                <w:tcW w:w="993" w:type="dxa"/>
                <w:gridSpan w:val="2"/>
                <w:tcBorders>
                  <w:top w:val="nil"/>
                  <w:bottom w:val="nil"/>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Change w:id="2093" w:author="morayoa" w:date="2013-06-11T11:26:00Z">
              <w:tcPr>
                <w:tcW w:w="1134" w:type="dxa"/>
                <w:gridSpan w:val="2"/>
                <w:tcBorders>
                  <w:top w:val="nil"/>
                  <w:bottom w:val="nil"/>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Change w:id="2094" w:author="morayoa" w:date="2013-06-11T11:26:00Z">
              <w:tcPr>
                <w:tcW w:w="3402" w:type="dxa"/>
                <w:gridSpan w:val="2"/>
              </w:tcPr>
            </w:tcPrChange>
          </w:tcPr>
          <w:p w:rsidR="00000000" w:rsidRDefault="00750F17">
            <w:pPr>
              <w:numPr>
                <w:ilvl w:val="0"/>
                <w:numId w:val="24"/>
              </w:numPr>
              <w:tabs>
                <w:tab w:val="left" w:pos="342"/>
              </w:tabs>
              <w:ind w:left="342" w:hanging="284"/>
              <w:rPr>
                <w:rFonts w:ascii="Arial" w:hAnsi="Arial" w:cs="Arial"/>
                <w:sz w:val="18"/>
                <w:szCs w:val="18"/>
              </w:rPr>
              <w:pPrChange w:id="2095" w:author="morayoa" w:date="2013-06-14T13:59:00Z">
                <w:pPr>
                  <w:numPr>
                    <w:numId w:val="25"/>
                  </w:numPr>
                  <w:tabs>
                    <w:tab w:val="left" w:pos="342"/>
                  </w:tabs>
                  <w:ind w:left="342" w:hanging="284"/>
                </w:pPr>
              </w:pPrChange>
            </w:pPr>
            <w:r w:rsidRPr="00A12F15">
              <w:rPr>
                <w:rFonts w:ascii="Arial" w:hAnsi="Arial" w:cs="Arial"/>
                <w:sz w:val="18"/>
                <w:szCs w:val="18"/>
              </w:rPr>
              <w:t xml:space="preserve">adjustable components that can disturb the metrological performance of a belt </w:t>
            </w:r>
            <w:proofErr w:type="spellStart"/>
            <w:r w:rsidRPr="00A12F15">
              <w:rPr>
                <w:rFonts w:ascii="Arial" w:hAnsi="Arial" w:cs="Arial"/>
                <w:sz w:val="18"/>
                <w:szCs w:val="18"/>
              </w:rPr>
              <w:t>weigher</w:t>
            </w:r>
            <w:proofErr w:type="spellEnd"/>
            <w:r w:rsidRPr="00A12F15">
              <w:rPr>
                <w:rFonts w:ascii="Arial" w:hAnsi="Arial" w:cs="Arial"/>
                <w:sz w:val="18"/>
                <w:szCs w:val="18"/>
              </w:rPr>
              <w:t xml:space="preserve"> are held securely and the position of the component is accurately and permanently defined, and</w:t>
            </w:r>
          </w:p>
        </w:tc>
        <w:tc>
          <w:tcPr>
            <w:tcW w:w="850" w:type="dxa"/>
            <w:tcPrChange w:id="2096" w:author="morayoa" w:date="2013-06-11T11:26:00Z">
              <w:tcPr>
                <w:tcW w:w="850" w:type="dxa"/>
                <w:gridSpan w:val="2"/>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Change w:id="2097" w:author="morayoa" w:date="2013-06-11T11:26:00Z">
              <w:tcPr>
                <w:tcW w:w="709" w:type="dxa"/>
                <w:gridSpan w:val="2"/>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Change w:id="2098" w:author="morayoa" w:date="2013-06-11T11:26:00Z">
              <w:tcPr>
                <w:tcW w:w="709" w:type="dxa"/>
                <w:gridSpan w:val="2"/>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ins w:id="2099" w:author="morayoa" w:date="2013-06-06T15:15:00Z"/>
                <w:rFonts w:ascii="Arial" w:hAnsi="Arial" w:cs="Arial"/>
                <w:sz w:val="18"/>
                <w:szCs w:val="18"/>
              </w:rPr>
            </w:pPr>
          </w:p>
        </w:tc>
        <w:tc>
          <w:tcPr>
            <w:tcW w:w="1417" w:type="dxa"/>
            <w:tcPrChange w:id="2100" w:author="morayoa" w:date="2013-06-11T11:26:00Z">
              <w:tcPr>
                <w:tcW w:w="1417" w:type="dxa"/>
                <w:gridSpan w:val="2"/>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750F17" w:rsidRPr="00A12F15" w:rsidTr="003F2A7A">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2101" w:author="morayoa" w:date="2013-06-11T11:26:00Z">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2102" w:author="morayoa" w:date="2013-06-11T11:26:00Z">
            <w:trPr>
              <w:gridAfter w:val="0"/>
            </w:trPr>
          </w:trPrChange>
        </w:trPr>
        <w:tc>
          <w:tcPr>
            <w:tcW w:w="993" w:type="dxa"/>
            <w:tcBorders>
              <w:top w:val="nil"/>
              <w:bottom w:val="nil"/>
            </w:tcBorders>
            <w:tcPrChange w:id="2103" w:author="morayoa" w:date="2013-06-11T11:26:00Z">
              <w:tcPr>
                <w:tcW w:w="993" w:type="dxa"/>
                <w:gridSpan w:val="2"/>
                <w:tcBorders>
                  <w:bottom w:val="nil"/>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3.3.2</w:t>
            </w:r>
          </w:p>
        </w:tc>
        <w:tc>
          <w:tcPr>
            <w:tcW w:w="1134" w:type="dxa"/>
            <w:tcBorders>
              <w:bottom w:val="nil"/>
            </w:tcBorders>
            <w:tcPrChange w:id="2104" w:author="morayoa" w:date="2013-06-11T11:26:00Z">
              <w:tcPr>
                <w:tcW w:w="1134" w:type="dxa"/>
                <w:gridSpan w:val="2"/>
                <w:tcBorders>
                  <w:bottom w:val="nil"/>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Change w:id="2105" w:author="morayoa" w:date="2013-06-11T11:26:00Z">
              <w:tcPr>
                <w:tcW w:w="3402" w:type="dxa"/>
                <w:gridSpan w:val="2"/>
              </w:tcPr>
            </w:tcPrChange>
          </w:tcPr>
          <w:p w:rsidR="00000000" w:rsidRDefault="00750F17">
            <w:pPr>
              <w:numPr>
                <w:ilvl w:val="0"/>
                <w:numId w:val="31"/>
              </w:numPr>
              <w:tabs>
                <w:tab w:val="left" w:pos="-720"/>
                <w:tab w:val="left" w:pos="0"/>
                <w:tab w:val="left" w:pos="58"/>
              </w:tabs>
              <w:suppressAutoHyphens/>
              <w:ind w:left="342" w:hanging="284"/>
              <w:rPr>
                <w:rFonts w:ascii="Arial" w:hAnsi="Arial" w:cs="Arial"/>
                <w:sz w:val="18"/>
                <w:szCs w:val="18"/>
              </w:rPr>
              <w:pPrChange w:id="2106" w:author="morayoa" w:date="2013-06-14T13:59:00Z">
                <w:pPr>
                  <w:numPr>
                    <w:numId w:val="32"/>
                  </w:numPr>
                  <w:tabs>
                    <w:tab w:val="left" w:pos="-720"/>
                    <w:tab w:val="left" w:pos="0"/>
                    <w:tab w:val="left" w:pos="58"/>
                  </w:tabs>
                  <w:suppressAutoHyphens/>
                  <w:ind w:left="342" w:hanging="284"/>
                </w:pPr>
              </w:pPrChange>
            </w:pPr>
            <w:r w:rsidRPr="00A12F15">
              <w:rPr>
                <w:rFonts w:ascii="Arial" w:hAnsi="Arial" w:cs="Arial"/>
                <w:sz w:val="18"/>
                <w:szCs w:val="18"/>
              </w:rPr>
              <w:t xml:space="preserve">operational adjustment: it is not possible for general </w:t>
            </w:r>
            <w:proofErr w:type="spellStart"/>
            <w:r w:rsidRPr="00A12F15">
              <w:rPr>
                <w:rFonts w:ascii="Arial" w:hAnsi="Arial" w:cs="Arial"/>
                <w:sz w:val="18"/>
                <w:szCs w:val="18"/>
              </w:rPr>
              <w:t>totalization</w:t>
            </w:r>
            <w:proofErr w:type="spellEnd"/>
            <w:r w:rsidRPr="00A12F15">
              <w:rPr>
                <w:rFonts w:ascii="Arial" w:hAnsi="Arial" w:cs="Arial"/>
                <w:sz w:val="18"/>
                <w:szCs w:val="18"/>
              </w:rPr>
              <w:t xml:space="preserve"> indicating device to be reset to zero, </w:t>
            </w:r>
          </w:p>
        </w:tc>
        <w:tc>
          <w:tcPr>
            <w:tcW w:w="850" w:type="dxa"/>
            <w:tcPrChange w:id="2107" w:author="morayoa" w:date="2013-06-11T11:26:00Z">
              <w:tcPr>
                <w:tcW w:w="850" w:type="dxa"/>
                <w:gridSpan w:val="2"/>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Change w:id="2108" w:author="morayoa" w:date="2013-06-11T11:26:00Z">
              <w:tcPr>
                <w:tcW w:w="709" w:type="dxa"/>
                <w:gridSpan w:val="2"/>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Change w:id="2109" w:author="morayoa" w:date="2013-06-11T11:26:00Z">
              <w:tcPr>
                <w:tcW w:w="709" w:type="dxa"/>
                <w:gridSpan w:val="2"/>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ins w:id="2110" w:author="morayoa" w:date="2013-06-06T15:15:00Z"/>
                <w:rFonts w:ascii="Arial" w:hAnsi="Arial" w:cs="Arial"/>
                <w:sz w:val="18"/>
                <w:szCs w:val="18"/>
              </w:rPr>
            </w:pPr>
          </w:p>
        </w:tc>
        <w:tc>
          <w:tcPr>
            <w:tcW w:w="1417" w:type="dxa"/>
            <w:tcPrChange w:id="2111" w:author="morayoa" w:date="2013-06-11T11:26:00Z">
              <w:tcPr>
                <w:tcW w:w="1417" w:type="dxa"/>
                <w:gridSpan w:val="2"/>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750F17" w:rsidRPr="00A12F15" w:rsidTr="003F2A7A">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2112" w:author="morayoa" w:date="2013-06-11T11:26:00Z">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2113" w:author="morayoa" w:date="2013-06-11T11:26:00Z">
            <w:trPr>
              <w:gridAfter w:val="0"/>
            </w:trPr>
          </w:trPrChange>
        </w:trPr>
        <w:tc>
          <w:tcPr>
            <w:tcW w:w="993" w:type="dxa"/>
            <w:tcBorders>
              <w:top w:val="nil"/>
              <w:bottom w:val="nil"/>
            </w:tcBorders>
            <w:tcPrChange w:id="2114" w:author="morayoa" w:date="2013-06-11T11:26:00Z">
              <w:tcPr>
                <w:tcW w:w="993" w:type="dxa"/>
                <w:gridSpan w:val="2"/>
                <w:tcBorders>
                  <w:top w:val="nil"/>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dashSmallGap" w:sz="4" w:space="0" w:color="auto"/>
            </w:tcBorders>
            <w:tcPrChange w:id="2115" w:author="morayoa" w:date="2013-06-11T11:26:00Z">
              <w:tcPr>
                <w:tcW w:w="1134" w:type="dxa"/>
                <w:gridSpan w:val="2"/>
                <w:tcBorders>
                  <w:top w:val="nil"/>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Borders>
              <w:bottom w:val="dashSmallGap" w:sz="4" w:space="0" w:color="auto"/>
            </w:tcBorders>
            <w:tcPrChange w:id="2116" w:author="morayoa" w:date="2013-06-11T11:26:00Z">
              <w:tcPr>
                <w:tcW w:w="3402" w:type="dxa"/>
                <w:gridSpan w:val="2"/>
              </w:tcPr>
            </w:tcPrChange>
          </w:tcPr>
          <w:p w:rsidR="00000000" w:rsidRDefault="00750F17">
            <w:pPr>
              <w:numPr>
                <w:ilvl w:val="0"/>
                <w:numId w:val="31"/>
              </w:numPr>
              <w:tabs>
                <w:tab w:val="left" w:pos="-720"/>
                <w:tab w:val="left" w:pos="0"/>
                <w:tab w:val="left" w:pos="58"/>
              </w:tabs>
              <w:suppressAutoHyphens/>
              <w:ind w:left="342" w:hanging="284"/>
              <w:rPr>
                <w:rFonts w:ascii="Arial" w:hAnsi="Arial" w:cs="Arial"/>
                <w:sz w:val="18"/>
                <w:szCs w:val="18"/>
              </w:rPr>
              <w:pPrChange w:id="2117" w:author="morayoa" w:date="2013-06-14T13:59:00Z">
                <w:pPr>
                  <w:numPr>
                    <w:numId w:val="32"/>
                  </w:numPr>
                  <w:tabs>
                    <w:tab w:val="left" w:pos="-720"/>
                    <w:tab w:val="left" w:pos="0"/>
                    <w:tab w:val="left" w:pos="58"/>
                  </w:tabs>
                  <w:suppressAutoHyphens/>
                  <w:ind w:left="342" w:hanging="284"/>
                </w:pPr>
              </w:pPrChange>
            </w:pPr>
            <w:proofErr w:type="gramStart"/>
            <w:r w:rsidRPr="00A12F15">
              <w:rPr>
                <w:rFonts w:ascii="Arial" w:hAnsi="Arial" w:cs="Arial"/>
                <w:sz w:val="18"/>
                <w:szCs w:val="18"/>
              </w:rPr>
              <w:t>it</w:t>
            </w:r>
            <w:proofErr w:type="gramEnd"/>
            <w:r w:rsidRPr="00A12F15">
              <w:rPr>
                <w:rFonts w:ascii="Arial" w:hAnsi="Arial" w:cs="Arial"/>
                <w:sz w:val="18"/>
                <w:szCs w:val="18"/>
              </w:rPr>
              <w:t xml:space="preserve"> is not possible to make operating adjustments or to reset other trade indicating devices during an automatic weighing operation.</w:t>
            </w:r>
          </w:p>
        </w:tc>
        <w:tc>
          <w:tcPr>
            <w:tcW w:w="850" w:type="dxa"/>
            <w:tcBorders>
              <w:bottom w:val="dashSmallGap" w:sz="4" w:space="0" w:color="auto"/>
            </w:tcBorders>
            <w:tcPrChange w:id="2118" w:author="morayoa" w:date="2013-06-11T11:26:00Z">
              <w:tcPr>
                <w:tcW w:w="850" w:type="dxa"/>
                <w:gridSpan w:val="2"/>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bottom w:val="dashSmallGap" w:sz="4" w:space="0" w:color="auto"/>
            </w:tcBorders>
            <w:tcPrChange w:id="2119" w:author="morayoa" w:date="2013-06-11T11:26:00Z">
              <w:tcPr>
                <w:tcW w:w="709" w:type="dxa"/>
                <w:gridSpan w:val="2"/>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bottom w:val="dashSmallGap" w:sz="4" w:space="0" w:color="auto"/>
            </w:tcBorders>
            <w:tcPrChange w:id="2120" w:author="morayoa" w:date="2013-06-11T11:26:00Z">
              <w:tcPr>
                <w:tcW w:w="709" w:type="dxa"/>
                <w:gridSpan w:val="2"/>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ins w:id="2121" w:author="morayoa" w:date="2013-06-06T15:15:00Z"/>
                <w:rFonts w:ascii="Arial" w:hAnsi="Arial" w:cs="Arial"/>
                <w:sz w:val="18"/>
                <w:szCs w:val="18"/>
              </w:rPr>
            </w:pPr>
          </w:p>
        </w:tc>
        <w:tc>
          <w:tcPr>
            <w:tcW w:w="1417" w:type="dxa"/>
            <w:tcBorders>
              <w:bottom w:val="dashSmallGap" w:sz="4" w:space="0" w:color="auto"/>
            </w:tcBorders>
            <w:tcPrChange w:id="2122" w:author="morayoa" w:date="2013-06-11T11:26:00Z">
              <w:tcPr>
                <w:tcW w:w="1417" w:type="dxa"/>
                <w:gridSpan w:val="2"/>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750F17" w:rsidRPr="00A12F15" w:rsidTr="003F2A7A">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2123" w:author="morayoa" w:date="2013-06-11T11:26:00Z">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2124" w:author="morayoa" w:date="2013-06-11T11:26:00Z">
            <w:trPr>
              <w:gridAfter w:val="0"/>
            </w:trPr>
          </w:trPrChange>
        </w:trPr>
        <w:tc>
          <w:tcPr>
            <w:tcW w:w="993" w:type="dxa"/>
            <w:tcBorders>
              <w:top w:val="nil"/>
              <w:bottom w:val="nil"/>
            </w:tcBorders>
            <w:tcPrChange w:id="2125" w:author="morayoa" w:date="2013-06-11T11:26:00Z">
              <w:tcPr>
                <w:tcW w:w="993" w:type="dxa"/>
                <w:gridSpan w:val="2"/>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3.3.3</w:t>
            </w:r>
          </w:p>
        </w:tc>
        <w:tc>
          <w:tcPr>
            <w:tcW w:w="1134" w:type="dxa"/>
            <w:tcBorders>
              <w:top w:val="dashSmallGap" w:sz="4" w:space="0" w:color="auto"/>
              <w:bottom w:val="dashSmallGap" w:sz="4" w:space="0" w:color="auto"/>
            </w:tcBorders>
            <w:tcPrChange w:id="2126" w:author="morayoa" w:date="2013-06-11T11:26:00Z">
              <w:tcPr>
                <w:tcW w:w="1134" w:type="dxa"/>
                <w:gridSpan w:val="2"/>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Observe</w:t>
            </w:r>
          </w:p>
        </w:tc>
        <w:tc>
          <w:tcPr>
            <w:tcW w:w="3402" w:type="dxa"/>
            <w:tcBorders>
              <w:top w:val="dashSmallGap" w:sz="4" w:space="0" w:color="auto"/>
              <w:bottom w:val="dashSmallGap" w:sz="4" w:space="0" w:color="auto"/>
            </w:tcBorders>
            <w:tcPrChange w:id="2127" w:author="morayoa" w:date="2013-06-11T11:26:00Z">
              <w:tcPr>
                <w:tcW w:w="3402" w:type="dxa"/>
                <w:gridSpan w:val="2"/>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Fraudulent use: no characteristics likely to facilitate fraudulent use</w:t>
            </w:r>
          </w:p>
        </w:tc>
        <w:tc>
          <w:tcPr>
            <w:tcW w:w="850" w:type="dxa"/>
            <w:tcBorders>
              <w:top w:val="dashSmallGap" w:sz="4" w:space="0" w:color="auto"/>
              <w:bottom w:val="dashSmallGap" w:sz="4" w:space="0" w:color="auto"/>
            </w:tcBorders>
            <w:tcPrChange w:id="2128" w:author="morayoa" w:date="2013-06-11T11:26:00Z">
              <w:tcPr>
                <w:tcW w:w="850" w:type="dxa"/>
                <w:gridSpan w:val="2"/>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bottom w:val="dashSmallGap" w:sz="4" w:space="0" w:color="auto"/>
            </w:tcBorders>
            <w:tcPrChange w:id="2129" w:author="morayoa" w:date="2013-06-11T11:26:00Z">
              <w:tcPr>
                <w:tcW w:w="709" w:type="dxa"/>
                <w:gridSpan w:val="2"/>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bottom w:val="dashSmallGap" w:sz="4" w:space="0" w:color="auto"/>
            </w:tcBorders>
            <w:tcPrChange w:id="2130" w:author="morayoa" w:date="2013-06-11T11:26:00Z">
              <w:tcPr>
                <w:tcW w:w="709" w:type="dxa"/>
                <w:gridSpan w:val="2"/>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ins w:id="2131" w:author="morayoa" w:date="2013-06-06T15:15:00Z"/>
                <w:rFonts w:ascii="Arial" w:hAnsi="Arial" w:cs="Arial"/>
                <w:sz w:val="18"/>
                <w:szCs w:val="18"/>
              </w:rPr>
            </w:pPr>
          </w:p>
        </w:tc>
        <w:tc>
          <w:tcPr>
            <w:tcW w:w="1417" w:type="dxa"/>
            <w:tcBorders>
              <w:top w:val="dashSmallGap" w:sz="4" w:space="0" w:color="auto"/>
              <w:bottom w:val="dashSmallGap" w:sz="4" w:space="0" w:color="auto"/>
            </w:tcBorders>
            <w:tcPrChange w:id="2132" w:author="morayoa" w:date="2013-06-11T11:26:00Z">
              <w:tcPr>
                <w:tcW w:w="1417" w:type="dxa"/>
                <w:gridSpan w:val="2"/>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750F17" w:rsidRPr="00A12F15" w:rsidTr="003F2A7A">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2133" w:author="morayoa" w:date="2013-06-11T11:26:00Z">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2134" w:author="morayoa" w:date="2013-06-11T11:26:00Z">
            <w:trPr>
              <w:gridAfter w:val="0"/>
            </w:trPr>
          </w:trPrChange>
        </w:trPr>
        <w:tc>
          <w:tcPr>
            <w:tcW w:w="993" w:type="dxa"/>
            <w:tcBorders>
              <w:top w:val="nil"/>
              <w:bottom w:val="nil"/>
            </w:tcBorders>
            <w:tcPrChange w:id="2135" w:author="morayoa" w:date="2013-06-11T11:26:00Z">
              <w:tcPr>
                <w:tcW w:w="993" w:type="dxa"/>
                <w:gridSpan w:val="2"/>
                <w:tcBorders>
                  <w:bottom w:val="single" w:sz="8" w:space="0" w:color="auto"/>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3.3.4</w:t>
            </w:r>
          </w:p>
        </w:tc>
        <w:tc>
          <w:tcPr>
            <w:tcW w:w="1134" w:type="dxa"/>
            <w:tcBorders>
              <w:top w:val="dashSmallGap" w:sz="4" w:space="0" w:color="auto"/>
              <w:bottom w:val="dashSmallGap" w:sz="4" w:space="0" w:color="auto"/>
            </w:tcBorders>
            <w:tcPrChange w:id="2136" w:author="morayoa" w:date="2013-06-11T11:26:00Z">
              <w:tcPr>
                <w:tcW w:w="1134" w:type="dxa"/>
                <w:gridSpan w:val="2"/>
                <w:tcBorders>
                  <w:bottom w:val="single" w:sz="8" w:space="0" w:color="auto"/>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Observe</w:t>
            </w:r>
          </w:p>
        </w:tc>
        <w:tc>
          <w:tcPr>
            <w:tcW w:w="3402" w:type="dxa"/>
            <w:tcBorders>
              <w:top w:val="dashSmallGap" w:sz="4" w:space="0" w:color="auto"/>
              <w:bottom w:val="dashSmallGap" w:sz="4" w:space="0" w:color="auto"/>
            </w:tcBorders>
            <w:tcPrChange w:id="2137" w:author="morayoa" w:date="2013-06-11T11:26:00Z">
              <w:tcPr>
                <w:tcW w:w="3402" w:type="dxa"/>
                <w:gridSpan w:val="2"/>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Operating devices: cannot normally come to rest in a position other than those intended unless all indication and printing disabled</w:t>
            </w:r>
          </w:p>
        </w:tc>
        <w:tc>
          <w:tcPr>
            <w:tcW w:w="850" w:type="dxa"/>
            <w:tcBorders>
              <w:top w:val="dashSmallGap" w:sz="4" w:space="0" w:color="auto"/>
              <w:bottom w:val="dashSmallGap" w:sz="4" w:space="0" w:color="auto"/>
            </w:tcBorders>
            <w:tcPrChange w:id="2138" w:author="morayoa" w:date="2013-06-11T11:26:00Z">
              <w:tcPr>
                <w:tcW w:w="850" w:type="dxa"/>
                <w:gridSpan w:val="2"/>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bottom w:val="dashSmallGap" w:sz="4" w:space="0" w:color="auto"/>
            </w:tcBorders>
            <w:tcPrChange w:id="2139" w:author="morayoa" w:date="2013-06-11T11:26:00Z">
              <w:tcPr>
                <w:tcW w:w="709" w:type="dxa"/>
                <w:gridSpan w:val="2"/>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bottom w:val="dashSmallGap" w:sz="4" w:space="0" w:color="auto"/>
            </w:tcBorders>
            <w:tcPrChange w:id="2140" w:author="morayoa" w:date="2013-06-11T11:26:00Z">
              <w:tcPr>
                <w:tcW w:w="709" w:type="dxa"/>
                <w:gridSpan w:val="2"/>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ins w:id="2141" w:author="morayoa" w:date="2013-06-06T15:15:00Z"/>
                <w:rFonts w:ascii="Arial" w:hAnsi="Arial" w:cs="Arial"/>
                <w:sz w:val="18"/>
                <w:szCs w:val="18"/>
              </w:rPr>
            </w:pPr>
          </w:p>
        </w:tc>
        <w:tc>
          <w:tcPr>
            <w:tcW w:w="1417" w:type="dxa"/>
            <w:tcBorders>
              <w:top w:val="dashSmallGap" w:sz="4" w:space="0" w:color="auto"/>
              <w:bottom w:val="dashSmallGap" w:sz="4" w:space="0" w:color="auto"/>
            </w:tcBorders>
            <w:tcPrChange w:id="2142" w:author="morayoa" w:date="2013-06-11T11:26:00Z">
              <w:tcPr>
                <w:tcW w:w="1417" w:type="dxa"/>
                <w:gridSpan w:val="2"/>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351B32" w:rsidRPr="00A12F15" w:rsidTr="003F2A7A">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2143" w:author="morayoa" w:date="2013-06-11T11:26:00Z">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2144" w:author="morayoa" w:date="2013-06-11T11:26:00Z">
            <w:trPr>
              <w:gridAfter w:val="0"/>
            </w:trPr>
          </w:trPrChange>
        </w:trPr>
        <w:tc>
          <w:tcPr>
            <w:tcW w:w="993" w:type="dxa"/>
            <w:tcBorders>
              <w:top w:val="nil"/>
              <w:bottom w:val="nil"/>
            </w:tcBorders>
            <w:tcPrChange w:id="2145" w:author="morayoa" w:date="2013-06-11T11:26:00Z">
              <w:tcPr>
                <w:tcW w:w="993" w:type="dxa"/>
                <w:gridSpan w:val="2"/>
                <w:tcBorders>
                  <w:bottom w:val="nil"/>
                </w:tcBorders>
              </w:tcPr>
            </w:tcPrChange>
          </w:tcPr>
          <w:p w:rsidR="00351B32" w:rsidRPr="00A12F15" w:rsidRDefault="00351B32"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3.3.5</w:t>
            </w:r>
          </w:p>
        </w:tc>
        <w:tc>
          <w:tcPr>
            <w:tcW w:w="1134" w:type="dxa"/>
            <w:tcBorders>
              <w:top w:val="dashSmallGap" w:sz="4" w:space="0" w:color="auto"/>
              <w:bottom w:val="dashSmallGap" w:sz="4" w:space="0" w:color="auto"/>
            </w:tcBorders>
            <w:tcPrChange w:id="2146" w:author="morayoa" w:date="2013-06-11T11:26:00Z">
              <w:tcPr>
                <w:tcW w:w="1134" w:type="dxa"/>
                <w:gridSpan w:val="2"/>
                <w:tcBorders>
                  <w:bottom w:val="nil"/>
                </w:tcBorders>
              </w:tcPr>
            </w:tcPrChange>
          </w:tcPr>
          <w:p w:rsidR="00351B32" w:rsidRPr="00A12F15" w:rsidRDefault="00351B32"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Observe</w:t>
            </w:r>
          </w:p>
        </w:tc>
        <w:tc>
          <w:tcPr>
            <w:tcW w:w="7087" w:type="dxa"/>
            <w:gridSpan w:val="5"/>
            <w:tcBorders>
              <w:top w:val="dashSmallGap" w:sz="4" w:space="0" w:color="auto"/>
              <w:bottom w:val="dashSmallGap" w:sz="4" w:space="0" w:color="auto"/>
            </w:tcBorders>
            <w:tcPrChange w:id="2147" w:author="morayoa" w:date="2013-06-11T11:26:00Z">
              <w:tcPr>
                <w:tcW w:w="7087" w:type="dxa"/>
                <w:gridSpan w:val="10"/>
              </w:tcPr>
            </w:tcPrChange>
          </w:tcPr>
          <w:p w:rsidR="00351B32" w:rsidRPr="00A12F15" w:rsidRDefault="00351B32"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Conveyor interlock: If instrument is switched off/ceases to function:</w:t>
            </w:r>
          </w:p>
        </w:tc>
      </w:tr>
      <w:tr w:rsidR="00750F17" w:rsidRPr="00A12F15" w:rsidTr="003F2A7A">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2148" w:author="morayoa" w:date="2013-06-11T11:26:00Z">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2149" w:author="morayoa" w:date="2013-06-11T11:26:00Z">
            <w:trPr>
              <w:gridAfter w:val="0"/>
            </w:trPr>
          </w:trPrChange>
        </w:trPr>
        <w:tc>
          <w:tcPr>
            <w:tcW w:w="993" w:type="dxa"/>
            <w:tcBorders>
              <w:top w:val="nil"/>
              <w:bottom w:val="nil"/>
            </w:tcBorders>
            <w:tcPrChange w:id="2150" w:author="morayoa" w:date="2013-06-11T11:26:00Z">
              <w:tcPr>
                <w:tcW w:w="993" w:type="dxa"/>
                <w:gridSpan w:val="2"/>
                <w:tcBorders>
                  <w:top w:val="nil"/>
                  <w:bottom w:val="nil"/>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dashSmallGap" w:sz="4" w:space="0" w:color="auto"/>
              <w:bottom w:val="dashSmallGap" w:sz="4" w:space="0" w:color="auto"/>
            </w:tcBorders>
            <w:tcPrChange w:id="2151" w:author="morayoa" w:date="2013-06-11T11:26:00Z">
              <w:tcPr>
                <w:tcW w:w="1134" w:type="dxa"/>
                <w:gridSpan w:val="2"/>
                <w:tcBorders>
                  <w:top w:val="nil"/>
                  <w:bottom w:val="nil"/>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Borders>
              <w:top w:val="dashSmallGap" w:sz="4" w:space="0" w:color="auto"/>
              <w:bottom w:val="dashSmallGap" w:sz="4" w:space="0" w:color="auto"/>
            </w:tcBorders>
            <w:tcPrChange w:id="2152" w:author="morayoa" w:date="2013-06-11T11:26:00Z">
              <w:tcPr>
                <w:tcW w:w="3402" w:type="dxa"/>
                <w:gridSpan w:val="2"/>
              </w:tcPr>
            </w:tcPrChange>
          </w:tcPr>
          <w:p w:rsidR="00000000" w:rsidRDefault="00750F17">
            <w:pPr>
              <w:numPr>
                <w:ilvl w:val="0"/>
                <w:numId w:val="25"/>
              </w:numPr>
              <w:tabs>
                <w:tab w:val="left" w:pos="-720"/>
                <w:tab w:val="left" w:pos="0"/>
                <w:tab w:val="left" w:pos="259"/>
                <w:tab w:val="left" w:pos="483"/>
                <w:tab w:val="left" w:pos="1440"/>
              </w:tabs>
              <w:suppressAutoHyphens/>
              <w:spacing w:after="56"/>
              <w:ind w:hanging="662"/>
              <w:rPr>
                <w:rFonts w:ascii="Arial" w:hAnsi="Arial" w:cs="Arial"/>
                <w:sz w:val="18"/>
                <w:szCs w:val="18"/>
              </w:rPr>
              <w:pPrChange w:id="2153" w:author="morayoa" w:date="2013-06-14T13:59:00Z">
                <w:pPr>
                  <w:numPr>
                    <w:numId w:val="26"/>
                  </w:numPr>
                  <w:tabs>
                    <w:tab w:val="left" w:pos="-720"/>
                    <w:tab w:val="left" w:pos="0"/>
                    <w:tab w:val="left" w:pos="259"/>
                    <w:tab w:val="left" w:pos="483"/>
                    <w:tab w:val="left" w:pos="1440"/>
                  </w:tabs>
                  <w:suppressAutoHyphens/>
                  <w:spacing w:after="56"/>
                  <w:ind w:left="778" w:hanging="662"/>
                </w:pPr>
              </w:pPrChange>
            </w:pPr>
            <w:r w:rsidRPr="00A12F15">
              <w:rPr>
                <w:rFonts w:ascii="Arial" w:hAnsi="Arial" w:cs="Arial"/>
                <w:sz w:val="18"/>
                <w:szCs w:val="18"/>
              </w:rPr>
              <w:t>conveyor stops, or</w:t>
            </w:r>
          </w:p>
        </w:tc>
        <w:tc>
          <w:tcPr>
            <w:tcW w:w="850" w:type="dxa"/>
            <w:tcBorders>
              <w:top w:val="dashSmallGap" w:sz="4" w:space="0" w:color="auto"/>
              <w:bottom w:val="dashSmallGap" w:sz="4" w:space="0" w:color="auto"/>
            </w:tcBorders>
            <w:tcPrChange w:id="2154" w:author="morayoa" w:date="2013-06-11T11:26:00Z">
              <w:tcPr>
                <w:tcW w:w="850" w:type="dxa"/>
                <w:gridSpan w:val="2"/>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bottom w:val="dashSmallGap" w:sz="4" w:space="0" w:color="auto"/>
            </w:tcBorders>
            <w:tcPrChange w:id="2155" w:author="morayoa" w:date="2013-06-11T11:26:00Z">
              <w:tcPr>
                <w:tcW w:w="709" w:type="dxa"/>
                <w:gridSpan w:val="2"/>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bottom w:val="dashSmallGap" w:sz="4" w:space="0" w:color="auto"/>
            </w:tcBorders>
            <w:tcPrChange w:id="2156" w:author="morayoa" w:date="2013-06-11T11:26:00Z">
              <w:tcPr>
                <w:tcW w:w="709" w:type="dxa"/>
                <w:gridSpan w:val="2"/>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Borders>
              <w:top w:val="dashSmallGap" w:sz="4" w:space="0" w:color="auto"/>
              <w:bottom w:val="dashSmallGap" w:sz="4" w:space="0" w:color="auto"/>
            </w:tcBorders>
            <w:tcPrChange w:id="2157" w:author="morayoa" w:date="2013-06-11T11:26:00Z">
              <w:tcPr>
                <w:tcW w:w="1417" w:type="dxa"/>
                <w:gridSpan w:val="2"/>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750F17" w:rsidRPr="00A12F15" w:rsidTr="003F2A7A">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2158" w:author="morayoa" w:date="2013-06-11T11:26:00Z">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2159" w:author="morayoa" w:date="2013-06-11T11:26:00Z">
            <w:trPr>
              <w:gridAfter w:val="0"/>
            </w:trPr>
          </w:trPrChange>
        </w:trPr>
        <w:tc>
          <w:tcPr>
            <w:tcW w:w="993" w:type="dxa"/>
            <w:tcBorders>
              <w:top w:val="nil"/>
              <w:bottom w:val="nil"/>
            </w:tcBorders>
            <w:tcPrChange w:id="2160" w:author="morayoa" w:date="2013-06-11T11:26:00Z">
              <w:tcPr>
                <w:tcW w:w="993" w:type="dxa"/>
                <w:gridSpan w:val="2"/>
                <w:tcBorders>
                  <w:top w:val="nil"/>
                  <w:bottom w:val="single" w:sz="8" w:space="0" w:color="auto"/>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dashSmallGap" w:sz="4" w:space="0" w:color="auto"/>
              <w:bottom w:val="dashSmallGap" w:sz="4" w:space="0" w:color="auto"/>
            </w:tcBorders>
            <w:tcPrChange w:id="2161" w:author="morayoa" w:date="2013-06-11T11:26:00Z">
              <w:tcPr>
                <w:tcW w:w="1134" w:type="dxa"/>
                <w:gridSpan w:val="2"/>
                <w:tcBorders>
                  <w:top w:val="nil"/>
                  <w:bottom w:val="single" w:sz="8" w:space="0" w:color="auto"/>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Borders>
              <w:top w:val="dashSmallGap" w:sz="4" w:space="0" w:color="auto"/>
              <w:bottom w:val="dashSmallGap" w:sz="4" w:space="0" w:color="auto"/>
            </w:tcBorders>
            <w:tcPrChange w:id="2162" w:author="morayoa" w:date="2013-06-11T11:26:00Z">
              <w:tcPr>
                <w:tcW w:w="3402" w:type="dxa"/>
                <w:gridSpan w:val="2"/>
              </w:tcPr>
            </w:tcPrChange>
          </w:tcPr>
          <w:p w:rsidR="00000000" w:rsidRDefault="00750F17">
            <w:pPr>
              <w:numPr>
                <w:ilvl w:val="0"/>
                <w:numId w:val="25"/>
              </w:numPr>
              <w:tabs>
                <w:tab w:val="left" w:pos="-720"/>
                <w:tab w:val="left" w:pos="0"/>
                <w:tab w:val="left" w:pos="259"/>
                <w:tab w:val="left" w:pos="483"/>
                <w:tab w:val="left" w:pos="1440"/>
              </w:tabs>
              <w:suppressAutoHyphens/>
              <w:spacing w:after="56"/>
              <w:ind w:hanging="662"/>
              <w:rPr>
                <w:rFonts w:ascii="Arial" w:hAnsi="Arial" w:cs="Arial"/>
                <w:sz w:val="18"/>
                <w:szCs w:val="18"/>
              </w:rPr>
              <w:pPrChange w:id="2163" w:author="morayoa" w:date="2013-06-14T13:59:00Z">
                <w:pPr>
                  <w:numPr>
                    <w:numId w:val="26"/>
                  </w:numPr>
                  <w:tabs>
                    <w:tab w:val="left" w:pos="-720"/>
                    <w:tab w:val="left" w:pos="0"/>
                    <w:tab w:val="left" w:pos="259"/>
                    <w:tab w:val="left" w:pos="483"/>
                    <w:tab w:val="left" w:pos="1440"/>
                  </w:tabs>
                  <w:suppressAutoHyphens/>
                  <w:spacing w:after="56"/>
                  <w:ind w:left="778" w:hanging="662"/>
                </w:pPr>
              </w:pPrChange>
            </w:pPr>
            <w:r w:rsidRPr="00A12F15">
              <w:rPr>
                <w:rFonts w:ascii="Arial" w:hAnsi="Arial" w:cs="Arial"/>
                <w:sz w:val="18"/>
                <w:szCs w:val="18"/>
              </w:rPr>
              <w:t>visible or audible signal is given</w:t>
            </w:r>
          </w:p>
        </w:tc>
        <w:tc>
          <w:tcPr>
            <w:tcW w:w="850" w:type="dxa"/>
            <w:tcBorders>
              <w:top w:val="dashSmallGap" w:sz="4" w:space="0" w:color="auto"/>
              <w:bottom w:val="dashSmallGap" w:sz="4" w:space="0" w:color="auto"/>
            </w:tcBorders>
            <w:tcPrChange w:id="2164" w:author="morayoa" w:date="2013-06-11T11:26:00Z">
              <w:tcPr>
                <w:tcW w:w="850" w:type="dxa"/>
                <w:gridSpan w:val="2"/>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bottom w:val="dashSmallGap" w:sz="4" w:space="0" w:color="auto"/>
            </w:tcBorders>
            <w:tcPrChange w:id="2165" w:author="morayoa" w:date="2013-06-11T11:26:00Z">
              <w:tcPr>
                <w:tcW w:w="709" w:type="dxa"/>
                <w:gridSpan w:val="2"/>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bottom w:val="dashSmallGap" w:sz="4" w:space="0" w:color="auto"/>
            </w:tcBorders>
            <w:tcPrChange w:id="2166" w:author="morayoa" w:date="2013-06-11T11:26:00Z">
              <w:tcPr>
                <w:tcW w:w="709" w:type="dxa"/>
                <w:gridSpan w:val="2"/>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Borders>
              <w:top w:val="dashSmallGap" w:sz="4" w:space="0" w:color="auto"/>
              <w:bottom w:val="dashSmallGap" w:sz="4" w:space="0" w:color="auto"/>
            </w:tcBorders>
            <w:tcPrChange w:id="2167" w:author="morayoa" w:date="2013-06-11T11:26:00Z">
              <w:tcPr>
                <w:tcW w:w="1417" w:type="dxa"/>
                <w:gridSpan w:val="2"/>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750F17" w:rsidRPr="00A12F15" w:rsidTr="003F2A7A">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2168" w:author="morayoa" w:date="2013-06-11T11:26:00Z">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2169" w:author="morayoa" w:date="2013-06-11T11:26:00Z">
            <w:trPr>
              <w:gridAfter w:val="0"/>
            </w:trPr>
          </w:trPrChange>
        </w:trPr>
        <w:tc>
          <w:tcPr>
            <w:tcW w:w="993" w:type="dxa"/>
            <w:tcBorders>
              <w:top w:val="nil"/>
              <w:bottom w:val="nil"/>
            </w:tcBorders>
            <w:tcPrChange w:id="2170" w:author="morayoa" w:date="2013-06-11T11:26:00Z">
              <w:tcPr>
                <w:tcW w:w="993" w:type="dxa"/>
                <w:gridSpan w:val="2"/>
                <w:tcBorders>
                  <w:bottom w:val="nil"/>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3.3.6</w:t>
            </w:r>
          </w:p>
        </w:tc>
        <w:tc>
          <w:tcPr>
            <w:tcW w:w="1134" w:type="dxa"/>
            <w:tcBorders>
              <w:top w:val="dashSmallGap" w:sz="4" w:space="0" w:color="auto"/>
              <w:bottom w:val="nil"/>
            </w:tcBorders>
            <w:tcPrChange w:id="2171" w:author="morayoa" w:date="2013-06-11T11:26:00Z">
              <w:tcPr>
                <w:tcW w:w="1134" w:type="dxa"/>
                <w:gridSpan w:val="2"/>
                <w:tcBorders>
                  <w:bottom w:val="nil"/>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Observe</w:t>
            </w:r>
          </w:p>
        </w:tc>
        <w:tc>
          <w:tcPr>
            <w:tcW w:w="3402" w:type="dxa"/>
            <w:tcBorders>
              <w:top w:val="dashSmallGap" w:sz="4" w:space="0" w:color="auto"/>
            </w:tcBorders>
            <w:tcPrChange w:id="2172" w:author="morayoa" w:date="2013-06-11T11:26:00Z">
              <w:tcPr>
                <w:tcW w:w="3402" w:type="dxa"/>
                <w:gridSpan w:val="2"/>
              </w:tcPr>
            </w:tcPrChange>
          </w:tcPr>
          <w:p w:rsidR="00750F17" w:rsidRPr="00A12F15" w:rsidRDefault="00750F17" w:rsidP="00E75CA6">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 xml:space="preserve">Out of range warning or alarm: </w:t>
            </w:r>
          </w:p>
        </w:tc>
        <w:tc>
          <w:tcPr>
            <w:tcW w:w="850" w:type="dxa"/>
            <w:tcBorders>
              <w:top w:val="dashSmallGap" w:sz="4" w:space="0" w:color="auto"/>
            </w:tcBorders>
            <w:tcPrChange w:id="2173" w:author="morayoa" w:date="2013-06-11T11:26:00Z">
              <w:tcPr>
                <w:tcW w:w="850" w:type="dxa"/>
                <w:gridSpan w:val="2"/>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tcBorders>
            <w:tcPrChange w:id="2174" w:author="morayoa" w:date="2013-06-11T11:26:00Z">
              <w:tcPr>
                <w:tcW w:w="709" w:type="dxa"/>
                <w:gridSpan w:val="2"/>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tcBorders>
            <w:tcPrChange w:id="2175" w:author="morayoa" w:date="2013-06-11T11:26:00Z">
              <w:tcPr>
                <w:tcW w:w="709" w:type="dxa"/>
                <w:gridSpan w:val="2"/>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Borders>
              <w:top w:val="dashSmallGap" w:sz="4" w:space="0" w:color="auto"/>
            </w:tcBorders>
            <w:tcPrChange w:id="2176" w:author="morayoa" w:date="2013-06-11T11:26:00Z">
              <w:tcPr>
                <w:tcW w:w="1417" w:type="dxa"/>
                <w:gridSpan w:val="2"/>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750F17" w:rsidRPr="00A12F15" w:rsidTr="003F2A7A">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2177" w:author="morayoa" w:date="2013-06-11T11:26:00Z">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2178" w:author="morayoa" w:date="2013-06-11T11:26:00Z">
            <w:trPr>
              <w:gridAfter w:val="0"/>
            </w:trPr>
          </w:trPrChange>
        </w:trPr>
        <w:tc>
          <w:tcPr>
            <w:tcW w:w="993" w:type="dxa"/>
            <w:tcBorders>
              <w:top w:val="nil"/>
              <w:bottom w:val="nil"/>
            </w:tcBorders>
            <w:tcPrChange w:id="2179" w:author="morayoa" w:date="2013-06-11T11:26:00Z">
              <w:tcPr>
                <w:tcW w:w="993" w:type="dxa"/>
                <w:gridSpan w:val="2"/>
                <w:tcBorders>
                  <w:top w:val="nil"/>
                  <w:bottom w:val="nil"/>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Change w:id="2180" w:author="morayoa" w:date="2013-06-11T11:26:00Z">
              <w:tcPr>
                <w:tcW w:w="1134" w:type="dxa"/>
                <w:gridSpan w:val="2"/>
                <w:tcBorders>
                  <w:top w:val="nil"/>
                  <w:bottom w:val="nil"/>
                </w:tcBorders>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Change w:id="2181" w:author="morayoa" w:date="2013-06-11T11:26:00Z">
              <w:tcPr>
                <w:tcW w:w="3402" w:type="dxa"/>
                <w:gridSpan w:val="2"/>
              </w:tcPr>
            </w:tcPrChange>
          </w:tcPr>
          <w:p w:rsidR="00000000" w:rsidRDefault="00750F17">
            <w:pPr>
              <w:numPr>
                <w:ilvl w:val="0"/>
                <w:numId w:val="33"/>
              </w:numPr>
              <w:tabs>
                <w:tab w:val="left" w:pos="-720"/>
                <w:tab w:val="left" w:pos="200"/>
              </w:tabs>
              <w:suppressAutoHyphens/>
              <w:spacing w:after="56"/>
              <w:ind w:left="200" w:hanging="200"/>
              <w:rPr>
                <w:rFonts w:ascii="Arial" w:hAnsi="Arial" w:cs="Arial"/>
                <w:sz w:val="18"/>
                <w:szCs w:val="18"/>
              </w:rPr>
              <w:pPrChange w:id="2182" w:author="morayoa" w:date="2013-06-14T13:59:00Z">
                <w:pPr>
                  <w:numPr>
                    <w:numId w:val="34"/>
                  </w:numPr>
                  <w:tabs>
                    <w:tab w:val="left" w:pos="-720"/>
                    <w:tab w:val="left" w:pos="200"/>
                  </w:tabs>
                  <w:suppressAutoHyphens/>
                  <w:spacing w:after="56"/>
                  <w:ind w:left="200" w:hanging="200"/>
                </w:pPr>
              </w:pPrChange>
            </w:pPr>
            <w:r w:rsidRPr="00A12F15">
              <w:rPr>
                <w:rFonts w:ascii="Arial" w:hAnsi="Arial" w:cs="Arial"/>
                <w:sz w:val="18"/>
                <w:szCs w:val="18"/>
              </w:rPr>
              <w:t>produces a continuous, clearly audible and/or visible warning or alarm, or</w:t>
            </w:r>
          </w:p>
        </w:tc>
        <w:tc>
          <w:tcPr>
            <w:tcW w:w="850" w:type="dxa"/>
            <w:tcPrChange w:id="2183" w:author="morayoa" w:date="2013-06-11T11:26:00Z">
              <w:tcPr>
                <w:tcW w:w="850" w:type="dxa"/>
                <w:gridSpan w:val="2"/>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Change w:id="2184" w:author="morayoa" w:date="2013-06-11T11:26:00Z">
              <w:tcPr>
                <w:tcW w:w="709" w:type="dxa"/>
                <w:gridSpan w:val="2"/>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Change w:id="2185" w:author="morayoa" w:date="2013-06-11T11:26:00Z">
              <w:tcPr>
                <w:tcW w:w="709" w:type="dxa"/>
                <w:gridSpan w:val="2"/>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Change w:id="2186" w:author="morayoa" w:date="2013-06-11T11:26:00Z">
              <w:tcPr>
                <w:tcW w:w="1417" w:type="dxa"/>
                <w:gridSpan w:val="2"/>
              </w:tcPr>
            </w:tcPrChange>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750F17" w:rsidRPr="00A12F15" w:rsidTr="00351B32">
        <w:tc>
          <w:tcPr>
            <w:tcW w:w="993" w:type="dxa"/>
            <w:tcBorders>
              <w:top w:val="nil"/>
              <w:bottom w:val="nil"/>
            </w:tcBorders>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750F17">
            <w:pPr>
              <w:numPr>
                <w:ilvl w:val="0"/>
                <w:numId w:val="33"/>
              </w:numPr>
              <w:tabs>
                <w:tab w:val="left" w:pos="-720"/>
                <w:tab w:val="left" w:pos="200"/>
              </w:tabs>
              <w:suppressAutoHyphens/>
              <w:spacing w:after="56"/>
              <w:ind w:left="200" w:hanging="200"/>
              <w:rPr>
                <w:rFonts w:ascii="Arial" w:hAnsi="Arial" w:cs="Arial"/>
                <w:sz w:val="18"/>
                <w:szCs w:val="18"/>
              </w:rPr>
              <w:pPrChange w:id="2187" w:author="morayoa" w:date="2013-06-14T13:59:00Z">
                <w:pPr>
                  <w:numPr>
                    <w:numId w:val="34"/>
                  </w:numPr>
                  <w:tabs>
                    <w:tab w:val="left" w:pos="-720"/>
                    <w:tab w:val="left" w:pos="200"/>
                  </w:tabs>
                  <w:suppressAutoHyphens/>
                  <w:spacing w:after="56"/>
                  <w:ind w:left="200" w:hanging="200"/>
                </w:pPr>
              </w:pPrChange>
            </w:pPr>
            <w:r w:rsidRPr="00A12F15">
              <w:rPr>
                <w:rFonts w:ascii="Arial" w:hAnsi="Arial" w:cs="Arial"/>
                <w:sz w:val="18"/>
                <w:szCs w:val="18"/>
              </w:rPr>
              <w:t>a record of the warning or alarm with the date, time, duration and totalized value on the applicable partial or general totalized printout, or on any supplementary recording devices; if:</w:t>
            </w:r>
          </w:p>
        </w:tc>
        <w:tc>
          <w:tcPr>
            <w:tcW w:w="850"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750F17" w:rsidRPr="00A12F15" w:rsidTr="00351B32">
        <w:tc>
          <w:tcPr>
            <w:tcW w:w="993" w:type="dxa"/>
            <w:tcBorders>
              <w:top w:val="nil"/>
              <w:bottom w:val="nil"/>
            </w:tcBorders>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750F17">
            <w:pPr>
              <w:numPr>
                <w:ilvl w:val="0"/>
                <w:numId w:val="34"/>
              </w:numPr>
              <w:tabs>
                <w:tab w:val="left" w:pos="0"/>
                <w:tab w:val="left" w:pos="200"/>
              </w:tabs>
              <w:ind w:left="200" w:hanging="200"/>
              <w:rPr>
                <w:rFonts w:ascii="Arial" w:hAnsi="Arial" w:cs="Arial"/>
                <w:sz w:val="18"/>
                <w:szCs w:val="18"/>
              </w:rPr>
              <w:pPrChange w:id="2188" w:author="morayoa" w:date="2013-06-14T13:59:00Z">
                <w:pPr>
                  <w:numPr>
                    <w:numId w:val="35"/>
                  </w:numPr>
                  <w:tabs>
                    <w:tab w:val="left" w:pos="0"/>
                    <w:tab w:val="left" w:pos="200"/>
                  </w:tabs>
                  <w:ind w:left="200" w:hanging="200"/>
                </w:pPr>
              </w:pPrChange>
            </w:pPr>
            <w:r w:rsidRPr="00A12F15">
              <w:rPr>
                <w:rFonts w:ascii="Arial" w:hAnsi="Arial" w:cs="Arial"/>
                <w:sz w:val="18"/>
                <w:szCs w:val="18"/>
              </w:rPr>
              <w:t>the instantaneous load is above the maximum capacity of the weighing unit;</w:t>
            </w:r>
          </w:p>
        </w:tc>
        <w:tc>
          <w:tcPr>
            <w:tcW w:w="850"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750F17" w:rsidRPr="00A12F15" w:rsidTr="00351B32">
        <w:tc>
          <w:tcPr>
            <w:tcW w:w="993" w:type="dxa"/>
            <w:tcBorders>
              <w:top w:val="nil"/>
              <w:bottom w:val="nil"/>
            </w:tcBorders>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750F17">
            <w:pPr>
              <w:numPr>
                <w:ilvl w:val="0"/>
                <w:numId w:val="34"/>
              </w:numPr>
              <w:tabs>
                <w:tab w:val="left" w:pos="-720"/>
                <w:tab w:val="left" w:pos="0"/>
                <w:tab w:val="left" w:pos="200"/>
                <w:tab w:val="left" w:pos="604"/>
                <w:tab w:val="left" w:pos="816"/>
                <w:tab w:val="left" w:pos="1440"/>
              </w:tabs>
              <w:suppressAutoHyphens/>
              <w:spacing w:after="56"/>
              <w:ind w:left="200" w:hanging="200"/>
              <w:rPr>
                <w:rFonts w:ascii="Arial" w:hAnsi="Arial" w:cs="Arial"/>
                <w:sz w:val="18"/>
                <w:szCs w:val="18"/>
              </w:rPr>
              <w:pPrChange w:id="2189" w:author="morayoa" w:date="2013-06-14T13:59:00Z">
                <w:pPr>
                  <w:numPr>
                    <w:numId w:val="35"/>
                  </w:numPr>
                  <w:tabs>
                    <w:tab w:val="left" w:pos="-720"/>
                    <w:tab w:val="left" w:pos="0"/>
                    <w:tab w:val="left" w:pos="200"/>
                    <w:tab w:val="left" w:pos="604"/>
                    <w:tab w:val="left" w:pos="816"/>
                    <w:tab w:val="left" w:pos="1440"/>
                  </w:tabs>
                  <w:suppressAutoHyphens/>
                  <w:spacing w:after="56"/>
                  <w:ind w:left="200" w:hanging="200"/>
                </w:pPr>
              </w:pPrChange>
            </w:pPr>
            <w:r w:rsidRPr="00A12F15">
              <w:rPr>
                <w:rFonts w:ascii="Arial" w:hAnsi="Arial" w:cs="Arial"/>
                <w:sz w:val="18"/>
                <w:szCs w:val="18"/>
              </w:rPr>
              <w:t xml:space="preserve">the </w:t>
            </w:r>
            <w:proofErr w:type="spellStart"/>
            <w:r w:rsidRPr="00A12F15">
              <w:rPr>
                <w:rFonts w:ascii="Arial" w:hAnsi="Arial" w:cs="Arial"/>
                <w:sz w:val="18"/>
                <w:szCs w:val="18"/>
              </w:rPr>
              <w:t>flowrate</w:t>
            </w:r>
            <w:proofErr w:type="spellEnd"/>
            <w:r w:rsidRPr="00A12F15">
              <w:rPr>
                <w:rFonts w:ascii="Arial" w:hAnsi="Arial" w:cs="Arial"/>
                <w:sz w:val="18"/>
                <w:szCs w:val="18"/>
              </w:rPr>
              <w:t xml:space="preserve"> is above the maximum or below the minimum value</w:t>
            </w:r>
          </w:p>
        </w:tc>
        <w:tc>
          <w:tcPr>
            <w:tcW w:w="850"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750F17" w:rsidRPr="00A12F15" w:rsidTr="00351B32">
        <w:tc>
          <w:tcPr>
            <w:tcW w:w="993" w:type="dxa"/>
            <w:tcBorders>
              <w:top w:val="nil"/>
              <w:bottom w:val="nil"/>
            </w:tcBorders>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750F17">
            <w:pPr>
              <w:numPr>
                <w:ilvl w:val="0"/>
                <w:numId w:val="34"/>
              </w:numPr>
              <w:tabs>
                <w:tab w:val="left" w:pos="0"/>
                <w:tab w:val="left" w:pos="200"/>
                <w:tab w:val="left" w:pos="426"/>
              </w:tabs>
              <w:ind w:left="200" w:hanging="200"/>
              <w:rPr>
                <w:rFonts w:ascii="Arial" w:hAnsi="Arial" w:cs="Arial"/>
                <w:sz w:val="18"/>
                <w:szCs w:val="18"/>
              </w:rPr>
              <w:pPrChange w:id="2190" w:author="morayoa" w:date="2013-06-14T13:59:00Z">
                <w:pPr>
                  <w:numPr>
                    <w:numId w:val="35"/>
                  </w:numPr>
                  <w:tabs>
                    <w:tab w:val="left" w:pos="0"/>
                    <w:tab w:val="left" w:pos="200"/>
                    <w:tab w:val="left" w:pos="426"/>
                  </w:tabs>
                  <w:ind w:left="200" w:hanging="200"/>
                </w:pPr>
              </w:pPrChange>
            </w:pPr>
            <w:r w:rsidRPr="00A12F15">
              <w:rPr>
                <w:rFonts w:ascii="Arial" w:hAnsi="Arial" w:cs="Arial"/>
                <w:sz w:val="18"/>
                <w:szCs w:val="18"/>
              </w:rPr>
              <w:t>a breakdown, maladjustment or fault has been detected (3.3.1) (R 50</w:t>
            </w:r>
            <w:r w:rsidRPr="00A12F15">
              <w:rPr>
                <w:rFonts w:ascii="Arial" w:hAnsi="Arial" w:cs="Arial"/>
                <w:sz w:val="18"/>
                <w:szCs w:val="18"/>
              </w:rPr>
              <w:noBreakHyphen/>
              <w:t xml:space="preserve">1); </w:t>
            </w:r>
          </w:p>
        </w:tc>
        <w:tc>
          <w:tcPr>
            <w:tcW w:w="850"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750F17" w:rsidRPr="00A12F15" w:rsidTr="00351B32">
        <w:tc>
          <w:tcPr>
            <w:tcW w:w="993" w:type="dxa"/>
            <w:tcBorders>
              <w:top w:val="nil"/>
              <w:bottom w:val="nil"/>
            </w:tcBorders>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750F17">
            <w:pPr>
              <w:numPr>
                <w:ilvl w:val="0"/>
                <w:numId w:val="34"/>
              </w:numPr>
              <w:tabs>
                <w:tab w:val="left" w:pos="0"/>
                <w:tab w:val="left" w:pos="200"/>
                <w:tab w:val="left" w:pos="426"/>
                <w:tab w:val="left" w:pos="993"/>
              </w:tabs>
              <w:ind w:left="200" w:hanging="200"/>
              <w:rPr>
                <w:rFonts w:ascii="Arial" w:hAnsi="Arial" w:cs="Arial"/>
                <w:sz w:val="18"/>
                <w:szCs w:val="18"/>
              </w:rPr>
              <w:pPrChange w:id="2191" w:author="morayoa" w:date="2013-06-14T13:59:00Z">
                <w:pPr>
                  <w:numPr>
                    <w:numId w:val="35"/>
                  </w:numPr>
                  <w:tabs>
                    <w:tab w:val="left" w:pos="0"/>
                    <w:tab w:val="left" w:pos="200"/>
                    <w:tab w:val="left" w:pos="426"/>
                    <w:tab w:val="left" w:pos="993"/>
                  </w:tabs>
                  <w:ind w:left="200" w:hanging="200"/>
                </w:pPr>
              </w:pPrChange>
            </w:pPr>
            <w:r w:rsidRPr="00A12F15">
              <w:rPr>
                <w:rFonts w:ascii="Arial" w:hAnsi="Arial" w:cs="Arial"/>
                <w:sz w:val="18"/>
                <w:szCs w:val="18"/>
              </w:rPr>
              <w:t xml:space="preserve">a whole belt </w:t>
            </w:r>
            <w:proofErr w:type="spellStart"/>
            <w:r w:rsidRPr="00A12F15">
              <w:rPr>
                <w:rFonts w:ascii="Arial" w:hAnsi="Arial" w:cs="Arial"/>
                <w:sz w:val="18"/>
                <w:szCs w:val="18"/>
              </w:rPr>
              <w:t>totalization</w:t>
            </w:r>
            <w:proofErr w:type="spellEnd"/>
            <w:r w:rsidRPr="00A12F15">
              <w:rPr>
                <w:rFonts w:ascii="Arial" w:hAnsi="Arial" w:cs="Arial"/>
                <w:sz w:val="18"/>
                <w:szCs w:val="18"/>
              </w:rPr>
              <w:t xml:space="preserve"> device, if applicable, provides a </w:t>
            </w:r>
            <w:proofErr w:type="spellStart"/>
            <w:r w:rsidRPr="00A12F15">
              <w:rPr>
                <w:rFonts w:ascii="Arial" w:hAnsi="Arial" w:cs="Arial"/>
                <w:sz w:val="18"/>
                <w:szCs w:val="18"/>
              </w:rPr>
              <w:t>totalization</w:t>
            </w:r>
            <w:proofErr w:type="spellEnd"/>
            <w:r w:rsidRPr="00A12F15">
              <w:rPr>
                <w:rFonts w:ascii="Arial" w:hAnsi="Arial" w:cs="Arial"/>
                <w:sz w:val="18"/>
                <w:szCs w:val="18"/>
              </w:rPr>
              <w:t xml:space="preserve"> over less than a whole number of belt revolutions; or  </w:t>
            </w:r>
          </w:p>
        </w:tc>
        <w:tc>
          <w:tcPr>
            <w:tcW w:w="850"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750F17" w:rsidRPr="00A12F15" w:rsidTr="00351B32">
        <w:tc>
          <w:tcPr>
            <w:tcW w:w="993" w:type="dxa"/>
            <w:tcBorders>
              <w:top w:val="nil"/>
            </w:tcBorders>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1134" w:type="dxa"/>
            <w:tcBorders>
              <w:top w:val="nil"/>
            </w:tcBorders>
          </w:tcPr>
          <w:p w:rsidR="00750F17" w:rsidRPr="00A12F15" w:rsidRDefault="00750F17" w:rsidP="00E7071C">
            <w:pPr>
              <w:tabs>
                <w:tab w:val="left" w:pos="-720"/>
                <w:tab w:val="left" w:pos="0"/>
                <w:tab w:val="left" w:pos="259"/>
                <w:tab w:val="left" w:pos="604"/>
                <w:tab w:val="left" w:pos="816"/>
                <w:tab w:val="left" w:pos="1440"/>
              </w:tabs>
              <w:suppressAutoHyphens/>
              <w:spacing w:after="56"/>
              <w:jc w:val="center"/>
              <w:rPr>
                <w:rFonts w:ascii="Arial" w:hAnsi="Arial" w:cs="Arial"/>
                <w:sz w:val="20"/>
              </w:rPr>
            </w:pPr>
          </w:p>
        </w:tc>
        <w:tc>
          <w:tcPr>
            <w:tcW w:w="3402" w:type="dxa"/>
          </w:tcPr>
          <w:p w:rsidR="00000000" w:rsidRDefault="00750F17">
            <w:pPr>
              <w:numPr>
                <w:ilvl w:val="0"/>
                <w:numId w:val="34"/>
              </w:numPr>
              <w:tabs>
                <w:tab w:val="left" w:pos="-720"/>
                <w:tab w:val="left" w:pos="0"/>
                <w:tab w:val="left" w:pos="200"/>
                <w:tab w:val="left" w:pos="259"/>
                <w:tab w:val="left" w:pos="816"/>
              </w:tabs>
              <w:suppressAutoHyphens/>
              <w:spacing w:after="56"/>
              <w:ind w:left="200" w:hanging="200"/>
              <w:rPr>
                <w:rFonts w:ascii="Arial" w:hAnsi="Arial" w:cs="Arial"/>
                <w:sz w:val="18"/>
                <w:szCs w:val="18"/>
              </w:rPr>
              <w:pPrChange w:id="2192" w:author="morayoa" w:date="2013-06-14T13:59:00Z">
                <w:pPr>
                  <w:numPr>
                    <w:numId w:val="35"/>
                  </w:numPr>
                  <w:tabs>
                    <w:tab w:val="left" w:pos="-720"/>
                    <w:tab w:val="left" w:pos="0"/>
                    <w:tab w:val="left" w:pos="200"/>
                    <w:tab w:val="left" w:pos="259"/>
                    <w:tab w:val="left" w:pos="816"/>
                  </w:tabs>
                  <w:suppressAutoHyphens/>
                  <w:spacing w:after="56"/>
                  <w:ind w:left="200" w:hanging="200"/>
                </w:pPr>
              </w:pPrChange>
            </w:pPr>
            <w:r w:rsidRPr="00A12F15">
              <w:rPr>
                <w:rFonts w:ascii="Arial" w:hAnsi="Arial" w:cs="Arial"/>
                <w:sz w:val="18"/>
                <w:szCs w:val="18"/>
              </w:rPr>
              <w:t>the MPE on checking of zero (</w:t>
            </w:r>
            <w:r>
              <w:rPr>
                <w:rFonts w:ascii="Arial" w:hAnsi="Arial" w:cs="Arial"/>
                <w:sz w:val="18"/>
                <w:szCs w:val="18"/>
              </w:rPr>
              <w:t>2.8.2</w:t>
            </w:r>
            <w:r w:rsidRPr="00A12F15">
              <w:rPr>
                <w:rFonts w:ascii="Arial" w:hAnsi="Arial" w:cs="Arial"/>
                <w:sz w:val="18"/>
                <w:szCs w:val="18"/>
              </w:rPr>
              <w:t>) (R 50</w:t>
            </w:r>
            <w:r w:rsidRPr="00A12F15">
              <w:rPr>
                <w:rFonts w:ascii="Arial" w:hAnsi="Arial" w:cs="Arial"/>
                <w:sz w:val="18"/>
                <w:szCs w:val="18"/>
              </w:rPr>
              <w:noBreakHyphen/>
              <w:t>1) has been exceeded (3.5.1) (R 50</w:t>
            </w:r>
            <w:r w:rsidRPr="00A12F15">
              <w:rPr>
                <w:rFonts w:ascii="Arial" w:hAnsi="Arial" w:cs="Arial"/>
                <w:sz w:val="18"/>
                <w:szCs w:val="18"/>
              </w:rPr>
              <w:noBreakHyphen/>
              <w:t>1), if applicable</w:t>
            </w:r>
          </w:p>
        </w:tc>
        <w:tc>
          <w:tcPr>
            <w:tcW w:w="850"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20"/>
              </w:rPr>
            </w:pPr>
          </w:p>
        </w:tc>
        <w:tc>
          <w:tcPr>
            <w:tcW w:w="709"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20"/>
              </w:rPr>
            </w:pPr>
          </w:p>
        </w:tc>
        <w:tc>
          <w:tcPr>
            <w:tcW w:w="709"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20"/>
              </w:rPr>
            </w:pPr>
          </w:p>
        </w:tc>
        <w:tc>
          <w:tcPr>
            <w:tcW w:w="1417" w:type="dxa"/>
          </w:tcPr>
          <w:p w:rsidR="00750F17" w:rsidRPr="00A12F15" w:rsidRDefault="00750F17" w:rsidP="00E7071C">
            <w:pPr>
              <w:tabs>
                <w:tab w:val="left" w:pos="-720"/>
                <w:tab w:val="left" w:pos="0"/>
                <w:tab w:val="left" w:pos="259"/>
                <w:tab w:val="left" w:pos="604"/>
                <w:tab w:val="left" w:pos="816"/>
                <w:tab w:val="left" w:pos="1440"/>
              </w:tabs>
              <w:suppressAutoHyphens/>
              <w:spacing w:after="56"/>
              <w:rPr>
                <w:rFonts w:ascii="Arial" w:hAnsi="Arial" w:cs="Arial"/>
                <w:sz w:val="20"/>
              </w:rPr>
            </w:pPr>
          </w:p>
        </w:tc>
      </w:tr>
    </w:tbl>
    <w:p w:rsidR="00EF225B" w:rsidRPr="00A12F15" w:rsidRDefault="00EF225B">
      <w:r w:rsidRPr="00A12F15">
        <w:br w:type="page"/>
      </w:r>
    </w:p>
    <w:tbl>
      <w:tblPr>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
      <w:tblGrid>
        <w:gridCol w:w="993"/>
        <w:gridCol w:w="1134"/>
        <w:gridCol w:w="3402"/>
        <w:gridCol w:w="850"/>
        <w:gridCol w:w="709"/>
        <w:gridCol w:w="709"/>
        <w:gridCol w:w="1417"/>
        <w:tblGridChange w:id="2193">
          <w:tblGrid>
            <w:gridCol w:w="84"/>
            <w:gridCol w:w="24"/>
            <w:gridCol w:w="885"/>
            <w:gridCol w:w="84"/>
            <w:gridCol w:w="24"/>
            <w:gridCol w:w="1026"/>
            <w:gridCol w:w="84"/>
            <w:gridCol w:w="24"/>
            <w:gridCol w:w="3378"/>
            <w:gridCol w:w="24"/>
            <w:gridCol w:w="33"/>
            <w:gridCol w:w="793"/>
            <w:gridCol w:w="24"/>
            <w:gridCol w:w="34"/>
            <w:gridCol w:w="651"/>
            <w:gridCol w:w="24"/>
            <w:gridCol w:w="34"/>
            <w:gridCol w:w="651"/>
            <w:gridCol w:w="24"/>
            <w:gridCol w:w="33"/>
            <w:gridCol w:w="1276"/>
            <w:gridCol w:w="84"/>
            <w:gridCol w:w="24"/>
          </w:tblGrid>
        </w:tblGridChange>
      </w:tblGrid>
      <w:tr w:rsidR="00351B32" w:rsidRPr="00A12F15" w:rsidTr="00F256EA">
        <w:tc>
          <w:tcPr>
            <w:tcW w:w="993" w:type="dxa"/>
            <w:tcBorders>
              <w:bottom w:val="single" w:sz="8" w:space="0" w:color="auto"/>
            </w:tcBorders>
          </w:tcPr>
          <w:p w:rsidR="00351B32" w:rsidRPr="00A12F15" w:rsidRDefault="00FC47BA" w:rsidP="00EF225B">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b/>
                <w:sz w:val="18"/>
                <w:szCs w:val="18"/>
              </w:rPr>
              <w:fldChar w:fldCharType="begin"/>
            </w:r>
            <w:r w:rsidR="00351B32" w:rsidRPr="00A12F15">
              <w:rPr>
                <w:rFonts w:ascii="Arial" w:hAnsi="Arial" w:cs="Arial"/>
                <w:b/>
                <w:sz w:val="18"/>
                <w:szCs w:val="18"/>
              </w:rPr>
              <w:instrText xml:space="preserve">PRIVATE </w:instrText>
            </w:r>
            <w:r w:rsidRPr="00A12F15">
              <w:rPr>
                <w:rFonts w:ascii="Arial" w:hAnsi="Arial" w:cs="Arial"/>
                <w:b/>
                <w:sz w:val="18"/>
                <w:szCs w:val="18"/>
              </w:rPr>
              <w:fldChar w:fldCharType="end"/>
            </w:r>
            <w:r w:rsidR="00351B32" w:rsidRPr="00A12F15">
              <w:rPr>
                <w:rFonts w:ascii="Arial" w:hAnsi="Arial" w:cs="Arial"/>
                <w:b/>
                <w:sz w:val="18"/>
                <w:szCs w:val="18"/>
              </w:rPr>
              <w:t xml:space="preserve"> R 50-1</w:t>
            </w:r>
          </w:p>
        </w:tc>
        <w:tc>
          <w:tcPr>
            <w:tcW w:w="1134" w:type="dxa"/>
            <w:tcBorders>
              <w:bottom w:val="single" w:sz="8" w:space="0" w:color="auto"/>
            </w:tcBorders>
          </w:tcPr>
          <w:p w:rsidR="00351B32" w:rsidRPr="00A12F15" w:rsidRDefault="00351B32" w:rsidP="00EF225B">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b/>
                <w:sz w:val="18"/>
                <w:szCs w:val="18"/>
              </w:rPr>
              <w:t>Test</w:t>
            </w:r>
          </w:p>
          <w:p w:rsidR="00351B32" w:rsidRPr="00A12F15" w:rsidRDefault="00351B32" w:rsidP="00EF225B">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b/>
                <w:sz w:val="18"/>
                <w:szCs w:val="18"/>
              </w:rPr>
              <w:t>procedure</w:t>
            </w:r>
          </w:p>
        </w:tc>
        <w:tc>
          <w:tcPr>
            <w:tcW w:w="3402" w:type="dxa"/>
          </w:tcPr>
          <w:p w:rsidR="00351B32" w:rsidRPr="00A12F15" w:rsidRDefault="00351B32" w:rsidP="00EF225B">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b/>
                <w:sz w:val="18"/>
                <w:szCs w:val="18"/>
              </w:rPr>
              <w:t xml:space="preserve">Belt </w:t>
            </w:r>
            <w:proofErr w:type="spellStart"/>
            <w:r w:rsidRPr="00A12F15">
              <w:rPr>
                <w:rFonts w:ascii="Arial" w:hAnsi="Arial" w:cs="Arial"/>
                <w:b/>
                <w:sz w:val="18"/>
                <w:szCs w:val="18"/>
              </w:rPr>
              <w:t>weighers</w:t>
            </w:r>
            <w:proofErr w:type="spellEnd"/>
          </w:p>
          <w:p w:rsidR="00351B32" w:rsidRPr="00A12F15" w:rsidRDefault="00351B32" w:rsidP="00EF225B">
            <w:pPr>
              <w:tabs>
                <w:tab w:val="left" w:pos="-720"/>
                <w:tab w:val="left" w:pos="0"/>
                <w:tab w:val="left" w:pos="341"/>
                <w:tab w:val="left" w:pos="1440"/>
              </w:tabs>
              <w:suppressAutoHyphens/>
              <w:spacing w:after="56"/>
              <w:ind w:left="58"/>
              <w:jc w:val="center"/>
              <w:rPr>
                <w:rFonts w:ascii="Arial" w:hAnsi="Arial" w:cs="Arial"/>
                <w:sz w:val="18"/>
                <w:szCs w:val="18"/>
              </w:rPr>
            </w:pPr>
            <w:r w:rsidRPr="00A12F15">
              <w:rPr>
                <w:rFonts w:ascii="Arial" w:hAnsi="Arial" w:cs="Arial"/>
                <w:b/>
                <w:sz w:val="18"/>
                <w:szCs w:val="18"/>
              </w:rPr>
              <w:t>Checklist</w:t>
            </w:r>
          </w:p>
        </w:tc>
        <w:tc>
          <w:tcPr>
            <w:tcW w:w="850" w:type="dxa"/>
          </w:tcPr>
          <w:p w:rsidR="00351B32" w:rsidRPr="00A12F15" w:rsidRDefault="00351B32" w:rsidP="00EF225B">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b/>
                <w:sz w:val="18"/>
                <w:szCs w:val="18"/>
              </w:rPr>
              <w:t>Passed</w:t>
            </w:r>
          </w:p>
        </w:tc>
        <w:tc>
          <w:tcPr>
            <w:tcW w:w="709" w:type="dxa"/>
          </w:tcPr>
          <w:p w:rsidR="00351B32" w:rsidRPr="00A12F15" w:rsidRDefault="00351B32" w:rsidP="00EF225B">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b/>
                <w:sz w:val="18"/>
                <w:szCs w:val="18"/>
              </w:rPr>
              <w:t>Failed</w:t>
            </w:r>
          </w:p>
        </w:tc>
        <w:tc>
          <w:tcPr>
            <w:tcW w:w="709" w:type="dxa"/>
          </w:tcPr>
          <w:p w:rsidR="00351B32" w:rsidRPr="00A12F15" w:rsidDel="00DC255E" w:rsidRDefault="00351B32" w:rsidP="00EF225B">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ins w:id="2194" w:author="morayoa" w:date="2013-06-06T15:19:00Z">
              <w:r>
                <w:rPr>
                  <w:rFonts w:ascii="Arial" w:hAnsi="Arial" w:cs="Arial"/>
                  <w:b/>
                  <w:sz w:val="18"/>
                  <w:szCs w:val="18"/>
                </w:rPr>
                <w:t>N/A</w:t>
              </w:r>
            </w:ins>
          </w:p>
        </w:tc>
        <w:tc>
          <w:tcPr>
            <w:tcW w:w="1417" w:type="dxa"/>
          </w:tcPr>
          <w:p w:rsidR="00351B32" w:rsidRPr="00A12F15" w:rsidRDefault="00351B32" w:rsidP="00EF225B">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del w:id="2195" w:author="morayoa" w:date="2013-06-06T09:05:00Z">
              <w:r w:rsidRPr="00A12F15" w:rsidDel="00DC255E">
                <w:rPr>
                  <w:rFonts w:ascii="Arial" w:hAnsi="Arial" w:cs="Arial"/>
                  <w:b/>
                  <w:sz w:val="18"/>
                  <w:szCs w:val="18"/>
                </w:rPr>
                <w:delText>Remarks</w:delText>
              </w:r>
            </w:del>
            <w:ins w:id="2196" w:author="morayoa" w:date="2013-06-06T09:05:00Z">
              <w:r>
                <w:rPr>
                  <w:rFonts w:ascii="Arial" w:hAnsi="Arial" w:cs="Arial"/>
                  <w:b/>
                  <w:sz w:val="18"/>
                  <w:szCs w:val="18"/>
                </w:rPr>
                <w:t>Observations</w:t>
              </w:r>
            </w:ins>
            <w:fldSimple w:instr=" NOTEREF _Ref324497122 \f \h  \* MERGEFORMAT ">
              <w:ins w:id="2197" w:author="morayoa" w:date="2013-06-14T14:16:00Z">
                <w:r w:rsidR="00FC47BA" w:rsidRPr="00FC47BA">
                  <w:rPr>
                    <w:rStyle w:val="FootnoteReference"/>
                    <w:rFonts w:ascii="Arial" w:hAnsi="Arial" w:cs="Arial"/>
                    <w:sz w:val="18"/>
                    <w:szCs w:val="18"/>
                    <w:rPrChange w:id="2198" w:author="morayoa" w:date="2013-06-14T14:16:00Z">
                      <w:rPr/>
                    </w:rPrChange>
                  </w:rPr>
                  <w:t>3</w:t>
                </w:r>
              </w:ins>
              <w:del w:id="2199" w:author="morayoa" w:date="2013-06-05T13:45:00Z">
                <w:r w:rsidRPr="00E81ADF" w:rsidDel="000A507D">
                  <w:rPr>
                    <w:rStyle w:val="FootnoteReference"/>
                    <w:rFonts w:ascii="Arial" w:hAnsi="Arial" w:cs="Arial"/>
                    <w:sz w:val="18"/>
                    <w:szCs w:val="18"/>
                  </w:rPr>
                  <w:delText>3</w:delText>
                </w:r>
              </w:del>
            </w:fldSimple>
          </w:p>
        </w:tc>
      </w:tr>
      <w:tr w:rsidR="00351B32" w:rsidRPr="00A12F15" w:rsidTr="00351B32">
        <w:tc>
          <w:tcPr>
            <w:tcW w:w="993" w:type="dxa"/>
            <w:tcBorders>
              <w:bottom w:val="nil"/>
            </w:tcBorders>
          </w:tcPr>
          <w:p w:rsidR="00351B32" w:rsidRPr="00A12F15" w:rsidRDefault="00351B32"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3.3.7</w:t>
            </w:r>
          </w:p>
        </w:tc>
        <w:tc>
          <w:tcPr>
            <w:tcW w:w="1134" w:type="dxa"/>
            <w:tcBorders>
              <w:bottom w:val="nil"/>
            </w:tcBorders>
          </w:tcPr>
          <w:p w:rsidR="00351B32" w:rsidRPr="00A12F15" w:rsidRDefault="00351B32"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Observe</w:t>
            </w:r>
          </w:p>
          <w:p w:rsidR="00351B32" w:rsidRPr="00A12F15" w:rsidRDefault="00351B32"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A.6.3</w:t>
            </w:r>
          </w:p>
        </w:tc>
        <w:tc>
          <w:tcPr>
            <w:tcW w:w="7087" w:type="dxa"/>
            <w:gridSpan w:val="5"/>
          </w:tcPr>
          <w:p w:rsidR="00351B32" w:rsidRPr="00A12F15" w:rsidRDefault="00351B32"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napToGrid w:val="0"/>
                <w:sz w:val="18"/>
                <w:szCs w:val="18"/>
                <w:lang w:eastAsia="en-US"/>
              </w:rPr>
              <w:t>Securing and sealing of components and pre-set controls:</w:t>
            </w:r>
          </w:p>
        </w:tc>
      </w:tr>
      <w:tr w:rsidR="00351B32" w:rsidRPr="00A12F15" w:rsidTr="003F2A7A">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2200" w:author="morayoa" w:date="2013-06-11T11:26:00Z">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2201" w:author="morayoa" w:date="2013-06-11T11:26:00Z">
            <w:trPr>
              <w:gridBefore w:val="1"/>
              <w:gridAfter w:val="0"/>
            </w:trPr>
          </w:trPrChange>
        </w:trPr>
        <w:tc>
          <w:tcPr>
            <w:tcW w:w="993" w:type="dxa"/>
            <w:tcBorders>
              <w:top w:val="nil"/>
              <w:bottom w:val="nil"/>
            </w:tcBorders>
            <w:tcPrChange w:id="2202" w:author="morayoa" w:date="2013-06-11T11:26:00Z">
              <w:tcPr>
                <w:tcW w:w="993" w:type="dxa"/>
                <w:gridSpan w:val="3"/>
                <w:tcBorders>
                  <w:top w:val="nil"/>
                  <w:bottom w:val="nil"/>
                </w:tcBorders>
              </w:tcPr>
            </w:tcPrChange>
          </w:tcPr>
          <w:p w:rsidR="00351B32" w:rsidRPr="00A12F15" w:rsidRDefault="00351B32"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Change w:id="2203" w:author="morayoa" w:date="2013-06-11T11:26:00Z">
              <w:tcPr>
                <w:tcW w:w="1134" w:type="dxa"/>
                <w:gridSpan w:val="3"/>
                <w:tcBorders>
                  <w:top w:val="nil"/>
                  <w:bottom w:val="nil"/>
                </w:tcBorders>
              </w:tcPr>
            </w:tcPrChange>
          </w:tcPr>
          <w:p w:rsidR="00351B32" w:rsidRPr="00A12F15" w:rsidRDefault="00351B32"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Change w:id="2204" w:author="morayoa" w:date="2013-06-11T11:26:00Z">
              <w:tcPr>
                <w:tcW w:w="3402" w:type="dxa"/>
                <w:gridSpan w:val="2"/>
              </w:tcPr>
            </w:tcPrChange>
          </w:tcPr>
          <w:p w:rsidR="00000000" w:rsidRDefault="00351B32">
            <w:pPr>
              <w:numPr>
                <w:ilvl w:val="0"/>
                <w:numId w:val="13"/>
              </w:numPr>
              <w:tabs>
                <w:tab w:val="left" w:pos="-720"/>
                <w:tab w:val="left" w:pos="0"/>
                <w:tab w:val="left" w:pos="200"/>
              </w:tabs>
              <w:suppressAutoHyphens/>
              <w:spacing w:after="56"/>
              <w:ind w:left="200" w:hanging="200"/>
              <w:rPr>
                <w:rFonts w:ascii="Arial" w:hAnsi="Arial" w:cs="Arial"/>
                <w:sz w:val="18"/>
                <w:szCs w:val="18"/>
              </w:rPr>
              <w:pPrChange w:id="2205" w:author="morayoa" w:date="2013-06-14T13:59:00Z">
                <w:pPr>
                  <w:numPr>
                    <w:numId w:val="14"/>
                  </w:numPr>
                  <w:tabs>
                    <w:tab w:val="left" w:pos="-720"/>
                    <w:tab w:val="left" w:pos="0"/>
                    <w:tab w:val="left" w:pos="200"/>
                  </w:tabs>
                  <w:suppressAutoHyphens/>
                  <w:spacing w:after="56"/>
                  <w:ind w:left="200" w:hanging="200"/>
                </w:pPr>
              </w:pPrChange>
            </w:pPr>
            <w:proofErr w:type="gramStart"/>
            <w:r w:rsidRPr="00A12F15">
              <w:rPr>
                <w:rFonts w:ascii="Arial" w:hAnsi="Arial" w:cs="Arial"/>
                <w:sz w:val="18"/>
                <w:szCs w:val="18"/>
              </w:rPr>
              <w:t>components</w:t>
            </w:r>
            <w:proofErr w:type="gramEnd"/>
            <w:r w:rsidRPr="00A12F15">
              <w:rPr>
                <w:rFonts w:ascii="Arial" w:hAnsi="Arial" w:cs="Arial"/>
                <w:sz w:val="18"/>
                <w:szCs w:val="18"/>
              </w:rPr>
              <w:t>, interfaces and pre-set controls subject to legal requirements that are not intended to be adjusted or removed by the user are fitted with a securing means or enclosed. When enclosed, it is not possible to seal the enclosure. The seals are easily accessible.</w:t>
            </w:r>
          </w:p>
        </w:tc>
        <w:tc>
          <w:tcPr>
            <w:tcW w:w="850" w:type="dxa"/>
            <w:tcPrChange w:id="2206" w:author="morayoa" w:date="2013-06-11T11:26:00Z">
              <w:tcPr>
                <w:tcW w:w="850" w:type="dxa"/>
                <w:gridSpan w:val="3"/>
              </w:tcPr>
            </w:tcPrChange>
          </w:tcPr>
          <w:p w:rsidR="00351B32" w:rsidRPr="00A12F15" w:rsidRDefault="00351B32"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Change w:id="2207" w:author="morayoa" w:date="2013-06-11T11:26:00Z">
              <w:tcPr>
                <w:tcW w:w="709" w:type="dxa"/>
                <w:gridSpan w:val="3"/>
              </w:tcPr>
            </w:tcPrChange>
          </w:tcPr>
          <w:p w:rsidR="00351B32" w:rsidRPr="00A12F15" w:rsidRDefault="00351B32"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Change w:id="2208" w:author="morayoa" w:date="2013-06-11T11:26:00Z">
              <w:tcPr>
                <w:tcW w:w="709" w:type="dxa"/>
                <w:gridSpan w:val="3"/>
              </w:tcPr>
            </w:tcPrChange>
          </w:tcPr>
          <w:p w:rsidR="00351B32" w:rsidRPr="00A12F15" w:rsidRDefault="00351B32"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Change w:id="2209" w:author="morayoa" w:date="2013-06-11T11:26:00Z">
              <w:tcPr>
                <w:tcW w:w="1417" w:type="dxa"/>
                <w:gridSpan w:val="4"/>
              </w:tcPr>
            </w:tcPrChange>
          </w:tcPr>
          <w:p w:rsidR="00351B32" w:rsidRPr="00A12F15" w:rsidRDefault="00351B32"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351B32" w:rsidRPr="00A12F15" w:rsidTr="003F2A7A">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2210" w:author="morayoa" w:date="2013-06-11T11:26:00Z">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2211" w:author="morayoa" w:date="2013-06-11T11:26:00Z">
            <w:trPr>
              <w:gridBefore w:val="1"/>
              <w:gridAfter w:val="0"/>
            </w:trPr>
          </w:trPrChange>
        </w:trPr>
        <w:tc>
          <w:tcPr>
            <w:tcW w:w="993" w:type="dxa"/>
            <w:tcBorders>
              <w:top w:val="nil"/>
              <w:bottom w:val="nil"/>
            </w:tcBorders>
            <w:tcPrChange w:id="2212" w:author="morayoa" w:date="2013-06-11T11:26:00Z">
              <w:tcPr>
                <w:tcW w:w="993" w:type="dxa"/>
                <w:gridSpan w:val="3"/>
                <w:tcBorders>
                  <w:top w:val="nil"/>
                  <w:bottom w:val="dashSmallGap" w:sz="4" w:space="0" w:color="auto"/>
                </w:tcBorders>
              </w:tcPr>
            </w:tcPrChange>
          </w:tcPr>
          <w:p w:rsidR="00351B32" w:rsidRPr="00A12F15" w:rsidRDefault="00351B32"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dashSmallGap" w:sz="4" w:space="0" w:color="auto"/>
            </w:tcBorders>
            <w:tcPrChange w:id="2213" w:author="morayoa" w:date="2013-06-11T11:26:00Z">
              <w:tcPr>
                <w:tcW w:w="1134" w:type="dxa"/>
                <w:gridSpan w:val="3"/>
                <w:tcBorders>
                  <w:top w:val="nil"/>
                  <w:bottom w:val="dashSmallGap" w:sz="4" w:space="0" w:color="auto"/>
                </w:tcBorders>
              </w:tcPr>
            </w:tcPrChange>
          </w:tcPr>
          <w:p w:rsidR="00351B32" w:rsidRPr="00A12F15" w:rsidRDefault="00351B32"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Borders>
              <w:bottom w:val="dashSmallGap" w:sz="4" w:space="0" w:color="auto"/>
            </w:tcBorders>
            <w:tcPrChange w:id="2214" w:author="morayoa" w:date="2013-06-11T11:26:00Z">
              <w:tcPr>
                <w:tcW w:w="3402" w:type="dxa"/>
                <w:gridSpan w:val="2"/>
                <w:tcBorders>
                  <w:bottom w:val="dashSmallGap" w:sz="4" w:space="0" w:color="auto"/>
                </w:tcBorders>
              </w:tcPr>
            </w:tcPrChange>
          </w:tcPr>
          <w:p w:rsidR="00000000" w:rsidRDefault="00351B32">
            <w:pPr>
              <w:numPr>
                <w:ilvl w:val="0"/>
                <w:numId w:val="13"/>
              </w:numPr>
              <w:tabs>
                <w:tab w:val="left" w:pos="200"/>
              </w:tabs>
              <w:ind w:left="200" w:hanging="200"/>
              <w:rPr>
                <w:rFonts w:ascii="Arial" w:hAnsi="Arial" w:cs="Arial"/>
                <w:sz w:val="18"/>
                <w:szCs w:val="18"/>
              </w:rPr>
              <w:pPrChange w:id="2215" w:author="morayoa" w:date="2013-06-14T13:59:00Z">
                <w:pPr>
                  <w:numPr>
                    <w:numId w:val="14"/>
                  </w:numPr>
                  <w:tabs>
                    <w:tab w:val="left" w:pos="200"/>
                  </w:tabs>
                  <w:ind w:left="200" w:hanging="200"/>
                </w:pPr>
              </w:pPrChange>
            </w:pPr>
            <w:proofErr w:type="gramStart"/>
            <w:r w:rsidRPr="00A12F15">
              <w:rPr>
                <w:rFonts w:ascii="Arial" w:hAnsi="Arial" w:cs="Arial"/>
                <w:sz w:val="18"/>
                <w:szCs w:val="18"/>
              </w:rPr>
              <w:t>adequate</w:t>
            </w:r>
            <w:proofErr w:type="gramEnd"/>
            <w:r w:rsidRPr="00A12F15">
              <w:rPr>
                <w:rFonts w:ascii="Arial" w:hAnsi="Arial" w:cs="Arial"/>
                <w:sz w:val="18"/>
                <w:szCs w:val="18"/>
              </w:rPr>
              <w:t xml:space="preserve"> securing is provided on all parts of the measuring system which cannot be protected in any other way against operations liable to affect the measurement accuracy.</w:t>
            </w:r>
            <w:r w:rsidRPr="00A12F15">
              <w:rPr>
                <w:rFonts w:ascii="Arial" w:hAnsi="Arial" w:cs="Arial"/>
                <w:snapToGrid w:val="0"/>
                <w:sz w:val="18"/>
                <w:szCs w:val="18"/>
              </w:rPr>
              <w:t xml:space="preserve">  </w:t>
            </w:r>
          </w:p>
        </w:tc>
        <w:tc>
          <w:tcPr>
            <w:tcW w:w="850" w:type="dxa"/>
            <w:tcBorders>
              <w:bottom w:val="dashSmallGap" w:sz="4" w:space="0" w:color="auto"/>
            </w:tcBorders>
            <w:tcPrChange w:id="2216" w:author="morayoa" w:date="2013-06-11T11:26:00Z">
              <w:tcPr>
                <w:tcW w:w="850" w:type="dxa"/>
                <w:gridSpan w:val="3"/>
                <w:tcBorders>
                  <w:bottom w:val="dashSmallGap" w:sz="4" w:space="0" w:color="auto"/>
                </w:tcBorders>
              </w:tcPr>
            </w:tcPrChange>
          </w:tcPr>
          <w:p w:rsidR="00351B32" w:rsidRPr="00A12F15" w:rsidRDefault="00351B32"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bottom w:val="dashSmallGap" w:sz="4" w:space="0" w:color="auto"/>
            </w:tcBorders>
            <w:tcPrChange w:id="2217" w:author="morayoa" w:date="2013-06-11T11:26:00Z">
              <w:tcPr>
                <w:tcW w:w="709" w:type="dxa"/>
                <w:gridSpan w:val="3"/>
                <w:tcBorders>
                  <w:bottom w:val="dashSmallGap" w:sz="4" w:space="0" w:color="auto"/>
                </w:tcBorders>
              </w:tcPr>
            </w:tcPrChange>
          </w:tcPr>
          <w:p w:rsidR="00351B32" w:rsidRPr="00A12F15" w:rsidRDefault="00351B32"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bottom w:val="dashSmallGap" w:sz="4" w:space="0" w:color="auto"/>
            </w:tcBorders>
            <w:tcPrChange w:id="2218" w:author="morayoa" w:date="2013-06-11T11:26:00Z">
              <w:tcPr>
                <w:tcW w:w="709" w:type="dxa"/>
                <w:gridSpan w:val="3"/>
                <w:tcBorders>
                  <w:bottom w:val="dashSmallGap" w:sz="4" w:space="0" w:color="auto"/>
                </w:tcBorders>
              </w:tcPr>
            </w:tcPrChange>
          </w:tcPr>
          <w:p w:rsidR="00351B32" w:rsidRPr="00A12F15" w:rsidRDefault="00351B32"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Borders>
              <w:bottom w:val="dashSmallGap" w:sz="4" w:space="0" w:color="auto"/>
            </w:tcBorders>
            <w:tcPrChange w:id="2219" w:author="morayoa" w:date="2013-06-11T11:26:00Z">
              <w:tcPr>
                <w:tcW w:w="1417" w:type="dxa"/>
                <w:gridSpan w:val="4"/>
                <w:tcBorders>
                  <w:bottom w:val="dashSmallGap" w:sz="4" w:space="0" w:color="auto"/>
                </w:tcBorders>
              </w:tcPr>
            </w:tcPrChange>
          </w:tcPr>
          <w:p w:rsidR="00351B32" w:rsidRPr="00A12F15" w:rsidRDefault="00351B32"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351B32" w:rsidRPr="00A12F15" w:rsidTr="003F2A7A">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2220" w:author="morayoa" w:date="2013-06-11T11:26:00Z">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2221" w:author="morayoa" w:date="2013-06-11T11:26:00Z">
            <w:trPr>
              <w:gridBefore w:val="1"/>
              <w:gridAfter w:val="0"/>
            </w:trPr>
          </w:trPrChange>
        </w:trPr>
        <w:tc>
          <w:tcPr>
            <w:tcW w:w="993" w:type="dxa"/>
            <w:tcBorders>
              <w:top w:val="nil"/>
              <w:bottom w:val="nil"/>
            </w:tcBorders>
            <w:tcPrChange w:id="2222" w:author="morayoa" w:date="2013-06-11T11:26:00Z">
              <w:tcPr>
                <w:tcW w:w="993" w:type="dxa"/>
                <w:gridSpan w:val="3"/>
                <w:tcBorders>
                  <w:top w:val="dashSmallGap" w:sz="4" w:space="0" w:color="auto"/>
                  <w:bottom w:val="nil"/>
                </w:tcBorders>
              </w:tcPr>
            </w:tcPrChange>
          </w:tcPr>
          <w:p w:rsidR="00351B32" w:rsidRPr="00A12F15" w:rsidRDefault="00351B32"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3.3.7.1</w:t>
            </w:r>
          </w:p>
        </w:tc>
        <w:tc>
          <w:tcPr>
            <w:tcW w:w="1134" w:type="dxa"/>
            <w:tcBorders>
              <w:top w:val="dashSmallGap" w:sz="4" w:space="0" w:color="auto"/>
              <w:bottom w:val="nil"/>
            </w:tcBorders>
            <w:tcPrChange w:id="2223" w:author="morayoa" w:date="2013-06-11T11:26:00Z">
              <w:tcPr>
                <w:tcW w:w="1134" w:type="dxa"/>
                <w:gridSpan w:val="3"/>
                <w:tcBorders>
                  <w:top w:val="dashSmallGap" w:sz="4" w:space="0" w:color="auto"/>
                  <w:bottom w:val="nil"/>
                </w:tcBorders>
              </w:tcPr>
            </w:tcPrChange>
          </w:tcPr>
          <w:p w:rsidR="00351B32" w:rsidRPr="00A12F15" w:rsidRDefault="00351B32"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Observe</w:t>
            </w:r>
          </w:p>
        </w:tc>
        <w:tc>
          <w:tcPr>
            <w:tcW w:w="3402" w:type="dxa"/>
            <w:tcBorders>
              <w:top w:val="dashSmallGap" w:sz="4" w:space="0" w:color="auto"/>
            </w:tcBorders>
            <w:tcPrChange w:id="2224" w:author="morayoa" w:date="2013-06-11T11:26:00Z">
              <w:tcPr>
                <w:tcW w:w="3402" w:type="dxa"/>
                <w:gridSpan w:val="2"/>
                <w:tcBorders>
                  <w:top w:val="dashSmallGap" w:sz="4" w:space="0" w:color="auto"/>
                </w:tcBorders>
              </w:tcPr>
            </w:tcPrChange>
          </w:tcPr>
          <w:p w:rsidR="00351B32" w:rsidRPr="00A12F15" w:rsidRDefault="00351B32" w:rsidP="007E6348">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napToGrid w:val="0"/>
                <w:sz w:val="18"/>
                <w:szCs w:val="18"/>
                <w:lang w:eastAsia="en-US"/>
              </w:rPr>
              <w:t xml:space="preserve">Securing and sealing measures:  </w:t>
            </w:r>
          </w:p>
        </w:tc>
        <w:tc>
          <w:tcPr>
            <w:tcW w:w="850" w:type="dxa"/>
            <w:tcBorders>
              <w:top w:val="dashSmallGap" w:sz="4" w:space="0" w:color="auto"/>
            </w:tcBorders>
            <w:tcPrChange w:id="2225" w:author="morayoa" w:date="2013-06-11T11:26:00Z">
              <w:tcPr>
                <w:tcW w:w="850" w:type="dxa"/>
                <w:gridSpan w:val="3"/>
                <w:tcBorders>
                  <w:top w:val="dashSmallGap" w:sz="4" w:space="0" w:color="auto"/>
                </w:tcBorders>
              </w:tcPr>
            </w:tcPrChange>
          </w:tcPr>
          <w:p w:rsidR="00351B32" w:rsidRPr="00A12F15" w:rsidRDefault="00351B32"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tcBorders>
            <w:tcPrChange w:id="2226" w:author="morayoa" w:date="2013-06-11T11:26:00Z">
              <w:tcPr>
                <w:tcW w:w="709" w:type="dxa"/>
                <w:gridSpan w:val="3"/>
                <w:tcBorders>
                  <w:top w:val="dashSmallGap" w:sz="4" w:space="0" w:color="auto"/>
                </w:tcBorders>
              </w:tcPr>
            </w:tcPrChange>
          </w:tcPr>
          <w:p w:rsidR="00351B32" w:rsidRPr="00A12F15" w:rsidRDefault="00351B32"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tcBorders>
            <w:tcPrChange w:id="2227" w:author="morayoa" w:date="2013-06-11T11:26:00Z">
              <w:tcPr>
                <w:tcW w:w="709" w:type="dxa"/>
                <w:gridSpan w:val="3"/>
                <w:tcBorders>
                  <w:top w:val="dashSmallGap" w:sz="4" w:space="0" w:color="auto"/>
                </w:tcBorders>
              </w:tcPr>
            </w:tcPrChange>
          </w:tcPr>
          <w:p w:rsidR="00351B32" w:rsidRPr="00A12F15" w:rsidRDefault="00351B32"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Borders>
              <w:top w:val="dashSmallGap" w:sz="4" w:space="0" w:color="auto"/>
            </w:tcBorders>
            <w:tcPrChange w:id="2228" w:author="morayoa" w:date="2013-06-11T11:26:00Z">
              <w:tcPr>
                <w:tcW w:w="1417" w:type="dxa"/>
                <w:gridSpan w:val="4"/>
                <w:tcBorders>
                  <w:top w:val="dashSmallGap" w:sz="4" w:space="0" w:color="auto"/>
                </w:tcBorders>
              </w:tcPr>
            </w:tcPrChange>
          </w:tcPr>
          <w:p w:rsidR="00351B32" w:rsidRPr="00A12F15" w:rsidRDefault="00351B32"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351B32" w:rsidRPr="00A12F15" w:rsidTr="003F2A7A">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2229" w:author="morayoa" w:date="2013-06-11T11:26:00Z">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2230" w:author="morayoa" w:date="2013-06-11T11:26:00Z">
            <w:trPr>
              <w:gridBefore w:val="1"/>
              <w:gridAfter w:val="0"/>
            </w:trPr>
          </w:trPrChange>
        </w:trPr>
        <w:tc>
          <w:tcPr>
            <w:tcW w:w="993" w:type="dxa"/>
            <w:tcBorders>
              <w:top w:val="nil"/>
              <w:bottom w:val="nil"/>
            </w:tcBorders>
            <w:tcPrChange w:id="2231" w:author="morayoa" w:date="2013-06-11T11:26:00Z">
              <w:tcPr>
                <w:tcW w:w="993" w:type="dxa"/>
                <w:gridSpan w:val="3"/>
                <w:tcBorders>
                  <w:top w:val="nil"/>
                  <w:bottom w:val="nil"/>
                </w:tcBorders>
              </w:tcPr>
            </w:tcPrChange>
          </w:tcPr>
          <w:p w:rsidR="00351B32" w:rsidRPr="00A12F15" w:rsidRDefault="00351B32"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Change w:id="2232" w:author="morayoa" w:date="2013-06-11T11:26:00Z">
              <w:tcPr>
                <w:tcW w:w="1134" w:type="dxa"/>
                <w:gridSpan w:val="3"/>
                <w:tcBorders>
                  <w:top w:val="nil"/>
                  <w:bottom w:val="nil"/>
                </w:tcBorders>
              </w:tcPr>
            </w:tcPrChange>
          </w:tcPr>
          <w:p w:rsidR="00351B32" w:rsidRPr="00A12F15" w:rsidRDefault="00351B32"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Change w:id="2233" w:author="morayoa" w:date="2013-06-11T11:26:00Z">
              <w:tcPr>
                <w:tcW w:w="3402" w:type="dxa"/>
                <w:gridSpan w:val="2"/>
              </w:tcPr>
            </w:tcPrChange>
          </w:tcPr>
          <w:p w:rsidR="00000000" w:rsidRDefault="00351B32">
            <w:pPr>
              <w:numPr>
                <w:ilvl w:val="0"/>
                <w:numId w:val="35"/>
              </w:numPr>
              <w:tabs>
                <w:tab w:val="left" w:pos="-720"/>
                <w:tab w:val="left" w:pos="0"/>
                <w:tab w:val="left" w:pos="200"/>
                <w:tab w:val="left" w:pos="259"/>
                <w:tab w:val="left" w:pos="342"/>
                <w:tab w:val="left" w:pos="1440"/>
              </w:tabs>
              <w:suppressAutoHyphens/>
              <w:spacing w:after="56"/>
              <w:ind w:left="200" w:hanging="200"/>
              <w:rPr>
                <w:rFonts w:ascii="Arial" w:hAnsi="Arial" w:cs="Arial"/>
                <w:sz w:val="18"/>
                <w:szCs w:val="18"/>
              </w:rPr>
              <w:pPrChange w:id="2234" w:author="morayoa" w:date="2013-06-14T13:59:00Z">
                <w:pPr>
                  <w:numPr>
                    <w:numId w:val="36"/>
                  </w:numPr>
                  <w:tabs>
                    <w:tab w:val="left" w:pos="-720"/>
                    <w:tab w:val="left" w:pos="0"/>
                    <w:tab w:val="left" w:pos="200"/>
                    <w:tab w:val="left" w:pos="259"/>
                    <w:tab w:val="left" w:pos="342"/>
                    <w:tab w:val="left" w:pos="1440"/>
                  </w:tabs>
                  <w:suppressAutoHyphens/>
                  <w:spacing w:after="56"/>
                  <w:ind w:left="200" w:hanging="200"/>
                </w:pPr>
              </w:pPrChange>
            </w:pPr>
            <w:r w:rsidRPr="00A12F15">
              <w:rPr>
                <w:rFonts w:ascii="Arial" w:hAnsi="Arial" w:cs="Arial"/>
                <w:sz w:val="18"/>
                <w:szCs w:val="18"/>
              </w:rPr>
              <w:t>access to functions liable to affect metrological properties are restricted by means such as, a switch protected by a physical seal, a password</w:t>
            </w:r>
            <w:r w:rsidRPr="00A12F15">
              <w:rPr>
                <w:sz w:val="18"/>
                <w:szCs w:val="18"/>
              </w:rPr>
              <w:t xml:space="preserve"> </w:t>
            </w:r>
            <w:r w:rsidRPr="00A12F15">
              <w:rPr>
                <w:rFonts w:ascii="Arial" w:hAnsi="Arial" w:cs="Arial"/>
                <w:sz w:val="18"/>
                <w:szCs w:val="18"/>
              </w:rPr>
              <w:t>with audit trail, hard key or identification tag</w:t>
            </w:r>
          </w:p>
        </w:tc>
        <w:tc>
          <w:tcPr>
            <w:tcW w:w="850" w:type="dxa"/>
            <w:tcPrChange w:id="2235" w:author="morayoa" w:date="2013-06-11T11:26:00Z">
              <w:tcPr>
                <w:tcW w:w="850" w:type="dxa"/>
                <w:gridSpan w:val="3"/>
              </w:tcPr>
            </w:tcPrChange>
          </w:tcPr>
          <w:p w:rsidR="00351B32" w:rsidRPr="00A12F15" w:rsidRDefault="00351B32"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Change w:id="2236" w:author="morayoa" w:date="2013-06-11T11:26:00Z">
              <w:tcPr>
                <w:tcW w:w="709" w:type="dxa"/>
                <w:gridSpan w:val="3"/>
              </w:tcPr>
            </w:tcPrChange>
          </w:tcPr>
          <w:p w:rsidR="00351B32" w:rsidRPr="00A12F15" w:rsidRDefault="00351B32"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Change w:id="2237" w:author="morayoa" w:date="2013-06-11T11:26:00Z">
              <w:tcPr>
                <w:tcW w:w="709" w:type="dxa"/>
                <w:gridSpan w:val="3"/>
              </w:tcPr>
            </w:tcPrChange>
          </w:tcPr>
          <w:p w:rsidR="00351B32" w:rsidRPr="00A12F15" w:rsidRDefault="00351B32"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Change w:id="2238" w:author="morayoa" w:date="2013-06-11T11:26:00Z">
              <w:tcPr>
                <w:tcW w:w="1417" w:type="dxa"/>
                <w:gridSpan w:val="4"/>
              </w:tcPr>
            </w:tcPrChange>
          </w:tcPr>
          <w:p w:rsidR="00351B32" w:rsidRPr="00A12F15" w:rsidRDefault="00351B32"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351B32" w:rsidRPr="00A12F15" w:rsidTr="003F2A7A">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2239" w:author="morayoa" w:date="2013-06-11T11:26:00Z">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2240" w:author="morayoa" w:date="2013-06-11T11:26:00Z">
            <w:trPr>
              <w:gridBefore w:val="1"/>
              <w:gridAfter w:val="0"/>
            </w:trPr>
          </w:trPrChange>
        </w:trPr>
        <w:tc>
          <w:tcPr>
            <w:tcW w:w="993" w:type="dxa"/>
            <w:tcBorders>
              <w:top w:val="nil"/>
              <w:bottom w:val="nil"/>
            </w:tcBorders>
            <w:tcPrChange w:id="2241" w:author="morayoa" w:date="2013-06-11T11:26:00Z">
              <w:tcPr>
                <w:tcW w:w="993" w:type="dxa"/>
                <w:gridSpan w:val="3"/>
                <w:tcBorders>
                  <w:top w:val="nil"/>
                  <w:bottom w:val="nil"/>
                </w:tcBorders>
              </w:tcPr>
            </w:tcPrChange>
          </w:tcPr>
          <w:p w:rsidR="00351B32" w:rsidRPr="00A12F15" w:rsidRDefault="00351B32"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Change w:id="2242" w:author="morayoa" w:date="2013-06-11T11:26:00Z">
              <w:tcPr>
                <w:tcW w:w="1134" w:type="dxa"/>
                <w:gridSpan w:val="3"/>
                <w:tcBorders>
                  <w:top w:val="nil"/>
                  <w:bottom w:val="nil"/>
                </w:tcBorders>
              </w:tcPr>
            </w:tcPrChange>
          </w:tcPr>
          <w:p w:rsidR="00351B32" w:rsidRPr="00A12F15" w:rsidRDefault="00351B32"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Change w:id="2243" w:author="morayoa" w:date="2013-06-11T11:26:00Z">
              <w:tcPr>
                <w:tcW w:w="3402" w:type="dxa"/>
                <w:gridSpan w:val="2"/>
              </w:tcPr>
            </w:tcPrChange>
          </w:tcPr>
          <w:p w:rsidR="00000000" w:rsidRDefault="00351B32">
            <w:pPr>
              <w:widowControl w:val="0"/>
              <w:numPr>
                <w:ilvl w:val="0"/>
                <w:numId w:val="35"/>
              </w:numPr>
              <w:tabs>
                <w:tab w:val="left" w:pos="200"/>
                <w:tab w:val="left" w:pos="342"/>
              </w:tabs>
              <w:ind w:left="200" w:hanging="200"/>
              <w:rPr>
                <w:rFonts w:ascii="Arial" w:hAnsi="Arial" w:cs="Arial"/>
                <w:snapToGrid w:val="0"/>
                <w:sz w:val="18"/>
                <w:szCs w:val="18"/>
              </w:rPr>
              <w:pPrChange w:id="2244" w:author="morayoa" w:date="2013-06-14T13:59:00Z">
                <w:pPr>
                  <w:widowControl w:val="0"/>
                  <w:numPr>
                    <w:numId w:val="36"/>
                  </w:numPr>
                  <w:tabs>
                    <w:tab w:val="left" w:pos="200"/>
                    <w:tab w:val="left" w:pos="342"/>
                  </w:tabs>
                  <w:ind w:left="200" w:hanging="200"/>
                </w:pPr>
              </w:pPrChange>
            </w:pPr>
            <w:r w:rsidRPr="00A12F15">
              <w:rPr>
                <w:rFonts w:ascii="Arial" w:hAnsi="Arial" w:cs="Arial"/>
                <w:snapToGrid w:val="0"/>
                <w:sz w:val="18"/>
                <w:szCs w:val="18"/>
              </w:rPr>
              <w:t xml:space="preserve">software functions </w:t>
            </w:r>
            <w:r w:rsidRPr="00A12F15">
              <w:rPr>
                <w:rFonts w:ascii="Arial" w:hAnsi="Arial" w:cs="Arial"/>
                <w:sz w:val="18"/>
                <w:szCs w:val="18"/>
              </w:rPr>
              <w:t>are secured against intentional, unintentional and accidental changes in accordance with the requirements</w:t>
            </w:r>
            <w:r w:rsidRPr="00A12F15">
              <w:rPr>
                <w:rFonts w:ascii="Arial" w:hAnsi="Arial" w:cs="Arial"/>
                <w:snapToGrid w:val="0"/>
                <w:sz w:val="18"/>
                <w:szCs w:val="18"/>
              </w:rPr>
              <w:t xml:space="preserve"> of 4.8 </w:t>
            </w:r>
            <w:r w:rsidRPr="00A12F15">
              <w:rPr>
                <w:rFonts w:ascii="Arial" w:hAnsi="Arial" w:cs="Arial"/>
                <w:sz w:val="18"/>
                <w:szCs w:val="18"/>
              </w:rPr>
              <w:t>(R 50</w:t>
            </w:r>
            <w:r w:rsidRPr="00A12F15">
              <w:rPr>
                <w:rFonts w:ascii="Arial" w:hAnsi="Arial" w:cs="Arial"/>
                <w:sz w:val="18"/>
                <w:szCs w:val="18"/>
              </w:rPr>
              <w:noBreakHyphen/>
              <w:t>1)</w:t>
            </w:r>
            <w:r w:rsidRPr="00A12F15">
              <w:rPr>
                <w:rFonts w:ascii="Arial" w:hAnsi="Arial" w:cs="Arial"/>
                <w:snapToGrid w:val="0"/>
                <w:sz w:val="18"/>
                <w:szCs w:val="18"/>
              </w:rPr>
              <w:t>;</w:t>
            </w:r>
          </w:p>
        </w:tc>
        <w:tc>
          <w:tcPr>
            <w:tcW w:w="850" w:type="dxa"/>
            <w:tcPrChange w:id="2245" w:author="morayoa" w:date="2013-06-11T11:26:00Z">
              <w:tcPr>
                <w:tcW w:w="850" w:type="dxa"/>
                <w:gridSpan w:val="3"/>
              </w:tcPr>
            </w:tcPrChange>
          </w:tcPr>
          <w:p w:rsidR="00351B32" w:rsidRPr="00A12F15" w:rsidRDefault="00351B32"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Change w:id="2246" w:author="morayoa" w:date="2013-06-11T11:26:00Z">
              <w:tcPr>
                <w:tcW w:w="709" w:type="dxa"/>
                <w:gridSpan w:val="3"/>
              </w:tcPr>
            </w:tcPrChange>
          </w:tcPr>
          <w:p w:rsidR="00351B32" w:rsidRPr="00A12F15" w:rsidRDefault="00351B32"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Change w:id="2247" w:author="morayoa" w:date="2013-06-11T11:26:00Z">
              <w:tcPr>
                <w:tcW w:w="709" w:type="dxa"/>
                <w:gridSpan w:val="3"/>
              </w:tcPr>
            </w:tcPrChange>
          </w:tcPr>
          <w:p w:rsidR="00351B32" w:rsidRPr="00A12F15" w:rsidRDefault="00351B32"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Change w:id="2248" w:author="morayoa" w:date="2013-06-11T11:26:00Z">
              <w:tcPr>
                <w:tcW w:w="1417" w:type="dxa"/>
                <w:gridSpan w:val="4"/>
              </w:tcPr>
            </w:tcPrChange>
          </w:tcPr>
          <w:p w:rsidR="00351B32" w:rsidRPr="00A12F15" w:rsidRDefault="00351B32"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351B32" w:rsidRPr="00A12F15" w:rsidTr="003F2A7A">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2249" w:author="morayoa" w:date="2013-06-11T11:26:00Z">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2250" w:author="morayoa" w:date="2013-06-11T11:26:00Z">
            <w:trPr>
              <w:gridBefore w:val="1"/>
              <w:gridAfter w:val="0"/>
            </w:trPr>
          </w:trPrChange>
        </w:trPr>
        <w:tc>
          <w:tcPr>
            <w:tcW w:w="993" w:type="dxa"/>
            <w:tcBorders>
              <w:top w:val="nil"/>
              <w:bottom w:val="nil"/>
            </w:tcBorders>
            <w:tcPrChange w:id="2251" w:author="morayoa" w:date="2013-06-11T11:26:00Z">
              <w:tcPr>
                <w:tcW w:w="993" w:type="dxa"/>
                <w:gridSpan w:val="3"/>
                <w:tcBorders>
                  <w:top w:val="nil"/>
                  <w:bottom w:val="nil"/>
                </w:tcBorders>
              </w:tcPr>
            </w:tcPrChange>
          </w:tcPr>
          <w:p w:rsidR="00351B32" w:rsidRPr="00A12F15" w:rsidRDefault="00351B32"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Change w:id="2252" w:author="morayoa" w:date="2013-06-11T11:26:00Z">
              <w:tcPr>
                <w:tcW w:w="1134" w:type="dxa"/>
                <w:gridSpan w:val="3"/>
                <w:tcBorders>
                  <w:top w:val="nil"/>
                  <w:bottom w:val="nil"/>
                </w:tcBorders>
              </w:tcPr>
            </w:tcPrChange>
          </w:tcPr>
          <w:p w:rsidR="00351B32" w:rsidRPr="00A12F15" w:rsidRDefault="00351B32"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Change w:id="2253" w:author="morayoa" w:date="2013-06-11T11:26:00Z">
              <w:tcPr>
                <w:tcW w:w="3402" w:type="dxa"/>
                <w:gridSpan w:val="2"/>
              </w:tcPr>
            </w:tcPrChange>
          </w:tcPr>
          <w:p w:rsidR="00000000" w:rsidRDefault="00351B32">
            <w:pPr>
              <w:numPr>
                <w:ilvl w:val="0"/>
                <w:numId w:val="35"/>
              </w:numPr>
              <w:tabs>
                <w:tab w:val="left" w:pos="200"/>
                <w:tab w:val="left" w:pos="342"/>
              </w:tabs>
              <w:ind w:left="200" w:hanging="200"/>
              <w:rPr>
                <w:rFonts w:ascii="Arial" w:eastAsia="MS Mincho" w:hAnsi="Arial" w:cs="Arial"/>
                <w:sz w:val="18"/>
                <w:szCs w:val="18"/>
              </w:rPr>
              <w:pPrChange w:id="2254" w:author="morayoa" w:date="2013-06-14T13:59:00Z">
                <w:pPr>
                  <w:numPr>
                    <w:numId w:val="36"/>
                  </w:numPr>
                  <w:tabs>
                    <w:tab w:val="left" w:pos="200"/>
                    <w:tab w:val="left" w:pos="342"/>
                  </w:tabs>
                  <w:ind w:left="200" w:hanging="200"/>
                </w:pPr>
              </w:pPrChange>
            </w:pPr>
            <w:r w:rsidRPr="00A12F15">
              <w:rPr>
                <w:rFonts w:ascii="Arial" w:hAnsi="Arial" w:cs="Arial"/>
                <w:sz w:val="18"/>
                <w:szCs w:val="18"/>
              </w:rPr>
              <w:t>transmission of metrological data via interfaces are secured against intentional, unintentional and accidental changes in accordance with the requirements of 4.6.1 (R 50</w:t>
            </w:r>
            <w:r w:rsidRPr="00A12F15">
              <w:rPr>
                <w:rFonts w:ascii="Arial" w:hAnsi="Arial" w:cs="Arial"/>
                <w:sz w:val="18"/>
                <w:szCs w:val="18"/>
              </w:rPr>
              <w:noBreakHyphen/>
              <w:t>1);</w:t>
            </w:r>
          </w:p>
        </w:tc>
        <w:tc>
          <w:tcPr>
            <w:tcW w:w="850" w:type="dxa"/>
            <w:tcPrChange w:id="2255" w:author="morayoa" w:date="2013-06-11T11:26:00Z">
              <w:tcPr>
                <w:tcW w:w="850" w:type="dxa"/>
                <w:gridSpan w:val="3"/>
              </w:tcPr>
            </w:tcPrChange>
          </w:tcPr>
          <w:p w:rsidR="00351B32" w:rsidRPr="00A12F15" w:rsidRDefault="00351B32"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Change w:id="2256" w:author="morayoa" w:date="2013-06-11T11:26:00Z">
              <w:tcPr>
                <w:tcW w:w="709" w:type="dxa"/>
                <w:gridSpan w:val="3"/>
              </w:tcPr>
            </w:tcPrChange>
          </w:tcPr>
          <w:p w:rsidR="00351B32" w:rsidRPr="00A12F15" w:rsidRDefault="00351B32"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Change w:id="2257" w:author="morayoa" w:date="2013-06-11T11:26:00Z">
              <w:tcPr>
                <w:tcW w:w="709" w:type="dxa"/>
                <w:gridSpan w:val="3"/>
              </w:tcPr>
            </w:tcPrChange>
          </w:tcPr>
          <w:p w:rsidR="00351B32" w:rsidRPr="00A12F15" w:rsidRDefault="00351B32"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Change w:id="2258" w:author="morayoa" w:date="2013-06-11T11:26:00Z">
              <w:tcPr>
                <w:tcW w:w="1417" w:type="dxa"/>
                <w:gridSpan w:val="4"/>
              </w:tcPr>
            </w:tcPrChange>
          </w:tcPr>
          <w:p w:rsidR="00351B32" w:rsidRPr="00A12F15" w:rsidRDefault="00351B32"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351B32" w:rsidRPr="00A12F15" w:rsidTr="003F2A7A">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2259" w:author="morayoa" w:date="2013-06-11T11:26:00Z">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2260" w:author="morayoa" w:date="2013-06-11T11:26:00Z">
            <w:trPr>
              <w:gridBefore w:val="1"/>
              <w:gridAfter w:val="0"/>
            </w:trPr>
          </w:trPrChange>
        </w:trPr>
        <w:tc>
          <w:tcPr>
            <w:tcW w:w="993" w:type="dxa"/>
            <w:tcBorders>
              <w:top w:val="nil"/>
              <w:bottom w:val="nil"/>
            </w:tcBorders>
            <w:tcPrChange w:id="2261" w:author="morayoa" w:date="2013-06-11T11:26:00Z">
              <w:tcPr>
                <w:tcW w:w="993" w:type="dxa"/>
                <w:gridSpan w:val="3"/>
                <w:tcBorders>
                  <w:top w:val="nil"/>
                  <w:bottom w:val="single" w:sz="8" w:space="0" w:color="auto"/>
                </w:tcBorders>
              </w:tcPr>
            </w:tcPrChange>
          </w:tcPr>
          <w:p w:rsidR="00351B32" w:rsidRPr="00A12F15" w:rsidRDefault="00351B32"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single" w:sz="8" w:space="0" w:color="auto"/>
            </w:tcBorders>
            <w:tcPrChange w:id="2262" w:author="morayoa" w:date="2013-06-11T11:26:00Z">
              <w:tcPr>
                <w:tcW w:w="1134" w:type="dxa"/>
                <w:gridSpan w:val="3"/>
                <w:tcBorders>
                  <w:top w:val="nil"/>
                  <w:bottom w:val="single" w:sz="8" w:space="0" w:color="auto"/>
                </w:tcBorders>
              </w:tcPr>
            </w:tcPrChange>
          </w:tcPr>
          <w:p w:rsidR="00351B32" w:rsidRPr="00A12F15" w:rsidRDefault="00351B32"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Change w:id="2263" w:author="morayoa" w:date="2013-06-11T11:26:00Z">
              <w:tcPr>
                <w:tcW w:w="3402" w:type="dxa"/>
                <w:gridSpan w:val="2"/>
              </w:tcPr>
            </w:tcPrChange>
          </w:tcPr>
          <w:p w:rsidR="00000000" w:rsidRDefault="00351B32">
            <w:pPr>
              <w:numPr>
                <w:ilvl w:val="0"/>
                <w:numId w:val="35"/>
              </w:numPr>
              <w:tabs>
                <w:tab w:val="left" w:pos="200"/>
                <w:tab w:val="left" w:pos="342"/>
              </w:tabs>
              <w:autoSpaceDE w:val="0"/>
              <w:autoSpaceDN w:val="0"/>
              <w:adjustRightInd w:val="0"/>
              <w:ind w:left="200" w:hanging="200"/>
              <w:rPr>
                <w:rFonts w:ascii="Arial" w:hAnsi="Arial" w:cs="Arial"/>
                <w:sz w:val="18"/>
                <w:szCs w:val="18"/>
              </w:rPr>
              <w:pPrChange w:id="2264" w:author="morayoa" w:date="2013-06-14T13:59:00Z">
                <w:pPr>
                  <w:numPr>
                    <w:numId w:val="36"/>
                  </w:numPr>
                  <w:tabs>
                    <w:tab w:val="left" w:pos="200"/>
                    <w:tab w:val="left" w:pos="342"/>
                  </w:tabs>
                  <w:autoSpaceDE w:val="0"/>
                  <w:autoSpaceDN w:val="0"/>
                  <w:adjustRightInd w:val="0"/>
                  <w:ind w:left="200" w:hanging="200"/>
                </w:pPr>
              </w:pPrChange>
            </w:pPr>
            <w:r w:rsidRPr="00A12F15">
              <w:rPr>
                <w:rFonts w:ascii="Arial" w:hAnsi="Arial" w:cs="Arial"/>
                <w:sz w:val="18"/>
                <w:szCs w:val="18"/>
              </w:rPr>
              <w:t>measurement data held on storage devices are secured against intentional, unintentional and accidental changes in accordance with the requirements of 4.7 (R 50</w:t>
            </w:r>
            <w:r w:rsidRPr="00A12F15">
              <w:rPr>
                <w:rFonts w:ascii="Arial" w:hAnsi="Arial" w:cs="Arial"/>
                <w:sz w:val="18"/>
                <w:szCs w:val="18"/>
              </w:rPr>
              <w:noBreakHyphen/>
              <w:t>1);</w:t>
            </w:r>
          </w:p>
        </w:tc>
        <w:tc>
          <w:tcPr>
            <w:tcW w:w="850" w:type="dxa"/>
            <w:tcPrChange w:id="2265" w:author="morayoa" w:date="2013-06-11T11:26:00Z">
              <w:tcPr>
                <w:tcW w:w="850" w:type="dxa"/>
                <w:gridSpan w:val="3"/>
              </w:tcPr>
            </w:tcPrChange>
          </w:tcPr>
          <w:p w:rsidR="00351B32" w:rsidRPr="00A12F15" w:rsidRDefault="00351B32"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Change w:id="2266" w:author="morayoa" w:date="2013-06-11T11:26:00Z">
              <w:tcPr>
                <w:tcW w:w="709" w:type="dxa"/>
                <w:gridSpan w:val="3"/>
              </w:tcPr>
            </w:tcPrChange>
          </w:tcPr>
          <w:p w:rsidR="00351B32" w:rsidRPr="00A12F15" w:rsidRDefault="00351B32"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Change w:id="2267" w:author="morayoa" w:date="2013-06-11T11:26:00Z">
              <w:tcPr>
                <w:tcW w:w="709" w:type="dxa"/>
                <w:gridSpan w:val="3"/>
              </w:tcPr>
            </w:tcPrChange>
          </w:tcPr>
          <w:p w:rsidR="00351B32" w:rsidRPr="00A12F15" w:rsidRDefault="00351B32"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Change w:id="2268" w:author="morayoa" w:date="2013-06-11T11:26:00Z">
              <w:tcPr>
                <w:tcW w:w="1417" w:type="dxa"/>
                <w:gridSpan w:val="4"/>
              </w:tcPr>
            </w:tcPrChange>
          </w:tcPr>
          <w:p w:rsidR="00351B32" w:rsidRPr="00A12F15" w:rsidRDefault="00351B32"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856DFB" w:rsidRPr="00A12F15" w:rsidTr="003F2A7A">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2269" w:author="morayoa" w:date="2013-06-11T11:26:00Z">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2270" w:author="morayoa" w:date="2013-06-11T11:26:00Z">
            <w:trPr>
              <w:gridBefore w:val="1"/>
              <w:gridAfter w:val="0"/>
            </w:trPr>
          </w:trPrChange>
        </w:trPr>
        <w:tc>
          <w:tcPr>
            <w:tcW w:w="993" w:type="dxa"/>
            <w:tcBorders>
              <w:top w:val="nil"/>
              <w:bottom w:val="nil"/>
            </w:tcBorders>
            <w:tcPrChange w:id="2271" w:author="morayoa" w:date="2013-06-11T11:26:00Z">
              <w:tcPr>
                <w:tcW w:w="993" w:type="dxa"/>
                <w:gridSpan w:val="3"/>
                <w:tcBorders>
                  <w:bottom w:val="nil"/>
                </w:tcBorders>
              </w:tcPr>
            </w:tcPrChange>
          </w:tcPr>
          <w:p w:rsidR="00856DFB" w:rsidRPr="00A12F15" w:rsidRDefault="00856DFB"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3.3.7.2</w:t>
            </w:r>
          </w:p>
        </w:tc>
        <w:tc>
          <w:tcPr>
            <w:tcW w:w="1134" w:type="dxa"/>
            <w:tcBorders>
              <w:bottom w:val="nil"/>
            </w:tcBorders>
            <w:tcPrChange w:id="2272" w:author="morayoa" w:date="2013-06-11T11:26:00Z">
              <w:tcPr>
                <w:tcW w:w="1134" w:type="dxa"/>
                <w:gridSpan w:val="3"/>
                <w:tcBorders>
                  <w:bottom w:val="nil"/>
                </w:tcBorders>
              </w:tcPr>
            </w:tcPrChange>
          </w:tcPr>
          <w:p w:rsidR="00856DFB" w:rsidRPr="00A12F15" w:rsidRDefault="00856DFB"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Observe</w:t>
            </w:r>
          </w:p>
        </w:tc>
        <w:tc>
          <w:tcPr>
            <w:tcW w:w="7087" w:type="dxa"/>
            <w:gridSpan w:val="5"/>
            <w:tcPrChange w:id="2273" w:author="morayoa" w:date="2013-06-11T11:26:00Z">
              <w:tcPr>
                <w:tcW w:w="7087" w:type="dxa"/>
                <w:gridSpan w:val="15"/>
              </w:tcPr>
            </w:tcPrChange>
          </w:tcPr>
          <w:p w:rsidR="00856DFB" w:rsidRPr="00A12F15" w:rsidRDefault="00856DFB" w:rsidP="00650548">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 xml:space="preserve">Means for securing components and pre-set controls to which access or adjustment is prohibited is </w:t>
            </w:r>
            <w:r w:rsidRPr="00A12F15">
              <w:rPr>
                <w:rFonts w:ascii="Arial" w:hAnsi="Arial" w:cs="Arial"/>
                <w:snapToGrid w:val="0"/>
                <w:sz w:val="18"/>
                <w:szCs w:val="18"/>
                <w:lang w:eastAsia="en-US"/>
              </w:rPr>
              <w:t>provided:</w:t>
            </w:r>
          </w:p>
        </w:tc>
      </w:tr>
      <w:tr w:rsidR="00351B32" w:rsidRPr="00A12F15" w:rsidTr="00F256EA">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2274" w:author="morayoa" w:date="2013-06-06T15:43:00Z">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2275" w:author="morayoa" w:date="2013-06-06T15:43:00Z">
            <w:trPr>
              <w:gridAfter w:val="0"/>
            </w:trPr>
          </w:trPrChange>
        </w:trPr>
        <w:tc>
          <w:tcPr>
            <w:tcW w:w="993" w:type="dxa"/>
            <w:tcBorders>
              <w:top w:val="nil"/>
              <w:bottom w:val="nil"/>
            </w:tcBorders>
            <w:tcPrChange w:id="2276" w:author="morayoa" w:date="2013-06-06T15:43:00Z">
              <w:tcPr>
                <w:tcW w:w="993" w:type="dxa"/>
                <w:gridSpan w:val="3"/>
                <w:tcBorders>
                  <w:top w:val="nil"/>
                  <w:bottom w:val="nil"/>
                </w:tcBorders>
              </w:tcPr>
            </w:tcPrChange>
          </w:tcPr>
          <w:p w:rsidR="00351B32" w:rsidRPr="00A12F15" w:rsidRDefault="00351B32"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Change w:id="2277" w:author="morayoa" w:date="2013-06-06T15:43:00Z">
              <w:tcPr>
                <w:tcW w:w="1134" w:type="dxa"/>
                <w:gridSpan w:val="3"/>
                <w:tcBorders>
                  <w:top w:val="nil"/>
                  <w:bottom w:val="nil"/>
                </w:tcBorders>
              </w:tcPr>
            </w:tcPrChange>
          </w:tcPr>
          <w:p w:rsidR="00351B32" w:rsidRPr="00A12F15" w:rsidRDefault="00351B32"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Change w:id="2278" w:author="morayoa" w:date="2013-06-06T15:43:00Z">
              <w:tcPr>
                <w:tcW w:w="3543" w:type="dxa"/>
                <w:gridSpan w:val="5"/>
              </w:tcPr>
            </w:tcPrChange>
          </w:tcPr>
          <w:p w:rsidR="00000000" w:rsidRDefault="00351B32">
            <w:pPr>
              <w:widowControl w:val="0"/>
              <w:numPr>
                <w:ilvl w:val="0"/>
                <w:numId w:val="36"/>
              </w:numPr>
              <w:ind w:left="200" w:hanging="200"/>
              <w:rPr>
                <w:rFonts w:ascii="Arial" w:hAnsi="Arial" w:cs="Arial"/>
                <w:sz w:val="18"/>
                <w:szCs w:val="18"/>
              </w:rPr>
              <w:pPrChange w:id="2279" w:author="morayoa" w:date="2013-06-14T13:59:00Z">
                <w:pPr>
                  <w:widowControl w:val="0"/>
                  <w:numPr>
                    <w:numId w:val="37"/>
                  </w:numPr>
                  <w:ind w:left="200" w:hanging="200"/>
                </w:pPr>
              </w:pPrChange>
            </w:pPr>
            <w:r w:rsidRPr="00A12F15">
              <w:rPr>
                <w:rFonts w:ascii="Arial" w:hAnsi="Arial" w:cs="Arial"/>
                <w:sz w:val="18"/>
                <w:szCs w:val="18"/>
              </w:rPr>
              <w:t>physical seals</w:t>
            </w:r>
            <w:r>
              <w:rPr>
                <w:rFonts w:ascii="Arial" w:hAnsi="Arial" w:cs="Arial"/>
                <w:sz w:val="18"/>
                <w:szCs w:val="18"/>
              </w:rPr>
              <w:t xml:space="preserve">, if available, </w:t>
            </w:r>
            <w:r w:rsidRPr="00A12F15">
              <w:rPr>
                <w:rFonts w:ascii="Arial" w:hAnsi="Arial" w:cs="Arial"/>
                <w:sz w:val="18"/>
                <w:szCs w:val="18"/>
              </w:rPr>
              <w:t xml:space="preserve"> must be broken to access the components or functions, and/or an audit trail system;</w:t>
            </w:r>
          </w:p>
        </w:tc>
        <w:tc>
          <w:tcPr>
            <w:tcW w:w="850" w:type="dxa"/>
            <w:tcPrChange w:id="2280" w:author="morayoa" w:date="2013-06-06T15:43:00Z">
              <w:tcPr>
                <w:tcW w:w="851" w:type="dxa"/>
                <w:gridSpan w:val="3"/>
              </w:tcPr>
            </w:tcPrChange>
          </w:tcPr>
          <w:p w:rsidR="00351B32" w:rsidRPr="00A12F15" w:rsidRDefault="00351B32"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Change w:id="2281" w:author="morayoa" w:date="2013-06-06T15:43:00Z">
              <w:tcPr>
                <w:tcW w:w="709" w:type="dxa"/>
                <w:gridSpan w:val="3"/>
              </w:tcPr>
            </w:tcPrChange>
          </w:tcPr>
          <w:p w:rsidR="00351B32" w:rsidRPr="00A12F15" w:rsidRDefault="00351B32"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Change w:id="2282" w:author="morayoa" w:date="2013-06-06T15:43:00Z">
              <w:tcPr>
                <w:tcW w:w="708" w:type="dxa"/>
                <w:gridSpan w:val="3"/>
              </w:tcPr>
            </w:tcPrChange>
          </w:tcPr>
          <w:p w:rsidR="00351B32" w:rsidRPr="00A12F15" w:rsidRDefault="00351B32" w:rsidP="00E7071C">
            <w:pPr>
              <w:tabs>
                <w:tab w:val="left" w:pos="-720"/>
                <w:tab w:val="left" w:pos="0"/>
                <w:tab w:val="left" w:pos="259"/>
                <w:tab w:val="left" w:pos="604"/>
                <w:tab w:val="left" w:pos="816"/>
                <w:tab w:val="left" w:pos="1440"/>
              </w:tabs>
              <w:suppressAutoHyphens/>
              <w:spacing w:after="56"/>
              <w:rPr>
                <w:ins w:id="2283" w:author="morayoa" w:date="2013-06-06T15:17:00Z"/>
                <w:rFonts w:ascii="Arial" w:hAnsi="Arial" w:cs="Arial"/>
                <w:sz w:val="18"/>
                <w:szCs w:val="18"/>
              </w:rPr>
            </w:pPr>
          </w:p>
        </w:tc>
        <w:tc>
          <w:tcPr>
            <w:tcW w:w="1417" w:type="dxa"/>
            <w:tcPrChange w:id="2284" w:author="morayoa" w:date="2013-06-06T15:43:00Z">
              <w:tcPr>
                <w:tcW w:w="1276" w:type="dxa"/>
              </w:tcPr>
            </w:tcPrChange>
          </w:tcPr>
          <w:p w:rsidR="00351B32" w:rsidRPr="00A12F15" w:rsidRDefault="00351B32"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351B32" w:rsidRPr="00A12F15" w:rsidTr="00F256EA">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2285" w:author="morayoa" w:date="2013-06-06T15:43:00Z">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2286" w:author="morayoa" w:date="2013-06-06T15:43:00Z">
            <w:trPr>
              <w:gridAfter w:val="0"/>
            </w:trPr>
          </w:trPrChange>
        </w:trPr>
        <w:tc>
          <w:tcPr>
            <w:tcW w:w="993" w:type="dxa"/>
            <w:tcBorders>
              <w:top w:val="nil"/>
              <w:bottom w:val="nil"/>
            </w:tcBorders>
            <w:tcPrChange w:id="2287" w:author="morayoa" w:date="2013-06-06T15:43:00Z">
              <w:tcPr>
                <w:tcW w:w="993" w:type="dxa"/>
                <w:gridSpan w:val="3"/>
                <w:tcBorders>
                  <w:top w:val="nil"/>
                  <w:bottom w:val="nil"/>
                </w:tcBorders>
              </w:tcPr>
            </w:tcPrChange>
          </w:tcPr>
          <w:p w:rsidR="00351B32" w:rsidRPr="00A12F15" w:rsidRDefault="00351B32"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Change w:id="2288" w:author="morayoa" w:date="2013-06-06T15:43:00Z">
              <w:tcPr>
                <w:tcW w:w="1134" w:type="dxa"/>
                <w:gridSpan w:val="3"/>
                <w:tcBorders>
                  <w:top w:val="nil"/>
                  <w:bottom w:val="nil"/>
                </w:tcBorders>
              </w:tcPr>
            </w:tcPrChange>
          </w:tcPr>
          <w:p w:rsidR="00351B32" w:rsidRPr="00A12F15" w:rsidRDefault="00351B32"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Change w:id="2289" w:author="morayoa" w:date="2013-06-06T15:43:00Z">
              <w:tcPr>
                <w:tcW w:w="3543" w:type="dxa"/>
                <w:gridSpan w:val="5"/>
              </w:tcPr>
            </w:tcPrChange>
          </w:tcPr>
          <w:p w:rsidR="00000000" w:rsidRDefault="00351B32">
            <w:pPr>
              <w:widowControl w:val="0"/>
              <w:numPr>
                <w:ilvl w:val="0"/>
                <w:numId w:val="36"/>
              </w:numPr>
              <w:ind w:left="200" w:hanging="200"/>
              <w:rPr>
                <w:rFonts w:ascii="Arial" w:hAnsi="Arial" w:cs="Arial"/>
                <w:sz w:val="18"/>
                <w:szCs w:val="18"/>
              </w:rPr>
              <w:pPrChange w:id="2290" w:author="morayoa" w:date="2013-06-14T13:59:00Z">
                <w:pPr>
                  <w:widowControl w:val="0"/>
                  <w:numPr>
                    <w:numId w:val="37"/>
                  </w:numPr>
                  <w:ind w:left="200" w:hanging="200"/>
                </w:pPr>
              </w:pPrChange>
            </w:pPr>
            <w:r>
              <w:rPr>
                <w:rFonts w:ascii="Arial" w:hAnsi="Arial" w:cs="Arial"/>
                <w:sz w:val="18"/>
                <w:szCs w:val="18"/>
              </w:rPr>
              <w:t xml:space="preserve">physical seals which </w:t>
            </w:r>
            <w:r w:rsidRPr="00A12F15">
              <w:rPr>
                <w:rFonts w:ascii="Arial" w:hAnsi="Arial" w:cs="Arial"/>
                <w:sz w:val="18"/>
                <w:szCs w:val="18"/>
              </w:rPr>
              <w:t>automatically memorise access to components or functions and it shall be possible to access and display this information; the records shall include the date and a means of identifying the authorised person making the intervention;</w:t>
            </w:r>
          </w:p>
        </w:tc>
        <w:tc>
          <w:tcPr>
            <w:tcW w:w="850" w:type="dxa"/>
            <w:tcPrChange w:id="2291" w:author="morayoa" w:date="2013-06-06T15:43:00Z">
              <w:tcPr>
                <w:tcW w:w="851" w:type="dxa"/>
                <w:gridSpan w:val="3"/>
              </w:tcPr>
            </w:tcPrChange>
          </w:tcPr>
          <w:p w:rsidR="00351B32" w:rsidRPr="00A12F15" w:rsidRDefault="00351B32"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Change w:id="2292" w:author="morayoa" w:date="2013-06-06T15:43:00Z">
              <w:tcPr>
                <w:tcW w:w="709" w:type="dxa"/>
                <w:gridSpan w:val="3"/>
              </w:tcPr>
            </w:tcPrChange>
          </w:tcPr>
          <w:p w:rsidR="00351B32" w:rsidRPr="00A12F15" w:rsidRDefault="00351B32"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Change w:id="2293" w:author="morayoa" w:date="2013-06-06T15:43:00Z">
              <w:tcPr>
                <w:tcW w:w="708" w:type="dxa"/>
                <w:gridSpan w:val="3"/>
              </w:tcPr>
            </w:tcPrChange>
          </w:tcPr>
          <w:p w:rsidR="00351B32" w:rsidRPr="00A12F15" w:rsidRDefault="00351B32" w:rsidP="00E7071C">
            <w:pPr>
              <w:tabs>
                <w:tab w:val="left" w:pos="-720"/>
                <w:tab w:val="left" w:pos="0"/>
                <w:tab w:val="left" w:pos="259"/>
                <w:tab w:val="left" w:pos="604"/>
                <w:tab w:val="left" w:pos="816"/>
                <w:tab w:val="left" w:pos="1440"/>
              </w:tabs>
              <w:suppressAutoHyphens/>
              <w:spacing w:after="56"/>
              <w:rPr>
                <w:ins w:id="2294" w:author="morayoa" w:date="2013-06-06T15:17:00Z"/>
                <w:rFonts w:ascii="Arial" w:hAnsi="Arial" w:cs="Arial"/>
                <w:sz w:val="18"/>
                <w:szCs w:val="18"/>
              </w:rPr>
            </w:pPr>
          </w:p>
        </w:tc>
        <w:tc>
          <w:tcPr>
            <w:tcW w:w="1417" w:type="dxa"/>
            <w:tcPrChange w:id="2295" w:author="morayoa" w:date="2013-06-06T15:43:00Z">
              <w:tcPr>
                <w:tcW w:w="1276" w:type="dxa"/>
              </w:tcPr>
            </w:tcPrChange>
          </w:tcPr>
          <w:p w:rsidR="00351B32" w:rsidRPr="00A12F15" w:rsidRDefault="00351B32"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351B32" w:rsidRPr="00A12F15" w:rsidTr="00F256EA">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2296" w:author="morayoa" w:date="2013-06-06T15:43:00Z">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2297" w:author="morayoa" w:date="2013-06-06T15:43:00Z">
            <w:trPr>
              <w:gridAfter w:val="0"/>
            </w:trPr>
          </w:trPrChange>
        </w:trPr>
        <w:tc>
          <w:tcPr>
            <w:tcW w:w="993" w:type="dxa"/>
            <w:tcBorders>
              <w:top w:val="nil"/>
            </w:tcBorders>
            <w:tcPrChange w:id="2298" w:author="morayoa" w:date="2013-06-06T15:43:00Z">
              <w:tcPr>
                <w:tcW w:w="993" w:type="dxa"/>
                <w:gridSpan w:val="3"/>
                <w:tcBorders>
                  <w:top w:val="nil"/>
                </w:tcBorders>
              </w:tcPr>
            </w:tcPrChange>
          </w:tcPr>
          <w:p w:rsidR="00351B32" w:rsidRPr="00A12F15" w:rsidRDefault="00351B32"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tcBorders>
            <w:tcPrChange w:id="2299" w:author="morayoa" w:date="2013-06-06T15:43:00Z">
              <w:tcPr>
                <w:tcW w:w="1134" w:type="dxa"/>
                <w:gridSpan w:val="3"/>
                <w:tcBorders>
                  <w:top w:val="nil"/>
                </w:tcBorders>
              </w:tcPr>
            </w:tcPrChange>
          </w:tcPr>
          <w:p w:rsidR="00351B32" w:rsidRPr="00A12F15" w:rsidRDefault="00351B32"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Change w:id="2300" w:author="morayoa" w:date="2013-06-06T15:43:00Z">
              <w:tcPr>
                <w:tcW w:w="3543" w:type="dxa"/>
                <w:gridSpan w:val="5"/>
              </w:tcPr>
            </w:tcPrChange>
          </w:tcPr>
          <w:p w:rsidR="00000000" w:rsidRDefault="00351B32">
            <w:pPr>
              <w:widowControl w:val="0"/>
              <w:numPr>
                <w:ilvl w:val="0"/>
                <w:numId w:val="36"/>
              </w:numPr>
              <w:ind w:left="200" w:hanging="200"/>
              <w:rPr>
                <w:rFonts w:ascii="Arial" w:hAnsi="Arial" w:cs="Arial"/>
                <w:sz w:val="18"/>
                <w:szCs w:val="18"/>
              </w:rPr>
              <w:pPrChange w:id="2301" w:author="morayoa" w:date="2013-06-14T13:59:00Z">
                <w:pPr>
                  <w:widowControl w:val="0"/>
                  <w:numPr>
                    <w:numId w:val="37"/>
                  </w:numPr>
                  <w:ind w:left="200" w:hanging="200"/>
                </w:pPr>
              </w:pPrChange>
            </w:pPr>
            <w:r w:rsidRPr="00A12F15">
              <w:rPr>
                <w:rFonts w:ascii="Arial" w:hAnsi="Arial" w:cs="Arial"/>
                <w:sz w:val="18"/>
                <w:szCs w:val="18"/>
              </w:rPr>
              <w:t>the audit trail should contain sufficient information to identify which password or identification tag was used to make the intervention;</w:t>
            </w:r>
          </w:p>
        </w:tc>
        <w:tc>
          <w:tcPr>
            <w:tcW w:w="850" w:type="dxa"/>
            <w:tcPrChange w:id="2302" w:author="morayoa" w:date="2013-06-06T15:43:00Z">
              <w:tcPr>
                <w:tcW w:w="851" w:type="dxa"/>
                <w:gridSpan w:val="3"/>
              </w:tcPr>
            </w:tcPrChange>
          </w:tcPr>
          <w:p w:rsidR="00351B32" w:rsidRPr="00A12F15" w:rsidRDefault="00351B32"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Change w:id="2303" w:author="morayoa" w:date="2013-06-06T15:43:00Z">
              <w:tcPr>
                <w:tcW w:w="709" w:type="dxa"/>
                <w:gridSpan w:val="3"/>
              </w:tcPr>
            </w:tcPrChange>
          </w:tcPr>
          <w:p w:rsidR="00351B32" w:rsidRPr="00A12F15" w:rsidRDefault="00351B32"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Change w:id="2304" w:author="morayoa" w:date="2013-06-06T15:43:00Z">
              <w:tcPr>
                <w:tcW w:w="708" w:type="dxa"/>
                <w:gridSpan w:val="3"/>
              </w:tcPr>
            </w:tcPrChange>
          </w:tcPr>
          <w:p w:rsidR="00351B32" w:rsidRPr="00A12F15" w:rsidRDefault="00351B32" w:rsidP="00E7071C">
            <w:pPr>
              <w:tabs>
                <w:tab w:val="left" w:pos="-720"/>
                <w:tab w:val="left" w:pos="0"/>
                <w:tab w:val="left" w:pos="259"/>
                <w:tab w:val="left" w:pos="604"/>
                <w:tab w:val="left" w:pos="816"/>
                <w:tab w:val="left" w:pos="1440"/>
              </w:tabs>
              <w:suppressAutoHyphens/>
              <w:spacing w:after="56"/>
              <w:rPr>
                <w:ins w:id="2305" w:author="morayoa" w:date="2013-06-06T15:17:00Z"/>
                <w:rFonts w:ascii="Arial" w:hAnsi="Arial" w:cs="Arial"/>
                <w:sz w:val="18"/>
                <w:szCs w:val="18"/>
              </w:rPr>
            </w:pPr>
          </w:p>
        </w:tc>
        <w:tc>
          <w:tcPr>
            <w:tcW w:w="1417" w:type="dxa"/>
            <w:tcPrChange w:id="2306" w:author="morayoa" w:date="2013-06-06T15:43:00Z">
              <w:tcPr>
                <w:tcW w:w="1276" w:type="dxa"/>
              </w:tcPr>
            </w:tcPrChange>
          </w:tcPr>
          <w:p w:rsidR="00351B32" w:rsidRPr="00A12F15" w:rsidRDefault="00351B32"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bl>
    <w:p w:rsidR="00E7071C" w:rsidRPr="00A12F15" w:rsidRDefault="00E7071C" w:rsidP="00E7071C">
      <w:pPr>
        <w:rPr>
          <w:rFonts w:ascii="Arial" w:hAnsi="Arial" w:cs="Arial"/>
          <w:vanish/>
          <w:sz w:val="18"/>
          <w:szCs w:val="18"/>
        </w:rPr>
      </w:pPr>
      <w:r w:rsidRPr="00A12F15">
        <w:rPr>
          <w:rFonts w:ascii="Arial" w:hAnsi="Arial" w:cs="Arial"/>
          <w:sz w:val="18"/>
          <w:szCs w:val="18"/>
        </w:rPr>
        <w:br w:type="page"/>
      </w:r>
    </w:p>
    <w:tbl>
      <w:tblPr>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
      <w:tblGrid>
        <w:gridCol w:w="993"/>
        <w:gridCol w:w="1134"/>
        <w:gridCol w:w="3402"/>
        <w:gridCol w:w="850"/>
        <w:gridCol w:w="709"/>
        <w:gridCol w:w="709"/>
        <w:gridCol w:w="1417"/>
        <w:tblGridChange w:id="2307">
          <w:tblGrid>
            <w:gridCol w:w="108"/>
            <w:gridCol w:w="885"/>
            <w:gridCol w:w="108"/>
            <w:gridCol w:w="1026"/>
            <w:gridCol w:w="108"/>
            <w:gridCol w:w="3294"/>
            <w:gridCol w:w="108"/>
            <w:gridCol w:w="742"/>
            <w:gridCol w:w="108"/>
            <w:gridCol w:w="601"/>
            <w:gridCol w:w="108"/>
            <w:gridCol w:w="601"/>
            <w:gridCol w:w="108"/>
            <w:gridCol w:w="1309"/>
            <w:gridCol w:w="108"/>
          </w:tblGrid>
        </w:tblGridChange>
      </w:tblGrid>
      <w:tr w:rsidR="00856DFB" w:rsidRPr="00A12F15" w:rsidTr="00F256EA">
        <w:tc>
          <w:tcPr>
            <w:tcW w:w="993" w:type="dxa"/>
            <w:tcBorders>
              <w:bottom w:val="single" w:sz="8" w:space="0" w:color="auto"/>
            </w:tcBorders>
          </w:tcPr>
          <w:p w:rsidR="00856DFB" w:rsidRPr="00A12F15" w:rsidRDefault="00FC47BA" w:rsidP="00851887">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b/>
                <w:sz w:val="18"/>
                <w:szCs w:val="18"/>
              </w:rPr>
              <w:fldChar w:fldCharType="begin"/>
            </w:r>
            <w:r w:rsidR="00856DFB" w:rsidRPr="00A12F15">
              <w:rPr>
                <w:rFonts w:ascii="Arial" w:hAnsi="Arial" w:cs="Arial"/>
                <w:b/>
                <w:sz w:val="18"/>
                <w:szCs w:val="18"/>
              </w:rPr>
              <w:instrText xml:space="preserve">PRIVATE </w:instrText>
            </w:r>
            <w:r w:rsidRPr="00A12F15">
              <w:rPr>
                <w:rFonts w:ascii="Arial" w:hAnsi="Arial" w:cs="Arial"/>
                <w:b/>
                <w:sz w:val="18"/>
                <w:szCs w:val="18"/>
              </w:rPr>
              <w:fldChar w:fldCharType="end"/>
            </w:r>
            <w:r w:rsidR="00856DFB" w:rsidRPr="00A12F15">
              <w:rPr>
                <w:rFonts w:ascii="Arial" w:hAnsi="Arial" w:cs="Arial"/>
                <w:b/>
                <w:sz w:val="18"/>
                <w:szCs w:val="18"/>
              </w:rPr>
              <w:t xml:space="preserve"> </w:t>
            </w:r>
          </w:p>
          <w:p w:rsidR="00856DFB" w:rsidRPr="00A12F15" w:rsidRDefault="00856DFB" w:rsidP="00E7071C">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r w:rsidRPr="00A12F15">
              <w:rPr>
                <w:rFonts w:ascii="Arial" w:hAnsi="Arial" w:cs="Arial"/>
                <w:b/>
                <w:sz w:val="18"/>
                <w:szCs w:val="18"/>
              </w:rPr>
              <w:t>R 50-1</w:t>
            </w:r>
          </w:p>
        </w:tc>
        <w:tc>
          <w:tcPr>
            <w:tcW w:w="1134" w:type="dxa"/>
            <w:tcBorders>
              <w:bottom w:val="single" w:sz="8" w:space="0" w:color="auto"/>
            </w:tcBorders>
          </w:tcPr>
          <w:p w:rsidR="00856DFB" w:rsidRPr="00A12F15" w:rsidRDefault="00856DFB" w:rsidP="00851887">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b/>
                <w:sz w:val="18"/>
                <w:szCs w:val="18"/>
              </w:rPr>
              <w:t>Test</w:t>
            </w:r>
          </w:p>
          <w:p w:rsidR="00856DFB" w:rsidRPr="00A12F15" w:rsidRDefault="00856DFB" w:rsidP="00E7071C">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r w:rsidRPr="00A12F15">
              <w:rPr>
                <w:rFonts w:ascii="Arial" w:hAnsi="Arial" w:cs="Arial"/>
                <w:b/>
                <w:sz w:val="18"/>
                <w:szCs w:val="18"/>
              </w:rPr>
              <w:t>procedure</w:t>
            </w:r>
          </w:p>
        </w:tc>
        <w:tc>
          <w:tcPr>
            <w:tcW w:w="3402" w:type="dxa"/>
          </w:tcPr>
          <w:p w:rsidR="00856DFB" w:rsidRPr="00A12F15" w:rsidRDefault="00856DFB" w:rsidP="00851887">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b/>
                <w:sz w:val="18"/>
                <w:szCs w:val="18"/>
              </w:rPr>
              <w:t xml:space="preserve">Belt </w:t>
            </w:r>
            <w:proofErr w:type="spellStart"/>
            <w:r w:rsidRPr="00A12F15">
              <w:rPr>
                <w:rFonts w:ascii="Arial" w:hAnsi="Arial" w:cs="Arial"/>
                <w:b/>
                <w:sz w:val="18"/>
                <w:szCs w:val="18"/>
              </w:rPr>
              <w:t>weighers</w:t>
            </w:r>
            <w:proofErr w:type="spellEnd"/>
          </w:p>
          <w:p w:rsidR="00856DFB" w:rsidRPr="00A12F15" w:rsidRDefault="00856DFB" w:rsidP="00157C38">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r w:rsidRPr="00A12F15">
              <w:rPr>
                <w:rFonts w:ascii="Arial" w:hAnsi="Arial" w:cs="Arial"/>
                <w:b/>
                <w:sz w:val="18"/>
                <w:szCs w:val="18"/>
              </w:rPr>
              <w:t>Checklist</w:t>
            </w:r>
          </w:p>
        </w:tc>
        <w:tc>
          <w:tcPr>
            <w:tcW w:w="850"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r w:rsidRPr="00A12F15">
              <w:rPr>
                <w:rFonts w:ascii="Arial" w:hAnsi="Arial" w:cs="Arial"/>
                <w:b/>
                <w:sz w:val="18"/>
                <w:szCs w:val="18"/>
              </w:rPr>
              <w:t>Passed</w:t>
            </w:r>
          </w:p>
        </w:tc>
        <w:tc>
          <w:tcPr>
            <w:tcW w:w="709"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r w:rsidRPr="00A12F15">
              <w:rPr>
                <w:rFonts w:ascii="Arial" w:hAnsi="Arial" w:cs="Arial"/>
                <w:b/>
                <w:sz w:val="18"/>
                <w:szCs w:val="18"/>
              </w:rPr>
              <w:t>Failed</w:t>
            </w:r>
          </w:p>
        </w:tc>
        <w:tc>
          <w:tcPr>
            <w:tcW w:w="709" w:type="dxa"/>
          </w:tcPr>
          <w:p w:rsidR="00856DFB" w:rsidRPr="00A12F15" w:rsidDel="00DC255E" w:rsidRDefault="00856DFB"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ins w:id="2308" w:author="morayoa" w:date="2013-06-06T15:21:00Z">
              <w:r>
                <w:rPr>
                  <w:rFonts w:ascii="Arial" w:hAnsi="Arial" w:cs="Arial"/>
                  <w:b/>
                  <w:sz w:val="18"/>
                  <w:szCs w:val="18"/>
                </w:rPr>
                <w:t>N/A</w:t>
              </w:r>
            </w:ins>
          </w:p>
        </w:tc>
        <w:tc>
          <w:tcPr>
            <w:tcW w:w="1417"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del w:id="2309" w:author="morayoa" w:date="2013-06-06T09:05:00Z">
              <w:r w:rsidRPr="00A12F15" w:rsidDel="00DC255E">
                <w:rPr>
                  <w:rFonts w:ascii="Arial" w:hAnsi="Arial" w:cs="Arial"/>
                  <w:b/>
                  <w:sz w:val="18"/>
                  <w:szCs w:val="18"/>
                </w:rPr>
                <w:delText>Remarks</w:delText>
              </w:r>
            </w:del>
            <w:ins w:id="2310" w:author="morayoa" w:date="2013-06-06T09:05:00Z">
              <w:r>
                <w:rPr>
                  <w:rFonts w:ascii="Arial" w:hAnsi="Arial" w:cs="Arial"/>
                  <w:b/>
                  <w:sz w:val="18"/>
                  <w:szCs w:val="18"/>
                </w:rPr>
                <w:t>Observations</w:t>
              </w:r>
            </w:ins>
            <w:fldSimple w:instr=" NOTEREF _Ref324497122 \f \h  \* MERGEFORMAT ">
              <w:ins w:id="2311" w:author="morayoa" w:date="2013-06-14T14:16:00Z">
                <w:r w:rsidR="00FC47BA" w:rsidRPr="00FC47BA">
                  <w:rPr>
                    <w:rStyle w:val="FootnoteReference"/>
                    <w:rFonts w:ascii="Arial" w:hAnsi="Arial" w:cs="Arial"/>
                    <w:sz w:val="18"/>
                    <w:szCs w:val="18"/>
                    <w:rPrChange w:id="2312" w:author="morayoa" w:date="2013-06-14T14:16:00Z">
                      <w:rPr/>
                    </w:rPrChange>
                  </w:rPr>
                  <w:t>3</w:t>
                </w:r>
              </w:ins>
              <w:del w:id="2313" w:author="morayoa" w:date="2013-06-05T13:45:00Z">
                <w:r w:rsidRPr="00E81ADF" w:rsidDel="000A507D">
                  <w:rPr>
                    <w:rStyle w:val="FootnoteReference"/>
                    <w:rFonts w:ascii="Arial" w:hAnsi="Arial" w:cs="Arial"/>
                    <w:sz w:val="18"/>
                    <w:szCs w:val="18"/>
                  </w:rPr>
                  <w:delText>3</w:delText>
                </w:r>
              </w:del>
            </w:fldSimple>
          </w:p>
        </w:tc>
      </w:tr>
      <w:tr w:rsidR="00856DFB" w:rsidRPr="00A12F15" w:rsidTr="00D16D53">
        <w:tc>
          <w:tcPr>
            <w:tcW w:w="993" w:type="dxa"/>
            <w:tcBorders>
              <w:bottom w:val="nil"/>
            </w:tcBorders>
          </w:tcPr>
          <w:p w:rsidR="00856DFB" w:rsidRPr="00A12F15" w:rsidRDefault="00856DFB" w:rsidP="00851887">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sz w:val="18"/>
                <w:szCs w:val="18"/>
              </w:rPr>
              <w:t>3.3.7.2</w:t>
            </w:r>
          </w:p>
        </w:tc>
        <w:tc>
          <w:tcPr>
            <w:tcW w:w="1134" w:type="dxa"/>
            <w:tcBorders>
              <w:bottom w:val="nil"/>
            </w:tcBorders>
          </w:tcPr>
          <w:p w:rsidR="00856DFB" w:rsidRPr="00A12F15" w:rsidRDefault="00856DFB" w:rsidP="00851887">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sz w:val="18"/>
                <w:szCs w:val="18"/>
              </w:rPr>
              <w:t>Observe</w:t>
            </w:r>
          </w:p>
        </w:tc>
        <w:tc>
          <w:tcPr>
            <w:tcW w:w="7087" w:type="dxa"/>
            <w:gridSpan w:val="5"/>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r w:rsidRPr="00A12F15">
              <w:rPr>
                <w:rFonts w:ascii="Arial" w:hAnsi="Arial" w:cs="Arial"/>
                <w:sz w:val="18"/>
                <w:szCs w:val="18"/>
              </w:rPr>
              <w:t xml:space="preserve">Means for securing components and pre-set controls to which access or adjustment is prohibited is </w:t>
            </w:r>
            <w:r w:rsidRPr="00A12F15">
              <w:rPr>
                <w:rFonts w:ascii="Arial" w:hAnsi="Arial" w:cs="Arial"/>
                <w:snapToGrid w:val="0"/>
                <w:sz w:val="18"/>
                <w:szCs w:val="18"/>
                <w:lang w:eastAsia="en-US"/>
              </w:rPr>
              <w:t>provided:</w:t>
            </w:r>
          </w:p>
        </w:tc>
      </w:tr>
      <w:tr w:rsidR="00856DFB" w:rsidRPr="00A12F15" w:rsidTr="00F256EA">
        <w:tc>
          <w:tcPr>
            <w:tcW w:w="993" w:type="dxa"/>
            <w:tcBorders>
              <w:top w:val="nil"/>
              <w:bottom w:val="nil"/>
            </w:tcBorders>
          </w:tcPr>
          <w:p w:rsidR="00856DFB" w:rsidRPr="00A12F15" w:rsidRDefault="00856DFB" w:rsidP="00851887">
            <w:pPr>
              <w:tabs>
                <w:tab w:val="left" w:pos="-720"/>
                <w:tab w:val="left" w:pos="0"/>
                <w:tab w:val="left" w:pos="259"/>
                <w:tab w:val="left" w:pos="604"/>
                <w:tab w:val="left" w:pos="816"/>
                <w:tab w:val="left" w:pos="1440"/>
              </w:tabs>
              <w:suppressAutoHyphens/>
              <w:jc w:val="center"/>
              <w:rPr>
                <w:rFonts w:ascii="Arial" w:hAnsi="Arial" w:cs="Arial"/>
                <w:sz w:val="18"/>
                <w:szCs w:val="18"/>
              </w:rPr>
            </w:pPr>
          </w:p>
        </w:tc>
        <w:tc>
          <w:tcPr>
            <w:tcW w:w="1134" w:type="dxa"/>
            <w:tcBorders>
              <w:top w:val="nil"/>
              <w:bottom w:val="nil"/>
            </w:tcBorders>
          </w:tcPr>
          <w:p w:rsidR="00856DFB" w:rsidRPr="00A12F15" w:rsidRDefault="00856DFB" w:rsidP="00851887">
            <w:pPr>
              <w:tabs>
                <w:tab w:val="left" w:pos="-720"/>
                <w:tab w:val="left" w:pos="0"/>
                <w:tab w:val="left" w:pos="259"/>
                <w:tab w:val="left" w:pos="604"/>
                <w:tab w:val="left" w:pos="816"/>
                <w:tab w:val="left" w:pos="1440"/>
              </w:tabs>
              <w:suppressAutoHyphens/>
              <w:jc w:val="center"/>
              <w:rPr>
                <w:rFonts w:ascii="Arial" w:hAnsi="Arial" w:cs="Arial"/>
                <w:b/>
                <w:sz w:val="18"/>
                <w:szCs w:val="18"/>
              </w:rPr>
            </w:pPr>
          </w:p>
        </w:tc>
        <w:tc>
          <w:tcPr>
            <w:tcW w:w="3402" w:type="dxa"/>
          </w:tcPr>
          <w:p w:rsidR="00000000" w:rsidRDefault="00856DFB">
            <w:pPr>
              <w:numPr>
                <w:ilvl w:val="0"/>
                <w:numId w:val="36"/>
              </w:numPr>
              <w:tabs>
                <w:tab w:val="left" w:pos="-720"/>
                <w:tab w:val="left" w:pos="0"/>
                <w:tab w:val="left" w:pos="200"/>
                <w:tab w:val="left" w:pos="259"/>
                <w:tab w:val="left" w:pos="342"/>
                <w:tab w:val="left" w:pos="1440"/>
              </w:tabs>
              <w:suppressAutoHyphens/>
              <w:ind w:left="200" w:hanging="142"/>
              <w:rPr>
                <w:rFonts w:ascii="Arial" w:hAnsi="Arial" w:cs="Arial"/>
                <w:sz w:val="18"/>
                <w:szCs w:val="18"/>
              </w:rPr>
              <w:pPrChange w:id="2314" w:author="morayoa" w:date="2013-06-14T13:59:00Z">
                <w:pPr>
                  <w:numPr>
                    <w:numId w:val="37"/>
                  </w:numPr>
                  <w:tabs>
                    <w:tab w:val="left" w:pos="-720"/>
                    <w:tab w:val="left" w:pos="0"/>
                    <w:tab w:val="left" w:pos="200"/>
                    <w:tab w:val="left" w:pos="259"/>
                    <w:tab w:val="left" w:pos="342"/>
                    <w:tab w:val="left" w:pos="1440"/>
                  </w:tabs>
                  <w:suppressAutoHyphens/>
                  <w:ind w:left="200" w:hanging="142"/>
                </w:pPr>
              </w:pPrChange>
            </w:pPr>
            <w:proofErr w:type="gramStart"/>
            <w:r w:rsidRPr="00A12F15">
              <w:rPr>
                <w:rFonts w:ascii="Arial" w:hAnsi="Arial" w:cs="Arial"/>
                <w:sz w:val="18"/>
                <w:szCs w:val="18"/>
              </w:rPr>
              <w:t>the</w:t>
            </w:r>
            <w:proofErr w:type="gramEnd"/>
            <w:r w:rsidRPr="00A12F15">
              <w:rPr>
                <w:rFonts w:ascii="Arial" w:hAnsi="Arial" w:cs="Arial"/>
                <w:sz w:val="18"/>
                <w:szCs w:val="18"/>
              </w:rPr>
              <w:t xml:space="preserve"> traceability of the interventions shall be assured for at least a period of time specified by national legislation. Records of interventions shall be retained;</w:t>
            </w:r>
          </w:p>
        </w:tc>
        <w:tc>
          <w:tcPr>
            <w:tcW w:w="850"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p>
        </w:tc>
        <w:tc>
          <w:tcPr>
            <w:tcW w:w="709"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p>
        </w:tc>
        <w:tc>
          <w:tcPr>
            <w:tcW w:w="709"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p>
        </w:tc>
        <w:tc>
          <w:tcPr>
            <w:tcW w:w="1417"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p>
        </w:tc>
      </w:tr>
      <w:tr w:rsidR="00856DFB" w:rsidRPr="00A12F15" w:rsidTr="00F256EA">
        <w:tc>
          <w:tcPr>
            <w:tcW w:w="993" w:type="dxa"/>
            <w:tcBorders>
              <w:top w:val="nil"/>
              <w:bottom w:val="nil"/>
            </w:tcBorders>
          </w:tcPr>
          <w:p w:rsidR="00856DFB" w:rsidRPr="00A12F15" w:rsidRDefault="00856DFB" w:rsidP="00851887">
            <w:pPr>
              <w:tabs>
                <w:tab w:val="left" w:pos="-720"/>
                <w:tab w:val="left" w:pos="0"/>
                <w:tab w:val="left" w:pos="259"/>
                <w:tab w:val="left" w:pos="604"/>
                <w:tab w:val="left" w:pos="816"/>
                <w:tab w:val="left" w:pos="1440"/>
              </w:tabs>
              <w:suppressAutoHyphens/>
              <w:jc w:val="center"/>
              <w:rPr>
                <w:rFonts w:ascii="Arial" w:hAnsi="Arial" w:cs="Arial"/>
                <w:sz w:val="18"/>
                <w:szCs w:val="18"/>
              </w:rPr>
            </w:pPr>
          </w:p>
        </w:tc>
        <w:tc>
          <w:tcPr>
            <w:tcW w:w="1134" w:type="dxa"/>
            <w:tcBorders>
              <w:top w:val="nil"/>
              <w:bottom w:val="nil"/>
            </w:tcBorders>
          </w:tcPr>
          <w:p w:rsidR="00856DFB" w:rsidRPr="00A12F15" w:rsidRDefault="00856DFB" w:rsidP="00851887">
            <w:pPr>
              <w:tabs>
                <w:tab w:val="left" w:pos="-720"/>
                <w:tab w:val="left" w:pos="0"/>
                <w:tab w:val="left" w:pos="259"/>
                <w:tab w:val="left" w:pos="604"/>
                <w:tab w:val="left" w:pos="816"/>
                <w:tab w:val="left" w:pos="1440"/>
              </w:tabs>
              <w:suppressAutoHyphens/>
              <w:jc w:val="center"/>
              <w:rPr>
                <w:rFonts w:ascii="Arial" w:hAnsi="Arial" w:cs="Arial"/>
                <w:b/>
                <w:sz w:val="18"/>
                <w:szCs w:val="18"/>
              </w:rPr>
            </w:pPr>
          </w:p>
        </w:tc>
        <w:tc>
          <w:tcPr>
            <w:tcW w:w="3402" w:type="dxa"/>
          </w:tcPr>
          <w:p w:rsidR="00000000" w:rsidRDefault="00856DFB">
            <w:pPr>
              <w:numPr>
                <w:ilvl w:val="0"/>
                <w:numId w:val="36"/>
              </w:numPr>
              <w:tabs>
                <w:tab w:val="left" w:pos="-720"/>
                <w:tab w:val="left" w:pos="0"/>
                <w:tab w:val="left" w:pos="200"/>
                <w:tab w:val="left" w:pos="259"/>
                <w:tab w:val="left" w:pos="342"/>
                <w:tab w:val="left" w:pos="1440"/>
              </w:tabs>
              <w:suppressAutoHyphens/>
              <w:ind w:left="200" w:hanging="142"/>
              <w:rPr>
                <w:rFonts w:ascii="Arial" w:hAnsi="Arial" w:cs="Arial"/>
                <w:sz w:val="18"/>
                <w:szCs w:val="18"/>
              </w:rPr>
              <w:pPrChange w:id="2315" w:author="morayoa" w:date="2013-06-14T13:59:00Z">
                <w:pPr>
                  <w:numPr>
                    <w:numId w:val="37"/>
                  </w:numPr>
                  <w:tabs>
                    <w:tab w:val="left" w:pos="-720"/>
                    <w:tab w:val="left" w:pos="0"/>
                    <w:tab w:val="left" w:pos="200"/>
                    <w:tab w:val="left" w:pos="259"/>
                    <w:tab w:val="left" w:pos="342"/>
                    <w:tab w:val="left" w:pos="1440"/>
                  </w:tabs>
                  <w:suppressAutoHyphens/>
                  <w:ind w:left="200" w:hanging="142"/>
                </w:pPr>
              </w:pPrChange>
            </w:pPr>
            <w:proofErr w:type="gramStart"/>
            <w:r w:rsidRPr="00A12F15">
              <w:rPr>
                <w:rFonts w:ascii="Arial" w:hAnsi="Arial" w:cs="Arial"/>
                <w:sz w:val="18"/>
                <w:szCs w:val="18"/>
              </w:rPr>
              <w:t>records</w:t>
            </w:r>
            <w:proofErr w:type="gramEnd"/>
            <w:r w:rsidRPr="00A12F15">
              <w:rPr>
                <w:rFonts w:ascii="Arial" w:hAnsi="Arial" w:cs="Arial"/>
                <w:sz w:val="18"/>
                <w:szCs w:val="18"/>
              </w:rPr>
              <w:t xml:space="preserve"> may not be overwritten, with the exception that if the storage capacity for records is exhausted, new records may replace the oldest record provided that the owner of the data has given permission to overwrite the records.</w:t>
            </w:r>
          </w:p>
        </w:tc>
        <w:tc>
          <w:tcPr>
            <w:tcW w:w="850"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p>
        </w:tc>
        <w:tc>
          <w:tcPr>
            <w:tcW w:w="709"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p>
        </w:tc>
        <w:tc>
          <w:tcPr>
            <w:tcW w:w="709"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p>
        </w:tc>
        <w:tc>
          <w:tcPr>
            <w:tcW w:w="1417"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p>
        </w:tc>
      </w:tr>
      <w:tr w:rsidR="00856DFB" w:rsidRPr="00A12F15" w:rsidTr="00450700">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2316" w:author="morayoa" w:date="2013-06-11T11:14:00Z">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2317" w:author="morayoa" w:date="2013-06-11T11:14:00Z">
            <w:trPr>
              <w:gridAfter w:val="0"/>
            </w:trPr>
          </w:trPrChange>
        </w:trPr>
        <w:tc>
          <w:tcPr>
            <w:tcW w:w="993" w:type="dxa"/>
            <w:tcBorders>
              <w:top w:val="nil"/>
              <w:bottom w:val="dashSmallGap" w:sz="4" w:space="0" w:color="auto"/>
            </w:tcBorders>
            <w:tcPrChange w:id="2318" w:author="morayoa" w:date="2013-06-11T11:14:00Z">
              <w:tcPr>
                <w:tcW w:w="993" w:type="dxa"/>
                <w:gridSpan w:val="2"/>
                <w:tcBorders>
                  <w:top w:val="nil"/>
                  <w:bottom w:val="single" w:sz="8" w:space="0" w:color="auto"/>
                </w:tcBorders>
              </w:tcPr>
            </w:tcPrChange>
          </w:tcPr>
          <w:p w:rsidR="00856DFB" w:rsidRPr="00A12F15" w:rsidRDefault="00856DFB" w:rsidP="00851887">
            <w:pPr>
              <w:tabs>
                <w:tab w:val="left" w:pos="-720"/>
                <w:tab w:val="left" w:pos="0"/>
                <w:tab w:val="left" w:pos="259"/>
                <w:tab w:val="left" w:pos="604"/>
                <w:tab w:val="left" w:pos="816"/>
                <w:tab w:val="left" w:pos="1440"/>
              </w:tabs>
              <w:suppressAutoHyphens/>
              <w:jc w:val="center"/>
              <w:rPr>
                <w:rFonts w:ascii="Arial" w:hAnsi="Arial" w:cs="Arial"/>
                <w:sz w:val="18"/>
                <w:szCs w:val="18"/>
              </w:rPr>
            </w:pPr>
          </w:p>
        </w:tc>
        <w:tc>
          <w:tcPr>
            <w:tcW w:w="1134" w:type="dxa"/>
            <w:tcBorders>
              <w:top w:val="nil"/>
              <w:bottom w:val="dashSmallGap" w:sz="4" w:space="0" w:color="auto"/>
            </w:tcBorders>
            <w:tcPrChange w:id="2319" w:author="morayoa" w:date="2013-06-11T11:14:00Z">
              <w:tcPr>
                <w:tcW w:w="1134" w:type="dxa"/>
                <w:gridSpan w:val="2"/>
                <w:tcBorders>
                  <w:top w:val="nil"/>
                  <w:bottom w:val="single" w:sz="8" w:space="0" w:color="auto"/>
                </w:tcBorders>
              </w:tcPr>
            </w:tcPrChange>
          </w:tcPr>
          <w:p w:rsidR="00856DFB" w:rsidRPr="00A12F15" w:rsidRDefault="00856DFB" w:rsidP="00851887">
            <w:pPr>
              <w:tabs>
                <w:tab w:val="left" w:pos="-720"/>
                <w:tab w:val="left" w:pos="0"/>
                <w:tab w:val="left" w:pos="259"/>
                <w:tab w:val="left" w:pos="604"/>
                <w:tab w:val="left" w:pos="816"/>
                <w:tab w:val="left" w:pos="1440"/>
              </w:tabs>
              <w:suppressAutoHyphens/>
              <w:jc w:val="center"/>
              <w:rPr>
                <w:rFonts w:ascii="Arial" w:hAnsi="Arial" w:cs="Arial"/>
                <w:b/>
                <w:sz w:val="18"/>
                <w:szCs w:val="18"/>
              </w:rPr>
            </w:pPr>
          </w:p>
        </w:tc>
        <w:tc>
          <w:tcPr>
            <w:tcW w:w="3402" w:type="dxa"/>
            <w:tcBorders>
              <w:bottom w:val="dashSmallGap" w:sz="4" w:space="0" w:color="auto"/>
            </w:tcBorders>
            <w:tcPrChange w:id="2320" w:author="morayoa" w:date="2013-06-11T11:14:00Z">
              <w:tcPr>
                <w:tcW w:w="3402" w:type="dxa"/>
                <w:gridSpan w:val="2"/>
              </w:tcPr>
            </w:tcPrChange>
          </w:tcPr>
          <w:p w:rsidR="00000000" w:rsidRDefault="00856DFB">
            <w:pPr>
              <w:numPr>
                <w:ilvl w:val="0"/>
                <w:numId w:val="36"/>
              </w:numPr>
              <w:tabs>
                <w:tab w:val="left" w:pos="-720"/>
                <w:tab w:val="left" w:pos="0"/>
                <w:tab w:val="left" w:pos="200"/>
                <w:tab w:val="left" w:pos="259"/>
                <w:tab w:val="left" w:pos="342"/>
                <w:tab w:val="left" w:pos="1440"/>
              </w:tabs>
              <w:suppressAutoHyphens/>
              <w:ind w:left="200" w:hanging="142"/>
              <w:rPr>
                <w:rFonts w:ascii="Arial" w:hAnsi="Arial" w:cs="Arial"/>
                <w:sz w:val="18"/>
                <w:szCs w:val="18"/>
              </w:rPr>
              <w:pPrChange w:id="2321" w:author="morayoa" w:date="2013-06-14T13:59:00Z">
                <w:pPr>
                  <w:numPr>
                    <w:numId w:val="37"/>
                  </w:numPr>
                  <w:tabs>
                    <w:tab w:val="left" w:pos="-720"/>
                    <w:tab w:val="left" w:pos="0"/>
                    <w:tab w:val="left" w:pos="200"/>
                    <w:tab w:val="left" w:pos="259"/>
                    <w:tab w:val="left" w:pos="342"/>
                    <w:tab w:val="left" w:pos="1440"/>
                  </w:tabs>
                  <w:suppressAutoHyphens/>
                  <w:ind w:left="200" w:hanging="142"/>
                </w:pPr>
              </w:pPrChange>
            </w:pPr>
            <w:r w:rsidRPr="00A12F15">
              <w:rPr>
                <w:rFonts w:ascii="Arial" w:hAnsi="Arial" w:cs="Arial"/>
                <w:sz w:val="18"/>
                <w:szCs w:val="18"/>
              </w:rPr>
              <w:t>The sealing measures provided shall be easily accessible</w:t>
            </w:r>
          </w:p>
        </w:tc>
        <w:tc>
          <w:tcPr>
            <w:tcW w:w="850" w:type="dxa"/>
            <w:tcBorders>
              <w:bottom w:val="dashSmallGap" w:sz="4" w:space="0" w:color="auto"/>
            </w:tcBorders>
            <w:tcPrChange w:id="2322" w:author="morayoa" w:date="2013-06-11T11:14:00Z">
              <w:tcPr>
                <w:tcW w:w="850" w:type="dxa"/>
                <w:gridSpan w:val="2"/>
              </w:tcPr>
            </w:tcPrChange>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p>
        </w:tc>
        <w:tc>
          <w:tcPr>
            <w:tcW w:w="709" w:type="dxa"/>
            <w:tcBorders>
              <w:bottom w:val="dashSmallGap" w:sz="4" w:space="0" w:color="auto"/>
            </w:tcBorders>
            <w:tcPrChange w:id="2323" w:author="morayoa" w:date="2013-06-11T11:14:00Z">
              <w:tcPr>
                <w:tcW w:w="709" w:type="dxa"/>
                <w:gridSpan w:val="2"/>
              </w:tcPr>
            </w:tcPrChange>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p>
        </w:tc>
        <w:tc>
          <w:tcPr>
            <w:tcW w:w="709" w:type="dxa"/>
            <w:tcBorders>
              <w:bottom w:val="dashSmallGap" w:sz="4" w:space="0" w:color="auto"/>
            </w:tcBorders>
            <w:tcPrChange w:id="2324" w:author="morayoa" w:date="2013-06-11T11:14:00Z">
              <w:tcPr>
                <w:tcW w:w="709" w:type="dxa"/>
                <w:gridSpan w:val="2"/>
              </w:tcPr>
            </w:tcPrChange>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p>
        </w:tc>
        <w:tc>
          <w:tcPr>
            <w:tcW w:w="1417" w:type="dxa"/>
            <w:tcBorders>
              <w:bottom w:val="dashSmallGap" w:sz="4" w:space="0" w:color="auto"/>
            </w:tcBorders>
            <w:tcPrChange w:id="2325" w:author="morayoa" w:date="2013-06-11T11:14:00Z">
              <w:tcPr>
                <w:tcW w:w="1417" w:type="dxa"/>
                <w:gridSpan w:val="2"/>
              </w:tcPr>
            </w:tcPrChange>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p>
        </w:tc>
      </w:tr>
      <w:tr w:rsidR="00856DFB" w:rsidRPr="00A12F15" w:rsidTr="00450700">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2326" w:author="morayoa" w:date="2013-06-11T11:14:00Z">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2327" w:author="morayoa" w:date="2013-06-11T11:14:00Z">
            <w:trPr>
              <w:gridAfter w:val="0"/>
            </w:trPr>
          </w:trPrChange>
        </w:trPr>
        <w:tc>
          <w:tcPr>
            <w:tcW w:w="993" w:type="dxa"/>
            <w:tcBorders>
              <w:top w:val="dashSmallGap" w:sz="4" w:space="0" w:color="auto"/>
              <w:bottom w:val="nil"/>
            </w:tcBorders>
            <w:tcPrChange w:id="2328" w:author="morayoa" w:date="2013-06-11T11:14:00Z">
              <w:tcPr>
                <w:tcW w:w="993" w:type="dxa"/>
                <w:gridSpan w:val="2"/>
                <w:tcBorders>
                  <w:bottom w:val="nil"/>
                </w:tcBorders>
              </w:tcPr>
            </w:tcPrChange>
          </w:tcPr>
          <w:p w:rsidR="00856DFB" w:rsidRPr="00A12F15" w:rsidRDefault="00856DFB" w:rsidP="00851887">
            <w:pPr>
              <w:tabs>
                <w:tab w:val="left" w:pos="-720"/>
                <w:tab w:val="left" w:pos="0"/>
                <w:tab w:val="left" w:pos="259"/>
                <w:tab w:val="left" w:pos="604"/>
                <w:tab w:val="left" w:pos="816"/>
                <w:tab w:val="left" w:pos="1440"/>
              </w:tabs>
              <w:suppressAutoHyphens/>
              <w:jc w:val="center"/>
              <w:rPr>
                <w:rFonts w:ascii="Arial" w:hAnsi="Arial" w:cs="Arial"/>
                <w:sz w:val="18"/>
                <w:szCs w:val="18"/>
              </w:rPr>
            </w:pPr>
            <w:r w:rsidRPr="00A12F15">
              <w:rPr>
                <w:rFonts w:ascii="Arial" w:hAnsi="Arial" w:cs="Arial"/>
                <w:sz w:val="18"/>
                <w:szCs w:val="18"/>
              </w:rPr>
              <w:t>3.4</w:t>
            </w:r>
          </w:p>
        </w:tc>
        <w:tc>
          <w:tcPr>
            <w:tcW w:w="1134" w:type="dxa"/>
            <w:tcBorders>
              <w:top w:val="dashSmallGap" w:sz="4" w:space="0" w:color="auto"/>
              <w:bottom w:val="nil"/>
            </w:tcBorders>
            <w:tcPrChange w:id="2329" w:author="morayoa" w:date="2013-06-11T11:14:00Z">
              <w:tcPr>
                <w:tcW w:w="1134" w:type="dxa"/>
                <w:gridSpan w:val="2"/>
                <w:tcBorders>
                  <w:bottom w:val="nil"/>
                </w:tcBorders>
              </w:tcPr>
            </w:tcPrChange>
          </w:tcPr>
          <w:p w:rsidR="00856DFB" w:rsidRPr="00A12F15" w:rsidRDefault="00856DFB" w:rsidP="00851887">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sz w:val="18"/>
                <w:szCs w:val="18"/>
              </w:rPr>
              <w:t>Observe</w:t>
            </w:r>
          </w:p>
        </w:tc>
        <w:tc>
          <w:tcPr>
            <w:tcW w:w="3402" w:type="dxa"/>
            <w:tcBorders>
              <w:top w:val="dashSmallGap" w:sz="4" w:space="0" w:color="auto"/>
            </w:tcBorders>
            <w:tcPrChange w:id="2330" w:author="morayoa" w:date="2013-06-11T11:14:00Z">
              <w:tcPr>
                <w:tcW w:w="3402" w:type="dxa"/>
                <w:gridSpan w:val="2"/>
              </w:tcPr>
            </w:tcPrChange>
          </w:tcPr>
          <w:p w:rsidR="00856DFB" w:rsidRPr="00A12F15" w:rsidRDefault="00856DFB" w:rsidP="0079710B">
            <w:pPr>
              <w:tabs>
                <w:tab w:val="left" w:pos="-720"/>
                <w:tab w:val="left" w:pos="0"/>
                <w:tab w:val="left" w:pos="259"/>
                <w:tab w:val="left" w:pos="604"/>
                <w:tab w:val="left" w:pos="816"/>
                <w:tab w:val="left" w:pos="1440"/>
              </w:tabs>
              <w:suppressAutoHyphens/>
              <w:rPr>
                <w:rFonts w:ascii="Arial" w:hAnsi="Arial" w:cs="Arial"/>
                <w:sz w:val="18"/>
                <w:szCs w:val="18"/>
              </w:rPr>
            </w:pPr>
            <w:proofErr w:type="spellStart"/>
            <w:r w:rsidRPr="00A12F15">
              <w:rPr>
                <w:rFonts w:ascii="Arial" w:hAnsi="Arial" w:cs="Arial"/>
                <w:sz w:val="18"/>
                <w:szCs w:val="18"/>
              </w:rPr>
              <w:t>Totalization</w:t>
            </w:r>
            <w:proofErr w:type="spellEnd"/>
            <w:r w:rsidRPr="00A12F15">
              <w:rPr>
                <w:rFonts w:ascii="Arial" w:hAnsi="Arial" w:cs="Arial"/>
                <w:sz w:val="18"/>
                <w:szCs w:val="18"/>
              </w:rPr>
              <w:t xml:space="preserve"> indicating and printing devices:</w:t>
            </w:r>
          </w:p>
        </w:tc>
        <w:tc>
          <w:tcPr>
            <w:tcW w:w="850" w:type="dxa"/>
            <w:tcBorders>
              <w:top w:val="dashSmallGap" w:sz="4" w:space="0" w:color="auto"/>
            </w:tcBorders>
            <w:tcPrChange w:id="2331" w:author="morayoa" w:date="2013-06-11T11:14:00Z">
              <w:tcPr>
                <w:tcW w:w="850" w:type="dxa"/>
                <w:gridSpan w:val="2"/>
              </w:tcPr>
            </w:tcPrChange>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p>
        </w:tc>
        <w:tc>
          <w:tcPr>
            <w:tcW w:w="709" w:type="dxa"/>
            <w:tcBorders>
              <w:top w:val="dashSmallGap" w:sz="4" w:space="0" w:color="auto"/>
            </w:tcBorders>
            <w:tcPrChange w:id="2332" w:author="morayoa" w:date="2013-06-11T11:14:00Z">
              <w:tcPr>
                <w:tcW w:w="709" w:type="dxa"/>
                <w:gridSpan w:val="2"/>
              </w:tcPr>
            </w:tcPrChange>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p>
        </w:tc>
        <w:tc>
          <w:tcPr>
            <w:tcW w:w="709" w:type="dxa"/>
            <w:tcBorders>
              <w:top w:val="dashSmallGap" w:sz="4" w:space="0" w:color="auto"/>
            </w:tcBorders>
            <w:tcPrChange w:id="2333" w:author="morayoa" w:date="2013-06-11T11:14:00Z">
              <w:tcPr>
                <w:tcW w:w="709" w:type="dxa"/>
                <w:gridSpan w:val="2"/>
              </w:tcPr>
            </w:tcPrChange>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p>
        </w:tc>
        <w:tc>
          <w:tcPr>
            <w:tcW w:w="1417" w:type="dxa"/>
            <w:tcBorders>
              <w:top w:val="dashSmallGap" w:sz="4" w:space="0" w:color="auto"/>
            </w:tcBorders>
            <w:tcPrChange w:id="2334" w:author="morayoa" w:date="2013-06-11T11:14:00Z">
              <w:tcPr>
                <w:tcW w:w="1417" w:type="dxa"/>
                <w:gridSpan w:val="2"/>
              </w:tcPr>
            </w:tcPrChange>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p>
        </w:tc>
      </w:tr>
      <w:tr w:rsidR="00856DFB" w:rsidRPr="00A12F15" w:rsidTr="00F256EA">
        <w:tc>
          <w:tcPr>
            <w:tcW w:w="993" w:type="dxa"/>
            <w:tcBorders>
              <w:top w:val="nil"/>
              <w:bottom w:val="nil"/>
            </w:tcBorders>
          </w:tcPr>
          <w:p w:rsidR="00856DFB" w:rsidRPr="00A12F15" w:rsidRDefault="00856DFB" w:rsidP="00851887">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sz w:val="18"/>
                <w:szCs w:val="18"/>
              </w:rPr>
              <w:t>3.4.1</w:t>
            </w:r>
          </w:p>
        </w:tc>
        <w:tc>
          <w:tcPr>
            <w:tcW w:w="1134" w:type="dxa"/>
            <w:tcBorders>
              <w:top w:val="nil"/>
              <w:bottom w:val="nil"/>
            </w:tcBorders>
          </w:tcPr>
          <w:p w:rsidR="00856DFB" w:rsidRPr="00A12F15" w:rsidRDefault="00856DFB" w:rsidP="00851887">
            <w:pPr>
              <w:tabs>
                <w:tab w:val="left" w:pos="-720"/>
                <w:tab w:val="left" w:pos="0"/>
                <w:tab w:val="left" w:pos="259"/>
                <w:tab w:val="left" w:pos="604"/>
                <w:tab w:val="left" w:pos="816"/>
                <w:tab w:val="left" w:pos="1440"/>
              </w:tabs>
              <w:suppressAutoHyphens/>
              <w:jc w:val="center"/>
              <w:rPr>
                <w:rFonts w:ascii="Arial" w:hAnsi="Arial" w:cs="Arial"/>
                <w:b/>
                <w:sz w:val="18"/>
                <w:szCs w:val="18"/>
              </w:rPr>
            </w:pPr>
          </w:p>
        </w:tc>
        <w:tc>
          <w:tcPr>
            <w:tcW w:w="3402" w:type="dxa"/>
          </w:tcPr>
          <w:p w:rsidR="00000000" w:rsidRDefault="00856DFB">
            <w:pPr>
              <w:numPr>
                <w:ilvl w:val="0"/>
                <w:numId w:val="55"/>
              </w:numPr>
              <w:tabs>
                <w:tab w:val="left" w:pos="-720"/>
                <w:tab w:val="left" w:pos="0"/>
                <w:tab w:val="left" w:pos="259"/>
                <w:tab w:val="left" w:pos="604"/>
                <w:tab w:val="left" w:pos="816"/>
                <w:tab w:val="left" w:pos="1440"/>
              </w:tabs>
              <w:suppressAutoHyphens/>
              <w:ind w:left="200" w:hanging="142"/>
              <w:rPr>
                <w:rFonts w:ascii="Arial" w:hAnsi="Arial" w:cs="Arial"/>
                <w:b/>
                <w:sz w:val="18"/>
                <w:szCs w:val="18"/>
              </w:rPr>
              <w:pPrChange w:id="2335" w:author="morayoa" w:date="2013-06-14T13:59:00Z">
                <w:pPr>
                  <w:numPr>
                    <w:numId w:val="56"/>
                  </w:numPr>
                  <w:tabs>
                    <w:tab w:val="left" w:pos="-720"/>
                    <w:tab w:val="left" w:pos="0"/>
                    <w:tab w:val="left" w:pos="259"/>
                    <w:tab w:val="left" w:pos="604"/>
                    <w:tab w:val="left" w:pos="816"/>
                    <w:tab w:val="left" w:pos="1440"/>
                  </w:tabs>
                  <w:suppressAutoHyphens/>
                  <w:ind w:left="200" w:hanging="142"/>
                </w:pPr>
              </w:pPrChange>
            </w:pPr>
            <w:r w:rsidRPr="00A12F15">
              <w:rPr>
                <w:rFonts w:ascii="Arial" w:hAnsi="Arial" w:cs="Arial"/>
                <w:sz w:val="18"/>
                <w:szCs w:val="18"/>
              </w:rPr>
              <w:t xml:space="preserve">quality of indication: allow reliable, simple, and non-ambiguous reading of the </w:t>
            </w:r>
            <w:r w:rsidRPr="00A12F15">
              <w:rPr>
                <w:rFonts w:ascii="Arial" w:hAnsi="Arial" w:cs="Arial"/>
                <w:snapToGrid w:val="0"/>
                <w:sz w:val="18"/>
                <w:szCs w:val="18"/>
              </w:rPr>
              <w:t>primary indications</w:t>
            </w:r>
          </w:p>
        </w:tc>
        <w:tc>
          <w:tcPr>
            <w:tcW w:w="850"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p>
        </w:tc>
        <w:tc>
          <w:tcPr>
            <w:tcW w:w="709"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p>
        </w:tc>
        <w:tc>
          <w:tcPr>
            <w:tcW w:w="709"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p>
        </w:tc>
        <w:tc>
          <w:tcPr>
            <w:tcW w:w="1417"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p>
        </w:tc>
      </w:tr>
      <w:tr w:rsidR="00856DFB" w:rsidRPr="00A12F15" w:rsidTr="00F256EA">
        <w:tc>
          <w:tcPr>
            <w:tcW w:w="993" w:type="dxa"/>
            <w:tcBorders>
              <w:top w:val="nil"/>
              <w:bottom w:val="nil"/>
            </w:tcBorders>
          </w:tcPr>
          <w:p w:rsidR="00856DFB" w:rsidRPr="00A12F15" w:rsidRDefault="00856DFB" w:rsidP="00851887">
            <w:pPr>
              <w:tabs>
                <w:tab w:val="left" w:pos="-720"/>
                <w:tab w:val="left" w:pos="0"/>
                <w:tab w:val="left" w:pos="259"/>
                <w:tab w:val="left" w:pos="604"/>
                <w:tab w:val="left" w:pos="816"/>
                <w:tab w:val="left" w:pos="1440"/>
              </w:tabs>
              <w:suppressAutoHyphens/>
              <w:jc w:val="center"/>
              <w:rPr>
                <w:rFonts w:ascii="Arial" w:hAnsi="Arial" w:cs="Arial"/>
                <w:b/>
                <w:sz w:val="18"/>
                <w:szCs w:val="18"/>
              </w:rPr>
            </w:pPr>
          </w:p>
        </w:tc>
        <w:tc>
          <w:tcPr>
            <w:tcW w:w="1134" w:type="dxa"/>
            <w:tcBorders>
              <w:top w:val="nil"/>
              <w:bottom w:val="nil"/>
            </w:tcBorders>
          </w:tcPr>
          <w:p w:rsidR="00856DFB" w:rsidRPr="00A12F15" w:rsidRDefault="00856DFB" w:rsidP="00851887">
            <w:pPr>
              <w:tabs>
                <w:tab w:val="left" w:pos="-720"/>
                <w:tab w:val="left" w:pos="0"/>
                <w:tab w:val="left" w:pos="259"/>
                <w:tab w:val="left" w:pos="604"/>
                <w:tab w:val="left" w:pos="816"/>
                <w:tab w:val="left" w:pos="1440"/>
              </w:tabs>
              <w:suppressAutoHyphens/>
              <w:jc w:val="center"/>
              <w:rPr>
                <w:rFonts w:ascii="Arial" w:hAnsi="Arial" w:cs="Arial"/>
                <w:b/>
                <w:sz w:val="18"/>
                <w:szCs w:val="18"/>
              </w:rPr>
            </w:pPr>
          </w:p>
        </w:tc>
        <w:tc>
          <w:tcPr>
            <w:tcW w:w="3402" w:type="dxa"/>
          </w:tcPr>
          <w:p w:rsidR="00000000" w:rsidRDefault="00856DFB">
            <w:pPr>
              <w:numPr>
                <w:ilvl w:val="0"/>
                <w:numId w:val="55"/>
              </w:numPr>
              <w:tabs>
                <w:tab w:val="left" w:pos="-720"/>
                <w:tab w:val="left" w:pos="0"/>
                <w:tab w:val="left" w:pos="200"/>
                <w:tab w:val="left" w:pos="259"/>
              </w:tabs>
              <w:suppressAutoHyphens/>
              <w:ind w:left="200" w:hanging="142"/>
              <w:rPr>
                <w:rFonts w:ascii="Arial" w:hAnsi="Arial" w:cs="Arial"/>
                <w:b/>
                <w:sz w:val="18"/>
                <w:szCs w:val="18"/>
              </w:rPr>
              <w:pPrChange w:id="2336" w:author="morayoa" w:date="2013-06-14T13:59:00Z">
                <w:pPr>
                  <w:numPr>
                    <w:numId w:val="56"/>
                  </w:numPr>
                  <w:tabs>
                    <w:tab w:val="left" w:pos="-720"/>
                    <w:tab w:val="left" w:pos="0"/>
                    <w:tab w:val="left" w:pos="200"/>
                    <w:tab w:val="left" w:pos="259"/>
                  </w:tabs>
                  <w:suppressAutoHyphens/>
                  <w:ind w:left="200" w:hanging="142"/>
                </w:pPr>
              </w:pPrChange>
            </w:pPr>
            <w:r w:rsidRPr="00A12F15">
              <w:rPr>
                <w:rFonts w:ascii="Arial" w:hAnsi="Arial" w:cs="Arial"/>
                <w:snapToGrid w:val="0"/>
                <w:sz w:val="18"/>
                <w:szCs w:val="18"/>
                <w:lang w:eastAsia="en-US"/>
              </w:rPr>
              <w:t xml:space="preserve">the </w:t>
            </w:r>
            <w:r w:rsidRPr="00A12F15">
              <w:rPr>
                <w:rFonts w:ascii="Arial" w:hAnsi="Arial" w:cs="Arial"/>
                <w:sz w:val="18"/>
                <w:szCs w:val="18"/>
              </w:rPr>
              <w:t xml:space="preserve">standard uncertainty in the </w:t>
            </w:r>
            <w:r w:rsidRPr="00A12F15">
              <w:rPr>
                <w:rFonts w:ascii="Arial" w:hAnsi="Arial" w:cs="Arial"/>
                <w:snapToGrid w:val="0"/>
                <w:sz w:val="18"/>
                <w:szCs w:val="18"/>
                <w:lang w:eastAsia="en-US"/>
              </w:rPr>
              <w:t xml:space="preserve">reading of an analogue indicating device shall not exceed 0.2 </w:t>
            </w:r>
            <w:r>
              <w:rPr>
                <w:rFonts w:ascii="Arial" w:hAnsi="Arial" w:cs="Arial"/>
                <w:sz w:val="18"/>
                <w:szCs w:val="18"/>
              </w:rPr>
              <w:t>d</w:t>
            </w:r>
          </w:p>
        </w:tc>
        <w:tc>
          <w:tcPr>
            <w:tcW w:w="850"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p>
        </w:tc>
        <w:tc>
          <w:tcPr>
            <w:tcW w:w="709"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p>
        </w:tc>
        <w:tc>
          <w:tcPr>
            <w:tcW w:w="709"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p>
        </w:tc>
        <w:tc>
          <w:tcPr>
            <w:tcW w:w="1417"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p>
        </w:tc>
      </w:tr>
      <w:tr w:rsidR="00856DFB" w:rsidRPr="00A12F15" w:rsidTr="00F256EA">
        <w:tc>
          <w:tcPr>
            <w:tcW w:w="993" w:type="dxa"/>
            <w:tcBorders>
              <w:top w:val="nil"/>
              <w:bottom w:val="nil"/>
            </w:tcBorders>
          </w:tcPr>
          <w:p w:rsidR="00856DFB" w:rsidRPr="00A12F15" w:rsidRDefault="00856DFB" w:rsidP="00851887">
            <w:pPr>
              <w:tabs>
                <w:tab w:val="left" w:pos="-720"/>
                <w:tab w:val="left" w:pos="0"/>
                <w:tab w:val="left" w:pos="259"/>
                <w:tab w:val="left" w:pos="604"/>
                <w:tab w:val="left" w:pos="816"/>
                <w:tab w:val="left" w:pos="1440"/>
              </w:tabs>
              <w:suppressAutoHyphens/>
              <w:jc w:val="center"/>
              <w:rPr>
                <w:rFonts w:ascii="Arial" w:hAnsi="Arial" w:cs="Arial"/>
                <w:b/>
                <w:sz w:val="18"/>
                <w:szCs w:val="18"/>
              </w:rPr>
            </w:pPr>
          </w:p>
        </w:tc>
        <w:tc>
          <w:tcPr>
            <w:tcW w:w="1134" w:type="dxa"/>
            <w:tcBorders>
              <w:top w:val="nil"/>
              <w:bottom w:val="nil"/>
            </w:tcBorders>
          </w:tcPr>
          <w:p w:rsidR="00856DFB" w:rsidRPr="00A12F15" w:rsidRDefault="00856DFB" w:rsidP="00851887">
            <w:pPr>
              <w:tabs>
                <w:tab w:val="left" w:pos="-720"/>
                <w:tab w:val="left" w:pos="0"/>
                <w:tab w:val="left" w:pos="259"/>
                <w:tab w:val="left" w:pos="604"/>
                <w:tab w:val="left" w:pos="816"/>
                <w:tab w:val="left" w:pos="1440"/>
              </w:tabs>
              <w:suppressAutoHyphens/>
              <w:jc w:val="center"/>
              <w:rPr>
                <w:rFonts w:ascii="Arial" w:hAnsi="Arial" w:cs="Arial"/>
                <w:b/>
                <w:sz w:val="18"/>
                <w:szCs w:val="18"/>
              </w:rPr>
            </w:pPr>
          </w:p>
        </w:tc>
        <w:tc>
          <w:tcPr>
            <w:tcW w:w="3402" w:type="dxa"/>
          </w:tcPr>
          <w:p w:rsidR="00000000" w:rsidRDefault="00856DFB">
            <w:pPr>
              <w:numPr>
                <w:ilvl w:val="0"/>
                <w:numId w:val="55"/>
              </w:numPr>
              <w:tabs>
                <w:tab w:val="left" w:pos="-720"/>
                <w:tab w:val="left" w:pos="0"/>
                <w:tab w:val="left" w:pos="200"/>
                <w:tab w:val="left" w:pos="259"/>
              </w:tabs>
              <w:suppressAutoHyphens/>
              <w:ind w:left="200" w:hanging="142"/>
              <w:rPr>
                <w:rFonts w:ascii="Arial" w:hAnsi="Arial" w:cs="Arial"/>
                <w:b/>
                <w:sz w:val="18"/>
                <w:szCs w:val="18"/>
              </w:rPr>
              <w:pPrChange w:id="2337" w:author="morayoa" w:date="2013-06-14T13:59:00Z">
                <w:pPr>
                  <w:numPr>
                    <w:numId w:val="56"/>
                  </w:numPr>
                  <w:tabs>
                    <w:tab w:val="left" w:pos="-720"/>
                    <w:tab w:val="left" w:pos="0"/>
                    <w:tab w:val="left" w:pos="200"/>
                    <w:tab w:val="left" w:pos="259"/>
                  </w:tabs>
                  <w:suppressAutoHyphens/>
                  <w:ind w:left="200" w:hanging="142"/>
                </w:pPr>
              </w:pPrChange>
            </w:pPr>
            <w:r w:rsidRPr="00A12F15">
              <w:rPr>
                <w:rFonts w:ascii="Arial" w:hAnsi="Arial" w:cs="Arial"/>
                <w:snapToGrid w:val="0"/>
                <w:sz w:val="18"/>
                <w:szCs w:val="18"/>
                <w:lang w:eastAsia="en-US"/>
              </w:rPr>
              <w:t xml:space="preserve">the figures forming the </w:t>
            </w:r>
            <w:r w:rsidRPr="00A12F15">
              <w:rPr>
                <w:rFonts w:ascii="Arial" w:hAnsi="Arial" w:cs="Arial"/>
                <w:sz w:val="18"/>
                <w:szCs w:val="18"/>
              </w:rPr>
              <w:t>primary indications</w:t>
            </w:r>
            <w:r w:rsidRPr="00A12F15">
              <w:rPr>
                <w:rFonts w:ascii="Arial" w:hAnsi="Arial" w:cs="Arial"/>
                <w:snapToGrid w:val="0"/>
                <w:sz w:val="18"/>
                <w:szCs w:val="18"/>
                <w:lang w:eastAsia="en-US"/>
              </w:rPr>
              <w:t xml:space="preserve"> shall be of a size, shape and clarity for reading to be easy</w:t>
            </w:r>
          </w:p>
        </w:tc>
        <w:tc>
          <w:tcPr>
            <w:tcW w:w="850"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p>
        </w:tc>
        <w:tc>
          <w:tcPr>
            <w:tcW w:w="709"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p>
        </w:tc>
        <w:tc>
          <w:tcPr>
            <w:tcW w:w="709"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p>
        </w:tc>
        <w:tc>
          <w:tcPr>
            <w:tcW w:w="1417"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p>
        </w:tc>
      </w:tr>
      <w:tr w:rsidR="00856DFB" w:rsidRPr="00A12F15" w:rsidTr="00450700">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2338" w:author="morayoa" w:date="2013-06-11T11:13:00Z">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2339" w:author="morayoa" w:date="2013-06-11T11:13:00Z">
            <w:trPr>
              <w:gridAfter w:val="0"/>
            </w:trPr>
          </w:trPrChange>
        </w:trPr>
        <w:tc>
          <w:tcPr>
            <w:tcW w:w="993" w:type="dxa"/>
            <w:tcBorders>
              <w:top w:val="nil"/>
              <w:bottom w:val="dashSmallGap" w:sz="4" w:space="0" w:color="auto"/>
            </w:tcBorders>
            <w:tcPrChange w:id="2340" w:author="morayoa" w:date="2013-06-11T11:13:00Z">
              <w:tcPr>
                <w:tcW w:w="993" w:type="dxa"/>
                <w:gridSpan w:val="2"/>
                <w:tcBorders>
                  <w:top w:val="nil"/>
                  <w:bottom w:val="single" w:sz="8" w:space="0" w:color="auto"/>
                </w:tcBorders>
              </w:tcPr>
            </w:tcPrChange>
          </w:tcPr>
          <w:p w:rsidR="00856DFB" w:rsidRPr="00A12F15" w:rsidRDefault="00856DFB" w:rsidP="00851887">
            <w:pPr>
              <w:tabs>
                <w:tab w:val="left" w:pos="-720"/>
                <w:tab w:val="left" w:pos="0"/>
                <w:tab w:val="left" w:pos="259"/>
                <w:tab w:val="left" w:pos="604"/>
                <w:tab w:val="left" w:pos="816"/>
                <w:tab w:val="left" w:pos="1440"/>
              </w:tabs>
              <w:suppressAutoHyphens/>
              <w:jc w:val="center"/>
              <w:rPr>
                <w:rFonts w:ascii="Arial" w:hAnsi="Arial" w:cs="Arial"/>
                <w:b/>
                <w:sz w:val="18"/>
                <w:szCs w:val="18"/>
              </w:rPr>
            </w:pPr>
          </w:p>
        </w:tc>
        <w:tc>
          <w:tcPr>
            <w:tcW w:w="1134" w:type="dxa"/>
            <w:tcBorders>
              <w:top w:val="nil"/>
              <w:bottom w:val="dashSmallGap" w:sz="4" w:space="0" w:color="auto"/>
            </w:tcBorders>
            <w:tcPrChange w:id="2341" w:author="morayoa" w:date="2013-06-11T11:13:00Z">
              <w:tcPr>
                <w:tcW w:w="1134" w:type="dxa"/>
                <w:gridSpan w:val="2"/>
                <w:tcBorders>
                  <w:top w:val="nil"/>
                  <w:bottom w:val="single" w:sz="8" w:space="0" w:color="auto"/>
                </w:tcBorders>
              </w:tcPr>
            </w:tcPrChange>
          </w:tcPr>
          <w:p w:rsidR="00856DFB" w:rsidRPr="00A12F15" w:rsidRDefault="00856DFB" w:rsidP="00851887">
            <w:pPr>
              <w:tabs>
                <w:tab w:val="left" w:pos="-720"/>
                <w:tab w:val="left" w:pos="0"/>
                <w:tab w:val="left" w:pos="259"/>
                <w:tab w:val="left" w:pos="604"/>
                <w:tab w:val="left" w:pos="816"/>
                <w:tab w:val="left" w:pos="1440"/>
              </w:tabs>
              <w:suppressAutoHyphens/>
              <w:jc w:val="center"/>
              <w:rPr>
                <w:rFonts w:ascii="Arial" w:hAnsi="Arial" w:cs="Arial"/>
                <w:b/>
                <w:sz w:val="18"/>
                <w:szCs w:val="18"/>
              </w:rPr>
            </w:pPr>
          </w:p>
        </w:tc>
        <w:tc>
          <w:tcPr>
            <w:tcW w:w="3402" w:type="dxa"/>
            <w:tcBorders>
              <w:bottom w:val="dashSmallGap" w:sz="4" w:space="0" w:color="auto"/>
            </w:tcBorders>
            <w:tcPrChange w:id="2342" w:author="morayoa" w:date="2013-06-11T11:13:00Z">
              <w:tcPr>
                <w:tcW w:w="3402" w:type="dxa"/>
                <w:gridSpan w:val="2"/>
              </w:tcPr>
            </w:tcPrChange>
          </w:tcPr>
          <w:p w:rsidR="00000000" w:rsidRDefault="00856DFB">
            <w:pPr>
              <w:numPr>
                <w:ilvl w:val="0"/>
                <w:numId w:val="55"/>
              </w:numPr>
              <w:tabs>
                <w:tab w:val="left" w:pos="-720"/>
                <w:tab w:val="left" w:pos="0"/>
                <w:tab w:val="left" w:pos="200"/>
                <w:tab w:val="left" w:pos="259"/>
              </w:tabs>
              <w:suppressAutoHyphens/>
              <w:ind w:left="200" w:hanging="142"/>
              <w:rPr>
                <w:rFonts w:ascii="Arial" w:hAnsi="Arial" w:cs="Arial"/>
                <w:b/>
                <w:sz w:val="18"/>
                <w:szCs w:val="18"/>
              </w:rPr>
              <w:pPrChange w:id="2343" w:author="morayoa" w:date="2013-06-14T13:59:00Z">
                <w:pPr>
                  <w:numPr>
                    <w:numId w:val="56"/>
                  </w:numPr>
                  <w:tabs>
                    <w:tab w:val="left" w:pos="-720"/>
                    <w:tab w:val="left" w:pos="0"/>
                    <w:tab w:val="left" w:pos="200"/>
                    <w:tab w:val="left" w:pos="259"/>
                  </w:tabs>
                  <w:suppressAutoHyphens/>
                  <w:ind w:left="200" w:hanging="142"/>
                </w:pPr>
              </w:pPrChange>
            </w:pPr>
            <w:r w:rsidRPr="00A12F15">
              <w:rPr>
                <w:rFonts w:ascii="Arial" w:hAnsi="Arial" w:cs="Arial"/>
                <w:sz w:val="18"/>
                <w:szCs w:val="18"/>
              </w:rPr>
              <w:t>the scales, numbering and printing shall permit the figures which form the results to be read by simple juxtaposition</w:t>
            </w:r>
          </w:p>
        </w:tc>
        <w:tc>
          <w:tcPr>
            <w:tcW w:w="850" w:type="dxa"/>
            <w:tcBorders>
              <w:bottom w:val="dashSmallGap" w:sz="4" w:space="0" w:color="auto"/>
            </w:tcBorders>
            <w:tcPrChange w:id="2344" w:author="morayoa" w:date="2013-06-11T11:13:00Z">
              <w:tcPr>
                <w:tcW w:w="850" w:type="dxa"/>
                <w:gridSpan w:val="2"/>
              </w:tcPr>
            </w:tcPrChange>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p>
        </w:tc>
        <w:tc>
          <w:tcPr>
            <w:tcW w:w="709" w:type="dxa"/>
            <w:tcBorders>
              <w:bottom w:val="dashSmallGap" w:sz="4" w:space="0" w:color="auto"/>
            </w:tcBorders>
            <w:tcPrChange w:id="2345" w:author="morayoa" w:date="2013-06-11T11:13:00Z">
              <w:tcPr>
                <w:tcW w:w="709" w:type="dxa"/>
                <w:gridSpan w:val="2"/>
              </w:tcPr>
            </w:tcPrChange>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p>
        </w:tc>
        <w:tc>
          <w:tcPr>
            <w:tcW w:w="709" w:type="dxa"/>
            <w:tcBorders>
              <w:bottom w:val="dashSmallGap" w:sz="4" w:space="0" w:color="auto"/>
            </w:tcBorders>
            <w:tcPrChange w:id="2346" w:author="morayoa" w:date="2013-06-11T11:13:00Z">
              <w:tcPr>
                <w:tcW w:w="709" w:type="dxa"/>
                <w:gridSpan w:val="2"/>
              </w:tcPr>
            </w:tcPrChange>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p>
        </w:tc>
        <w:tc>
          <w:tcPr>
            <w:tcW w:w="1417" w:type="dxa"/>
            <w:tcBorders>
              <w:bottom w:val="dashSmallGap" w:sz="4" w:space="0" w:color="auto"/>
            </w:tcBorders>
            <w:tcPrChange w:id="2347" w:author="morayoa" w:date="2013-06-11T11:13:00Z">
              <w:tcPr>
                <w:tcW w:w="1417" w:type="dxa"/>
                <w:gridSpan w:val="2"/>
              </w:tcPr>
            </w:tcPrChange>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p>
        </w:tc>
      </w:tr>
      <w:tr w:rsidR="00856DFB" w:rsidRPr="00A12F15" w:rsidTr="00450700">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2348" w:author="morayoa" w:date="2013-06-11T11:13:00Z">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2349" w:author="morayoa" w:date="2013-06-11T11:13:00Z">
            <w:trPr>
              <w:gridAfter w:val="0"/>
            </w:trPr>
          </w:trPrChange>
        </w:trPr>
        <w:tc>
          <w:tcPr>
            <w:tcW w:w="993" w:type="dxa"/>
            <w:tcBorders>
              <w:top w:val="dashSmallGap" w:sz="4" w:space="0" w:color="auto"/>
              <w:bottom w:val="nil"/>
            </w:tcBorders>
            <w:tcPrChange w:id="2350" w:author="morayoa" w:date="2013-06-11T11:13:00Z">
              <w:tcPr>
                <w:tcW w:w="993" w:type="dxa"/>
                <w:gridSpan w:val="2"/>
                <w:tcBorders>
                  <w:bottom w:val="nil"/>
                </w:tcBorders>
              </w:tcPr>
            </w:tcPrChange>
          </w:tcPr>
          <w:p w:rsidR="00856DFB" w:rsidRPr="00A12F15" w:rsidRDefault="00856DFB" w:rsidP="00851887">
            <w:pPr>
              <w:tabs>
                <w:tab w:val="left" w:pos="-720"/>
                <w:tab w:val="left" w:pos="0"/>
                <w:tab w:val="left" w:pos="259"/>
                <w:tab w:val="left" w:pos="604"/>
                <w:tab w:val="left" w:pos="816"/>
                <w:tab w:val="left" w:pos="1440"/>
              </w:tabs>
              <w:suppressAutoHyphens/>
              <w:jc w:val="center"/>
              <w:rPr>
                <w:rFonts w:ascii="Arial" w:hAnsi="Arial" w:cs="Arial"/>
                <w:sz w:val="18"/>
                <w:szCs w:val="18"/>
              </w:rPr>
            </w:pPr>
            <w:r w:rsidRPr="00A12F15">
              <w:rPr>
                <w:rFonts w:ascii="Arial" w:hAnsi="Arial" w:cs="Arial"/>
                <w:sz w:val="18"/>
                <w:szCs w:val="18"/>
              </w:rPr>
              <w:t>3.4.2</w:t>
            </w:r>
          </w:p>
        </w:tc>
        <w:tc>
          <w:tcPr>
            <w:tcW w:w="1134" w:type="dxa"/>
            <w:tcBorders>
              <w:top w:val="dashSmallGap" w:sz="4" w:space="0" w:color="auto"/>
              <w:bottom w:val="nil"/>
            </w:tcBorders>
            <w:tcPrChange w:id="2351" w:author="morayoa" w:date="2013-06-11T11:13:00Z">
              <w:tcPr>
                <w:tcW w:w="1134" w:type="dxa"/>
                <w:gridSpan w:val="2"/>
                <w:tcBorders>
                  <w:bottom w:val="nil"/>
                </w:tcBorders>
              </w:tcPr>
            </w:tcPrChange>
          </w:tcPr>
          <w:p w:rsidR="00856DFB" w:rsidRPr="00A12F15" w:rsidRDefault="00856DFB" w:rsidP="00851887">
            <w:pPr>
              <w:tabs>
                <w:tab w:val="left" w:pos="-720"/>
                <w:tab w:val="left" w:pos="0"/>
                <w:tab w:val="left" w:pos="259"/>
                <w:tab w:val="left" w:pos="604"/>
                <w:tab w:val="left" w:pos="816"/>
                <w:tab w:val="left" w:pos="1440"/>
              </w:tabs>
              <w:suppressAutoHyphens/>
              <w:jc w:val="center"/>
              <w:rPr>
                <w:rFonts w:ascii="Arial" w:hAnsi="Arial" w:cs="Arial"/>
                <w:sz w:val="18"/>
                <w:szCs w:val="18"/>
              </w:rPr>
            </w:pPr>
            <w:r w:rsidRPr="00A12F15">
              <w:rPr>
                <w:rFonts w:ascii="Arial" w:hAnsi="Arial" w:cs="Arial"/>
                <w:sz w:val="18"/>
                <w:szCs w:val="18"/>
              </w:rPr>
              <w:t>Observe</w:t>
            </w:r>
          </w:p>
        </w:tc>
        <w:tc>
          <w:tcPr>
            <w:tcW w:w="3402" w:type="dxa"/>
            <w:tcBorders>
              <w:top w:val="dashSmallGap" w:sz="4" w:space="0" w:color="auto"/>
            </w:tcBorders>
            <w:tcPrChange w:id="2352" w:author="morayoa" w:date="2013-06-11T11:13:00Z">
              <w:tcPr>
                <w:tcW w:w="3402" w:type="dxa"/>
                <w:gridSpan w:val="2"/>
              </w:tcPr>
            </w:tcPrChange>
          </w:tcPr>
          <w:p w:rsidR="00856DFB" w:rsidRPr="00A12F15" w:rsidRDefault="00856DFB" w:rsidP="0079710B">
            <w:pPr>
              <w:tabs>
                <w:tab w:val="left" w:pos="-720"/>
                <w:tab w:val="left" w:pos="0"/>
                <w:tab w:val="left" w:pos="259"/>
                <w:tab w:val="left" w:pos="604"/>
                <w:tab w:val="left" w:pos="816"/>
                <w:tab w:val="left" w:pos="1440"/>
              </w:tabs>
              <w:suppressAutoHyphens/>
              <w:rPr>
                <w:rFonts w:ascii="Arial" w:hAnsi="Arial" w:cs="Arial"/>
                <w:snapToGrid w:val="0"/>
                <w:sz w:val="18"/>
                <w:szCs w:val="18"/>
                <w:lang w:eastAsia="en-US"/>
              </w:rPr>
            </w:pPr>
            <w:r w:rsidRPr="00A12F15">
              <w:rPr>
                <w:rFonts w:ascii="Arial" w:hAnsi="Arial" w:cs="Arial"/>
                <w:snapToGrid w:val="0"/>
                <w:sz w:val="18"/>
                <w:szCs w:val="18"/>
                <w:lang w:eastAsia="en-US"/>
              </w:rPr>
              <w:t>Form of the indication:</w:t>
            </w:r>
          </w:p>
        </w:tc>
        <w:tc>
          <w:tcPr>
            <w:tcW w:w="850" w:type="dxa"/>
            <w:tcBorders>
              <w:top w:val="dashSmallGap" w:sz="4" w:space="0" w:color="auto"/>
            </w:tcBorders>
            <w:tcPrChange w:id="2353" w:author="morayoa" w:date="2013-06-11T11:13:00Z">
              <w:tcPr>
                <w:tcW w:w="850" w:type="dxa"/>
                <w:gridSpan w:val="2"/>
              </w:tcPr>
            </w:tcPrChange>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p>
        </w:tc>
        <w:tc>
          <w:tcPr>
            <w:tcW w:w="709" w:type="dxa"/>
            <w:tcBorders>
              <w:top w:val="dashSmallGap" w:sz="4" w:space="0" w:color="auto"/>
            </w:tcBorders>
            <w:tcPrChange w:id="2354" w:author="morayoa" w:date="2013-06-11T11:13:00Z">
              <w:tcPr>
                <w:tcW w:w="709" w:type="dxa"/>
                <w:gridSpan w:val="2"/>
              </w:tcPr>
            </w:tcPrChange>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p>
        </w:tc>
        <w:tc>
          <w:tcPr>
            <w:tcW w:w="709" w:type="dxa"/>
            <w:tcBorders>
              <w:top w:val="dashSmallGap" w:sz="4" w:space="0" w:color="auto"/>
            </w:tcBorders>
            <w:tcPrChange w:id="2355" w:author="morayoa" w:date="2013-06-11T11:13:00Z">
              <w:tcPr>
                <w:tcW w:w="709" w:type="dxa"/>
                <w:gridSpan w:val="2"/>
              </w:tcPr>
            </w:tcPrChange>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p>
        </w:tc>
        <w:tc>
          <w:tcPr>
            <w:tcW w:w="1417" w:type="dxa"/>
            <w:tcBorders>
              <w:top w:val="dashSmallGap" w:sz="4" w:space="0" w:color="auto"/>
            </w:tcBorders>
            <w:tcPrChange w:id="2356" w:author="morayoa" w:date="2013-06-11T11:13:00Z">
              <w:tcPr>
                <w:tcW w:w="1417" w:type="dxa"/>
                <w:gridSpan w:val="2"/>
              </w:tcPr>
            </w:tcPrChange>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p>
        </w:tc>
      </w:tr>
      <w:tr w:rsidR="00856DFB" w:rsidRPr="00A12F15" w:rsidTr="00F256EA">
        <w:tc>
          <w:tcPr>
            <w:tcW w:w="993" w:type="dxa"/>
            <w:tcBorders>
              <w:top w:val="nil"/>
              <w:bottom w:val="nil"/>
            </w:tcBorders>
          </w:tcPr>
          <w:p w:rsidR="00856DFB" w:rsidRPr="00A12F15" w:rsidRDefault="00856DFB" w:rsidP="00851887">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sz w:val="18"/>
                <w:szCs w:val="18"/>
              </w:rPr>
              <w:t>3.4.2.1</w:t>
            </w:r>
          </w:p>
        </w:tc>
        <w:tc>
          <w:tcPr>
            <w:tcW w:w="1134" w:type="dxa"/>
            <w:tcBorders>
              <w:top w:val="nil"/>
              <w:bottom w:val="nil"/>
            </w:tcBorders>
          </w:tcPr>
          <w:p w:rsidR="00856DFB" w:rsidRPr="00A12F15" w:rsidRDefault="00856DFB" w:rsidP="00851887">
            <w:pPr>
              <w:tabs>
                <w:tab w:val="left" w:pos="-720"/>
                <w:tab w:val="left" w:pos="0"/>
                <w:tab w:val="left" w:pos="259"/>
                <w:tab w:val="left" w:pos="604"/>
                <w:tab w:val="left" w:pos="816"/>
                <w:tab w:val="left" w:pos="1440"/>
              </w:tabs>
              <w:suppressAutoHyphens/>
              <w:jc w:val="center"/>
              <w:rPr>
                <w:rFonts w:ascii="Arial" w:hAnsi="Arial" w:cs="Arial"/>
                <w:b/>
                <w:sz w:val="18"/>
                <w:szCs w:val="18"/>
              </w:rPr>
            </w:pPr>
          </w:p>
        </w:tc>
        <w:tc>
          <w:tcPr>
            <w:tcW w:w="3402" w:type="dxa"/>
          </w:tcPr>
          <w:p w:rsidR="00000000" w:rsidRDefault="00856DFB">
            <w:pPr>
              <w:numPr>
                <w:ilvl w:val="0"/>
                <w:numId w:val="56"/>
              </w:numPr>
              <w:tabs>
                <w:tab w:val="left" w:pos="-720"/>
                <w:tab w:val="left" w:pos="0"/>
                <w:tab w:val="left" w:pos="200"/>
                <w:tab w:val="left" w:pos="259"/>
                <w:tab w:val="left" w:pos="604"/>
                <w:tab w:val="left" w:pos="1440"/>
              </w:tabs>
              <w:suppressAutoHyphens/>
              <w:ind w:left="200" w:hanging="200"/>
              <w:rPr>
                <w:rFonts w:ascii="Arial" w:hAnsi="Arial" w:cs="Arial"/>
                <w:b/>
                <w:sz w:val="18"/>
                <w:szCs w:val="18"/>
              </w:rPr>
              <w:pPrChange w:id="2357" w:author="morayoa" w:date="2013-06-14T13:59:00Z">
                <w:pPr>
                  <w:numPr>
                    <w:numId w:val="57"/>
                  </w:numPr>
                  <w:tabs>
                    <w:tab w:val="left" w:pos="-720"/>
                    <w:tab w:val="left" w:pos="0"/>
                    <w:tab w:val="left" w:pos="200"/>
                    <w:tab w:val="left" w:pos="259"/>
                    <w:tab w:val="left" w:pos="604"/>
                    <w:tab w:val="left" w:pos="1440"/>
                  </w:tabs>
                  <w:suppressAutoHyphens/>
                  <w:ind w:left="200" w:hanging="200"/>
                </w:pPr>
              </w:pPrChange>
            </w:pPr>
            <w:proofErr w:type="gramStart"/>
            <w:r w:rsidRPr="00A12F15">
              <w:rPr>
                <w:rFonts w:ascii="Arial" w:hAnsi="Arial" w:cs="Arial"/>
                <w:snapToGrid w:val="0"/>
                <w:sz w:val="18"/>
                <w:szCs w:val="18"/>
                <w:lang w:eastAsia="en-US"/>
              </w:rPr>
              <w:t>unit</w:t>
            </w:r>
            <w:proofErr w:type="gramEnd"/>
            <w:r w:rsidRPr="00A12F15">
              <w:rPr>
                <w:rFonts w:ascii="Arial" w:hAnsi="Arial" w:cs="Arial"/>
                <w:snapToGrid w:val="0"/>
                <w:sz w:val="18"/>
                <w:szCs w:val="18"/>
                <w:lang w:eastAsia="en-US"/>
              </w:rPr>
              <w:t xml:space="preserve"> of mass</w:t>
            </w:r>
            <w:r w:rsidRPr="00A12F15">
              <w:rPr>
                <w:rFonts w:ascii="Arial" w:hAnsi="Arial" w:cs="Arial"/>
                <w:sz w:val="18"/>
                <w:szCs w:val="18"/>
              </w:rPr>
              <w:t xml:space="preserve">: </w:t>
            </w:r>
            <w:r w:rsidRPr="00A12F15">
              <w:rPr>
                <w:rFonts w:ascii="Arial" w:hAnsi="Arial" w:cs="Arial"/>
                <w:snapToGrid w:val="0"/>
                <w:sz w:val="18"/>
                <w:szCs w:val="18"/>
                <w:lang w:eastAsia="en-US"/>
              </w:rPr>
              <w:t>contain the names or symbols of the units of mass in which they are expressed.</w:t>
            </w:r>
          </w:p>
        </w:tc>
        <w:tc>
          <w:tcPr>
            <w:tcW w:w="850"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p>
        </w:tc>
        <w:tc>
          <w:tcPr>
            <w:tcW w:w="709"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p>
        </w:tc>
        <w:tc>
          <w:tcPr>
            <w:tcW w:w="709"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p>
        </w:tc>
        <w:tc>
          <w:tcPr>
            <w:tcW w:w="1417"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p>
        </w:tc>
      </w:tr>
      <w:tr w:rsidR="00856DFB" w:rsidRPr="00A12F15" w:rsidTr="003F2A7A">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2358" w:author="morayoa" w:date="2013-06-11T11:26:00Z">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2359" w:author="morayoa" w:date="2013-06-11T11:26:00Z">
            <w:trPr>
              <w:gridAfter w:val="0"/>
            </w:trPr>
          </w:trPrChange>
        </w:trPr>
        <w:tc>
          <w:tcPr>
            <w:tcW w:w="993" w:type="dxa"/>
            <w:tcBorders>
              <w:top w:val="nil"/>
              <w:bottom w:val="nil"/>
            </w:tcBorders>
            <w:tcPrChange w:id="2360" w:author="morayoa" w:date="2013-06-11T11:26:00Z">
              <w:tcPr>
                <w:tcW w:w="993" w:type="dxa"/>
                <w:gridSpan w:val="2"/>
                <w:tcBorders>
                  <w:top w:val="nil"/>
                  <w:bottom w:val="nil"/>
                </w:tcBorders>
              </w:tcPr>
            </w:tcPrChange>
          </w:tcPr>
          <w:p w:rsidR="00856DFB" w:rsidRPr="00A12F15" w:rsidRDefault="00856DFB" w:rsidP="00851887">
            <w:pPr>
              <w:tabs>
                <w:tab w:val="left" w:pos="-720"/>
                <w:tab w:val="left" w:pos="0"/>
                <w:tab w:val="left" w:pos="259"/>
                <w:tab w:val="left" w:pos="604"/>
                <w:tab w:val="left" w:pos="816"/>
                <w:tab w:val="left" w:pos="1440"/>
              </w:tabs>
              <w:suppressAutoHyphens/>
              <w:jc w:val="center"/>
              <w:rPr>
                <w:rFonts w:ascii="Arial" w:hAnsi="Arial" w:cs="Arial"/>
                <w:b/>
                <w:sz w:val="18"/>
                <w:szCs w:val="18"/>
              </w:rPr>
            </w:pPr>
          </w:p>
        </w:tc>
        <w:tc>
          <w:tcPr>
            <w:tcW w:w="1134" w:type="dxa"/>
            <w:tcBorders>
              <w:top w:val="nil"/>
              <w:bottom w:val="nil"/>
            </w:tcBorders>
            <w:tcPrChange w:id="2361" w:author="morayoa" w:date="2013-06-11T11:26:00Z">
              <w:tcPr>
                <w:tcW w:w="1134" w:type="dxa"/>
                <w:gridSpan w:val="2"/>
                <w:tcBorders>
                  <w:top w:val="nil"/>
                  <w:bottom w:val="nil"/>
                </w:tcBorders>
              </w:tcPr>
            </w:tcPrChange>
          </w:tcPr>
          <w:p w:rsidR="00856DFB" w:rsidRPr="00A12F15" w:rsidRDefault="00856DFB" w:rsidP="00851887">
            <w:pPr>
              <w:tabs>
                <w:tab w:val="left" w:pos="-720"/>
                <w:tab w:val="left" w:pos="0"/>
                <w:tab w:val="left" w:pos="259"/>
                <w:tab w:val="left" w:pos="604"/>
                <w:tab w:val="left" w:pos="816"/>
                <w:tab w:val="left" w:pos="1440"/>
              </w:tabs>
              <w:suppressAutoHyphens/>
              <w:jc w:val="center"/>
              <w:rPr>
                <w:rFonts w:ascii="Arial" w:hAnsi="Arial" w:cs="Arial"/>
                <w:b/>
                <w:sz w:val="18"/>
                <w:szCs w:val="18"/>
              </w:rPr>
            </w:pPr>
          </w:p>
        </w:tc>
        <w:tc>
          <w:tcPr>
            <w:tcW w:w="3402" w:type="dxa"/>
            <w:tcPrChange w:id="2362" w:author="morayoa" w:date="2013-06-11T11:26:00Z">
              <w:tcPr>
                <w:tcW w:w="3402" w:type="dxa"/>
                <w:gridSpan w:val="2"/>
              </w:tcPr>
            </w:tcPrChange>
          </w:tcPr>
          <w:p w:rsidR="00000000" w:rsidRDefault="00856DFB">
            <w:pPr>
              <w:numPr>
                <w:ilvl w:val="0"/>
                <w:numId w:val="56"/>
              </w:numPr>
              <w:tabs>
                <w:tab w:val="left" w:pos="-720"/>
                <w:tab w:val="left" w:pos="0"/>
                <w:tab w:val="left" w:pos="200"/>
                <w:tab w:val="left" w:pos="259"/>
                <w:tab w:val="left" w:pos="604"/>
                <w:tab w:val="left" w:pos="1440"/>
              </w:tabs>
              <w:suppressAutoHyphens/>
              <w:ind w:left="200" w:hanging="200"/>
              <w:rPr>
                <w:rFonts w:ascii="Arial" w:hAnsi="Arial" w:cs="Arial"/>
                <w:b/>
                <w:sz w:val="18"/>
                <w:szCs w:val="18"/>
              </w:rPr>
              <w:pPrChange w:id="2363" w:author="morayoa" w:date="2013-06-14T13:59:00Z">
                <w:pPr>
                  <w:numPr>
                    <w:numId w:val="57"/>
                  </w:numPr>
                  <w:tabs>
                    <w:tab w:val="left" w:pos="-720"/>
                    <w:tab w:val="left" w:pos="0"/>
                    <w:tab w:val="left" w:pos="200"/>
                    <w:tab w:val="left" w:pos="259"/>
                    <w:tab w:val="left" w:pos="604"/>
                    <w:tab w:val="left" w:pos="1440"/>
                  </w:tabs>
                  <w:suppressAutoHyphens/>
                  <w:ind w:left="200" w:hanging="200"/>
                </w:pPr>
              </w:pPrChange>
            </w:pPr>
            <w:proofErr w:type="gramStart"/>
            <w:r w:rsidRPr="00A12F15">
              <w:rPr>
                <w:rFonts w:ascii="Arial" w:hAnsi="Arial" w:cs="Arial"/>
                <w:snapToGrid w:val="0"/>
                <w:sz w:val="18"/>
                <w:szCs w:val="18"/>
                <w:lang w:eastAsia="en-US"/>
              </w:rPr>
              <w:t>for</w:t>
            </w:r>
            <w:proofErr w:type="gramEnd"/>
            <w:r w:rsidRPr="00A12F15">
              <w:rPr>
                <w:rFonts w:ascii="Arial" w:hAnsi="Arial" w:cs="Arial"/>
                <w:snapToGrid w:val="0"/>
                <w:sz w:val="18"/>
                <w:szCs w:val="18"/>
                <w:lang w:eastAsia="en-US"/>
              </w:rPr>
              <w:t xml:space="preserve"> any one indication of mass, only one unit of mass may be used.</w:t>
            </w:r>
          </w:p>
        </w:tc>
        <w:tc>
          <w:tcPr>
            <w:tcW w:w="850" w:type="dxa"/>
            <w:tcPrChange w:id="2364" w:author="morayoa" w:date="2013-06-11T11:26:00Z">
              <w:tcPr>
                <w:tcW w:w="850" w:type="dxa"/>
                <w:gridSpan w:val="2"/>
              </w:tcPr>
            </w:tcPrChange>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p>
        </w:tc>
        <w:tc>
          <w:tcPr>
            <w:tcW w:w="709" w:type="dxa"/>
            <w:tcPrChange w:id="2365" w:author="morayoa" w:date="2013-06-11T11:26:00Z">
              <w:tcPr>
                <w:tcW w:w="709" w:type="dxa"/>
                <w:gridSpan w:val="2"/>
              </w:tcPr>
            </w:tcPrChange>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p>
        </w:tc>
        <w:tc>
          <w:tcPr>
            <w:tcW w:w="709" w:type="dxa"/>
            <w:tcPrChange w:id="2366" w:author="morayoa" w:date="2013-06-11T11:26:00Z">
              <w:tcPr>
                <w:tcW w:w="709" w:type="dxa"/>
                <w:gridSpan w:val="2"/>
              </w:tcPr>
            </w:tcPrChange>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p>
        </w:tc>
        <w:tc>
          <w:tcPr>
            <w:tcW w:w="1417" w:type="dxa"/>
            <w:tcPrChange w:id="2367" w:author="morayoa" w:date="2013-06-11T11:26:00Z">
              <w:tcPr>
                <w:tcW w:w="1417" w:type="dxa"/>
                <w:gridSpan w:val="2"/>
              </w:tcPr>
            </w:tcPrChange>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p>
        </w:tc>
      </w:tr>
      <w:tr w:rsidR="00856DFB" w:rsidRPr="00A12F15" w:rsidTr="003F2A7A">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2368" w:author="morayoa" w:date="2013-06-11T11:26:00Z">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2369" w:author="morayoa" w:date="2013-06-11T11:26:00Z">
            <w:trPr>
              <w:gridAfter w:val="0"/>
            </w:trPr>
          </w:trPrChange>
        </w:trPr>
        <w:tc>
          <w:tcPr>
            <w:tcW w:w="993" w:type="dxa"/>
            <w:tcBorders>
              <w:top w:val="nil"/>
              <w:bottom w:val="nil"/>
            </w:tcBorders>
            <w:tcPrChange w:id="2370" w:author="morayoa" w:date="2013-06-11T11:26:00Z">
              <w:tcPr>
                <w:tcW w:w="993" w:type="dxa"/>
                <w:gridSpan w:val="2"/>
                <w:tcBorders>
                  <w:top w:val="nil"/>
                  <w:bottom w:val="single" w:sz="8" w:space="0" w:color="auto"/>
                </w:tcBorders>
              </w:tcPr>
            </w:tcPrChange>
          </w:tcPr>
          <w:p w:rsidR="00856DFB" w:rsidRPr="00A12F15" w:rsidRDefault="00856DFB" w:rsidP="00851887">
            <w:pPr>
              <w:tabs>
                <w:tab w:val="left" w:pos="-720"/>
                <w:tab w:val="left" w:pos="0"/>
                <w:tab w:val="left" w:pos="259"/>
                <w:tab w:val="left" w:pos="604"/>
                <w:tab w:val="left" w:pos="816"/>
                <w:tab w:val="left" w:pos="1440"/>
              </w:tabs>
              <w:suppressAutoHyphens/>
              <w:jc w:val="center"/>
              <w:rPr>
                <w:rFonts w:ascii="Arial" w:hAnsi="Arial" w:cs="Arial"/>
                <w:b/>
                <w:sz w:val="18"/>
                <w:szCs w:val="18"/>
              </w:rPr>
            </w:pPr>
          </w:p>
        </w:tc>
        <w:tc>
          <w:tcPr>
            <w:tcW w:w="1134" w:type="dxa"/>
            <w:tcBorders>
              <w:top w:val="nil"/>
              <w:bottom w:val="dashSmallGap" w:sz="4" w:space="0" w:color="auto"/>
            </w:tcBorders>
            <w:tcPrChange w:id="2371" w:author="morayoa" w:date="2013-06-11T11:26:00Z">
              <w:tcPr>
                <w:tcW w:w="1134" w:type="dxa"/>
                <w:gridSpan w:val="2"/>
                <w:tcBorders>
                  <w:top w:val="nil"/>
                  <w:bottom w:val="single" w:sz="8" w:space="0" w:color="auto"/>
                </w:tcBorders>
              </w:tcPr>
            </w:tcPrChange>
          </w:tcPr>
          <w:p w:rsidR="00856DFB" w:rsidRPr="00A12F15" w:rsidRDefault="00856DFB" w:rsidP="00851887">
            <w:pPr>
              <w:tabs>
                <w:tab w:val="left" w:pos="-720"/>
                <w:tab w:val="left" w:pos="0"/>
                <w:tab w:val="left" w:pos="259"/>
                <w:tab w:val="left" w:pos="604"/>
                <w:tab w:val="left" w:pos="816"/>
                <w:tab w:val="left" w:pos="1440"/>
              </w:tabs>
              <w:suppressAutoHyphens/>
              <w:jc w:val="center"/>
              <w:rPr>
                <w:rFonts w:ascii="Arial" w:hAnsi="Arial" w:cs="Arial"/>
                <w:b/>
                <w:sz w:val="18"/>
                <w:szCs w:val="18"/>
              </w:rPr>
            </w:pPr>
          </w:p>
        </w:tc>
        <w:tc>
          <w:tcPr>
            <w:tcW w:w="3402" w:type="dxa"/>
            <w:tcBorders>
              <w:bottom w:val="dashSmallGap" w:sz="4" w:space="0" w:color="auto"/>
            </w:tcBorders>
            <w:tcPrChange w:id="2372" w:author="morayoa" w:date="2013-06-11T11:26:00Z">
              <w:tcPr>
                <w:tcW w:w="3402" w:type="dxa"/>
                <w:gridSpan w:val="2"/>
              </w:tcPr>
            </w:tcPrChange>
          </w:tcPr>
          <w:p w:rsidR="00000000" w:rsidRDefault="00856DFB">
            <w:pPr>
              <w:numPr>
                <w:ilvl w:val="0"/>
                <w:numId w:val="56"/>
              </w:numPr>
              <w:tabs>
                <w:tab w:val="left" w:pos="-720"/>
                <w:tab w:val="left" w:pos="0"/>
                <w:tab w:val="left" w:pos="200"/>
                <w:tab w:val="left" w:pos="259"/>
                <w:tab w:val="left" w:pos="604"/>
                <w:tab w:val="left" w:pos="1440"/>
              </w:tabs>
              <w:suppressAutoHyphens/>
              <w:ind w:left="200" w:hanging="200"/>
              <w:rPr>
                <w:rFonts w:ascii="Arial" w:hAnsi="Arial" w:cs="Arial"/>
                <w:b/>
                <w:sz w:val="18"/>
                <w:szCs w:val="18"/>
              </w:rPr>
              <w:pPrChange w:id="2373" w:author="morayoa" w:date="2013-06-14T13:59:00Z">
                <w:pPr>
                  <w:numPr>
                    <w:numId w:val="57"/>
                  </w:numPr>
                  <w:tabs>
                    <w:tab w:val="left" w:pos="-720"/>
                    <w:tab w:val="left" w:pos="0"/>
                    <w:tab w:val="left" w:pos="200"/>
                    <w:tab w:val="left" w:pos="259"/>
                    <w:tab w:val="left" w:pos="604"/>
                    <w:tab w:val="left" w:pos="1440"/>
                  </w:tabs>
                  <w:suppressAutoHyphens/>
                  <w:ind w:left="200" w:hanging="200"/>
                </w:pPr>
              </w:pPrChange>
            </w:pPr>
            <w:proofErr w:type="gramStart"/>
            <w:r w:rsidRPr="00A12F15">
              <w:rPr>
                <w:rFonts w:ascii="Arial" w:hAnsi="Arial" w:cs="Arial"/>
                <w:sz w:val="18"/>
                <w:szCs w:val="18"/>
              </w:rPr>
              <w:t>units</w:t>
            </w:r>
            <w:proofErr w:type="gramEnd"/>
            <w:r w:rsidRPr="00A12F15">
              <w:rPr>
                <w:rFonts w:ascii="Arial" w:hAnsi="Arial" w:cs="Arial"/>
                <w:sz w:val="18"/>
                <w:szCs w:val="18"/>
              </w:rPr>
              <w:t xml:space="preserve"> of mass are indicated in small letters (lower case) as shown in 2.6.</w:t>
            </w:r>
          </w:p>
        </w:tc>
        <w:tc>
          <w:tcPr>
            <w:tcW w:w="850" w:type="dxa"/>
            <w:tcBorders>
              <w:bottom w:val="dashSmallGap" w:sz="4" w:space="0" w:color="auto"/>
            </w:tcBorders>
            <w:tcPrChange w:id="2374" w:author="morayoa" w:date="2013-06-11T11:26:00Z">
              <w:tcPr>
                <w:tcW w:w="850" w:type="dxa"/>
                <w:gridSpan w:val="2"/>
              </w:tcPr>
            </w:tcPrChange>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p>
        </w:tc>
        <w:tc>
          <w:tcPr>
            <w:tcW w:w="709" w:type="dxa"/>
            <w:tcBorders>
              <w:bottom w:val="dashSmallGap" w:sz="4" w:space="0" w:color="auto"/>
            </w:tcBorders>
            <w:tcPrChange w:id="2375" w:author="morayoa" w:date="2013-06-11T11:26:00Z">
              <w:tcPr>
                <w:tcW w:w="709" w:type="dxa"/>
                <w:gridSpan w:val="2"/>
              </w:tcPr>
            </w:tcPrChange>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p>
        </w:tc>
        <w:tc>
          <w:tcPr>
            <w:tcW w:w="709" w:type="dxa"/>
            <w:tcBorders>
              <w:bottom w:val="dashSmallGap" w:sz="4" w:space="0" w:color="auto"/>
            </w:tcBorders>
            <w:tcPrChange w:id="2376" w:author="morayoa" w:date="2013-06-11T11:26:00Z">
              <w:tcPr>
                <w:tcW w:w="709" w:type="dxa"/>
                <w:gridSpan w:val="2"/>
              </w:tcPr>
            </w:tcPrChange>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p>
        </w:tc>
        <w:tc>
          <w:tcPr>
            <w:tcW w:w="1417" w:type="dxa"/>
            <w:tcBorders>
              <w:bottom w:val="dashSmallGap" w:sz="4" w:space="0" w:color="auto"/>
            </w:tcBorders>
            <w:tcPrChange w:id="2377" w:author="morayoa" w:date="2013-06-11T11:26:00Z">
              <w:tcPr>
                <w:tcW w:w="1417" w:type="dxa"/>
                <w:gridSpan w:val="2"/>
              </w:tcPr>
            </w:tcPrChange>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p>
        </w:tc>
      </w:tr>
      <w:tr w:rsidR="00856DFB" w:rsidRPr="00A12F15" w:rsidTr="003F2A7A">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2378" w:author="morayoa" w:date="2013-06-11T11:26:00Z">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2379" w:author="morayoa" w:date="2013-06-11T11:26:00Z">
            <w:trPr>
              <w:gridAfter w:val="0"/>
            </w:trPr>
          </w:trPrChange>
        </w:trPr>
        <w:tc>
          <w:tcPr>
            <w:tcW w:w="993" w:type="dxa"/>
            <w:tcBorders>
              <w:top w:val="nil"/>
              <w:bottom w:val="nil"/>
            </w:tcBorders>
            <w:tcPrChange w:id="2380" w:author="morayoa" w:date="2013-06-11T11:26:00Z">
              <w:tcPr>
                <w:tcW w:w="993" w:type="dxa"/>
                <w:gridSpan w:val="2"/>
                <w:tcBorders>
                  <w:bottom w:val="nil"/>
                </w:tcBorders>
              </w:tcPr>
            </w:tcPrChange>
          </w:tcPr>
          <w:p w:rsidR="00856DFB" w:rsidRPr="00A12F15" w:rsidRDefault="00856DFB"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3.4.2.2</w:t>
            </w:r>
          </w:p>
        </w:tc>
        <w:tc>
          <w:tcPr>
            <w:tcW w:w="1134" w:type="dxa"/>
            <w:tcBorders>
              <w:top w:val="dashSmallGap" w:sz="4" w:space="0" w:color="auto"/>
              <w:bottom w:val="nil"/>
            </w:tcBorders>
            <w:tcPrChange w:id="2381" w:author="morayoa" w:date="2013-06-11T11:26:00Z">
              <w:tcPr>
                <w:tcW w:w="1134" w:type="dxa"/>
                <w:gridSpan w:val="2"/>
                <w:tcBorders>
                  <w:bottom w:val="nil"/>
                </w:tcBorders>
              </w:tcPr>
            </w:tcPrChange>
          </w:tcPr>
          <w:p w:rsidR="00856DFB" w:rsidRPr="00A12F15" w:rsidRDefault="00856DFB"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Observe</w:t>
            </w:r>
          </w:p>
        </w:tc>
        <w:tc>
          <w:tcPr>
            <w:tcW w:w="3402" w:type="dxa"/>
            <w:tcBorders>
              <w:top w:val="dashSmallGap" w:sz="4" w:space="0" w:color="auto"/>
            </w:tcBorders>
            <w:tcPrChange w:id="2382" w:author="morayoa" w:date="2013-06-11T11:26:00Z">
              <w:tcPr>
                <w:tcW w:w="3402" w:type="dxa"/>
                <w:gridSpan w:val="2"/>
              </w:tcPr>
            </w:tcPrChange>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napToGrid w:val="0"/>
                <w:sz w:val="18"/>
                <w:szCs w:val="18"/>
                <w:lang w:eastAsia="en-US"/>
              </w:rPr>
              <w:t xml:space="preserve">Digital indication: </w:t>
            </w:r>
          </w:p>
        </w:tc>
        <w:tc>
          <w:tcPr>
            <w:tcW w:w="850" w:type="dxa"/>
            <w:tcBorders>
              <w:top w:val="dashSmallGap" w:sz="4" w:space="0" w:color="auto"/>
            </w:tcBorders>
            <w:tcPrChange w:id="2383" w:author="morayoa" w:date="2013-06-11T11:26:00Z">
              <w:tcPr>
                <w:tcW w:w="850" w:type="dxa"/>
                <w:gridSpan w:val="2"/>
              </w:tcPr>
            </w:tcPrChange>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tcBorders>
            <w:tcPrChange w:id="2384" w:author="morayoa" w:date="2013-06-11T11:26:00Z">
              <w:tcPr>
                <w:tcW w:w="709" w:type="dxa"/>
                <w:gridSpan w:val="2"/>
              </w:tcPr>
            </w:tcPrChange>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tcBorders>
            <w:tcPrChange w:id="2385" w:author="morayoa" w:date="2013-06-11T11:26:00Z">
              <w:tcPr>
                <w:tcW w:w="709" w:type="dxa"/>
                <w:gridSpan w:val="2"/>
              </w:tcPr>
            </w:tcPrChange>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Borders>
              <w:top w:val="dashSmallGap" w:sz="4" w:space="0" w:color="auto"/>
            </w:tcBorders>
            <w:tcPrChange w:id="2386" w:author="morayoa" w:date="2013-06-11T11:26:00Z">
              <w:tcPr>
                <w:tcW w:w="1417" w:type="dxa"/>
                <w:gridSpan w:val="2"/>
              </w:tcPr>
            </w:tcPrChange>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856DFB" w:rsidRPr="00A12F15" w:rsidTr="00F256EA">
        <w:tc>
          <w:tcPr>
            <w:tcW w:w="993" w:type="dxa"/>
            <w:tcBorders>
              <w:top w:val="nil"/>
              <w:bottom w:val="nil"/>
            </w:tcBorders>
          </w:tcPr>
          <w:p w:rsidR="00856DFB" w:rsidRPr="00A12F15" w:rsidRDefault="00856DFB"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856DFB" w:rsidRPr="00A12F15" w:rsidRDefault="00856DFB"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856DFB">
            <w:pPr>
              <w:numPr>
                <w:ilvl w:val="0"/>
                <w:numId w:val="57"/>
              </w:numPr>
              <w:tabs>
                <w:tab w:val="left" w:pos="-720"/>
                <w:tab w:val="left" w:pos="0"/>
                <w:tab w:val="left" w:pos="200"/>
              </w:tabs>
              <w:suppressAutoHyphens/>
              <w:spacing w:after="56"/>
              <w:ind w:left="200" w:hanging="200"/>
              <w:rPr>
                <w:rFonts w:ascii="Arial" w:hAnsi="Arial" w:cs="Arial"/>
                <w:sz w:val="18"/>
                <w:szCs w:val="18"/>
              </w:rPr>
              <w:pPrChange w:id="2387" w:author="morayoa" w:date="2013-06-14T13:59:00Z">
                <w:pPr>
                  <w:numPr>
                    <w:numId w:val="58"/>
                  </w:numPr>
                  <w:tabs>
                    <w:tab w:val="left" w:pos="-720"/>
                    <w:tab w:val="left" w:pos="0"/>
                    <w:tab w:val="left" w:pos="200"/>
                  </w:tabs>
                  <w:suppressAutoHyphens/>
                  <w:spacing w:after="56"/>
                  <w:ind w:left="200" w:hanging="200"/>
                </w:pPr>
              </w:pPrChange>
            </w:pPr>
            <w:proofErr w:type="gramStart"/>
            <w:r w:rsidRPr="00A12F15">
              <w:rPr>
                <w:rFonts w:ascii="Arial" w:hAnsi="Arial" w:cs="Arial"/>
                <w:snapToGrid w:val="0"/>
                <w:sz w:val="18"/>
                <w:szCs w:val="18"/>
              </w:rPr>
              <w:t>shows</w:t>
            </w:r>
            <w:proofErr w:type="gramEnd"/>
            <w:r w:rsidRPr="00A12F15">
              <w:rPr>
                <w:rFonts w:ascii="Arial" w:hAnsi="Arial" w:cs="Arial"/>
                <w:snapToGrid w:val="0"/>
                <w:sz w:val="18"/>
                <w:szCs w:val="18"/>
              </w:rPr>
              <w:t xml:space="preserve"> at least one figure beginning at the extreme right.</w:t>
            </w:r>
          </w:p>
        </w:tc>
        <w:tc>
          <w:tcPr>
            <w:tcW w:w="850"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856DFB" w:rsidRPr="00A12F15" w:rsidTr="00F256EA">
        <w:tc>
          <w:tcPr>
            <w:tcW w:w="993" w:type="dxa"/>
            <w:tcBorders>
              <w:top w:val="nil"/>
              <w:bottom w:val="nil"/>
            </w:tcBorders>
          </w:tcPr>
          <w:p w:rsidR="00856DFB" w:rsidRPr="00A12F15" w:rsidRDefault="00856DFB"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856DFB" w:rsidRPr="00A12F15" w:rsidRDefault="00856DFB"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856DFB">
            <w:pPr>
              <w:widowControl w:val="0"/>
              <w:numPr>
                <w:ilvl w:val="0"/>
                <w:numId w:val="57"/>
              </w:numPr>
              <w:tabs>
                <w:tab w:val="left" w:pos="0"/>
                <w:tab w:val="left" w:pos="200"/>
                <w:tab w:val="left" w:pos="481"/>
              </w:tabs>
              <w:ind w:left="200" w:hanging="200"/>
              <w:rPr>
                <w:rFonts w:ascii="Arial" w:hAnsi="Arial" w:cs="Arial"/>
                <w:snapToGrid w:val="0"/>
                <w:sz w:val="18"/>
                <w:szCs w:val="18"/>
              </w:rPr>
              <w:pPrChange w:id="2388" w:author="morayoa" w:date="2013-06-14T13:59:00Z">
                <w:pPr>
                  <w:widowControl w:val="0"/>
                  <w:numPr>
                    <w:numId w:val="58"/>
                  </w:numPr>
                  <w:tabs>
                    <w:tab w:val="left" w:pos="0"/>
                    <w:tab w:val="left" w:pos="200"/>
                    <w:tab w:val="left" w:pos="481"/>
                  </w:tabs>
                  <w:ind w:left="200" w:hanging="200"/>
                </w:pPr>
              </w:pPrChange>
            </w:pPr>
            <w:proofErr w:type="gramStart"/>
            <w:r w:rsidRPr="00A12F15">
              <w:rPr>
                <w:rFonts w:ascii="Arial" w:hAnsi="Arial" w:cs="Arial"/>
                <w:snapToGrid w:val="0"/>
                <w:sz w:val="18"/>
                <w:szCs w:val="18"/>
              </w:rPr>
              <w:t>zero</w:t>
            </w:r>
            <w:proofErr w:type="gramEnd"/>
            <w:r w:rsidRPr="00A12F15">
              <w:rPr>
                <w:rFonts w:ascii="Arial" w:hAnsi="Arial" w:cs="Arial"/>
                <w:snapToGrid w:val="0"/>
                <w:sz w:val="18"/>
                <w:szCs w:val="18"/>
              </w:rPr>
              <w:t xml:space="preserve"> may be indicated by one zero to the extreme right, without a decimal sign.</w:t>
            </w:r>
          </w:p>
        </w:tc>
        <w:tc>
          <w:tcPr>
            <w:tcW w:w="850"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856DFB" w:rsidRPr="00A12F15" w:rsidTr="00F256EA">
        <w:tc>
          <w:tcPr>
            <w:tcW w:w="993" w:type="dxa"/>
            <w:tcBorders>
              <w:top w:val="nil"/>
              <w:bottom w:val="nil"/>
            </w:tcBorders>
          </w:tcPr>
          <w:p w:rsidR="00856DFB" w:rsidRPr="00A12F15" w:rsidRDefault="00856DFB"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856DFB" w:rsidRPr="00A12F15" w:rsidRDefault="00856DFB"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856DFB">
            <w:pPr>
              <w:numPr>
                <w:ilvl w:val="0"/>
                <w:numId w:val="57"/>
              </w:numPr>
              <w:tabs>
                <w:tab w:val="left" w:pos="-720"/>
                <w:tab w:val="left" w:pos="0"/>
                <w:tab w:val="left" w:pos="200"/>
              </w:tabs>
              <w:suppressAutoHyphens/>
              <w:spacing w:after="56"/>
              <w:ind w:left="200" w:hanging="200"/>
              <w:rPr>
                <w:rFonts w:ascii="Arial" w:hAnsi="Arial" w:cs="Arial"/>
                <w:sz w:val="18"/>
                <w:szCs w:val="18"/>
              </w:rPr>
              <w:pPrChange w:id="2389" w:author="morayoa" w:date="2013-06-14T13:59:00Z">
                <w:pPr>
                  <w:numPr>
                    <w:numId w:val="58"/>
                  </w:numPr>
                  <w:tabs>
                    <w:tab w:val="left" w:pos="-720"/>
                    <w:tab w:val="left" w:pos="0"/>
                    <w:tab w:val="left" w:pos="200"/>
                  </w:tabs>
                  <w:suppressAutoHyphens/>
                  <w:spacing w:after="56"/>
                  <w:ind w:left="200" w:hanging="200"/>
                </w:pPr>
              </w:pPrChange>
            </w:pPr>
            <w:r w:rsidRPr="00A12F15">
              <w:rPr>
                <w:rFonts w:ascii="Arial" w:hAnsi="Arial" w:cs="Arial"/>
                <w:snapToGrid w:val="0"/>
                <w:sz w:val="18"/>
                <w:szCs w:val="18"/>
              </w:rPr>
              <w:t>weight values have not more than one non-significant zero to the right, and for values with decimal sign, the non-significant zero is allowed only in the third position after the decimal sign.</w:t>
            </w:r>
          </w:p>
        </w:tc>
        <w:tc>
          <w:tcPr>
            <w:tcW w:w="850"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856DFB" w:rsidRPr="00A12F15" w:rsidTr="00F256EA">
        <w:tc>
          <w:tcPr>
            <w:tcW w:w="993" w:type="dxa"/>
            <w:tcBorders>
              <w:top w:val="nil"/>
              <w:bottom w:val="nil"/>
            </w:tcBorders>
          </w:tcPr>
          <w:p w:rsidR="00856DFB" w:rsidRPr="00A12F15" w:rsidRDefault="00856DFB"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856DFB" w:rsidRPr="00A12F15" w:rsidRDefault="00856DFB"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856DFB">
            <w:pPr>
              <w:numPr>
                <w:ilvl w:val="0"/>
                <w:numId w:val="57"/>
              </w:numPr>
              <w:tabs>
                <w:tab w:val="left" w:pos="0"/>
                <w:tab w:val="left" w:pos="200"/>
              </w:tabs>
              <w:ind w:left="200" w:hanging="200"/>
              <w:rPr>
                <w:rFonts w:ascii="Arial" w:hAnsi="Arial" w:cs="Arial"/>
                <w:snapToGrid w:val="0"/>
                <w:sz w:val="18"/>
                <w:szCs w:val="18"/>
                <w:lang w:eastAsia="en-US"/>
              </w:rPr>
              <w:pPrChange w:id="2390" w:author="morayoa" w:date="2013-06-14T13:59:00Z">
                <w:pPr>
                  <w:numPr>
                    <w:numId w:val="58"/>
                  </w:numPr>
                  <w:tabs>
                    <w:tab w:val="left" w:pos="0"/>
                    <w:tab w:val="left" w:pos="200"/>
                  </w:tabs>
                  <w:ind w:left="200" w:hanging="200"/>
                </w:pPr>
              </w:pPrChange>
            </w:pPr>
            <w:proofErr w:type="gramStart"/>
            <w:r w:rsidRPr="00A12F15">
              <w:rPr>
                <w:rFonts w:ascii="Arial" w:hAnsi="Arial" w:cs="Arial"/>
                <w:snapToGrid w:val="0"/>
                <w:sz w:val="18"/>
                <w:szCs w:val="18"/>
                <w:lang w:eastAsia="en-US"/>
              </w:rPr>
              <w:t>decimal</w:t>
            </w:r>
            <w:proofErr w:type="gramEnd"/>
            <w:r w:rsidRPr="00A12F15">
              <w:rPr>
                <w:rFonts w:ascii="Arial" w:hAnsi="Arial" w:cs="Arial"/>
                <w:snapToGrid w:val="0"/>
                <w:sz w:val="18"/>
                <w:szCs w:val="18"/>
                <w:lang w:eastAsia="en-US"/>
              </w:rPr>
              <w:t xml:space="preserve"> fraction is separated from its integer by a decimal sign, with the indication showing at least one figure to the left of the sign and all figures to the right.</w:t>
            </w:r>
          </w:p>
        </w:tc>
        <w:tc>
          <w:tcPr>
            <w:tcW w:w="850"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856DFB" w:rsidRPr="00A12F15" w:rsidTr="00F256EA">
        <w:tc>
          <w:tcPr>
            <w:tcW w:w="993" w:type="dxa"/>
            <w:tcBorders>
              <w:top w:val="nil"/>
            </w:tcBorders>
          </w:tcPr>
          <w:p w:rsidR="00856DFB" w:rsidRPr="00A12F15" w:rsidRDefault="00856DFB"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tcBorders>
          </w:tcPr>
          <w:p w:rsidR="00856DFB" w:rsidRPr="00A12F15" w:rsidRDefault="00856DFB"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856DFB">
            <w:pPr>
              <w:widowControl w:val="0"/>
              <w:numPr>
                <w:ilvl w:val="0"/>
                <w:numId w:val="57"/>
              </w:numPr>
              <w:tabs>
                <w:tab w:val="left" w:pos="0"/>
                <w:tab w:val="left" w:pos="200"/>
                <w:tab w:val="left" w:pos="470"/>
              </w:tabs>
              <w:ind w:left="200" w:hanging="200"/>
              <w:rPr>
                <w:rFonts w:ascii="Arial" w:hAnsi="Arial" w:cs="Arial"/>
                <w:snapToGrid w:val="0"/>
                <w:sz w:val="18"/>
                <w:szCs w:val="18"/>
              </w:rPr>
              <w:pPrChange w:id="2391" w:author="morayoa" w:date="2013-06-14T13:59:00Z">
                <w:pPr>
                  <w:widowControl w:val="0"/>
                  <w:numPr>
                    <w:numId w:val="58"/>
                  </w:numPr>
                  <w:tabs>
                    <w:tab w:val="left" w:pos="0"/>
                    <w:tab w:val="left" w:pos="200"/>
                    <w:tab w:val="left" w:pos="470"/>
                  </w:tabs>
                  <w:ind w:left="200" w:hanging="200"/>
                </w:pPr>
              </w:pPrChange>
            </w:pPr>
            <w:proofErr w:type="gramStart"/>
            <w:r w:rsidRPr="00A12F15">
              <w:rPr>
                <w:rFonts w:ascii="Arial" w:hAnsi="Arial" w:cs="Arial"/>
                <w:snapToGrid w:val="0"/>
                <w:sz w:val="18"/>
                <w:szCs w:val="18"/>
              </w:rPr>
              <w:t>decimal</w:t>
            </w:r>
            <w:proofErr w:type="gramEnd"/>
            <w:r w:rsidRPr="00A12F15">
              <w:rPr>
                <w:rFonts w:ascii="Arial" w:hAnsi="Arial" w:cs="Arial"/>
                <w:snapToGrid w:val="0"/>
                <w:sz w:val="18"/>
                <w:szCs w:val="18"/>
              </w:rPr>
              <w:t xml:space="preserve"> sign is on one line with the bottom of the figures (example: 0.305 kg).</w:t>
            </w:r>
          </w:p>
        </w:tc>
        <w:tc>
          <w:tcPr>
            <w:tcW w:w="850"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bl>
    <w:p w:rsidR="00EF225B" w:rsidRPr="00A12F15" w:rsidRDefault="00916AEA">
      <w:pPr>
        <w:rPr>
          <w:rFonts w:ascii="Arial" w:hAnsi="Arial" w:cs="Arial"/>
          <w:sz w:val="18"/>
          <w:szCs w:val="18"/>
        </w:rPr>
      </w:pPr>
      <w:r w:rsidRPr="00A12F15">
        <w:rPr>
          <w:rFonts w:ascii="Arial" w:hAnsi="Arial" w:cs="Arial"/>
          <w:sz w:val="18"/>
          <w:szCs w:val="18"/>
        </w:rPr>
        <w:br w:type="page"/>
      </w:r>
    </w:p>
    <w:tbl>
      <w:tblPr>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Change w:id="2392" w:author="morayoa" w:date="2013-06-11T11:26:00Z">
          <w:tblPr>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
        </w:tblPrChange>
      </w:tblPr>
      <w:tblGrid>
        <w:gridCol w:w="993"/>
        <w:gridCol w:w="1134"/>
        <w:gridCol w:w="3402"/>
        <w:gridCol w:w="850"/>
        <w:gridCol w:w="709"/>
        <w:gridCol w:w="567"/>
        <w:gridCol w:w="1559"/>
        <w:tblGridChange w:id="2393">
          <w:tblGrid>
            <w:gridCol w:w="84"/>
            <w:gridCol w:w="909"/>
            <w:gridCol w:w="84"/>
            <w:gridCol w:w="1050"/>
            <w:gridCol w:w="84"/>
            <w:gridCol w:w="3318"/>
            <w:gridCol w:w="84"/>
            <w:gridCol w:w="766"/>
            <w:gridCol w:w="84"/>
            <w:gridCol w:w="625"/>
            <w:gridCol w:w="84"/>
            <w:gridCol w:w="483"/>
            <w:gridCol w:w="84"/>
            <w:gridCol w:w="1475"/>
            <w:gridCol w:w="84"/>
          </w:tblGrid>
        </w:tblGridChange>
      </w:tblGrid>
      <w:tr w:rsidR="00856DFB" w:rsidRPr="00A12F15" w:rsidTr="003F2A7A">
        <w:trPr>
          <w:trPrChange w:id="2394" w:author="morayoa" w:date="2013-06-11T11:26:00Z">
            <w:trPr>
              <w:gridAfter w:val="0"/>
            </w:trPr>
          </w:trPrChange>
        </w:trPr>
        <w:tc>
          <w:tcPr>
            <w:tcW w:w="993" w:type="dxa"/>
            <w:tcBorders>
              <w:bottom w:val="dashSmallGap" w:sz="4" w:space="0" w:color="auto"/>
            </w:tcBorders>
            <w:tcPrChange w:id="2395" w:author="morayoa" w:date="2013-06-11T11:26:00Z">
              <w:tcPr>
                <w:tcW w:w="993" w:type="dxa"/>
                <w:gridSpan w:val="2"/>
                <w:tcBorders>
                  <w:bottom w:val="dashSmallGap" w:sz="4" w:space="0" w:color="auto"/>
                </w:tcBorders>
              </w:tcPr>
            </w:tcPrChange>
          </w:tcPr>
          <w:p w:rsidR="00856DFB" w:rsidRPr="00A12F15" w:rsidRDefault="00FC47BA" w:rsidP="00EF225B">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b/>
                <w:sz w:val="18"/>
                <w:szCs w:val="18"/>
              </w:rPr>
              <w:fldChar w:fldCharType="begin"/>
            </w:r>
            <w:r w:rsidR="00856DFB" w:rsidRPr="00A12F15">
              <w:rPr>
                <w:rFonts w:ascii="Arial" w:hAnsi="Arial" w:cs="Arial"/>
                <w:b/>
                <w:sz w:val="18"/>
                <w:szCs w:val="18"/>
              </w:rPr>
              <w:instrText xml:space="preserve">PRIVATE </w:instrText>
            </w:r>
            <w:r w:rsidRPr="00A12F15">
              <w:rPr>
                <w:rFonts w:ascii="Arial" w:hAnsi="Arial" w:cs="Arial"/>
                <w:b/>
                <w:sz w:val="18"/>
                <w:szCs w:val="18"/>
              </w:rPr>
              <w:fldChar w:fldCharType="end"/>
            </w:r>
          </w:p>
          <w:p w:rsidR="00856DFB" w:rsidRPr="00A12F15" w:rsidRDefault="00856DFB" w:rsidP="00EF225B">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b/>
                <w:sz w:val="18"/>
                <w:szCs w:val="18"/>
              </w:rPr>
              <w:t>R 50-1</w:t>
            </w:r>
          </w:p>
        </w:tc>
        <w:tc>
          <w:tcPr>
            <w:tcW w:w="1134" w:type="dxa"/>
            <w:tcBorders>
              <w:bottom w:val="dashSmallGap" w:sz="4" w:space="0" w:color="auto"/>
            </w:tcBorders>
            <w:tcPrChange w:id="2396" w:author="morayoa" w:date="2013-06-11T11:26:00Z">
              <w:tcPr>
                <w:tcW w:w="1134" w:type="dxa"/>
                <w:gridSpan w:val="2"/>
                <w:tcBorders>
                  <w:bottom w:val="dashSmallGap" w:sz="4" w:space="0" w:color="auto"/>
                </w:tcBorders>
              </w:tcPr>
            </w:tcPrChange>
          </w:tcPr>
          <w:p w:rsidR="00856DFB" w:rsidRPr="00A12F15" w:rsidRDefault="00856DFB" w:rsidP="00EF225B">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b/>
                <w:sz w:val="18"/>
                <w:szCs w:val="18"/>
              </w:rPr>
              <w:t>Test</w:t>
            </w:r>
          </w:p>
          <w:p w:rsidR="00856DFB" w:rsidRPr="00A12F15" w:rsidRDefault="00856DFB" w:rsidP="00EF225B">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b/>
                <w:sz w:val="18"/>
                <w:szCs w:val="18"/>
              </w:rPr>
              <w:t>procedure</w:t>
            </w:r>
          </w:p>
        </w:tc>
        <w:tc>
          <w:tcPr>
            <w:tcW w:w="3402" w:type="dxa"/>
            <w:tcBorders>
              <w:bottom w:val="dashSmallGap" w:sz="4" w:space="0" w:color="auto"/>
            </w:tcBorders>
            <w:tcPrChange w:id="2397" w:author="morayoa" w:date="2013-06-11T11:26:00Z">
              <w:tcPr>
                <w:tcW w:w="3402" w:type="dxa"/>
                <w:gridSpan w:val="2"/>
                <w:tcBorders>
                  <w:bottom w:val="dashSmallGap" w:sz="4" w:space="0" w:color="auto"/>
                </w:tcBorders>
              </w:tcPr>
            </w:tcPrChange>
          </w:tcPr>
          <w:p w:rsidR="00856DFB" w:rsidRPr="00A12F15" w:rsidRDefault="00856DFB" w:rsidP="00EF225B">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b/>
                <w:sz w:val="18"/>
                <w:szCs w:val="18"/>
              </w:rPr>
              <w:t xml:space="preserve">Belt </w:t>
            </w:r>
            <w:proofErr w:type="spellStart"/>
            <w:r w:rsidRPr="00A12F15">
              <w:rPr>
                <w:rFonts w:ascii="Arial" w:hAnsi="Arial" w:cs="Arial"/>
                <w:b/>
                <w:sz w:val="18"/>
                <w:szCs w:val="18"/>
              </w:rPr>
              <w:t>weighers</w:t>
            </w:r>
            <w:proofErr w:type="spellEnd"/>
          </w:p>
          <w:p w:rsidR="00856DFB" w:rsidRPr="00A12F15" w:rsidRDefault="00856DFB" w:rsidP="00EF225B">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b/>
                <w:sz w:val="18"/>
                <w:szCs w:val="18"/>
              </w:rPr>
              <w:t>Checklist</w:t>
            </w:r>
          </w:p>
        </w:tc>
        <w:tc>
          <w:tcPr>
            <w:tcW w:w="850" w:type="dxa"/>
            <w:tcBorders>
              <w:bottom w:val="dashSmallGap" w:sz="4" w:space="0" w:color="auto"/>
            </w:tcBorders>
            <w:tcPrChange w:id="2398" w:author="morayoa" w:date="2013-06-11T11:26:00Z">
              <w:tcPr>
                <w:tcW w:w="850" w:type="dxa"/>
                <w:gridSpan w:val="2"/>
                <w:tcBorders>
                  <w:bottom w:val="dashSmallGap" w:sz="4" w:space="0" w:color="auto"/>
                </w:tcBorders>
              </w:tcPr>
            </w:tcPrChange>
          </w:tcPr>
          <w:p w:rsidR="00856DFB" w:rsidRPr="00A12F15" w:rsidRDefault="00856DFB" w:rsidP="00EF225B">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b/>
                <w:sz w:val="18"/>
                <w:szCs w:val="18"/>
              </w:rPr>
              <w:t>Passed</w:t>
            </w:r>
          </w:p>
        </w:tc>
        <w:tc>
          <w:tcPr>
            <w:tcW w:w="709" w:type="dxa"/>
            <w:tcBorders>
              <w:bottom w:val="dashSmallGap" w:sz="4" w:space="0" w:color="auto"/>
            </w:tcBorders>
            <w:tcPrChange w:id="2399" w:author="morayoa" w:date="2013-06-11T11:26:00Z">
              <w:tcPr>
                <w:tcW w:w="709" w:type="dxa"/>
                <w:gridSpan w:val="2"/>
                <w:tcBorders>
                  <w:bottom w:val="dashSmallGap" w:sz="4" w:space="0" w:color="auto"/>
                </w:tcBorders>
              </w:tcPr>
            </w:tcPrChange>
          </w:tcPr>
          <w:p w:rsidR="00856DFB" w:rsidRPr="00A12F15" w:rsidRDefault="00856DFB" w:rsidP="00EF225B">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b/>
                <w:sz w:val="18"/>
                <w:szCs w:val="18"/>
              </w:rPr>
              <w:t>Failed</w:t>
            </w:r>
          </w:p>
        </w:tc>
        <w:tc>
          <w:tcPr>
            <w:tcW w:w="567" w:type="dxa"/>
            <w:tcBorders>
              <w:bottom w:val="dashSmallGap" w:sz="4" w:space="0" w:color="auto"/>
            </w:tcBorders>
            <w:tcPrChange w:id="2400" w:author="morayoa" w:date="2013-06-11T11:26:00Z">
              <w:tcPr>
                <w:tcW w:w="567" w:type="dxa"/>
                <w:gridSpan w:val="2"/>
                <w:tcBorders>
                  <w:bottom w:val="dashSmallGap" w:sz="4" w:space="0" w:color="auto"/>
                </w:tcBorders>
              </w:tcPr>
            </w:tcPrChange>
          </w:tcPr>
          <w:p w:rsidR="00856DFB" w:rsidRPr="00A12F15" w:rsidDel="00DC255E" w:rsidRDefault="00856DFB" w:rsidP="00EF225B">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ins w:id="2401" w:author="morayoa" w:date="2013-06-06T15:22:00Z">
              <w:r>
                <w:rPr>
                  <w:rFonts w:ascii="Arial" w:hAnsi="Arial" w:cs="Arial"/>
                  <w:b/>
                  <w:sz w:val="18"/>
                  <w:szCs w:val="18"/>
                </w:rPr>
                <w:t>N/A</w:t>
              </w:r>
            </w:ins>
          </w:p>
        </w:tc>
        <w:tc>
          <w:tcPr>
            <w:tcW w:w="1559" w:type="dxa"/>
            <w:tcBorders>
              <w:bottom w:val="dashSmallGap" w:sz="4" w:space="0" w:color="auto"/>
            </w:tcBorders>
            <w:tcPrChange w:id="2402" w:author="morayoa" w:date="2013-06-11T11:26:00Z">
              <w:tcPr>
                <w:tcW w:w="1559" w:type="dxa"/>
                <w:gridSpan w:val="2"/>
                <w:tcBorders>
                  <w:bottom w:val="dashSmallGap" w:sz="4" w:space="0" w:color="auto"/>
                </w:tcBorders>
              </w:tcPr>
            </w:tcPrChange>
          </w:tcPr>
          <w:p w:rsidR="00856DFB" w:rsidRPr="00A12F15" w:rsidRDefault="00856DFB" w:rsidP="00EF225B">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del w:id="2403" w:author="morayoa" w:date="2013-06-06T09:05:00Z">
              <w:r w:rsidRPr="00A12F15" w:rsidDel="00DC255E">
                <w:rPr>
                  <w:rFonts w:ascii="Arial" w:hAnsi="Arial" w:cs="Arial"/>
                  <w:b/>
                  <w:sz w:val="18"/>
                  <w:szCs w:val="18"/>
                </w:rPr>
                <w:delText>Remarks</w:delText>
              </w:r>
            </w:del>
            <w:ins w:id="2404" w:author="morayoa" w:date="2013-06-06T09:05:00Z">
              <w:r>
                <w:rPr>
                  <w:rFonts w:ascii="Arial" w:hAnsi="Arial" w:cs="Arial"/>
                  <w:b/>
                  <w:sz w:val="18"/>
                  <w:szCs w:val="18"/>
                </w:rPr>
                <w:t>Observations</w:t>
              </w:r>
            </w:ins>
            <w:fldSimple w:instr=" NOTEREF _Ref324497122 \f \h  \* MERGEFORMAT ">
              <w:ins w:id="2405" w:author="morayoa" w:date="2013-06-14T14:16:00Z">
                <w:r w:rsidR="00FC47BA" w:rsidRPr="00FC47BA">
                  <w:rPr>
                    <w:rStyle w:val="FootnoteReference"/>
                    <w:rFonts w:ascii="Arial" w:hAnsi="Arial" w:cs="Arial"/>
                    <w:sz w:val="18"/>
                    <w:szCs w:val="18"/>
                    <w:rPrChange w:id="2406" w:author="morayoa" w:date="2013-06-14T14:16:00Z">
                      <w:rPr/>
                    </w:rPrChange>
                  </w:rPr>
                  <w:t>3</w:t>
                </w:r>
              </w:ins>
              <w:del w:id="2407" w:author="morayoa" w:date="2013-06-05T13:45:00Z">
                <w:r w:rsidRPr="00E81ADF" w:rsidDel="000A507D">
                  <w:rPr>
                    <w:rStyle w:val="FootnoteReference"/>
                    <w:rFonts w:ascii="Arial" w:hAnsi="Arial" w:cs="Arial"/>
                    <w:sz w:val="18"/>
                    <w:szCs w:val="18"/>
                  </w:rPr>
                  <w:delText>3</w:delText>
                </w:r>
              </w:del>
            </w:fldSimple>
          </w:p>
        </w:tc>
      </w:tr>
      <w:tr w:rsidR="00856DFB" w:rsidRPr="00A12F15" w:rsidTr="003F2A7A">
        <w:trPr>
          <w:trPrChange w:id="2408" w:author="morayoa" w:date="2013-06-11T11:26:00Z">
            <w:trPr>
              <w:gridAfter w:val="0"/>
            </w:trPr>
          </w:trPrChange>
        </w:trPr>
        <w:tc>
          <w:tcPr>
            <w:tcW w:w="993" w:type="dxa"/>
            <w:tcBorders>
              <w:top w:val="dashSmallGap" w:sz="4" w:space="0" w:color="auto"/>
              <w:bottom w:val="nil"/>
            </w:tcBorders>
            <w:tcPrChange w:id="2409" w:author="morayoa" w:date="2013-06-11T11:26:00Z">
              <w:tcPr>
                <w:tcW w:w="993" w:type="dxa"/>
                <w:gridSpan w:val="2"/>
                <w:tcBorders>
                  <w:top w:val="dashSmallGap" w:sz="4" w:space="0" w:color="auto"/>
                  <w:bottom w:val="dashSmallGap" w:sz="4" w:space="0" w:color="auto"/>
                </w:tcBorders>
              </w:tcPr>
            </w:tcPrChange>
          </w:tcPr>
          <w:p w:rsidR="00856DFB" w:rsidRPr="00A12F15" w:rsidRDefault="00856DFB" w:rsidP="00EF225B">
            <w:pPr>
              <w:tabs>
                <w:tab w:val="left" w:pos="-720"/>
                <w:tab w:val="left" w:pos="0"/>
                <w:tab w:val="left" w:pos="259"/>
                <w:tab w:val="left" w:pos="604"/>
                <w:tab w:val="left" w:pos="816"/>
                <w:tab w:val="left" w:pos="1440"/>
              </w:tabs>
              <w:suppressAutoHyphens/>
              <w:jc w:val="center"/>
              <w:rPr>
                <w:rFonts w:ascii="Arial" w:hAnsi="Arial" w:cs="Arial"/>
                <w:sz w:val="18"/>
                <w:szCs w:val="18"/>
              </w:rPr>
            </w:pPr>
            <w:r w:rsidRPr="00A12F15">
              <w:rPr>
                <w:rFonts w:ascii="Arial" w:hAnsi="Arial" w:cs="Arial"/>
                <w:sz w:val="18"/>
                <w:szCs w:val="18"/>
              </w:rPr>
              <w:t>3.4.3</w:t>
            </w:r>
          </w:p>
        </w:tc>
        <w:tc>
          <w:tcPr>
            <w:tcW w:w="1134" w:type="dxa"/>
            <w:tcBorders>
              <w:top w:val="dashSmallGap" w:sz="4" w:space="0" w:color="auto"/>
              <w:bottom w:val="dashSmallGap" w:sz="4" w:space="0" w:color="auto"/>
            </w:tcBorders>
            <w:tcPrChange w:id="2410" w:author="morayoa" w:date="2013-06-11T11:26:00Z">
              <w:tcPr>
                <w:tcW w:w="1134" w:type="dxa"/>
                <w:gridSpan w:val="2"/>
                <w:tcBorders>
                  <w:top w:val="dashSmallGap" w:sz="4" w:space="0" w:color="auto"/>
                  <w:bottom w:val="dashSmallGap" w:sz="4" w:space="0" w:color="auto"/>
                </w:tcBorders>
              </w:tcPr>
            </w:tcPrChange>
          </w:tcPr>
          <w:p w:rsidR="00856DFB" w:rsidRPr="00A12F15" w:rsidRDefault="00856DFB" w:rsidP="00EF225B">
            <w:pPr>
              <w:tabs>
                <w:tab w:val="left" w:pos="-720"/>
                <w:tab w:val="left" w:pos="0"/>
                <w:tab w:val="left" w:pos="259"/>
                <w:tab w:val="left" w:pos="604"/>
                <w:tab w:val="left" w:pos="816"/>
                <w:tab w:val="left" w:pos="1440"/>
              </w:tabs>
              <w:suppressAutoHyphens/>
              <w:jc w:val="center"/>
              <w:rPr>
                <w:rFonts w:ascii="Arial" w:hAnsi="Arial" w:cs="Arial"/>
                <w:sz w:val="18"/>
                <w:szCs w:val="18"/>
              </w:rPr>
            </w:pPr>
          </w:p>
        </w:tc>
        <w:tc>
          <w:tcPr>
            <w:tcW w:w="3402" w:type="dxa"/>
            <w:tcBorders>
              <w:top w:val="dashSmallGap" w:sz="4" w:space="0" w:color="auto"/>
              <w:bottom w:val="dashSmallGap" w:sz="4" w:space="0" w:color="auto"/>
            </w:tcBorders>
            <w:tcPrChange w:id="2411" w:author="morayoa" w:date="2013-06-11T11:26:00Z">
              <w:tcPr>
                <w:tcW w:w="3402" w:type="dxa"/>
                <w:gridSpan w:val="2"/>
                <w:tcBorders>
                  <w:top w:val="dashSmallGap" w:sz="4" w:space="0" w:color="auto"/>
                  <w:bottom w:val="dashSmallGap" w:sz="4" w:space="0" w:color="auto"/>
                </w:tcBorders>
              </w:tcPr>
            </w:tcPrChange>
          </w:tcPr>
          <w:p w:rsidR="00856DFB" w:rsidRPr="00A12F15" w:rsidRDefault="00856DFB" w:rsidP="00E66636">
            <w:pPr>
              <w:tabs>
                <w:tab w:val="left" w:pos="-720"/>
                <w:tab w:val="left" w:pos="0"/>
                <w:tab w:val="left" w:pos="200"/>
                <w:tab w:val="left" w:pos="259"/>
                <w:tab w:val="left" w:pos="1440"/>
              </w:tabs>
              <w:suppressAutoHyphens/>
              <w:rPr>
                <w:rFonts w:ascii="Arial" w:hAnsi="Arial" w:cs="Arial"/>
                <w:sz w:val="18"/>
                <w:szCs w:val="18"/>
              </w:rPr>
            </w:pPr>
            <w:r w:rsidRPr="00A12F15">
              <w:rPr>
                <w:rFonts w:ascii="Arial" w:hAnsi="Arial" w:cs="Arial"/>
                <w:sz w:val="18"/>
                <w:szCs w:val="18"/>
              </w:rPr>
              <w:t>Scale interval:</w:t>
            </w:r>
          </w:p>
        </w:tc>
        <w:tc>
          <w:tcPr>
            <w:tcW w:w="850" w:type="dxa"/>
            <w:tcBorders>
              <w:top w:val="dashSmallGap" w:sz="4" w:space="0" w:color="auto"/>
              <w:bottom w:val="dashSmallGap" w:sz="4" w:space="0" w:color="auto"/>
            </w:tcBorders>
            <w:tcPrChange w:id="2412" w:author="morayoa" w:date="2013-06-11T11:26:00Z">
              <w:tcPr>
                <w:tcW w:w="850" w:type="dxa"/>
                <w:gridSpan w:val="2"/>
                <w:tcBorders>
                  <w:top w:val="dashSmallGap" w:sz="4" w:space="0" w:color="auto"/>
                  <w:bottom w:val="dashSmallGap" w:sz="4" w:space="0" w:color="auto"/>
                </w:tcBorders>
              </w:tcPr>
            </w:tcPrChange>
          </w:tcPr>
          <w:p w:rsidR="00856DFB" w:rsidRPr="00A12F15" w:rsidRDefault="00856DFB" w:rsidP="00EF225B">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p>
        </w:tc>
        <w:tc>
          <w:tcPr>
            <w:tcW w:w="709" w:type="dxa"/>
            <w:tcBorders>
              <w:top w:val="dashSmallGap" w:sz="4" w:space="0" w:color="auto"/>
              <w:bottom w:val="dashSmallGap" w:sz="4" w:space="0" w:color="auto"/>
            </w:tcBorders>
            <w:tcPrChange w:id="2413" w:author="morayoa" w:date="2013-06-11T11:26:00Z">
              <w:tcPr>
                <w:tcW w:w="709" w:type="dxa"/>
                <w:gridSpan w:val="2"/>
                <w:tcBorders>
                  <w:top w:val="dashSmallGap" w:sz="4" w:space="0" w:color="auto"/>
                  <w:bottom w:val="dashSmallGap" w:sz="4" w:space="0" w:color="auto"/>
                </w:tcBorders>
              </w:tcPr>
            </w:tcPrChange>
          </w:tcPr>
          <w:p w:rsidR="00856DFB" w:rsidRPr="00A12F15" w:rsidRDefault="00856DFB" w:rsidP="00EF225B">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p>
        </w:tc>
        <w:tc>
          <w:tcPr>
            <w:tcW w:w="567" w:type="dxa"/>
            <w:tcBorders>
              <w:top w:val="dashSmallGap" w:sz="4" w:space="0" w:color="auto"/>
              <w:bottom w:val="dashSmallGap" w:sz="4" w:space="0" w:color="auto"/>
            </w:tcBorders>
            <w:tcPrChange w:id="2414" w:author="morayoa" w:date="2013-06-11T11:26:00Z">
              <w:tcPr>
                <w:tcW w:w="567" w:type="dxa"/>
                <w:gridSpan w:val="2"/>
                <w:tcBorders>
                  <w:top w:val="dashSmallGap" w:sz="4" w:space="0" w:color="auto"/>
                  <w:bottom w:val="dashSmallGap" w:sz="4" w:space="0" w:color="auto"/>
                </w:tcBorders>
              </w:tcPr>
            </w:tcPrChange>
          </w:tcPr>
          <w:p w:rsidR="00856DFB" w:rsidRPr="00A12F15" w:rsidRDefault="00856DFB" w:rsidP="00EF225B">
            <w:pPr>
              <w:tabs>
                <w:tab w:val="left" w:pos="-720"/>
                <w:tab w:val="left" w:pos="0"/>
                <w:tab w:val="left" w:pos="259"/>
                <w:tab w:val="left" w:pos="604"/>
                <w:tab w:val="left" w:pos="816"/>
                <w:tab w:val="left" w:pos="1440"/>
              </w:tabs>
              <w:suppressAutoHyphens/>
              <w:spacing w:after="56"/>
              <w:jc w:val="center"/>
              <w:rPr>
                <w:ins w:id="2415" w:author="morayoa" w:date="2013-06-06T15:21:00Z"/>
                <w:rFonts w:ascii="Arial" w:hAnsi="Arial" w:cs="Arial"/>
                <w:b/>
                <w:sz w:val="18"/>
                <w:szCs w:val="18"/>
              </w:rPr>
            </w:pPr>
          </w:p>
        </w:tc>
        <w:tc>
          <w:tcPr>
            <w:tcW w:w="1559" w:type="dxa"/>
            <w:tcBorders>
              <w:top w:val="dashSmallGap" w:sz="4" w:space="0" w:color="auto"/>
              <w:bottom w:val="dashSmallGap" w:sz="4" w:space="0" w:color="auto"/>
            </w:tcBorders>
            <w:tcPrChange w:id="2416" w:author="morayoa" w:date="2013-06-11T11:26:00Z">
              <w:tcPr>
                <w:tcW w:w="1559" w:type="dxa"/>
                <w:gridSpan w:val="2"/>
                <w:tcBorders>
                  <w:top w:val="dashSmallGap" w:sz="4" w:space="0" w:color="auto"/>
                  <w:bottom w:val="dashSmallGap" w:sz="4" w:space="0" w:color="auto"/>
                </w:tcBorders>
              </w:tcPr>
            </w:tcPrChange>
          </w:tcPr>
          <w:p w:rsidR="00856DFB" w:rsidRPr="00A12F15" w:rsidRDefault="00856DFB" w:rsidP="00EF225B">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p>
        </w:tc>
      </w:tr>
      <w:tr w:rsidR="00856DFB" w:rsidRPr="00A12F15" w:rsidTr="003F2A7A">
        <w:trPr>
          <w:trPrChange w:id="2417" w:author="morayoa" w:date="2013-06-11T11:26:00Z">
            <w:trPr>
              <w:gridAfter w:val="0"/>
            </w:trPr>
          </w:trPrChange>
        </w:trPr>
        <w:tc>
          <w:tcPr>
            <w:tcW w:w="993" w:type="dxa"/>
            <w:tcBorders>
              <w:top w:val="nil"/>
              <w:bottom w:val="nil"/>
            </w:tcBorders>
            <w:tcPrChange w:id="2418" w:author="morayoa" w:date="2013-06-11T11:26:00Z">
              <w:tcPr>
                <w:tcW w:w="993" w:type="dxa"/>
                <w:gridSpan w:val="2"/>
                <w:tcBorders>
                  <w:top w:val="dashSmallGap" w:sz="4" w:space="0" w:color="auto"/>
                  <w:bottom w:val="dashSmallGap" w:sz="4" w:space="0" w:color="auto"/>
                </w:tcBorders>
              </w:tcPr>
            </w:tcPrChange>
          </w:tcPr>
          <w:p w:rsidR="00856DFB" w:rsidRPr="00A12F15" w:rsidRDefault="00856DFB" w:rsidP="00EF225B">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sz w:val="18"/>
                <w:szCs w:val="18"/>
              </w:rPr>
              <w:t>3.4.3.1</w:t>
            </w:r>
          </w:p>
        </w:tc>
        <w:tc>
          <w:tcPr>
            <w:tcW w:w="1134" w:type="dxa"/>
            <w:tcBorders>
              <w:top w:val="dashSmallGap" w:sz="4" w:space="0" w:color="auto"/>
              <w:bottom w:val="dashSmallGap" w:sz="4" w:space="0" w:color="auto"/>
            </w:tcBorders>
            <w:tcPrChange w:id="2419" w:author="morayoa" w:date="2013-06-11T11:26:00Z">
              <w:tcPr>
                <w:tcW w:w="1134" w:type="dxa"/>
                <w:gridSpan w:val="2"/>
                <w:tcBorders>
                  <w:top w:val="dashSmallGap" w:sz="4" w:space="0" w:color="auto"/>
                  <w:bottom w:val="dashSmallGap" w:sz="4" w:space="0" w:color="auto"/>
                </w:tcBorders>
              </w:tcPr>
            </w:tcPrChange>
          </w:tcPr>
          <w:p w:rsidR="00856DFB" w:rsidRPr="00A12F15" w:rsidRDefault="00856DFB" w:rsidP="00EF225B">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sz w:val="18"/>
                <w:szCs w:val="18"/>
              </w:rPr>
              <w:t>Observe</w:t>
            </w:r>
          </w:p>
        </w:tc>
        <w:tc>
          <w:tcPr>
            <w:tcW w:w="3402" w:type="dxa"/>
            <w:tcBorders>
              <w:top w:val="dashSmallGap" w:sz="4" w:space="0" w:color="auto"/>
              <w:bottom w:val="dashSmallGap" w:sz="4" w:space="0" w:color="auto"/>
            </w:tcBorders>
            <w:tcPrChange w:id="2420" w:author="morayoa" w:date="2013-06-11T11:26:00Z">
              <w:tcPr>
                <w:tcW w:w="3402" w:type="dxa"/>
                <w:gridSpan w:val="2"/>
                <w:tcBorders>
                  <w:top w:val="dashSmallGap" w:sz="4" w:space="0" w:color="auto"/>
                  <w:bottom w:val="dashSmallGap" w:sz="4" w:space="0" w:color="auto"/>
                </w:tcBorders>
              </w:tcPr>
            </w:tcPrChange>
          </w:tcPr>
          <w:p w:rsidR="00856DFB" w:rsidRPr="00A12F15" w:rsidRDefault="00856DFB" w:rsidP="003755A4">
            <w:pPr>
              <w:tabs>
                <w:tab w:val="left" w:pos="-720"/>
                <w:tab w:val="left" w:pos="0"/>
                <w:tab w:val="left" w:pos="200"/>
                <w:tab w:val="left" w:pos="259"/>
                <w:tab w:val="left" w:pos="1440"/>
              </w:tabs>
              <w:suppressAutoHyphens/>
              <w:rPr>
                <w:rFonts w:ascii="Arial" w:hAnsi="Arial" w:cs="Arial"/>
                <w:b/>
                <w:sz w:val="18"/>
                <w:szCs w:val="18"/>
              </w:rPr>
            </w:pPr>
            <w:r w:rsidRPr="00A12F15">
              <w:rPr>
                <w:rFonts w:ascii="Arial" w:hAnsi="Arial" w:cs="Arial"/>
                <w:sz w:val="18"/>
                <w:szCs w:val="18"/>
              </w:rPr>
              <w:t xml:space="preserve"> is in the form of 1 x </w:t>
            </w:r>
            <w:r w:rsidRPr="00A12F15">
              <w:rPr>
                <w:rFonts w:ascii="Arial" w:hAnsi="Arial" w:cs="Arial"/>
                <w:sz w:val="18"/>
                <w:szCs w:val="18"/>
              </w:rPr>
              <w:t>10</w:t>
            </w:r>
            <w:r w:rsidRPr="00A12F15">
              <w:rPr>
                <w:rFonts w:ascii="Arial" w:hAnsi="Arial" w:cs="Arial"/>
                <w:sz w:val="18"/>
                <w:szCs w:val="18"/>
                <w:vertAlign w:val="superscript"/>
              </w:rPr>
              <w:t>k</w:t>
            </w:r>
            <w:r w:rsidRPr="00A12F15">
              <w:rPr>
                <w:rFonts w:ascii="Arial" w:hAnsi="Arial" w:cs="Arial"/>
                <w:sz w:val="18"/>
                <w:szCs w:val="18"/>
              </w:rPr>
              <w:t xml:space="preserve">, 2 x </w:t>
            </w:r>
            <w:r w:rsidRPr="00A12F15">
              <w:rPr>
                <w:rFonts w:ascii="Arial" w:hAnsi="Arial" w:cs="Arial"/>
                <w:sz w:val="18"/>
                <w:szCs w:val="18"/>
              </w:rPr>
              <w:t>10</w:t>
            </w:r>
            <w:r w:rsidRPr="00A12F15">
              <w:rPr>
                <w:rFonts w:ascii="Arial" w:hAnsi="Arial" w:cs="Arial"/>
                <w:sz w:val="18"/>
                <w:szCs w:val="18"/>
                <w:vertAlign w:val="superscript"/>
              </w:rPr>
              <w:t>k</w:t>
            </w:r>
            <w:r w:rsidRPr="00A12F15">
              <w:rPr>
                <w:rFonts w:ascii="Arial" w:hAnsi="Arial" w:cs="Arial"/>
                <w:sz w:val="18"/>
                <w:szCs w:val="18"/>
              </w:rPr>
              <w:t>, or 5 x 10</w:t>
            </w:r>
            <w:r w:rsidRPr="00A12F15">
              <w:rPr>
                <w:rFonts w:ascii="Arial" w:hAnsi="Arial" w:cs="Arial"/>
                <w:sz w:val="18"/>
                <w:szCs w:val="18"/>
                <w:vertAlign w:val="superscript"/>
              </w:rPr>
              <w:t>k</w:t>
            </w:r>
            <w:r w:rsidRPr="00A12F15">
              <w:rPr>
                <w:rFonts w:ascii="Arial" w:hAnsi="Arial" w:cs="Arial"/>
                <w:sz w:val="18"/>
                <w:szCs w:val="18"/>
              </w:rPr>
              <w:t>, “k” being a positive or negative whole number or zero</w:t>
            </w:r>
          </w:p>
        </w:tc>
        <w:tc>
          <w:tcPr>
            <w:tcW w:w="850" w:type="dxa"/>
            <w:tcBorders>
              <w:top w:val="dashSmallGap" w:sz="4" w:space="0" w:color="auto"/>
              <w:bottom w:val="dashSmallGap" w:sz="4" w:space="0" w:color="auto"/>
            </w:tcBorders>
            <w:tcPrChange w:id="2421" w:author="morayoa" w:date="2013-06-11T11:26:00Z">
              <w:tcPr>
                <w:tcW w:w="850" w:type="dxa"/>
                <w:gridSpan w:val="2"/>
                <w:tcBorders>
                  <w:top w:val="dashSmallGap" w:sz="4" w:space="0" w:color="auto"/>
                  <w:bottom w:val="dashSmallGap" w:sz="4" w:space="0" w:color="auto"/>
                </w:tcBorders>
              </w:tcPr>
            </w:tcPrChange>
          </w:tcPr>
          <w:p w:rsidR="00856DFB" w:rsidRPr="00A12F15" w:rsidRDefault="00856DFB" w:rsidP="00EF225B">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p>
        </w:tc>
        <w:tc>
          <w:tcPr>
            <w:tcW w:w="709" w:type="dxa"/>
            <w:tcBorders>
              <w:top w:val="dashSmallGap" w:sz="4" w:space="0" w:color="auto"/>
              <w:bottom w:val="dashSmallGap" w:sz="4" w:space="0" w:color="auto"/>
            </w:tcBorders>
            <w:tcPrChange w:id="2422" w:author="morayoa" w:date="2013-06-11T11:26:00Z">
              <w:tcPr>
                <w:tcW w:w="709" w:type="dxa"/>
                <w:gridSpan w:val="2"/>
                <w:tcBorders>
                  <w:top w:val="dashSmallGap" w:sz="4" w:space="0" w:color="auto"/>
                  <w:bottom w:val="dashSmallGap" w:sz="4" w:space="0" w:color="auto"/>
                </w:tcBorders>
              </w:tcPr>
            </w:tcPrChange>
          </w:tcPr>
          <w:p w:rsidR="00856DFB" w:rsidRPr="00A12F15" w:rsidRDefault="00856DFB" w:rsidP="00EF225B">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p>
        </w:tc>
        <w:tc>
          <w:tcPr>
            <w:tcW w:w="567" w:type="dxa"/>
            <w:tcBorders>
              <w:top w:val="dashSmallGap" w:sz="4" w:space="0" w:color="auto"/>
              <w:bottom w:val="dashSmallGap" w:sz="4" w:space="0" w:color="auto"/>
            </w:tcBorders>
            <w:tcPrChange w:id="2423" w:author="morayoa" w:date="2013-06-11T11:26:00Z">
              <w:tcPr>
                <w:tcW w:w="567" w:type="dxa"/>
                <w:gridSpan w:val="2"/>
                <w:tcBorders>
                  <w:top w:val="dashSmallGap" w:sz="4" w:space="0" w:color="auto"/>
                  <w:bottom w:val="dashSmallGap" w:sz="4" w:space="0" w:color="auto"/>
                </w:tcBorders>
              </w:tcPr>
            </w:tcPrChange>
          </w:tcPr>
          <w:p w:rsidR="00856DFB" w:rsidRPr="00A12F15" w:rsidRDefault="00856DFB" w:rsidP="00EF225B">
            <w:pPr>
              <w:tabs>
                <w:tab w:val="left" w:pos="-720"/>
                <w:tab w:val="left" w:pos="0"/>
                <w:tab w:val="left" w:pos="259"/>
                <w:tab w:val="left" w:pos="604"/>
                <w:tab w:val="left" w:pos="816"/>
                <w:tab w:val="left" w:pos="1440"/>
              </w:tabs>
              <w:suppressAutoHyphens/>
              <w:spacing w:after="56"/>
              <w:jc w:val="center"/>
              <w:rPr>
                <w:ins w:id="2424" w:author="morayoa" w:date="2013-06-06T15:21:00Z"/>
                <w:rFonts w:ascii="Arial" w:hAnsi="Arial" w:cs="Arial"/>
                <w:b/>
                <w:sz w:val="18"/>
                <w:szCs w:val="18"/>
              </w:rPr>
            </w:pPr>
          </w:p>
        </w:tc>
        <w:tc>
          <w:tcPr>
            <w:tcW w:w="1559" w:type="dxa"/>
            <w:tcBorders>
              <w:top w:val="dashSmallGap" w:sz="4" w:space="0" w:color="auto"/>
              <w:bottom w:val="dashSmallGap" w:sz="4" w:space="0" w:color="auto"/>
            </w:tcBorders>
            <w:tcPrChange w:id="2425" w:author="morayoa" w:date="2013-06-11T11:26:00Z">
              <w:tcPr>
                <w:tcW w:w="1559" w:type="dxa"/>
                <w:gridSpan w:val="2"/>
                <w:tcBorders>
                  <w:top w:val="dashSmallGap" w:sz="4" w:space="0" w:color="auto"/>
                  <w:bottom w:val="dashSmallGap" w:sz="4" w:space="0" w:color="auto"/>
                </w:tcBorders>
              </w:tcPr>
            </w:tcPrChange>
          </w:tcPr>
          <w:p w:rsidR="00856DFB" w:rsidRPr="00A12F15" w:rsidRDefault="00856DFB" w:rsidP="00EF225B">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p>
        </w:tc>
      </w:tr>
      <w:tr w:rsidR="00856DFB" w:rsidRPr="00A12F15" w:rsidTr="003F2A7A">
        <w:trPr>
          <w:trPrChange w:id="2426" w:author="morayoa" w:date="2013-06-11T11:26:00Z">
            <w:trPr>
              <w:gridAfter w:val="0"/>
            </w:trPr>
          </w:trPrChange>
        </w:trPr>
        <w:tc>
          <w:tcPr>
            <w:tcW w:w="993" w:type="dxa"/>
            <w:tcBorders>
              <w:top w:val="nil"/>
              <w:bottom w:val="nil"/>
            </w:tcBorders>
            <w:tcPrChange w:id="2427" w:author="morayoa" w:date="2013-06-11T11:26:00Z">
              <w:tcPr>
                <w:tcW w:w="993" w:type="dxa"/>
                <w:gridSpan w:val="2"/>
                <w:tcBorders>
                  <w:top w:val="dashSmallGap" w:sz="4" w:space="0" w:color="auto"/>
                  <w:bottom w:val="dashSmallGap" w:sz="4" w:space="0" w:color="auto"/>
                </w:tcBorders>
              </w:tcPr>
            </w:tcPrChange>
          </w:tcPr>
          <w:p w:rsidR="00856DFB" w:rsidRPr="00A12F15" w:rsidRDefault="00856DFB" w:rsidP="00EF225B">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sz w:val="18"/>
                <w:szCs w:val="18"/>
              </w:rPr>
              <w:t>3.4.3.2</w:t>
            </w:r>
          </w:p>
        </w:tc>
        <w:tc>
          <w:tcPr>
            <w:tcW w:w="1134" w:type="dxa"/>
            <w:tcBorders>
              <w:top w:val="dashSmallGap" w:sz="4" w:space="0" w:color="auto"/>
              <w:bottom w:val="dashSmallGap" w:sz="4" w:space="0" w:color="auto"/>
            </w:tcBorders>
            <w:tcPrChange w:id="2428" w:author="morayoa" w:date="2013-06-11T11:26:00Z">
              <w:tcPr>
                <w:tcW w:w="1134" w:type="dxa"/>
                <w:gridSpan w:val="2"/>
                <w:tcBorders>
                  <w:top w:val="dashSmallGap" w:sz="4" w:space="0" w:color="auto"/>
                  <w:bottom w:val="dashSmallGap" w:sz="4" w:space="0" w:color="auto"/>
                </w:tcBorders>
              </w:tcPr>
            </w:tcPrChange>
          </w:tcPr>
          <w:p w:rsidR="00856DFB" w:rsidRPr="00A12F15" w:rsidRDefault="00856DFB" w:rsidP="00EF225B">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sz w:val="18"/>
                <w:szCs w:val="18"/>
              </w:rPr>
              <w:t>Observe</w:t>
            </w:r>
          </w:p>
        </w:tc>
        <w:tc>
          <w:tcPr>
            <w:tcW w:w="3402" w:type="dxa"/>
            <w:tcBorders>
              <w:top w:val="dashSmallGap" w:sz="4" w:space="0" w:color="auto"/>
              <w:bottom w:val="dashSmallGap" w:sz="4" w:space="0" w:color="auto"/>
            </w:tcBorders>
            <w:tcPrChange w:id="2429" w:author="morayoa" w:date="2013-06-11T11:26:00Z">
              <w:tcPr>
                <w:tcW w:w="3402" w:type="dxa"/>
                <w:gridSpan w:val="2"/>
                <w:tcBorders>
                  <w:top w:val="dashSmallGap" w:sz="4" w:space="0" w:color="auto"/>
                  <w:bottom w:val="dashSmallGap" w:sz="4" w:space="0" w:color="auto"/>
                </w:tcBorders>
              </w:tcPr>
            </w:tcPrChange>
          </w:tcPr>
          <w:p w:rsidR="00856DFB" w:rsidRPr="00A12F15" w:rsidRDefault="00856DFB" w:rsidP="003755A4">
            <w:pPr>
              <w:tabs>
                <w:tab w:val="left" w:pos="-720"/>
                <w:tab w:val="left" w:pos="0"/>
                <w:tab w:val="left" w:pos="200"/>
                <w:tab w:val="left" w:pos="259"/>
                <w:tab w:val="left" w:pos="1440"/>
              </w:tabs>
              <w:suppressAutoHyphens/>
              <w:rPr>
                <w:rFonts w:ascii="Arial" w:hAnsi="Arial" w:cs="Arial"/>
                <w:b/>
                <w:sz w:val="18"/>
                <w:szCs w:val="18"/>
              </w:rPr>
            </w:pPr>
            <w:r w:rsidRPr="00A12F15">
              <w:rPr>
                <w:rFonts w:ascii="Arial" w:hAnsi="Arial" w:cs="Arial"/>
                <w:sz w:val="18"/>
                <w:szCs w:val="18"/>
              </w:rPr>
              <w:t>scale interval (</w:t>
            </w:r>
            <w:r>
              <w:rPr>
                <w:rFonts w:ascii="Arial" w:hAnsi="Arial" w:cs="Arial"/>
                <w:sz w:val="18"/>
                <w:szCs w:val="18"/>
              </w:rPr>
              <w:t>d</w:t>
            </w:r>
            <w:r w:rsidRPr="00A12F15">
              <w:rPr>
                <w:rFonts w:ascii="Arial" w:hAnsi="Arial" w:cs="Arial"/>
                <w:sz w:val="18"/>
                <w:szCs w:val="18"/>
              </w:rPr>
              <w:t xml:space="preserve">) of a partial </w:t>
            </w:r>
            <w:proofErr w:type="spellStart"/>
            <w:r w:rsidRPr="00A12F15">
              <w:rPr>
                <w:rFonts w:ascii="Arial" w:hAnsi="Arial" w:cs="Arial"/>
                <w:sz w:val="18"/>
                <w:szCs w:val="18"/>
              </w:rPr>
              <w:t>totalization</w:t>
            </w:r>
            <w:proofErr w:type="spellEnd"/>
            <w:r w:rsidRPr="00A12F15">
              <w:rPr>
                <w:rFonts w:ascii="Arial" w:hAnsi="Arial" w:cs="Arial"/>
                <w:sz w:val="18"/>
                <w:szCs w:val="18"/>
              </w:rPr>
              <w:t xml:space="preserve"> indicating device: is equal to scale interval of the general </w:t>
            </w:r>
            <w:proofErr w:type="spellStart"/>
            <w:r w:rsidRPr="00A12F15">
              <w:rPr>
                <w:rFonts w:ascii="Arial" w:hAnsi="Arial" w:cs="Arial"/>
                <w:sz w:val="18"/>
                <w:szCs w:val="18"/>
              </w:rPr>
              <w:t>totalization</w:t>
            </w:r>
            <w:proofErr w:type="spellEnd"/>
            <w:r w:rsidRPr="00A12F15">
              <w:rPr>
                <w:rFonts w:ascii="Arial" w:hAnsi="Arial" w:cs="Arial"/>
                <w:sz w:val="18"/>
                <w:szCs w:val="18"/>
              </w:rPr>
              <w:t xml:space="preserve"> indicating device</w:t>
            </w:r>
          </w:p>
        </w:tc>
        <w:tc>
          <w:tcPr>
            <w:tcW w:w="850" w:type="dxa"/>
            <w:tcBorders>
              <w:top w:val="dashSmallGap" w:sz="4" w:space="0" w:color="auto"/>
              <w:bottom w:val="dashSmallGap" w:sz="4" w:space="0" w:color="auto"/>
            </w:tcBorders>
            <w:tcPrChange w:id="2430" w:author="morayoa" w:date="2013-06-11T11:26:00Z">
              <w:tcPr>
                <w:tcW w:w="850" w:type="dxa"/>
                <w:gridSpan w:val="2"/>
                <w:tcBorders>
                  <w:top w:val="dashSmallGap" w:sz="4" w:space="0" w:color="auto"/>
                  <w:bottom w:val="dashSmallGap" w:sz="4" w:space="0" w:color="auto"/>
                </w:tcBorders>
              </w:tcPr>
            </w:tcPrChange>
          </w:tcPr>
          <w:p w:rsidR="00856DFB" w:rsidRPr="00A12F15" w:rsidRDefault="00856DFB" w:rsidP="00EF225B">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p>
        </w:tc>
        <w:tc>
          <w:tcPr>
            <w:tcW w:w="709" w:type="dxa"/>
            <w:tcBorders>
              <w:top w:val="dashSmallGap" w:sz="4" w:space="0" w:color="auto"/>
              <w:bottom w:val="dashSmallGap" w:sz="4" w:space="0" w:color="auto"/>
            </w:tcBorders>
            <w:tcPrChange w:id="2431" w:author="morayoa" w:date="2013-06-11T11:26:00Z">
              <w:tcPr>
                <w:tcW w:w="709" w:type="dxa"/>
                <w:gridSpan w:val="2"/>
                <w:tcBorders>
                  <w:top w:val="dashSmallGap" w:sz="4" w:space="0" w:color="auto"/>
                  <w:bottom w:val="dashSmallGap" w:sz="4" w:space="0" w:color="auto"/>
                </w:tcBorders>
              </w:tcPr>
            </w:tcPrChange>
          </w:tcPr>
          <w:p w:rsidR="00856DFB" w:rsidRPr="00A12F15" w:rsidRDefault="00856DFB" w:rsidP="00EF225B">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p>
        </w:tc>
        <w:tc>
          <w:tcPr>
            <w:tcW w:w="567" w:type="dxa"/>
            <w:tcBorders>
              <w:top w:val="dashSmallGap" w:sz="4" w:space="0" w:color="auto"/>
              <w:bottom w:val="dashSmallGap" w:sz="4" w:space="0" w:color="auto"/>
            </w:tcBorders>
            <w:tcPrChange w:id="2432" w:author="morayoa" w:date="2013-06-11T11:26:00Z">
              <w:tcPr>
                <w:tcW w:w="567" w:type="dxa"/>
                <w:gridSpan w:val="2"/>
                <w:tcBorders>
                  <w:top w:val="dashSmallGap" w:sz="4" w:space="0" w:color="auto"/>
                  <w:bottom w:val="dashSmallGap" w:sz="4" w:space="0" w:color="auto"/>
                </w:tcBorders>
              </w:tcPr>
            </w:tcPrChange>
          </w:tcPr>
          <w:p w:rsidR="00856DFB" w:rsidRPr="00A12F15" w:rsidRDefault="00856DFB" w:rsidP="00EF225B">
            <w:pPr>
              <w:tabs>
                <w:tab w:val="left" w:pos="-720"/>
                <w:tab w:val="left" w:pos="0"/>
                <w:tab w:val="left" w:pos="259"/>
                <w:tab w:val="left" w:pos="604"/>
                <w:tab w:val="left" w:pos="816"/>
                <w:tab w:val="left" w:pos="1440"/>
              </w:tabs>
              <w:suppressAutoHyphens/>
              <w:spacing w:after="56"/>
              <w:jc w:val="center"/>
              <w:rPr>
                <w:ins w:id="2433" w:author="morayoa" w:date="2013-06-06T15:21:00Z"/>
                <w:rFonts w:ascii="Arial" w:hAnsi="Arial" w:cs="Arial"/>
                <w:b/>
                <w:sz w:val="18"/>
                <w:szCs w:val="18"/>
              </w:rPr>
            </w:pPr>
          </w:p>
        </w:tc>
        <w:tc>
          <w:tcPr>
            <w:tcW w:w="1559" w:type="dxa"/>
            <w:tcBorders>
              <w:top w:val="dashSmallGap" w:sz="4" w:space="0" w:color="auto"/>
              <w:bottom w:val="dashSmallGap" w:sz="4" w:space="0" w:color="auto"/>
            </w:tcBorders>
            <w:tcPrChange w:id="2434" w:author="morayoa" w:date="2013-06-11T11:26:00Z">
              <w:tcPr>
                <w:tcW w:w="1559" w:type="dxa"/>
                <w:gridSpan w:val="2"/>
                <w:tcBorders>
                  <w:top w:val="dashSmallGap" w:sz="4" w:space="0" w:color="auto"/>
                  <w:bottom w:val="dashSmallGap" w:sz="4" w:space="0" w:color="auto"/>
                </w:tcBorders>
              </w:tcPr>
            </w:tcPrChange>
          </w:tcPr>
          <w:p w:rsidR="00856DFB" w:rsidRPr="00A12F15" w:rsidRDefault="00856DFB" w:rsidP="00EF225B">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p>
        </w:tc>
      </w:tr>
      <w:tr w:rsidR="00856DFB" w:rsidRPr="00A12F15" w:rsidTr="003F2A7A">
        <w:trPr>
          <w:trPrChange w:id="2435" w:author="morayoa" w:date="2013-06-11T11:26:00Z">
            <w:trPr>
              <w:gridAfter w:val="0"/>
            </w:trPr>
          </w:trPrChange>
        </w:trPr>
        <w:tc>
          <w:tcPr>
            <w:tcW w:w="993" w:type="dxa"/>
            <w:tcBorders>
              <w:top w:val="nil"/>
              <w:bottom w:val="nil"/>
            </w:tcBorders>
            <w:tcPrChange w:id="2436" w:author="morayoa" w:date="2013-06-11T11:26:00Z">
              <w:tcPr>
                <w:tcW w:w="993" w:type="dxa"/>
                <w:gridSpan w:val="2"/>
                <w:tcBorders>
                  <w:top w:val="dashSmallGap" w:sz="4" w:space="0" w:color="auto"/>
                  <w:bottom w:val="dashSmallGap" w:sz="4" w:space="0" w:color="auto"/>
                </w:tcBorders>
              </w:tcPr>
            </w:tcPrChange>
          </w:tcPr>
          <w:p w:rsidR="00856DFB" w:rsidRPr="00A12F15" w:rsidRDefault="00856DFB" w:rsidP="00EF225B">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sz w:val="18"/>
                <w:szCs w:val="18"/>
              </w:rPr>
              <w:t>3.4.3.3</w:t>
            </w:r>
          </w:p>
        </w:tc>
        <w:tc>
          <w:tcPr>
            <w:tcW w:w="1134" w:type="dxa"/>
            <w:tcBorders>
              <w:top w:val="dashSmallGap" w:sz="4" w:space="0" w:color="auto"/>
              <w:bottom w:val="dashSmallGap" w:sz="4" w:space="0" w:color="auto"/>
            </w:tcBorders>
            <w:tcPrChange w:id="2437" w:author="morayoa" w:date="2013-06-11T11:26:00Z">
              <w:tcPr>
                <w:tcW w:w="1134" w:type="dxa"/>
                <w:gridSpan w:val="2"/>
                <w:tcBorders>
                  <w:top w:val="dashSmallGap" w:sz="4" w:space="0" w:color="auto"/>
                  <w:bottom w:val="dashSmallGap" w:sz="4" w:space="0" w:color="auto"/>
                </w:tcBorders>
              </w:tcPr>
            </w:tcPrChange>
          </w:tcPr>
          <w:p w:rsidR="00856DFB" w:rsidRPr="00A12F15" w:rsidRDefault="00856DFB" w:rsidP="00EF225B">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sz w:val="18"/>
                <w:szCs w:val="18"/>
              </w:rPr>
              <w:t>Observe</w:t>
            </w:r>
          </w:p>
        </w:tc>
        <w:tc>
          <w:tcPr>
            <w:tcW w:w="3402" w:type="dxa"/>
            <w:tcBorders>
              <w:top w:val="dashSmallGap" w:sz="4" w:space="0" w:color="auto"/>
              <w:bottom w:val="dashSmallGap" w:sz="4" w:space="0" w:color="auto"/>
            </w:tcBorders>
            <w:tcPrChange w:id="2438" w:author="morayoa" w:date="2013-06-11T11:26:00Z">
              <w:tcPr>
                <w:tcW w:w="3402" w:type="dxa"/>
                <w:gridSpan w:val="2"/>
                <w:tcBorders>
                  <w:top w:val="dashSmallGap" w:sz="4" w:space="0" w:color="auto"/>
                  <w:bottom w:val="dashSmallGap" w:sz="4" w:space="0" w:color="auto"/>
                </w:tcBorders>
              </w:tcPr>
            </w:tcPrChange>
          </w:tcPr>
          <w:p w:rsidR="00856DFB" w:rsidRPr="00A12F15" w:rsidRDefault="00856DFB" w:rsidP="003755A4">
            <w:pPr>
              <w:tabs>
                <w:tab w:val="left" w:pos="-720"/>
                <w:tab w:val="left" w:pos="0"/>
                <w:tab w:val="left" w:pos="200"/>
                <w:tab w:val="left" w:pos="259"/>
                <w:tab w:val="left" w:pos="1440"/>
              </w:tabs>
              <w:suppressAutoHyphens/>
              <w:rPr>
                <w:rFonts w:ascii="Arial" w:hAnsi="Arial" w:cs="Arial"/>
                <w:b/>
                <w:sz w:val="18"/>
                <w:szCs w:val="18"/>
              </w:rPr>
            </w:pPr>
            <w:r w:rsidRPr="00A12F15">
              <w:rPr>
                <w:rFonts w:ascii="Arial" w:hAnsi="Arial" w:cs="Arial"/>
                <w:sz w:val="18"/>
                <w:szCs w:val="18"/>
              </w:rPr>
              <w:t xml:space="preserve">scale interval of supplementary </w:t>
            </w:r>
            <w:proofErr w:type="spellStart"/>
            <w:r w:rsidRPr="00A12F15">
              <w:rPr>
                <w:rFonts w:ascii="Arial" w:hAnsi="Arial" w:cs="Arial"/>
                <w:sz w:val="18"/>
                <w:szCs w:val="18"/>
              </w:rPr>
              <w:t>totalization</w:t>
            </w:r>
            <w:proofErr w:type="spellEnd"/>
            <w:r w:rsidRPr="00A12F15">
              <w:rPr>
                <w:rFonts w:ascii="Arial" w:hAnsi="Arial" w:cs="Arial"/>
                <w:sz w:val="18"/>
                <w:szCs w:val="18"/>
              </w:rPr>
              <w:t xml:space="preserve"> indicating devices: is at least equal to 10 times </w:t>
            </w:r>
            <w:proofErr w:type="spellStart"/>
            <w:r w:rsidRPr="00A12F15">
              <w:rPr>
                <w:rFonts w:ascii="Arial" w:hAnsi="Arial" w:cs="Arial"/>
                <w:sz w:val="18"/>
                <w:szCs w:val="18"/>
              </w:rPr>
              <w:t>totalization</w:t>
            </w:r>
            <w:proofErr w:type="spellEnd"/>
            <w:r w:rsidRPr="00A12F15">
              <w:rPr>
                <w:rFonts w:ascii="Arial" w:hAnsi="Arial" w:cs="Arial"/>
                <w:sz w:val="18"/>
                <w:szCs w:val="18"/>
              </w:rPr>
              <w:t xml:space="preserve"> scale interval</w:t>
            </w:r>
          </w:p>
        </w:tc>
        <w:tc>
          <w:tcPr>
            <w:tcW w:w="850" w:type="dxa"/>
            <w:tcBorders>
              <w:top w:val="dashSmallGap" w:sz="4" w:space="0" w:color="auto"/>
              <w:bottom w:val="dashSmallGap" w:sz="4" w:space="0" w:color="auto"/>
            </w:tcBorders>
            <w:tcPrChange w:id="2439" w:author="morayoa" w:date="2013-06-11T11:26:00Z">
              <w:tcPr>
                <w:tcW w:w="850" w:type="dxa"/>
                <w:gridSpan w:val="2"/>
                <w:tcBorders>
                  <w:top w:val="dashSmallGap" w:sz="4" w:space="0" w:color="auto"/>
                  <w:bottom w:val="dashSmallGap" w:sz="4" w:space="0" w:color="auto"/>
                </w:tcBorders>
              </w:tcPr>
            </w:tcPrChange>
          </w:tcPr>
          <w:p w:rsidR="00856DFB" w:rsidRPr="00A12F15" w:rsidRDefault="00856DFB" w:rsidP="00EF225B">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p>
        </w:tc>
        <w:tc>
          <w:tcPr>
            <w:tcW w:w="709" w:type="dxa"/>
            <w:tcBorders>
              <w:top w:val="dashSmallGap" w:sz="4" w:space="0" w:color="auto"/>
              <w:bottom w:val="dashSmallGap" w:sz="4" w:space="0" w:color="auto"/>
            </w:tcBorders>
            <w:tcPrChange w:id="2440" w:author="morayoa" w:date="2013-06-11T11:26:00Z">
              <w:tcPr>
                <w:tcW w:w="709" w:type="dxa"/>
                <w:gridSpan w:val="2"/>
                <w:tcBorders>
                  <w:top w:val="dashSmallGap" w:sz="4" w:space="0" w:color="auto"/>
                  <w:bottom w:val="dashSmallGap" w:sz="4" w:space="0" w:color="auto"/>
                </w:tcBorders>
              </w:tcPr>
            </w:tcPrChange>
          </w:tcPr>
          <w:p w:rsidR="00856DFB" w:rsidRPr="00A12F15" w:rsidRDefault="00856DFB" w:rsidP="00EF225B">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p>
        </w:tc>
        <w:tc>
          <w:tcPr>
            <w:tcW w:w="567" w:type="dxa"/>
            <w:tcBorders>
              <w:top w:val="dashSmallGap" w:sz="4" w:space="0" w:color="auto"/>
              <w:bottom w:val="dashSmallGap" w:sz="4" w:space="0" w:color="auto"/>
            </w:tcBorders>
            <w:tcPrChange w:id="2441" w:author="morayoa" w:date="2013-06-11T11:26:00Z">
              <w:tcPr>
                <w:tcW w:w="567" w:type="dxa"/>
                <w:gridSpan w:val="2"/>
                <w:tcBorders>
                  <w:top w:val="dashSmallGap" w:sz="4" w:space="0" w:color="auto"/>
                  <w:bottom w:val="dashSmallGap" w:sz="4" w:space="0" w:color="auto"/>
                </w:tcBorders>
              </w:tcPr>
            </w:tcPrChange>
          </w:tcPr>
          <w:p w:rsidR="00856DFB" w:rsidRPr="00A12F15" w:rsidRDefault="00856DFB" w:rsidP="00EF225B">
            <w:pPr>
              <w:tabs>
                <w:tab w:val="left" w:pos="-720"/>
                <w:tab w:val="left" w:pos="0"/>
                <w:tab w:val="left" w:pos="259"/>
                <w:tab w:val="left" w:pos="604"/>
                <w:tab w:val="left" w:pos="816"/>
                <w:tab w:val="left" w:pos="1440"/>
              </w:tabs>
              <w:suppressAutoHyphens/>
              <w:spacing w:after="56"/>
              <w:jc w:val="center"/>
              <w:rPr>
                <w:ins w:id="2442" w:author="morayoa" w:date="2013-06-06T15:21:00Z"/>
                <w:rFonts w:ascii="Arial" w:hAnsi="Arial" w:cs="Arial"/>
                <w:b/>
                <w:sz w:val="18"/>
                <w:szCs w:val="18"/>
              </w:rPr>
            </w:pPr>
          </w:p>
        </w:tc>
        <w:tc>
          <w:tcPr>
            <w:tcW w:w="1559" w:type="dxa"/>
            <w:tcBorders>
              <w:top w:val="dashSmallGap" w:sz="4" w:space="0" w:color="auto"/>
              <w:bottom w:val="dashSmallGap" w:sz="4" w:space="0" w:color="auto"/>
            </w:tcBorders>
            <w:tcPrChange w:id="2443" w:author="morayoa" w:date="2013-06-11T11:26:00Z">
              <w:tcPr>
                <w:tcW w:w="1559" w:type="dxa"/>
                <w:gridSpan w:val="2"/>
                <w:tcBorders>
                  <w:top w:val="dashSmallGap" w:sz="4" w:space="0" w:color="auto"/>
                  <w:bottom w:val="dashSmallGap" w:sz="4" w:space="0" w:color="auto"/>
                </w:tcBorders>
              </w:tcPr>
            </w:tcPrChange>
          </w:tcPr>
          <w:p w:rsidR="00856DFB" w:rsidRPr="00A12F15" w:rsidRDefault="00856DFB" w:rsidP="00EF225B">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p>
        </w:tc>
      </w:tr>
      <w:tr w:rsidR="00856DFB" w:rsidRPr="00A12F15" w:rsidTr="003F2A7A">
        <w:trPr>
          <w:trPrChange w:id="2444" w:author="morayoa" w:date="2013-06-11T11:26:00Z">
            <w:trPr>
              <w:gridAfter w:val="0"/>
            </w:trPr>
          </w:trPrChange>
        </w:trPr>
        <w:tc>
          <w:tcPr>
            <w:tcW w:w="993" w:type="dxa"/>
            <w:tcBorders>
              <w:top w:val="nil"/>
              <w:bottom w:val="nil"/>
            </w:tcBorders>
            <w:tcPrChange w:id="2445" w:author="morayoa" w:date="2013-06-11T11:26:00Z">
              <w:tcPr>
                <w:tcW w:w="993" w:type="dxa"/>
                <w:gridSpan w:val="2"/>
                <w:tcBorders>
                  <w:top w:val="dashSmallGap" w:sz="4" w:space="0" w:color="auto"/>
                  <w:bottom w:val="dashSmallGap" w:sz="4" w:space="0" w:color="auto"/>
                </w:tcBorders>
              </w:tcPr>
            </w:tcPrChange>
          </w:tcPr>
          <w:p w:rsidR="00856DFB" w:rsidRPr="00A12F15" w:rsidRDefault="00856DFB" w:rsidP="00EF225B">
            <w:pPr>
              <w:tabs>
                <w:tab w:val="left" w:pos="-720"/>
                <w:tab w:val="left" w:pos="0"/>
                <w:tab w:val="left" w:pos="259"/>
                <w:tab w:val="left" w:pos="604"/>
                <w:tab w:val="left" w:pos="816"/>
                <w:tab w:val="left" w:pos="1440"/>
              </w:tabs>
              <w:suppressAutoHyphens/>
              <w:jc w:val="center"/>
              <w:rPr>
                <w:rFonts w:ascii="Arial" w:hAnsi="Arial" w:cs="Arial"/>
                <w:sz w:val="18"/>
                <w:szCs w:val="18"/>
              </w:rPr>
            </w:pPr>
            <w:r w:rsidRPr="00A12F15">
              <w:rPr>
                <w:rFonts w:ascii="Arial" w:hAnsi="Arial" w:cs="Arial"/>
                <w:sz w:val="18"/>
                <w:szCs w:val="18"/>
              </w:rPr>
              <w:t>3.4.4</w:t>
            </w:r>
          </w:p>
        </w:tc>
        <w:tc>
          <w:tcPr>
            <w:tcW w:w="1134" w:type="dxa"/>
            <w:tcBorders>
              <w:top w:val="dashSmallGap" w:sz="4" w:space="0" w:color="auto"/>
              <w:bottom w:val="dashSmallGap" w:sz="4" w:space="0" w:color="auto"/>
            </w:tcBorders>
            <w:tcPrChange w:id="2446" w:author="morayoa" w:date="2013-06-11T11:26:00Z">
              <w:tcPr>
                <w:tcW w:w="1134" w:type="dxa"/>
                <w:gridSpan w:val="2"/>
                <w:tcBorders>
                  <w:top w:val="dashSmallGap" w:sz="4" w:space="0" w:color="auto"/>
                  <w:bottom w:val="dashSmallGap" w:sz="4" w:space="0" w:color="auto"/>
                </w:tcBorders>
              </w:tcPr>
            </w:tcPrChange>
          </w:tcPr>
          <w:p w:rsidR="00856DFB" w:rsidRPr="00A12F15" w:rsidRDefault="00856DFB" w:rsidP="00EF225B">
            <w:pPr>
              <w:tabs>
                <w:tab w:val="left" w:pos="-720"/>
                <w:tab w:val="left" w:pos="0"/>
                <w:tab w:val="left" w:pos="259"/>
                <w:tab w:val="left" w:pos="604"/>
                <w:tab w:val="left" w:pos="816"/>
                <w:tab w:val="left" w:pos="1440"/>
              </w:tabs>
              <w:suppressAutoHyphens/>
              <w:jc w:val="center"/>
              <w:rPr>
                <w:rFonts w:ascii="Arial" w:hAnsi="Arial" w:cs="Arial"/>
                <w:sz w:val="18"/>
                <w:szCs w:val="18"/>
              </w:rPr>
            </w:pPr>
            <w:r w:rsidRPr="00A12F15">
              <w:rPr>
                <w:rFonts w:ascii="Arial" w:hAnsi="Arial" w:cs="Arial"/>
                <w:sz w:val="18"/>
                <w:szCs w:val="18"/>
              </w:rPr>
              <w:t>Observe</w:t>
            </w:r>
          </w:p>
        </w:tc>
        <w:tc>
          <w:tcPr>
            <w:tcW w:w="3402" w:type="dxa"/>
            <w:tcBorders>
              <w:top w:val="dashSmallGap" w:sz="4" w:space="0" w:color="auto"/>
              <w:bottom w:val="dashSmallGap" w:sz="4" w:space="0" w:color="auto"/>
            </w:tcBorders>
            <w:tcPrChange w:id="2447" w:author="morayoa" w:date="2013-06-11T11:26:00Z">
              <w:tcPr>
                <w:tcW w:w="3402" w:type="dxa"/>
                <w:gridSpan w:val="2"/>
                <w:tcBorders>
                  <w:top w:val="dashSmallGap" w:sz="4" w:space="0" w:color="auto"/>
                  <w:bottom w:val="dashSmallGap" w:sz="4" w:space="0" w:color="auto"/>
                </w:tcBorders>
              </w:tcPr>
            </w:tcPrChange>
          </w:tcPr>
          <w:p w:rsidR="00856DFB" w:rsidRPr="00A12F15" w:rsidRDefault="00856DFB" w:rsidP="00ED7791">
            <w:pPr>
              <w:tabs>
                <w:tab w:val="left" w:pos="-720"/>
                <w:tab w:val="left" w:pos="0"/>
                <w:tab w:val="left" w:pos="200"/>
                <w:tab w:val="left" w:pos="259"/>
                <w:tab w:val="left" w:pos="1440"/>
              </w:tabs>
              <w:suppressAutoHyphens/>
              <w:rPr>
                <w:rFonts w:ascii="Arial" w:hAnsi="Arial" w:cs="Arial"/>
                <w:sz w:val="18"/>
                <w:szCs w:val="18"/>
              </w:rPr>
            </w:pPr>
            <w:r w:rsidRPr="00A12F15">
              <w:rPr>
                <w:rFonts w:ascii="Arial" w:hAnsi="Arial" w:cs="Arial"/>
                <w:sz w:val="18"/>
                <w:szCs w:val="18"/>
              </w:rPr>
              <w:t xml:space="preserve">Range of indication: </w:t>
            </w:r>
          </w:p>
        </w:tc>
        <w:tc>
          <w:tcPr>
            <w:tcW w:w="850" w:type="dxa"/>
            <w:tcBorders>
              <w:top w:val="dashSmallGap" w:sz="4" w:space="0" w:color="auto"/>
              <w:bottom w:val="dashSmallGap" w:sz="4" w:space="0" w:color="auto"/>
            </w:tcBorders>
            <w:tcPrChange w:id="2448" w:author="morayoa" w:date="2013-06-11T11:26:00Z">
              <w:tcPr>
                <w:tcW w:w="850" w:type="dxa"/>
                <w:gridSpan w:val="2"/>
                <w:tcBorders>
                  <w:top w:val="dashSmallGap" w:sz="4" w:space="0" w:color="auto"/>
                  <w:bottom w:val="dashSmallGap" w:sz="4" w:space="0" w:color="auto"/>
                </w:tcBorders>
              </w:tcPr>
            </w:tcPrChange>
          </w:tcPr>
          <w:p w:rsidR="00856DFB" w:rsidRPr="00A12F15" w:rsidRDefault="00856DFB" w:rsidP="00EF225B">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p>
        </w:tc>
        <w:tc>
          <w:tcPr>
            <w:tcW w:w="709" w:type="dxa"/>
            <w:tcBorders>
              <w:top w:val="dashSmallGap" w:sz="4" w:space="0" w:color="auto"/>
              <w:bottom w:val="dashSmallGap" w:sz="4" w:space="0" w:color="auto"/>
            </w:tcBorders>
            <w:tcPrChange w:id="2449" w:author="morayoa" w:date="2013-06-11T11:26:00Z">
              <w:tcPr>
                <w:tcW w:w="709" w:type="dxa"/>
                <w:gridSpan w:val="2"/>
                <w:tcBorders>
                  <w:top w:val="dashSmallGap" w:sz="4" w:space="0" w:color="auto"/>
                  <w:bottom w:val="dashSmallGap" w:sz="4" w:space="0" w:color="auto"/>
                </w:tcBorders>
              </w:tcPr>
            </w:tcPrChange>
          </w:tcPr>
          <w:p w:rsidR="00856DFB" w:rsidRPr="00A12F15" w:rsidRDefault="00856DFB" w:rsidP="00EF225B">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p>
        </w:tc>
        <w:tc>
          <w:tcPr>
            <w:tcW w:w="567" w:type="dxa"/>
            <w:tcBorders>
              <w:top w:val="dashSmallGap" w:sz="4" w:space="0" w:color="auto"/>
              <w:bottom w:val="dashSmallGap" w:sz="4" w:space="0" w:color="auto"/>
            </w:tcBorders>
            <w:tcPrChange w:id="2450" w:author="morayoa" w:date="2013-06-11T11:26:00Z">
              <w:tcPr>
                <w:tcW w:w="567" w:type="dxa"/>
                <w:gridSpan w:val="2"/>
                <w:tcBorders>
                  <w:top w:val="dashSmallGap" w:sz="4" w:space="0" w:color="auto"/>
                  <w:bottom w:val="dashSmallGap" w:sz="4" w:space="0" w:color="auto"/>
                </w:tcBorders>
              </w:tcPr>
            </w:tcPrChange>
          </w:tcPr>
          <w:p w:rsidR="00856DFB" w:rsidRPr="00A12F15" w:rsidRDefault="00856DFB" w:rsidP="00EF225B">
            <w:pPr>
              <w:tabs>
                <w:tab w:val="left" w:pos="-720"/>
                <w:tab w:val="left" w:pos="0"/>
                <w:tab w:val="left" w:pos="259"/>
                <w:tab w:val="left" w:pos="604"/>
                <w:tab w:val="left" w:pos="816"/>
                <w:tab w:val="left" w:pos="1440"/>
              </w:tabs>
              <w:suppressAutoHyphens/>
              <w:spacing w:after="56"/>
              <w:jc w:val="center"/>
              <w:rPr>
                <w:ins w:id="2451" w:author="morayoa" w:date="2013-06-06T15:21:00Z"/>
                <w:rFonts w:ascii="Arial" w:hAnsi="Arial" w:cs="Arial"/>
                <w:b/>
                <w:sz w:val="18"/>
                <w:szCs w:val="18"/>
              </w:rPr>
            </w:pPr>
          </w:p>
        </w:tc>
        <w:tc>
          <w:tcPr>
            <w:tcW w:w="1559" w:type="dxa"/>
            <w:tcBorders>
              <w:top w:val="dashSmallGap" w:sz="4" w:space="0" w:color="auto"/>
              <w:bottom w:val="dashSmallGap" w:sz="4" w:space="0" w:color="auto"/>
            </w:tcBorders>
            <w:tcPrChange w:id="2452" w:author="morayoa" w:date="2013-06-11T11:26:00Z">
              <w:tcPr>
                <w:tcW w:w="1559" w:type="dxa"/>
                <w:gridSpan w:val="2"/>
                <w:tcBorders>
                  <w:top w:val="dashSmallGap" w:sz="4" w:space="0" w:color="auto"/>
                  <w:bottom w:val="dashSmallGap" w:sz="4" w:space="0" w:color="auto"/>
                </w:tcBorders>
              </w:tcPr>
            </w:tcPrChange>
          </w:tcPr>
          <w:p w:rsidR="00856DFB" w:rsidRPr="00A12F15" w:rsidRDefault="00856DFB" w:rsidP="00EF225B">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p>
        </w:tc>
      </w:tr>
      <w:tr w:rsidR="00856DFB" w:rsidRPr="00A12F15" w:rsidTr="003F2A7A">
        <w:trPr>
          <w:trPrChange w:id="2453" w:author="morayoa" w:date="2013-06-11T11:26:00Z">
            <w:trPr>
              <w:gridAfter w:val="0"/>
            </w:trPr>
          </w:trPrChange>
        </w:trPr>
        <w:tc>
          <w:tcPr>
            <w:tcW w:w="993" w:type="dxa"/>
            <w:tcBorders>
              <w:top w:val="nil"/>
              <w:bottom w:val="nil"/>
            </w:tcBorders>
            <w:tcPrChange w:id="2454" w:author="morayoa" w:date="2013-06-11T11:26:00Z">
              <w:tcPr>
                <w:tcW w:w="993" w:type="dxa"/>
                <w:gridSpan w:val="2"/>
                <w:tcBorders>
                  <w:top w:val="dashSmallGap" w:sz="4" w:space="0" w:color="auto"/>
                  <w:bottom w:val="dashSmallGap" w:sz="4" w:space="0" w:color="auto"/>
                </w:tcBorders>
              </w:tcPr>
            </w:tcPrChange>
          </w:tcPr>
          <w:p w:rsidR="00856DFB" w:rsidRPr="00A12F15" w:rsidRDefault="00856DFB" w:rsidP="00EF225B">
            <w:pPr>
              <w:tabs>
                <w:tab w:val="left" w:pos="-720"/>
                <w:tab w:val="left" w:pos="0"/>
                <w:tab w:val="left" w:pos="259"/>
                <w:tab w:val="left" w:pos="604"/>
                <w:tab w:val="left" w:pos="816"/>
                <w:tab w:val="left" w:pos="1440"/>
              </w:tabs>
              <w:suppressAutoHyphens/>
              <w:jc w:val="center"/>
              <w:rPr>
                <w:rFonts w:ascii="Arial" w:hAnsi="Arial" w:cs="Arial"/>
                <w:b/>
                <w:sz w:val="18"/>
                <w:szCs w:val="18"/>
              </w:rPr>
            </w:pPr>
          </w:p>
        </w:tc>
        <w:tc>
          <w:tcPr>
            <w:tcW w:w="1134" w:type="dxa"/>
            <w:tcBorders>
              <w:top w:val="dashSmallGap" w:sz="4" w:space="0" w:color="auto"/>
              <w:bottom w:val="dashSmallGap" w:sz="4" w:space="0" w:color="auto"/>
            </w:tcBorders>
            <w:tcPrChange w:id="2455" w:author="morayoa" w:date="2013-06-11T11:26:00Z">
              <w:tcPr>
                <w:tcW w:w="1134" w:type="dxa"/>
                <w:gridSpan w:val="2"/>
                <w:tcBorders>
                  <w:top w:val="dashSmallGap" w:sz="4" w:space="0" w:color="auto"/>
                  <w:bottom w:val="dashSmallGap" w:sz="4" w:space="0" w:color="auto"/>
                </w:tcBorders>
              </w:tcPr>
            </w:tcPrChange>
          </w:tcPr>
          <w:p w:rsidR="00856DFB" w:rsidRPr="00A12F15" w:rsidRDefault="00856DFB" w:rsidP="00EF225B">
            <w:pPr>
              <w:tabs>
                <w:tab w:val="left" w:pos="-720"/>
                <w:tab w:val="left" w:pos="0"/>
                <w:tab w:val="left" w:pos="259"/>
                <w:tab w:val="left" w:pos="604"/>
                <w:tab w:val="left" w:pos="816"/>
                <w:tab w:val="left" w:pos="1440"/>
              </w:tabs>
              <w:suppressAutoHyphens/>
              <w:jc w:val="center"/>
              <w:rPr>
                <w:rFonts w:ascii="Arial" w:hAnsi="Arial" w:cs="Arial"/>
                <w:b/>
                <w:sz w:val="18"/>
                <w:szCs w:val="18"/>
              </w:rPr>
            </w:pPr>
          </w:p>
        </w:tc>
        <w:tc>
          <w:tcPr>
            <w:tcW w:w="3402" w:type="dxa"/>
            <w:tcBorders>
              <w:top w:val="dashSmallGap" w:sz="4" w:space="0" w:color="auto"/>
              <w:bottom w:val="dashSmallGap" w:sz="4" w:space="0" w:color="auto"/>
            </w:tcBorders>
            <w:tcPrChange w:id="2456" w:author="morayoa" w:date="2013-06-11T11:26:00Z">
              <w:tcPr>
                <w:tcW w:w="3402" w:type="dxa"/>
                <w:gridSpan w:val="2"/>
                <w:tcBorders>
                  <w:top w:val="dashSmallGap" w:sz="4" w:space="0" w:color="auto"/>
                  <w:bottom w:val="dashSmallGap" w:sz="4" w:space="0" w:color="auto"/>
                </w:tcBorders>
              </w:tcPr>
            </w:tcPrChange>
          </w:tcPr>
          <w:p w:rsidR="00000000" w:rsidRDefault="00856DFB">
            <w:pPr>
              <w:numPr>
                <w:ilvl w:val="0"/>
                <w:numId w:val="58"/>
              </w:numPr>
              <w:tabs>
                <w:tab w:val="left" w:pos="-720"/>
                <w:tab w:val="left" w:pos="0"/>
                <w:tab w:val="left" w:pos="200"/>
                <w:tab w:val="left" w:pos="342"/>
              </w:tabs>
              <w:suppressAutoHyphens/>
              <w:ind w:left="342" w:hanging="284"/>
              <w:rPr>
                <w:rFonts w:ascii="Arial" w:hAnsi="Arial" w:cs="Arial"/>
                <w:b/>
                <w:sz w:val="18"/>
                <w:szCs w:val="18"/>
              </w:rPr>
              <w:pPrChange w:id="2457" w:author="morayoa" w:date="2013-06-14T13:59:00Z">
                <w:pPr>
                  <w:numPr>
                    <w:numId w:val="59"/>
                  </w:numPr>
                  <w:tabs>
                    <w:tab w:val="left" w:pos="-720"/>
                    <w:tab w:val="left" w:pos="0"/>
                    <w:tab w:val="left" w:pos="200"/>
                    <w:tab w:val="left" w:pos="342"/>
                  </w:tabs>
                  <w:suppressAutoHyphens/>
                  <w:ind w:left="342" w:hanging="284"/>
                </w:pPr>
              </w:pPrChange>
            </w:pPr>
            <w:r w:rsidRPr="00A12F15">
              <w:rPr>
                <w:rFonts w:ascii="Arial" w:hAnsi="Arial" w:cs="Arial"/>
                <w:sz w:val="18"/>
                <w:szCs w:val="18"/>
              </w:rPr>
              <w:t xml:space="preserve">at least one </w:t>
            </w:r>
            <w:proofErr w:type="spellStart"/>
            <w:r w:rsidRPr="00A12F15">
              <w:rPr>
                <w:rFonts w:ascii="Arial" w:hAnsi="Arial" w:cs="Arial"/>
                <w:sz w:val="18"/>
                <w:szCs w:val="18"/>
              </w:rPr>
              <w:t>totalization</w:t>
            </w:r>
            <w:proofErr w:type="spellEnd"/>
            <w:r w:rsidRPr="00A12F15">
              <w:rPr>
                <w:rFonts w:ascii="Arial" w:hAnsi="Arial" w:cs="Arial"/>
                <w:sz w:val="18"/>
                <w:szCs w:val="18"/>
              </w:rPr>
              <w:t xml:space="preserve"> indicating device indicates a value equal to quantity of product weighed in 10 hours of operation at </w:t>
            </w:r>
            <w:proofErr w:type="spellStart"/>
            <w:r w:rsidRPr="00A12F15">
              <w:rPr>
                <w:rFonts w:ascii="Arial" w:hAnsi="Arial" w:cs="Arial"/>
                <w:sz w:val="18"/>
                <w:szCs w:val="18"/>
              </w:rPr>
              <w:t>Q</w:t>
            </w:r>
            <w:r w:rsidRPr="00A12F15">
              <w:rPr>
                <w:rFonts w:ascii="Arial" w:hAnsi="Arial" w:cs="Arial"/>
                <w:sz w:val="18"/>
                <w:szCs w:val="18"/>
                <w:vertAlign w:val="subscript"/>
              </w:rPr>
              <w:t>max</w:t>
            </w:r>
            <w:proofErr w:type="spellEnd"/>
          </w:p>
        </w:tc>
        <w:tc>
          <w:tcPr>
            <w:tcW w:w="850" w:type="dxa"/>
            <w:tcBorders>
              <w:top w:val="dashSmallGap" w:sz="4" w:space="0" w:color="auto"/>
              <w:bottom w:val="dashSmallGap" w:sz="4" w:space="0" w:color="auto"/>
            </w:tcBorders>
            <w:tcPrChange w:id="2458" w:author="morayoa" w:date="2013-06-11T11:26:00Z">
              <w:tcPr>
                <w:tcW w:w="850" w:type="dxa"/>
                <w:gridSpan w:val="2"/>
                <w:tcBorders>
                  <w:top w:val="dashSmallGap" w:sz="4" w:space="0" w:color="auto"/>
                  <w:bottom w:val="dashSmallGap" w:sz="4" w:space="0" w:color="auto"/>
                </w:tcBorders>
              </w:tcPr>
            </w:tcPrChange>
          </w:tcPr>
          <w:p w:rsidR="00856DFB" w:rsidRPr="00A12F15" w:rsidRDefault="00856DFB" w:rsidP="00EF225B">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p>
        </w:tc>
        <w:tc>
          <w:tcPr>
            <w:tcW w:w="709" w:type="dxa"/>
            <w:tcBorders>
              <w:top w:val="dashSmallGap" w:sz="4" w:space="0" w:color="auto"/>
              <w:bottom w:val="dashSmallGap" w:sz="4" w:space="0" w:color="auto"/>
            </w:tcBorders>
            <w:tcPrChange w:id="2459" w:author="morayoa" w:date="2013-06-11T11:26:00Z">
              <w:tcPr>
                <w:tcW w:w="709" w:type="dxa"/>
                <w:gridSpan w:val="2"/>
                <w:tcBorders>
                  <w:top w:val="dashSmallGap" w:sz="4" w:space="0" w:color="auto"/>
                  <w:bottom w:val="dashSmallGap" w:sz="4" w:space="0" w:color="auto"/>
                </w:tcBorders>
              </w:tcPr>
            </w:tcPrChange>
          </w:tcPr>
          <w:p w:rsidR="00856DFB" w:rsidRPr="00A12F15" w:rsidRDefault="00856DFB" w:rsidP="00EF225B">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p>
        </w:tc>
        <w:tc>
          <w:tcPr>
            <w:tcW w:w="567" w:type="dxa"/>
            <w:tcBorders>
              <w:top w:val="dashSmallGap" w:sz="4" w:space="0" w:color="auto"/>
              <w:bottom w:val="dashSmallGap" w:sz="4" w:space="0" w:color="auto"/>
            </w:tcBorders>
            <w:tcPrChange w:id="2460" w:author="morayoa" w:date="2013-06-11T11:26:00Z">
              <w:tcPr>
                <w:tcW w:w="567" w:type="dxa"/>
                <w:gridSpan w:val="2"/>
                <w:tcBorders>
                  <w:top w:val="dashSmallGap" w:sz="4" w:space="0" w:color="auto"/>
                  <w:bottom w:val="dashSmallGap" w:sz="4" w:space="0" w:color="auto"/>
                </w:tcBorders>
              </w:tcPr>
            </w:tcPrChange>
          </w:tcPr>
          <w:p w:rsidR="00856DFB" w:rsidRPr="00A12F15" w:rsidRDefault="00856DFB" w:rsidP="00EF225B">
            <w:pPr>
              <w:tabs>
                <w:tab w:val="left" w:pos="-720"/>
                <w:tab w:val="left" w:pos="0"/>
                <w:tab w:val="left" w:pos="259"/>
                <w:tab w:val="left" w:pos="604"/>
                <w:tab w:val="left" w:pos="816"/>
                <w:tab w:val="left" w:pos="1440"/>
              </w:tabs>
              <w:suppressAutoHyphens/>
              <w:spacing w:after="56"/>
              <w:jc w:val="center"/>
              <w:rPr>
                <w:ins w:id="2461" w:author="morayoa" w:date="2013-06-06T15:21:00Z"/>
                <w:rFonts w:ascii="Arial" w:hAnsi="Arial" w:cs="Arial"/>
                <w:b/>
                <w:sz w:val="18"/>
                <w:szCs w:val="18"/>
              </w:rPr>
            </w:pPr>
          </w:p>
        </w:tc>
        <w:tc>
          <w:tcPr>
            <w:tcW w:w="1559" w:type="dxa"/>
            <w:tcBorders>
              <w:top w:val="dashSmallGap" w:sz="4" w:space="0" w:color="auto"/>
              <w:bottom w:val="dashSmallGap" w:sz="4" w:space="0" w:color="auto"/>
            </w:tcBorders>
            <w:tcPrChange w:id="2462" w:author="morayoa" w:date="2013-06-11T11:26:00Z">
              <w:tcPr>
                <w:tcW w:w="1559" w:type="dxa"/>
                <w:gridSpan w:val="2"/>
                <w:tcBorders>
                  <w:top w:val="dashSmallGap" w:sz="4" w:space="0" w:color="auto"/>
                  <w:bottom w:val="dashSmallGap" w:sz="4" w:space="0" w:color="auto"/>
                </w:tcBorders>
              </w:tcPr>
            </w:tcPrChange>
          </w:tcPr>
          <w:p w:rsidR="00856DFB" w:rsidRPr="00A12F15" w:rsidRDefault="00856DFB" w:rsidP="00EF225B">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p>
        </w:tc>
      </w:tr>
      <w:tr w:rsidR="00856DFB" w:rsidRPr="00A12F15" w:rsidTr="003F2A7A">
        <w:trPr>
          <w:trPrChange w:id="2463" w:author="morayoa" w:date="2013-06-11T11:26:00Z">
            <w:trPr>
              <w:gridAfter w:val="0"/>
            </w:trPr>
          </w:trPrChange>
        </w:trPr>
        <w:tc>
          <w:tcPr>
            <w:tcW w:w="993" w:type="dxa"/>
            <w:tcBorders>
              <w:top w:val="nil"/>
              <w:bottom w:val="nil"/>
            </w:tcBorders>
            <w:tcPrChange w:id="2464" w:author="morayoa" w:date="2013-06-11T11:26:00Z">
              <w:tcPr>
                <w:tcW w:w="993" w:type="dxa"/>
                <w:gridSpan w:val="2"/>
                <w:tcBorders>
                  <w:top w:val="dashSmallGap" w:sz="4" w:space="0" w:color="auto"/>
                  <w:bottom w:val="dashSmallGap" w:sz="4" w:space="0" w:color="auto"/>
                </w:tcBorders>
              </w:tcPr>
            </w:tcPrChange>
          </w:tcPr>
          <w:p w:rsidR="00856DFB" w:rsidRPr="00A12F15" w:rsidRDefault="00856DFB" w:rsidP="00EF225B">
            <w:pPr>
              <w:tabs>
                <w:tab w:val="left" w:pos="-720"/>
                <w:tab w:val="left" w:pos="0"/>
                <w:tab w:val="left" w:pos="259"/>
                <w:tab w:val="left" w:pos="604"/>
                <w:tab w:val="left" w:pos="816"/>
                <w:tab w:val="left" w:pos="1440"/>
              </w:tabs>
              <w:suppressAutoHyphens/>
              <w:jc w:val="center"/>
              <w:rPr>
                <w:rFonts w:ascii="Arial" w:hAnsi="Arial" w:cs="Arial"/>
                <w:sz w:val="18"/>
                <w:szCs w:val="18"/>
              </w:rPr>
            </w:pPr>
          </w:p>
        </w:tc>
        <w:tc>
          <w:tcPr>
            <w:tcW w:w="1134" w:type="dxa"/>
            <w:tcBorders>
              <w:top w:val="dashSmallGap" w:sz="4" w:space="0" w:color="auto"/>
              <w:bottom w:val="dashSmallGap" w:sz="4" w:space="0" w:color="auto"/>
            </w:tcBorders>
            <w:tcPrChange w:id="2465" w:author="morayoa" w:date="2013-06-11T11:26:00Z">
              <w:tcPr>
                <w:tcW w:w="1134" w:type="dxa"/>
                <w:gridSpan w:val="2"/>
                <w:tcBorders>
                  <w:top w:val="dashSmallGap" w:sz="4" w:space="0" w:color="auto"/>
                  <w:bottom w:val="dashSmallGap" w:sz="4" w:space="0" w:color="auto"/>
                </w:tcBorders>
              </w:tcPr>
            </w:tcPrChange>
          </w:tcPr>
          <w:p w:rsidR="00856DFB" w:rsidRPr="00A12F15" w:rsidRDefault="00856DFB" w:rsidP="00EF225B">
            <w:pPr>
              <w:tabs>
                <w:tab w:val="left" w:pos="-720"/>
                <w:tab w:val="left" w:pos="0"/>
                <w:tab w:val="left" w:pos="259"/>
                <w:tab w:val="left" w:pos="604"/>
                <w:tab w:val="left" w:pos="816"/>
                <w:tab w:val="left" w:pos="1440"/>
              </w:tabs>
              <w:suppressAutoHyphens/>
              <w:jc w:val="center"/>
              <w:rPr>
                <w:rFonts w:ascii="Arial" w:hAnsi="Arial" w:cs="Arial"/>
                <w:sz w:val="18"/>
                <w:szCs w:val="18"/>
              </w:rPr>
            </w:pPr>
          </w:p>
        </w:tc>
        <w:tc>
          <w:tcPr>
            <w:tcW w:w="3402" w:type="dxa"/>
            <w:tcBorders>
              <w:top w:val="dashSmallGap" w:sz="4" w:space="0" w:color="auto"/>
              <w:bottom w:val="dashSmallGap" w:sz="4" w:space="0" w:color="auto"/>
            </w:tcBorders>
            <w:tcPrChange w:id="2466" w:author="morayoa" w:date="2013-06-11T11:26:00Z">
              <w:tcPr>
                <w:tcW w:w="3402" w:type="dxa"/>
                <w:gridSpan w:val="2"/>
                <w:tcBorders>
                  <w:top w:val="dashSmallGap" w:sz="4" w:space="0" w:color="auto"/>
                  <w:bottom w:val="dashSmallGap" w:sz="4" w:space="0" w:color="auto"/>
                </w:tcBorders>
              </w:tcPr>
            </w:tcPrChange>
          </w:tcPr>
          <w:p w:rsidR="00000000" w:rsidRDefault="00856DFB">
            <w:pPr>
              <w:numPr>
                <w:ilvl w:val="0"/>
                <w:numId w:val="58"/>
              </w:numPr>
              <w:tabs>
                <w:tab w:val="left" w:pos="200"/>
                <w:tab w:val="left" w:pos="342"/>
              </w:tabs>
              <w:ind w:left="342" w:hanging="284"/>
              <w:rPr>
                <w:rFonts w:ascii="Arial" w:hAnsi="Arial" w:cs="Arial"/>
                <w:sz w:val="18"/>
                <w:szCs w:val="18"/>
              </w:rPr>
              <w:pPrChange w:id="2467" w:author="morayoa" w:date="2013-06-14T13:59:00Z">
                <w:pPr>
                  <w:numPr>
                    <w:numId w:val="59"/>
                  </w:numPr>
                  <w:tabs>
                    <w:tab w:val="left" w:pos="200"/>
                    <w:tab w:val="left" w:pos="342"/>
                  </w:tabs>
                  <w:ind w:left="342" w:hanging="284"/>
                </w:pPr>
              </w:pPrChange>
            </w:pPr>
            <w:proofErr w:type="gramStart"/>
            <w:r w:rsidRPr="00A12F15">
              <w:rPr>
                <w:rFonts w:ascii="Arial" w:hAnsi="Arial" w:cs="Arial"/>
                <w:sz w:val="18"/>
                <w:szCs w:val="18"/>
              </w:rPr>
              <w:t>a</w:t>
            </w:r>
            <w:proofErr w:type="gramEnd"/>
            <w:r w:rsidRPr="00A12F15">
              <w:rPr>
                <w:rFonts w:ascii="Arial" w:hAnsi="Arial" w:cs="Arial"/>
                <w:sz w:val="18"/>
                <w:szCs w:val="18"/>
              </w:rPr>
              <w:t xml:space="preserve"> larger range of indication may be required for installations where larger deliveries are anticipated.</w:t>
            </w:r>
          </w:p>
        </w:tc>
        <w:tc>
          <w:tcPr>
            <w:tcW w:w="850" w:type="dxa"/>
            <w:tcBorders>
              <w:top w:val="dashSmallGap" w:sz="4" w:space="0" w:color="auto"/>
              <w:bottom w:val="dashSmallGap" w:sz="4" w:space="0" w:color="auto"/>
            </w:tcBorders>
            <w:tcPrChange w:id="2468" w:author="morayoa" w:date="2013-06-11T11:26:00Z">
              <w:tcPr>
                <w:tcW w:w="850" w:type="dxa"/>
                <w:gridSpan w:val="2"/>
                <w:tcBorders>
                  <w:top w:val="dashSmallGap" w:sz="4" w:space="0" w:color="auto"/>
                  <w:bottom w:val="dashSmallGap" w:sz="4" w:space="0" w:color="auto"/>
                </w:tcBorders>
              </w:tcPr>
            </w:tcPrChange>
          </w:tcPr>
          <w:p w:rsidR="00856DFB" w:rsidRPr="00A12F15" w:rsidRDefault="00856DFB" w:rsidP="00EF225B">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p>
        </w:tc>
        <w:tc>
          <w:tcPr>
            <w:tcW w:w="709" w:type="dxa"/>
            <w:tcBorders>
              <w:top w:val="dashSmallGap" w:sz="4" w:space="0" w:color="auto"/>
              <w:bottom w:val="dashSmallGap" w:sz="4" w:space="0" w:color="auto"/>
            </w:tcBorders>
            <w:tcPrChange w:id="2469" w:author="morayoa" w:date="2013-06-11T11:26:00Z">
              <w:tcPr>
                <w:tcW w:w="709" w:type="dxa"/>
                <w:gridSpan w:val="2"/>
                <w:tcBorders>
                  <w:top w:val="dashSmallGap" w:sz="4" w:space="0" w:color="auto"/>
                  <w:bottom w:val="dashSmallGap" w:sz="4" w:space="0" w:color="auto"/>
                </w:tcBorders>
              </w:tcPr>
            </w:tcPrChange>
          </w:tcPr>
          <w:p w:rsidR="00856DFB" w:rsidRPr="00A12F15" w:rsidRDefault="00856DFB" w:rsidP="00EF225B">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p>
        </w:tc>
        <w:tc>
          <w:tcPr>
            <w:tcW w:w="567" w:type="dxa"/>
            <w:tcBorders>
              <w:top w:val="dashSmallGap" w:sz="4" w:space="0" w:color="auto"/>
              <w:bottom w:val="dashSmallGap" w:sz="4" w:space="0" w:color="auto"/>
            </w:tcBorders>
            <w:tcPrChange w:id="2470" w:author="morayoa" w:date="2013-06-11T11:26:00Z">
              <w:tcPr>
                <w:tcW w:w="567" w:type="dxa"/>
                <w:gridSpan w:val="2"/>
                <w:tcBorders>
                  <w:top w:val="dashSmallGap" w:sz="4" w:space="0" w:color="auto"/>
                  <w:bottom w:val="dashSmallGap" w:sz="4" w:space="0" w:color="auto"/>
                </w:tcBorders>
              </w:tcPr>
            </w:tcPrChange>
          </w:tcPr>
          <w:p w:rsidR="00856DFB" w:rsidRPr="00A12F15" w:rsidRDefault="00856DFB" w:rsidP="00EF225B">
            <w:pPr>
              <w:tabs>
                <w:tab w:val="left" w:pos="-720"/>
                <w:tab w:val="left" w:pos="0"/>
                <w:tab w:val="left" w:pos="259"/>
                <w:tab w:val="left" w:pos="604"/>
                <w:tab w:val="left" w:pos="816"/>
                <w:tab w:val="left" w:pos="1440"/>
              </w:tabs>
              <w:suppressAutoHyphens/>
              <w:spacing w:after="56"/>
              <w:jc w:val="center"/>
              <w:rPr>
                <w:ins w:id="2471" w:author="morayoa" w:date="2013-06-06T15:21:00Z"/>
                <w:rFonts w:ascii="Arial" w:hAnsi="Arial" w:cs="Arial"/>
                <w:b/>
                <w:sz w:val="18"/>
                <w:szCs w:val="18"/>
              </w:rPr>
            </w:pPr>
          </w:p>
        </w:tc>
        <w:tc>
          <w:tcPr>
            <w:tcW w:w="1559" w:type="dxa"/>
            <w:tcBorders>
              <w:top w:val="dashSmallGap" w:sz="4" w:space="0" w:color="auto"/>
              <w:bottom w:val="dashSmallGap" w:sz="4" w:space="0" w:color="auto"/>
            </w:tcBorders>
            <w:tcPrChange w:id="2472" w:author="morayoa" w:date="2013-06-11T11:26:00Z">
              <w:tcPr>
                <w:tcW w:w="1559" w:type="dxa"/>
                <w:gridSpan w:val="2"/>
                <w:tcBorders>
                  <w:top w:val="dashSmallGap" w:sz="4" w:space="0" w:color="auto"/>
                  <w:bottom w:val="dashSmallGap" w:sz="4" w:space="0" w:color="auto"/>
                </w:tcBorders>
              </w:tcPr>
            </w:tcPrChange>
          </w:tcPr>
          <w:p w:rsidR="00856DFB" w:rsidRPr="00A12F15" w:rsidRDefault="00856DFB" w:rsidP="00EF225B">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p>
        </w:tc>
      </w:tr>
      <w:tr w:rsidR="00856DFB" w:rsidRPr="00A12F15" w:rsidTr="003F2A7A">
        <w:trPr>
          <w:trPrChange w:id="2473" w:author="morayoa" w:date="2013-06-11T11:26:00Z">
            <w:trPr>
              <w:gridAfter w:val="0"/>
            </w:trPr>
          </w:trPrChange>
        </w:trPr>
        <w:tc>
          <w:tcPr>
            <w:tcW w:w="993" w:type="dxa"/>
            <w:tcBorders>
              <w:top w:val="nil"/>
              <w:bottom w:val="nil"/>
            </w:tcBorders>
            <w:tcPrChange w:id="2474" w:author="morayoa" w:date="2013-06-11T11:26:00Z">
              <w:tcPr>
                <w:tcW w:w="993" w:type="dxa"/>
                <w:gridSpan w:val="2"/>
                <w:tcBorders>
                  <w:top w:val="dashSmallGap" w:sz="4" w:space="0" w:color="auto"/>
                  <w:bottom w:val="nil"/>
                </w:tcBorders>
              </w:tcPr>
            </w:tcPrChange>
          </w:tcPr>
          <w:p w:rsidR="00856DFB" w:rsidRPr="00A12F15" w:rsidRDefault="00856DFB"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3.4.5</w:t>
            </w:r>
          </w:p>
        </w:tc>
        <w:tc>
          <w:tcPr>
            <w:tcW w:w="1134" w:type="dxa"/>
            <w:tcBorders>
              <w:top w:val="dashSmallGap" w:sz="4" w:space="0" w:color="auto"/>
              <w:bottom w:val="nil"/>
            </w:tcBorders>
            <w:tcPrChange w:id="2475" w:author="morayoa" w:date="2013-06-11T11:26:00Z">
              <w:tcPr>
                <w:tcW w:w="1134" w:type="dxa"/>
                <w:gridSpan w:val="2"/>
                <w:tcBorders>
                  <w:top w:val="dashSmallGap" w:sz="4" w:space="0" w:color="auto"/>
                  <w:bottom w:val="nil"/>
                </w:tcBorders>
              </w:tcPr>
            </w:tcPrChange>
          </w:tcPr>
          <w:p w:rsidR="00856DFB" w:rsidRPr="00A12F15" w:rsidRDefault="00856DFB"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A.6.4</w:t>
            </w:r>
          </w:p>
        </w:tc>
        <w:tc>
          <w:tcPr>
            <w:tcW w:w="3402" w:type="dxa"/>
            <w:tcBorders>
              <w:top w:val="dashSmallGap" w:sz="4" w:space="0" w:color="auto"/>
            </w:tcBorders>
            <w:tcPrChange w:id="2476" w:author="morayoa" w:date="2013-06-11T11:26:00Z">
              <w:tcPr>
                <w:tcW w:w="3402" w:type="dxa"/>
                <w:gridSpan w:val="2"/>
                <w:tcBorders>
                  <w:top w:val="dashSmallGap" w:sz="4" w:space="0" w:color="auto"/>
                </w:tcBorders>
              </w:tcPr>
            </w:tcPrChange>
          </w:tcPr>
          <w:p w:rsidR="00856DFB" w:rsidRPr="00A12F15" w:rsidRDefault="00856DFB" w:rsidP="00EF225B">
            <w:pPr>
              <w:widowControl w:val="0"/>
              <w:tabs>
                <w:tab w:val="left" w:pos="0"/>
              </w:tabs>
              <w:autoSpaceDE w:val="0"/>
              <w:autoSpaceDN w:val="0"/>
              <w:adjustRightInd w:val="0"/>
              <w:rPr>
                <w:rFonts w:ascii="Arial" w:hAnsi="Arial" w:cs="Arial"/>
                <w:sz w:val="18"/>
                <w:szCs w:val="18"/>
              </w:rPr>
            </w:pPr>
            <w:proofErr w:type="spellStart"/>
            <w:r w:rsidRPr="00A12F15">
              <w:rPr>
                <w:rFonts w:ascii="Arial" w:hAnsi="Arial" w:cs="Arial"/>
                <w:snapToGrid w:val="0"/>
                <w:sz w:val="18"/>
                <w:szCs w:val="18"/>
                <w:lang w:eastAsia="en-US"/>
              </w:rPr>
              <w:t>Totalization</w:t>
            </w:r>
            <w:proofErr w:type="spellEnd"/>
            <w:r w:rsidRPr="00A12F15">
              <w:rPr>
                <w:rFonts w:ascii="Arial" w:hAnsi="Arial" w:cs="Arial"/>
                <w:snapToGrid w:val="0"/>
                <w:sz w:val="18"/>
                <w:szCs w:val="18"/>
                <w:lang w:eastAsia="en-US"/>
              </w:rPr>
              <w:t xml:space="preserve"> indicating devices:</w:t>
            </w:r>
          </w:p>
        </w:tc>
        <w:tc>
          <w:tcPr>
            <w:tcW w:w="850" w:type="dxa"/>
            <w:tcBorders>
              <w:top w:val="dashSmallGap" w:sz="4" w:space="0" w:color="auto"/>
            </w:tcBorders>
            <w:tcPrChange w:id="2477" w:author="morayoa" w:date="2013-06-11T11:26:00Z">
              <w:tcPr>
                <w:tcW w:w="850" w:type="dxa"/>
                <w:gridSpan w:val="2"/>
                <w:tcBorders>
                  <w:top w:val="dashSmallGap" w:sz="4" w:space="0" w:color="auto"/>
                </w:tcBorders>
              </w:tcPr>
            </w:tcPrChange>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tcBorders>
            <w:tcPrChange w:id="2478" w:author="morayoa" w:date="2013-06-11T11:26:00Z">
              <w:tcPr>
                <w:tcW w:w="709" w:type="dxa"/>
                <w:gridSpan w:val="2"/>
                <w:tcBorders>
                  <w:top w:val="dashSmallGap" w:sz="4" w:space="0" w:color="auto"/>
                </w:tcBorders>
              </w:tcPr>
            </w:tcPrChange>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Borders>
              <w:top w:val="dashSmallGap" w:sz="4" w:space="0" w:color="auto"/>
            </w:tcBorders>
            <w:tcPrChange w:id="2479" w:author="morayoa" w:date="2013-06-11T11:26:00Z">
              <w:tcPr>
                <w:tcW w:w="567" w:type="dxa"/>
                <w:gridSpan w:val="2"/>
                <w:tcBorders>
                  <w:top w:val="dashSmallGap" w:sz="4" w:space="0" w:color="auto"/>
                </w:tcBorders>
              </w:tcPr>
            </w:tcPrChange>
          </w:tcPr>
          <w:p w:rsidR="00856DFB" w:rsidRPr="00A12F15" w:rsidRDefault="00856DFB" w:rsidP="00E7071C">
            <w:pPr>
              <w:tabs>
                <w:tab w:val="left" w:pos="-720"/>
                <w:tab w:val="left" w:pos="0"/>
                <w:tab w:val="left" w:pos="259"/>
                <w:tab w:val="left" w:pos="604"/>
                <w:tab w:val="left" w:pos="816"/>
                <w:tab w:val="left" w:pos="1440"/>
              </w:tabs>
              <w:suppressAutoHyphens/>
              <w:spacing w:after="56"/>
              <w:rPr>
                <w:ins w:id="2480" w:author="morayoa" w:date="2013-06-06T15:21:00Z"/>
                <w:rFonts w:ascii="Arial" w:hAnsi="Arial" w:cs="Arial"/>
                <w:sz w:val="18"/>
                <w:szCs w:val="18"/>
              </w:rPr>
            </w:pPr>
          </w:p>
        </w:tc>
        <w:tc>
          <w:tcPr>
            <w:tcW w:w="1559" w:type="dxa"/>
            <w:tcBorders>
              <w:top w:val="dashSmallGap" w:sz="4" w:space="0" w:color="auto"/>
            </w:tcBorders>
            <w:tcPrChange w:id="2481" w:author="morayoa" w:date="2013-06-11T11:26:00Z">
              <w:tcPr>
                <w:tcW w:w="1559" w:type="dxa"/>
                <w:gridSpan w:val="2"/>
                <w:tcBorders>
                  <w:top w:val="dashSmallGap" w:sz="4" w:space="0" w:color="auto"/>
                </w:tcBorders>
              </w:tcPr>
            </w:tcPrChange>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856DFB" w:rsidRPr="00A12F15" w:rsidTr="003F2A7A">
        <w:trPr>
          <w:trPrChange w:id="2482" w:author="morayoa" w:date="2013-06-11T11:26:00Z">
            <w:trPr>
              <w:gridAfter w:val="0"/>
            </w:trPr>
          </w:trPrChange>
        </w:trPr>
        <w:tc>
          <w:tcPr>
            <w:tcW w:w="993" w:type="dxa"/>
            <w:tcBorders>
              <w:top w:val="nil"/>
              <w:bottom w:val="nil"/>
            </w:tcBorders>
            <w:tcPrChange w:id="2483" w:author="morayoa" w:date="2013-06-11T11:26:00Z">
              <w:tcPr>
                <w:tcW w:w="993" w:type="dxa"/>
                <w:gridSpan w:val="2"/>
                <w:tcBorders>
                  <w:top w:val="nil"/>
                  <w:bottom w:val="nil"/>
                </w:tcBorders>
              </w:tcPr>
            </w:tcPrChange>
          </w:tcPr>
          <w:p w:rsidR="00856DFB" w:rsidRPr="00A12F15" w:rsidRDefault="00856DFB"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Change w:id="2484" w:author="morayoa" w:date="2013-06-11T11:26:00Z">
              <w:tcPr>
                <w:tcW w:w="1134" w:type="dxa"/>
                <w:gridSpan w:val="2"/>
                <w:tcBorders>
                  <w:top w:val="nil"/>
                  <w:bottom w:val="nil"/>
                </w:tcBorders>
              </w:tcPr>
            </w:tcPrChange>
          </w:tcPr>
          <w:p w:rsidR="00856DFB" w:rsidRPr="00A12F15" w:rsidRDefault="00856DFB"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Change w:id="2485" w:author="morayoa" w:date="2013-06-11T11:26:00Z">
              <w:tcPr>
                <w:tcW w:w="3402" w:type="dxa"/>
                <w:gridSpan w:val="2"/>
              </w:tcPr>
            </w:tcPrChange>
          </w:tcPr>
          <w:p w:rsidR="00000000" w:rsidRDefault="00856DFB">
            <w:pPr>
              <w:widowControl w:val="0"/>
              <w:numPr>
                <w:ilvl w:val="0"/>
                <w:numId w:val="37"/>
              </w:numPr>
              <w:tabs>
                <w:tab w:val="left" w:pos="0"/>
              </w:tabs>
              <w:autoSpaceDE w:val="0"/>
              <w:autoSpaceDN w:val="0"/>
              <w:adjustRightInd w:val="0"/>
              <w:ind w:left="200" w:hanging="200"/>
              <w:rPr>
                <w:rFonts w:ascii="Arial" w:hAnsi="Arial" w:cs="Arial"/>
                <w:sz w:val="18"/>
                <w:szCs w:val="18"/>
              </w:rPr>
              <w:pPrChange w:id="2486" w:author="morayoa" w:date="2013-06-14T13:59:00Z">
                <w:pPr>
                  <w:widowControl w:val="0"/>
                  <w:numPr>
                    <w:numId w:val="38"/>
                  </w:numPr>
                  <w:tabs>
                    <w:tab w:val="left" w:pos="0"/>
                  </w:tabs>
                  <w:autoSpaceDE w:val="0"/>
                  <w:autoSpaceDN w:val="0"/>
                  <w:adjustRightInd w:val="0"/>
                  <w:ind w:left="200" w:hanging="200"/>
                </w:pPr>
              </w:pPrChange>
            </w:pPr>
            <w:r w:rsidRPr="00A12F15">
              <w:rPr>
                <w:rFonts w:ascii="Arial" w:hAnsi="Arial" w:cs="Arial"/>
                <w:sz w:val="18"/>
                <w:szCs w:val="18"/>
              </w:rPr>
              <w:t xml:space="preserve">in automatic operation: it is not possible to reset the general </w:t>
            </w:r>
            <w:proofErr w:type="spellStart"/>
            <w:r w:rsidRPr="00A12F15">
              <w:rPr>
                <w:rFonts w:ascii="Arial" w:hAnsi="Arial" w:cs="Arial"/>
                <w:sz w:val="18"/>
                <w:szCs w:val="18"/>
              </w:rPr>
              <w:t>totalization</w:t>
            </w:r>
            <w:proofErr w:type="spellEnd"/>
            <w:r w:rsidRPr="00A12F15">
              <w:rPr>
                <w:rFonts w:ascii="Arial" w:hAnsi="Arial" w:cs="Arial"/>
                <w:sz w:val="18"/>
                <w:szCs w:val="18"/>
              </w:rPr>
              <w:t xml:space="preserve"> indicating device; or</w:t>
            </w:r>
          </w:p>
        </w:tc>
        <w:tc>
          <w:tcPr>
            <w:tcW w:w="850" w:type="dxa"/>
            <w:tcPrChange w:id="2487" w:author="morayoa" w:date="2013-06-11T11:26:00Z">
              <w:tcPr>
                <w:tcW w:w="850" w:type="dxa"/>
                <w:gridSpan w:val="2"/>
              </w:tcPr>
            </w:tcPrChange>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Change w:id="2488" w:author="morayoa" w:date="2013-06-11T11:26:00Z">
              <w:tcPr>
                <w:tcW w:w="709" w:type="dxa"/>
                <w:gridSpan w:val="2"/>
              </w:tcPr>
            </w:tcPrChange>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PrChange w:id="2489" w:author="morayoa" w:date="2013-06-11T11:26:00Z">
              <w:tcPr>
                <w:tcW w:w="567" w:type="dxa"/>
                <w:gridSpan w:val="2"/>
              </w:tcPr>
            </w:tcPrChange>
          </w:tcPr>
          <w:p w:rsidR="00856DFB" w:rsidRPr="00A12F15" w:rsidRDefault="00856DFB" w:rsidP="00E7071C">
            <w:pPr>
              <w:tabs>
                <w:tab w:val="left" w:pos="-720"/>
                <w:tab w:val="left" w:pos="0"/>
                <w:tab w:val="left" w:pos="259"/>
                <w:tab w:val="left" w:pos="604"/>
                <w:tab w:val="left" w:pos="816"/>
                <w:tab w:val="left" w:pos="1440"/>
              </w:tabs>
              <w:suppressAutoHyphens/>
              <w:spacing w:after="56"/>
              <w:rPr>
                <w:ins w:id="2490" w:author="morayoa" w:date="2013-06-06T15:21:00Z"/>
                <w:rFonts w:ascii="Arial" w:hAnsi="Arial" w:cs="Arial"/>
                <w:sz w:val="18"/>
                <w:szCs w:val="18"/>
              </w:rPr>
            </w:pPr>
          </w:p>
        </w:tc>
        <w:tc>
          <w:tcPr>
            <w:tcW w:w="1559" w:type="dxa"/>
            <w:tcPrChange w:id="2491" w:author="morayoa" w:date="2013-06-11T11:26:00Z">
              <w:tcPr>
                <w:tcW w:w="1559" w:type="dxa"/>
                <w:gridSpan w:val="2"/>
              </w:tcPr>
            </w:tcPrChange>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856DFB" w:rsidRPr="00A12F15" w:rsidTr="00856DFB">
        <w:tc>
          <w:tcPr>
            <w:tcW w:w="993" w:type="dxa"/>
            <w:tcBorders>
              <w:top w:val="nil"/>
              <w:bottom w:val="nil"/>
            </w:tcBorders>
          </w:tcPr>
          <w:p w:rsidR="00856DFB" w:rsidRPr="00A12F15" w:rsidRDefault="00856DFB"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856DFB" w:rsidRPr="00A12F15" w:rsidRDefault="00856DFB"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856DFB">
            <w:pPr>
              <w:widowControl w:val="0"/>
              <w:numPr>
                <w:ilvl w:val="0"/>
                <w:numId w:val="37"/>
              </w:numPr>
              <w:tabs>
                <w:tab w:val="left" w:pos="0"/>
              </w:tabs>
              <w:autoSpaceDE w:val="0"/>
              <w:autoSpaceDN w:val="0"/>
              <w:adjustRightInd w:val="0"/>
              <w:ind w:left="200" w:hanging="200"/>
              <w:rPr>
                <w:rFonts w:ascii="Arial" w:hAnsi="Arial" w:cs="Arial"/>
                <w:sz w:val="18"/>
                <w:szCs w:val="18"/>
              </w:rPr>
              <w:pPrChange w:id="2492" w:author="morayoa" w:date="2013-06-14T13:59:00Z">
                <w:pPr>
                  <w:widowControl w:val="0"/>
                  <w:numPr>
                    <w:numId w:val="38"/>
                  </w:numPr>
                  <w:tabs>
                    <w:tab w:val="left" w:pos="0"/>
                  </w:tabs>
                  <w:autoSpaceDE w:val="0"/>
                  <w:autoSpaceDN w:val="0"/>
                  <w:adjustRightInd w:val="0"/>
                  <w:ind w:left="200" w:hanging="200"/>
                </w:pPr>
              </w:pPrChange>
            </w:pPr>
            <w:r w:rsidRPr="00A12F15">
              <w:rPr>
                <w:rFonts w:ascii="Arial" w:hAnsi="Arial" w:cs="Arial"/>
                <w:sz w:val="18"/>
                <w:szCs w:val="18"/>
              </w:rPr>
              <w:t xml:space="preserve">any </w:t>
            </w:r>
            <w:proofErr w:type="spellStart"/>
            <w:r w:rsidRPr="00A12F15">
              <w:rPr>
                <w:rFonts w:ascii="Arial" w:hAnsi="Arial" w:cs="Arial"/>
                <w:sz w:val="18"/>
                <w:szCs w:val="18"/>
              </w:rPr>
              <w:t>totalization</w:t>
            </w:r>
            <w:proofErr w:type="spellEnd"/>
            <w:r w:rsidRPr="00A12F15">
              <w:rPr>
                <w:rFonts w:ascii="Arial" w:hAnsi="Arial" w:cs="Arial"/>
                <w:sz w:val="18"/>
                <w:szCs w:val="18"/>
              </w:rPr>
              <w:t xml:space="preserve"> device to zero;</w:t>
            </w:r>
          </w:p>
        </w:tc>
        <w:tc>
          <w:tcPr>
            <w:tcW w:w="850"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ins w:id="2493" w:author="morayoa" w:date="2013-06-06T15:21:00Z"/>
                <w:rFonts w:ascii="Arial" w:hAnsi="Arial" w:cs="Arial"/>
                <w:sz w:val="18"/>
                <w:szCs w:val="18"/>
              </w:rPr>
            </w:pPr>
          </w:p>
        </w:tc>
        <w:tc>
          <w:tcPr>
            <w:tcW w:w="1559"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856DFB" w:rsidRPr="00A12F15" w:rsidTr="00856DFB">
        <w:tc>
          <w:tcPr>
            <w:tcW w:w="993" w:type="dxa"/>
            <w:tcBorders>
              <w:top w:val="nil"/>
              <w:bottom w:val="nil"/>
            </w:tcBorders>
          </w:tcPr>
          <w:p w:rsidR="00856DFB" w:rsidRPr="00A12F15" w:rsidRDefault="00856DFB"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856DFB" w:rsidRPr="00A12F15" w:rsidRDefault="00856DFB"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856DFB">
            <w:pPr>
              <w:widowControl w:val="0"/>
              <w:numPr>
                <w:ilvl w:val="0"/>
                <w:numId w:val="38"/>
              </w:numPr>
              <w:tabs>
                <w:tab w:val="left" w:pos="0"/>
              </w:tabs>
              <w:autoSpaceDE w:val="0"/>
              <w:autoSpaceDN w:val="0"/>
              <w:adjustRightInd w:val="0"/>
              <w:ind w:left="200" w:hanging="200"/>
              <w:rPr>
                <w:rFonts w:ascii="Arial" w:hAnsi="Arial" w:cs="Arial"/>
                <w:sz w:val="18"/>
                <w:szCs w:val="18"/>
              </w:rPr>
              <w:pPrChange w:id="2494" w:author="morayoa" w:date="2013-06-14T13:59:00Z">
                <w:pPr>
                  <w:widowControl w:val="0"/>
                  <w:numPr>
                    <w:numId w:val="39"/>
                  </w:numPr>
                  <w:tabs>
                    <w:tab w:val="left" w:pos="0"/>
                  </w:tabs>
                  <w:autoSpaceDE w:val="0"/>
                  <w:autoSpaceDN w:val="0"/>
                  <w:adjustRightInd w:val="0"/>
                  <w:ind w:left="200" w:hanging="200"/>
                </w:pPr>
              </w:pPrChange>
            </w:pPr>
            <w:r w:rsidRPr="00A12F15">
              <w:rPr>
                <w:rFonts w:ascii="Arial" w:hAnsi="Arial" w:cs="Arial"/>
                <w:sz w:val="18"/>
                <w:szCs w:val="18"/>
              </w:rPr>
              <w:t xml:space="preserve">it is not possible to reset the partial </w:t>
            </w:r>
            <w:proofErr w:type="spellStart"/>
            <w:r w:rsidRPr="00A12F15">
              <w:rPr>
                <w:rFonts w:ascii="Arial" w:hAnsi="Arial" w:cs="Arial"/>
                <w:sz w:val="18"/>
                <w:szCs w:val="18"/>
              </w:rPr>
              <w:t>totalization</w:t>
            </w:r>
            <w:proofErr w:type="spellEnd"/>
            <w:r w:rsidRPr="00A12F15">
              <w:rPr>
                <w:rFonts w:ascii="Arial" w:hAnsi="Arial" w:cs="Arial"/>
                <w:sz w:val="18"/>
                <w:szCs w:val="18"/>
              </w:rPr>
              <w:t xml:space="preserve"> indicating device to zero unless the last total indicated before resetting to zero is printed; or</w:t>
            </w:r>
          </w:p>
        </w:tc>
        <w:tc>
          <w:tcPr>
            <w:tcW w:w="850"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ins w:id="2495" w:author="morayoa" w:date="2013-06-06T15:21:00Z"/>
                <w:rFonts w:ascii="Arial" w:hAnsi="Arial" w:cs="Arial"/>
                <w:sz w:val="18"/>
                <w:szCs w:val="18"/>
              </w:rPr>
            </w:pPr>
          </w:p>
        </w:tc>
        <w:tc>
          <w:tcPr>
            <w:tcW w:w="1559"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856DFB" w:rsidRPr="00A12F15" w:rsidTr="00856DFB">
        <w:tc>
          <w:tcPr>
            <w:tcW w:w="993" w:type="dxa"/>
            <w:tcBorders>
              <w:top w:val="nil"/>
              <w:bottom w:val="nil"/>
            </w:tcBorders>
          </w:tcPr>
          <w:p w:rsidR="00856DFB" w:rsidRPr="00A12F15" w:rsidRDefault="00856DFB"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856DFB" w:rsidRPr="00A12F15" w:rsidRDefault="00856DFB"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856DFB">
            <w:pPr>
              <w:numPr>
                <w:ilvl w:val="0"/>
                <w:numId w:val="38"/>
              </w:numPr>
              <w:tabs>
                <w:tab w:val="left" w:pos="-720"/>
                <w:tab w:val="left" w:pos="0"/>
                <w:tab w:val="left" w:pos="259"/>
                <w:tab w:val="left" w:pos="341"/>
                <w:tab w:val="left" w:pos="816"/>
                <w:tab w:val="left" w:pos="1440"/>
              </w:tabs>
              <w:suppressAutoHyphens/>
              <w:spacing w:after="56"/>
              <w:ind w:left="200" w:hanging="200"/>
              <w:rPr>
                <w:rFonts w:ascii="Arial" w:hAnsi="Arial" w:cs="Arial"/>
                <w:sz w:val="18"/>
                <w:szCs w:val="18"/>
              </w:rPr>
              <w:pPrChange w:id="2496" w:author="morayoa" w:date="2013-06-14T13:59:00Z">
                <w:pPr>
                  <w:numPr>
                    <w:numId w:val="39"/>
                  </w:numPr>
                  <w:tabs>
                    <w:tab w:val="left" w:pos="-720"/>
                    <w:tab w:val="left" w:pos="0"/>
                    <w:tab w:val="left" w:pos="259"/>
                    <w:tab w:val="left" w:pos="341"/>
                    <w:tab w:val="left" w:pos="816"/>
                    <w:tab w:val="left" w:pos="1440"/>
                  </w:tabs>
                  <w:suppressAutoHyphens/>
                  <w:spacing w:after="56"/>
                  <w:ind w:left="200" w:hanging="200"/>
                </w:pPr>
              </w:pPrChange>
            </w:pPr>
            <w:r w:rsidRPr="00A12F15">
              <w:rPr>
                <w:rFonts w:ascii="Arial" w:hAnsi="Arial" w:cs="Arial"/>
                <w:sz w:val="18"/>
                <w:szCs w:val="18"/>
              </w:rPr>
              <w:t>stored in memory with identification;</w:t>
            </w:r>
          </w:p>
        </w:tc>
        <w:tc>
          <w:tcPr>
            <w:tcW w:w="850"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ins w:id="2497" w:author="morayoa" w:date="2013-06-06T15:21:00Z"/>
                <w:rFonts w:ascii="Arial" w:hAnsi="Arial" w:cs="Arial"/>
                <w:sz w:val="18"/>
                <w:szCs w:val="18"/>
              </w:rPr>
            </w:pPr>
          </w:p>
        </w:tc>
        <w:tc>
          <w:tcPr>
            <w:tcW w:w="1559"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856DFB" w:rsidRPr="00A12F15" w:rsidTr="00856DFB">
        <w:tc>
          <w:tcPr>
            <w:tcW w:w="993" w:type="dxa"/>
            <w:tcBorders>
              <w:top w:val="nil"/>
              <w:bottom w:val="nil"/>
            </w:tcBorders>
          </w:tcPr>
          <w:p w:rsidR="00856DFB" w:rsidRPr="00A12F15" w:rsidRDefault="00856DFB"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856DFB" w:rsidRPr="00A12F15" w:rsidRDefault="00856DFB"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856DFB">
            <w:pPr>
              <w:numPr>
                <w:ilvl w:val="0"/>
                <w:numId w:val="67"/>
              </w:numPr>
              <w:tabs>
                <w:tab w:val="left" w:pos="-720"/>
                <w:tab w:val="left" w:pos="0"/>
                <w:tab w:val="left" w:pos="200"/>
                <w:tab w:val="left" w:pos="259"/>
                <w:tab w:val="left" w:pos="341"/>
                <w:tab w:val="left" w:pos="1440"/>
              </w:tabs>
              <w:suppressAutoHyphens/>
              <w:spacing w:after="56"/>
              <w:ind w:left="200" w:hanging="200"/>
              <w:rPr>
                <w:rFonts w:ascii="Arial" w:hAnsi="Arial" w:cs="Arial"/>
                <w:sz w:val="18"/>
                <w:szCs w:val="18"/>
              </w:rPr>
              <w:pPrChange w:id="2498" w:author="morayoa" w:date="2013-06-14T13:59:00Z">
                <w:pPr>
                  <w:numPr>
                    <w:numId w:val="79"/>
                  </w:numPr>
                  <w:tabs>
                    <w:tab w:val="left" w:pos="-720"/>
                    <w:tab w:val="left" w:pos="0"/>
                    <w:tab w:val="left" w:pos="200"/>
                    <w:tab w:val="left" w:pos="259"/>
                    <w:tab w:val="left" w:pos="341"/>
                    <w:tab w:val="num" w:pos="720"/>
                    <w:tab w:val="left" w:pos="1440"/>
                  </w:tabs>
                  <w:suppressAutoHyphens/>
                  <w:spacing w:after="56"/>
                  <w:ind w:left="200" w:hanging="200"/>
                </w:pPr>
              </w:pPrChange>
            </w:pPr>
            <w:r w:rsidRPr="00A12F15">
              <w:rPr>
                <w:rFonts w:ascii="Arial" w:hAnsi="Arial" w:cs="Arial"/>
                <w:sz w:val="18"/>
                <w:szCs w:val="18"/>
              </w:rPr>
              <w:t>for a multi function display an automatic indication of the total is generated if the automatic operation is interrupted or during automatic operation at the latest 20 seconds after indication of another information</w:t>
            </w:r>
          </w:p>
        </w:tc>
        <w:tc>
          <w:tcPr>
            <w:tcW w:w="850"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ins w:id="2499" w:author="morayoa" w:date="2013-06-06T15:21:00Z"/>
                <w:rFonts w:ascii="Arial" w:hAnsi="Arial" w:cs="Arial"/>
                <w:sz w:val="18"/>
                <w:szCs w:val="18"/>
              </w:rPr>
            </w:pPr>
          </w:p>
        </w:tc>
        <w:tc>
          <w:tcPr>
            <w:tcW w:w="1559"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856DFB" w:rsidRPr="00A12F15" w:rsidTr="00856DFB">
        <w:tc>
          <w:tcPr>
            <w:tcW w:w="993" w:type="dxa"/>
            <w:tcBorders>
              <w:top w:val="nil"/>
              <w:bottom w:val="single" w:sz="8" w:space="0" w:color="auto"/>
            </w:tcBorders>
          </w:tcPr>
          <w:p w:rsidR="00856DFB" w:rsidRPr="00A12F15" w:rsidRDefault="00856DFB" w:rsidP="00595367">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134" w:type="dxa"/>
            <w:tcBorders>
              <w:top w:val="nil"/>
              <w:bottom w:val="single" w:sz="8" w:space="0" w:color="auto"/>
            </w:tcBorders>
          </w:tcPr>
          <w:p w:rsidR="00856DFB" w:rsidRPr="00A12F15" w:rsidRDefault="00856DFB" w:rsidP="00595367">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3402" w:type="dxa"/>
          </w:tcPr>
          <w:p w:rsidR="00000000" w:rsidRDefault="00856DFB">
            <w:pPr>
              <w:numPr>
                <w:ilvl w:val="0"/>
                <w:numId w:val="67"/>
              </w:numPr>
              <w:tabs>
                <w:tab w:val="left" w:pos="-720"/>
                <w:tab w:val="left" w:pos="0"/>
                <w:tab w:val="left" w:pos="200"/>
                <w:tab w:val="left" w:pos="259"/>
                <w:tab w:val="left" w:pos="341"/>
                <w:tab w:val="left" w:pos="1440"/>
              </w:tabs>
              <w:suppressAutoHyphens/>
              <w:spacing w:after="56"/>
              <w:ind w:left="200" w:hanging="200"/>
              <w:rPr>
                <w:rFonts w:ascii="Arial" w:hAnsi="Arial" w:cs="Arial"/>
                <w:sz w:val="18"/>
                <w:szCs w:val="18"/>
              </w:rPr>
              <w:pPrChange w:id="2500" w:author="morayoa" w:date="2013-06-14T13:59:00Z">
                <w:pPr>
                  <w:numPr>
                    <w:numId w:val="79"/>
                  </w:numPr>
                  <w:tabs>
                    <w:tab w:val="left" w:pos="-720"/>
                    <w:tab w:val="left" w:pos="0"/>
                    <w:tab w:val="left" w:pos="200"/>
                    <w:tab w:val="left" w:pos="259"/>
                    <w:tab w:val="left" w:pos="341"/>
                    <w:tab w:val="num" w:pos="720"/>
                    <w:tab w:val="left" w:pos="1440"/>
                  </w:tabs>
                  <w:suppressAutoHyphens/>
                  <w:spacing w:after="56"/>
                  <w:ind w:left="200" w:hanging="200"/>
                </w:pPr>
              </w:pPrChange>
            </w:pPr>
            <w:proofErr w:type="gramStart"/>
            <w:r w:rsidRPr="00A12F15">
              <w:rPr>
                <w:rFonts w:ascii="Arial" w:hAnsi="Arial" w:cs="Arial"/>
                <w:sz w:val="18"/>
                <w:szCs w:val="18"/>
              </w:rPr>
              <w:t>with</w:t>
            </w:r>
            <w:proofErr w:type="gramEnd"/>
            <w:r w:rsidRPr="00A12F15">
              <w:rPr>
                <w:rFonts w:ascii="Arial" w:hAnsi="Arial" w:cs="Arial"/>
                <w:sz w:val="18"/>
                <w:szCs w:val="18"/>
              </w:rPr>
              <w:t xml:space="preserve"> a device such as a whole belt </w:t>
            </w:r>
            <w:proofErr w:type="spellStart"/>
            <w:r w:rsidRPr="00A12F15">
              <w:rPr>
                <w:rFonts w:ascii="Arial" w:hAnsi="Arial" w:cs="Arial"/>
                <w:sz w:val="18"/>
                <w:szCs w:val="18"/>
              </w:rPr>
              <w:t>totalization</w:t>
            </w:r>
            <w:proofErr w:type="spellEnd"/>
            <w:r w:rsidRPr="00A12F15">
              <w:rPr>
                <w:rFonts w:ascii="Arial" w:hAnsi="Arial" w:cs="Arial"/>
                <w:sz w:val="18"/>
                <w:szCs w:val="18"/>
              </w:rPr>
              <w:t xml:space="preserve"> indicating device is provided, the belt </w:t>
            </w:r>
            <w:proofErr w:type="spellStart"/>
            <w:r w:rsidRPr="00A12F15">
              <w:rPr>
                <w:rFonts w:ascii="Arial" w:hAnsi="Arial" w:cs="Arial"/>
                <w:sz w:val="18"/>
                <w:szCs w:val="18"/>
              </w:rPr>
              <w:t>weigher</w:t>
            </w:r>
            <w:proofErr w:type="spellEnd"/>
            <w:r w:rsidRPr="00A12F15">
              <w:rPr>
                <w:rFonts w:ascii="Arial" w:hAnsi="Arial" w:cs="Arial"/>
                <w:sz w:val="18"/>
                <w:szCs w:val="18"/>
              </w:rPr>
              <w:t xml:space="preserve"> shall provide a valid </w:t>
            </w:r>
            <w:proofErr w:type="spellStart"/>
            <w:r w:rsidRPr="00A12F15">
              <w:rPr>
                <w:rFonts w:ascii="Arial" w:hAnsi="Arial" w:cs="Arial"/>
                <w:sz w:val="18"/>
                <w:szCs w:val="18"/>
              </w:rPr>
              <w:t>totalization</w:t>
            </w:r>
            <w:proofErr w:type="spellEnd"/>
            <w:r w:rsidRPr="00A12F15">
              <w:rPr>
                <w:rFonts w:ascii="Arial" w:hAnsi="Arial" w:cs="Arial"/>
                <w:sz w:val="18"/>
                <w:szCs w:val="18"/>
              </w:rPr>
              <w:t xml:space="preserve"> over a whole number of complete belt revolutions. In this case the requirements of 3.2.6 apply</w:t>
            </w:r>
          </w:p>
        </w:tc>
        <w:tc>
          <w:tcPr>
            <w:tcW w:w="850" w:type="dxa"/>
          </w:tcPr>
          <w:p w:rsidR="00856DFB" w:rsidRPr="00A12F15" w:rsidRDefault="00856DFB" w:rsidP="00595367">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856DFB" w:rsidRPr="00A12F15" w:rsidRDefault="00856DFB" w:rsidP="00595367">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Pr>
          <w:p w:rsidR="00856DFB" w:rsidRPr="00A12F15" w:rsidRDefault="00856DFB" w:rsidP="00595367">
            <w:pPr>
              <w:tabs>
                <w:tab w:val="left" w:pos="-720"/>
                <w:tab w:val="left" w:pos="0"/>
                <w:tab w:val="left" w:pos="259"/>
                <w:tab w:val="left" w:pos="604"/>
                <w:tab w:val="left" w:pos="816"/>
                <w:tab w:val="left" w:pos="1440"/>
              </w:tabs>
              <w:suppressAutoHyphens/>
              <w:spacing w:after="56"/>
              <w:rPr>
                <w:ins w:id="2501" w:author="morayoa" w:date="2013-06-06T15:21:00Z"/>
                <w:rFonts w:ascii="Arial" w:hAnsi="Arial" w:cs="Arial"/>
                <w:sz w:val="18"/>
                <w:szCs w:val="18"/>
              </w:rPr>
            </w:pPr>
          </w:p>
        </w:tc>
        <w:tc>
          <w:tcPr>
            <w:tcW w:w="1559" w:type="dxa"/>
          </w:tcPr>
          <w:p w:rsidR="00856DFB" w:rsidRPr="00A12F15" w:rsidRDefault="00856DFB" w:rsidP="00595367">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B1236F" w:rsidRPr="00A12F15" w:rsidTr="00D449D5">
        <w:tc>
          <w:tcPr>
            <w:tcW w:w="993" w:type="dxa"/>
            <w:tcBorders>
              <w:bottom w:val="nil"/>
            </w:tcBorders>
          </w:tcPr>
          <w:p w:rsidR="00B1236F" w:rsidRPr="00A12F15" w:rsidRDefault="00B1236F"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3.4.6</w:t>
            </w:r>
          </w:p>
        </w:tc>
        <w:tc>
          <w:tcPr>
            <w:tcW w:w="1134" w:type="dxa"/>
            <w:tcBorders>
              <w:bottom w:val="nil"/>
            </w:tcBorders>
          </w:tcPr>
          <w:p w:rsidR="00B1236F" w:rsidRPr="00A12F15" w:rsidRDefault="00B1236F"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 xml:space="preserve">Observe </w:t>
            </w:r>
          </w:p>
        </w:tc>
        <w:tc>
          <w:tcPr>
            <w:tcW w:w="7087" w:type="dxa"/>
            <w:gridSpan w:val="5"/>
          </w:tcPr>
          <w:p w:rsidR="00B1236F" w:rsidRPr="00A12F15" w:rsidRDefault="00B1236F"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 xml:space="preserve">Engagement of </w:t>
            </w:r>
            <w:proofErr w:type="spellStart"/>
            <w:r w:rsidRPr="00A12F15">
              <w:rPr>
                <w:rFonts w:ascii="Arial" w:hAnsi="Arial" w:cs="Arial"/>
                <w:sz w:val="18"/>
                <w:szCs w:val="18"/>
              </w:rPr>
              <w:t>totalization</w:t>
            </w:r>
            <w:proofErr w:type="spellEnd"/>
            <w:r w:rsidRPr="00A12F15">
              <w:rPr>
                <w:rFonts w:ascii="Arial" w:hAnsi="Arial" w:cs="Arial"/>
                <w:sz w:val="18"/>
                <w:szCs w:val="18"/>
              </w:rPr>
              <w:t xml:space="preserve"> indicating and printing devices: </w:t>
            </w:r>
          </w:p>
        </w:tc>
      </w:tr>
      <w:tr w:rsidR="00856DFB" w:rsidRPr="00A12F15" w:rsidTr="00856DFB">
        <w:tc>
          <w:tcPr>
            <w:tcW w:w="993" w:type="dxa"/>
            <w:tcBorders>
              <w:top w:val="nil"/>
              <w:bottom w:val="nil"/>
            </w:tcBorders>
          </w:tcPr>
          <w:p w:rsidR="00856DFB" w:rsidRPr="00A12F15" w:rsidRDefault="00856DFB"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856DFB" w:rsidRPr="00A12F15" w:rsidRDefault="00856DFB"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856DFB">
            <w:pPr>
              <w:numPr>
                <w:ilvl w:val="0"/>
                <w:numId w:val="59"/>
              </w:numPr>
              <w:tabs>
                <w:tab w:val="left" w:pos="-720"/>
                <w:tab w:val="left" w:pos="0"/>
                <w:tab w:val="left" w:pos="199"/>
                <w:tab w:val="left" w:pos="259"/>
                <w:tab w:val="left" w:pos="1440"/>
              </w:tabs>
              <w:suppressAutoHyphens/>
              <w:spacing w:after="56"/>
              <w:ind w:left="200" w:hanging="200"/>
              <w:rPr>
                <w:rFonts w:ascii="Arial" w:hAnsi="Arial" w:cs="Arial"/>
                <w:sz w:val="18"/>
                <w:szCs w:val="18"/>
              </w:rPr>
              <w:pPrChange w:id="2502" w:author="morayoa" w:date="2013-06-14T13:59:00Z">
                <w:pPr>
                  <w:numPr>
                    <w:numId w:val="60"/>
                  </w:numPr>
                  <w:tabs>
                    <w:tab w:val="left" w:pos="-720"/>
                    <w:tab w:val="left" w:pos="0"/>
                    <w:tab w:val="left" w:pos="199"/>
                    <w:tab w:val="left" w:pos="259"/>
                    <w:tab w:val="left" w:pos="1440"/>
                  </w:tabs>
                  <w:suppressAutoHyphens/>
                  <w:spacing w:after="56"/>
                  <w:ind w:left="200" w:hanging="200"/>
                </w:pPr>
              </w:pPrChange>
            </w:pPr>
            <w:proofErr w:type="gramStart"/>
            <w:r w:rsidRPr="00A12F15">
              <w:rPr>
                <w:rFonts w:ascii="Arial" w:hAnsi="Arial" w:cs="Arial"/>
                <w:sz w:val="18"/>
                <w:szCs w:val="18"/>
              </w:rPr>
              <w:t>permanently</w:t>
            </w:r>
            <w:proofErr w:type="gramEnd"/>
            <w:r w:rsidRPr="00A12F15">
              <w:rPr>
                <w:rFonts w:ascii="Arial" w:hAnsi="Arial" w:cs="Arial"/>
                <w:sz w:val="18"/>
                <w:szCs w:val="18"/>
              </w:rPr>
              <w:t xml:space="preserve"> engaged and clearly indicates when they are not engaged.</w:t>
            </w:r>
          </w:p>
        </w:tc>
        <w:tc>
          <w:tcPr>
            <w:tcW w:w="850"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ins w:id="2503" w:author="morayoa" w:date="2013-06-06T15:21:00Z"/>
                <w:rFonts w:ascii="Arial" w:hAnsi="Arial" w:cs="Arial"/>
                <w:sz w:val="18"/>
                <w:szCs w:val="18"/>
              </w:rPr>
            </w:pPr>
          </w:p>
        </w:tc>
        <w:tc>
          <w:tcPr>
            <w:tcW w:w="1559" w:type="dxa"/>
          </w:tcPr>
          <w:p w:rsidR="00856DFB" w:rsidRPr="00A12F15" w:rsidRDefault="00856DFB"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856DFB" w:rsidRPr="00A12F15" w:rsidTr="00856DFB">
        <w:tc>
          <w:tcPr>
            <w:tcW w:w="993" w:type="dxa"/>
            <w:tcBorders>
              <w:top w:val="nil"/>
            </w:tcBorders>
          </w:tcPr>
          <w:p w:rsidR="00856DFB" w:rsidRPr="00A12F15" w:rsidRDefault="00856DFB" w:rsidP="00E509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134" w:type="dxa"/>
            <w:tcBorders>
              <w:top w:val="nil"/>
            </w:tcBorders>
          </w:tcPr>
          <w:p w:rsidR="00856DFB" w:rsidRPr="00A12F15" w:rsidRDefault="00856DFB" w:rsidP="00E509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3402" w:type="dxa"/>
          </w:tcPr>
          <w:p w:rsidR="00000000" w:rsidRDefault="00856DFB">
            <w:pPr>
              <w:numPr>
                <w:ilvl w:val="0"/>
                <w:numId w:val="59"/>
              </w:numPr>
              <w:tabs>
                <w:tab w:val="left" w:pos="0"/>
              </w:tabs>
              <w:ind w:left="200" w:hanging="200"/>
              <w:rPr>
                <w:rFonts w:ascii="Arial" w:hAnsi="Arial" w:cs="Arial"/>
                <w:sz w:val="18"/>
                <w:szCs w:val="18"/>
              </w:rPr>
              <w:pPrChange w:id="2504" w:author="morayoa" w:date="2013-06-14T13:59:00Z">
                <w:pPr>
                  <w:numPr>
                    <w:numId w:val="60"/>
                  </w:numPr>
                  <w:tabs>
                    <w:tab w:val="left" w:pos="0"/>
                  </w:tabs>
                  <w:ind w:left="200" w:hanging="200"/>
                </w:pPr>
              </w:pPrChange>
            </w:pPr>
            <w:proofErr w:type="gramStart"/>
            <w:r w:rsidRPr="00A12F15">
              <w:rPr>
                <w:rFonts w:ascii="Arial" w:hAnsi="Arial" w:cs="Arial"/>
                <w:sz w:val="18"/>
                <w:szCs w:val="18"/>
              </w:rPr>
              <w:t>there</w:t>
            </w:r>
            <w:proofErr w:type="gramEnd"/>
            <w:r w:rsidRPr="00A12F15">
              <w:rPr>
                <w:rFonts w:ascii="Arial" w:hAnsi="Arial" w:cs="Arial"/>
                <w:sz w:val="18"/>
                <w:szCs w:val="18"/>
              </w:rPr>
              <w:t xml:space="preserve"> is a device which disengages the </w:t>
            </w:r>
            <w:proofErr w:type="spellStart"/>
            <w:r w:rsidRPr="00A12F15">
              <w:rPr>
                <w:rFonts w:ascii="Arial" w:hAnsi="Arial" w:cs="Arial"/>
                <w:sz w:val="18"/>
                <w:szCs w:val="18"/>
              </w:rPr>
              <w:t>totalization</w:t>
            </w:r>
            <w:proofErr w:type="spellEnd"/>
            <w:r w:rsidRPr="00A12F15">
              <w:rPr>
                <w:rFonts w:ascii="Arial" w:hAnsi="Arial" w:cs="Arial"/>
                <w:sz w:val="18"/>
                <w:szCs w:val="18"/>
              </w:rPr>
              <w:t xml:space="preserve"> indicating devices where it is definitely ensured that there is no movement of the belt or product feed cannot occur.</w:t>
            </w:r>
          </w:p>
        </w:tc>
        <w:tc>
          <w:tcPr>
            <w:tcW w:w="850" w:type="dxa"/>
          </w:tcPr>
          <w:p w:rsidR="00856DFB" w:rsidRPr="00A12F15" w:rsidRDefault="00856DFB" w:rsidP="00E509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856DFB" w:rsidRPr="00A12F15" w:rsidRDefault="00856DFB" w:rsidP="00E509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Pr>
          <w:p w:rsidR="00856DFB" w:rsidRPr="00A12F15" w:rsidRDefault="00856DFB" w:rsidP="00E5091C">
            <w:pPr>
              <w:tabs>
                <w:tab w:val="left" w:pos="-720"/>
                <w:tab w:val="left" w:pos="0"/>
                <w:tab w:val="left" w:pos="259"/>
                <w:tab w:val="left" w:pos="604"/>
                <w:tab w:val="left" w:pos="816"/>
                <w:tab w:val="left" w:pos="1440"/>
              </w:tabs>
              <w:suppressAutoHyphens/>
              <w:spacing w:after="56"/>
              <w:rPr>
                <w:ins w:id="2505" w:author="morayoa" w:date="2013-06-06T15:21:00Z"/>
                <w:rFonts w:ascii="Arial" w:hAnsi="Arial" w:cs="Arial"/>
                <w:sz w:val="18"/>
                <w:szCs w:val="18"/>
              </w:rPr>
            </w:pPr>
          </w:p>
        </w:tc>
        <w:tc>
          <w:tcPr>
            <w:tcW w:w="1559" w:type="dxa"/>
          </w:tcPr>
          <w:p w:rsidR="00856DFB" w:rsidRPr="00A12F15" w:rsidRDefault="00856DFB" w:rsidP="00E509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bl>
    <w:p w:rsidR="00EF225B" w:rsidRPr="00A12F15" w:rsidRDefault="00916AEA">
      <w:pPr>
        <w:rPr>
          <w:rFonts w:ascii="Arial" w:hAnsi="Arial" w:cs="Arial"/>
          <w:sz w:val="18"/>
          <w:szCs w:val="18"/>
        </w:rPr>
      </w:pPr>
      <w:r w:rsidRPr="00A12F15">
        <w:rPr>
          <w:rFonts w:ascii="Arial" w:hAnsi="Arial" w:cs="Arial"/>
          <w:sz w:val="18"/>
          <w:szCs w:val="18"/>
        </w:rPr>
        <w:br w:type="page"/>
      </w:r>
    </w:p>
    <w:tbl>
      <w:tblPr>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
      <w:tblGrid>
        <w:gridCol w:w="993"/>
        <w:gridCol w:w="1134"/>
        <w:gridCol w:w="3402"/>
        <w:gridCol w:w="850"/>
        <w:gridCol w:w="709"/>
        <w:gridCol w:w="709"/>
        <w:gridCol w:w="1417"/>
        <w:tblGridChange w:id="2506">
          <w:tblGrid>
            <w:gridCol w:w="108"/>
            <w:gridCol w:w="885"/>
            <w:gridCol w:w="108"/>
            <w:gridCol w:w="1026"/>
            <w:gridCol w:w="108"/>
            <w:gridCol w:w="3294"/>
            <w:gridCol w:w="108"/>
            <w:gridCol w:w="742"/>
            <w:gridCol w:w="108"/>
            <w:gridCol w:w="601"/>
            <w:gridCol w:w="108"/>
            <w:gridCol w:w="601"/>
            <w:gridCol w:w="108"/>
            <w:gridCol w:w="1309"/>
            <w:gridCol w:w="108"/>
          </w:tblGrid>
        </w:tblGridChange>
      </w:tblGrid>
      <w:tr w:rsidR="00530235" w:rsidRPr="00A12F15" w:rsidTr="00530235">
        <w:tc>
          <w:tcPr>
            <w:tcW w:w="993" w:type="dxa"/>
            <w:tcBorders>
              <w:bottom w:val="single" w:sz="8" w:space="0" w:color="auto"/>
            </w:tcBorders>
          </w:tcPr>
          <w:p w:rsidR="00530235" w:rsidRPr="00A12F15" w:rsidRDefault="00FC47BA" w:rsidP="00EF225B">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b/>
                <w:sz w:val="18"/>
                <w:szCs w:val="18"/>
              </w:rPr>
              <w:fldChar w:fldCharType="begin"/>
            </w:r>
            <w:r w:rsidR="00530235" w:rsidRPr="00A12F15">
              <w:rPr>
                <w:rFonts w:ascii="Arial" w:hAnsi="Arial" w:cs="Arial"/>
                <w:b/>
                <w:sz w:val="18"/>
                <w:szCs w:val="18"/>
              </w:rPr>
              <w:instrText xml:space="preserve">PRIVATE </w:instrText>
            </w:r>
            <w:r w:rsidRPr="00A12F15">
              <w:rPr>
                <w:rFonts w:ascii="Arial" w:hAnsi="Arial" w:cs="Arial"/>
                <w:b/>
                <w:sz w:val="18"/>
                <w:szCs w:val="18"/>
              </w:rPr>
              <w:fldChar w:fldCharType="end"/>
            </w:r>
          </w:p>
          <w:p w:rsidR="00530235" w:rsidRPr="00A12F15" w:rsidRDefault="00530235" w:rsidP="00EF225B">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b/>
                <w:sz w:val="18"/>
                <w:szCs w:val="18"/>
              </w:rPr>
              <w:t>R 50-1</w:t>
            </w:r>
          </w:p>
        </w:tc>
        <w:tc>
          <w:tcPr>
            <w:tcW w:w="1134" w:type="dxa"/>
            <w:tcBorders>
              <w:bottom w:val="single" w:sz="8" w:space="0" w:color="auto"/>
            </w:tcBorders>
          </w:tcPr>
          <w:p w:rsidR="00530235" w:rsidRPr="00A12F15" w:rsidRDefault="00530235" w:rsidP="00EF225B">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b/>
                <w:sz w:val="18"/>
                <w:szCs w:val="18"/>
              </w:rPr>
              <w:t>Test</w:t>
            </w:r>
          </w:p>
          <w:p w:rsidR="00530235" w:rsidRPr="00A12F15" w:rsidRDefault="00530235" w:rsidP="00EF225B">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b/>
                <w:sz w:val="18"/>
                <w:szCs w:val="18"/>
              </w:rPr>
              <w:t>procedure</w:t>
            </w:r>
          </w:p>
        </w:tc>
        <w:tc>
          <w:tcPr>
            <w:tcW w:w="3402" w:type="dxa"/>
          </w:tcPr>
          <w:p w:rsidR="00530235" w:rsidRPr="00A12F15" w:rsidRDefault="00530235" w:rsidP="00EF225B">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b/>
                <w:sz w:val="18"/>
                <w:szCs w:val="18"/>
              </w:rPr>
              <w:t xml:space="preserve">Belt </w:t>
            </w:r>
            <w:proofErr w:type="spellStart"/>
            <w:r w:rsidRPr="00A12F15">
              <w:rPr>
                <w:rFonts w:ascii="Arial" w:hAnsi="Arial" w:cs="Arial"/>
                <w:b/>
                <w:sz w:val="18"/>
                <w:szCs w:val="18"/>
              </w:rPr>
              <w:t>weighers</w:t>
            </w:r>
            <w:proofErr w:type="spellEnd"/>
          </w:p>
          <w:p w:rsidR="00530235" w:rsidRPr="00A12F15" w:rsidRDefault="00530235" w:rsidP="00EF225B">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b/>
                <w:sz w:val="18"/>
                <w:szCs w:val="18"/>
              </w:rPr>
              <w:t>Checklist</w:t>
            </w:r>
          </w:p>
        </w:tc>
        <w:tc>
          <w:tcPr>
            <w:tcW w:w="850" w:type="dxa"/>
          </w:tcPr>
          <w:p w:rsidR="00530235" w:rsidRPr="00A12F15" w:rsidRDefault="00530235" w:rsidP="00EF225B">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b/>
                <w:sz w:val="18"/>
                <w:szCs w:val="18"/>
              </w:rPr>
              <w:t>Passed</w:t>
            </w:r>
          </w:p>
        </w:tc>
        <w:tc>
          <w:tcPr>
            <w:tcW w:w="709" w:type="dxa"/>
          </w:tcPr>
          <w:p w:rsidR="00530235" w:rsidRPr="00A12F15" w:rsidRDefault="00530235" w:rsidP="00EF225B">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b/>
                <w:sz w:val="18"/>
                <w:szCs w:val="18"/>
              </w:rPr>
              <w:t>Failed</w:t>
            </w:r>
          </w:p>
        </w:tc>
        <w:tc>
          <w:tcPr>
            <w:tcW w:w="709" w:type="dxa"/>
          </w:tcPr>
          <w:p w:rsidR="00530235" w:rsidRPr="00A12F15" w:rsidDel="00DC255E" w:rsidRDefault="00530235" w:rsidP="00EF225B">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ins w:id="2507" w:author="morayoa" w:date="2013-06-06T15:23:00Z">
              <w:r>
                <w:rPr>
                  <w:rFonts w:ascii="Arial" w:hAnsi="Arial" w:cs="Arial"/>
                  <w:b/>
                  <w:sz w:val="18"/>
                  <w:szCs w:val="18"/>
                </w:rPr>
                <w:t>N/A</w:t>
              </w:r>
            </w:ins>
          </w:p>
        </w:tc>
        <w:tc>
          <w:tcPr>
            <w:tcW w:w="1417" w:type="dxa"/>
          </w:tcPr>
          <w:p w:rsidR="00530235" w:rsidRPr="00A12F15" w:rsidRDefault="00530235" w:rsidP="00EF225B">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del w:id="2508" w:author="morayoa" w:date="2013-06-06T09:05:00Z">
              <w:r w:rsidRPr="00A12F15" w:rsidDel="00DC255E">
                <w:rPr>
                  <w:rFonts w:ascii="Arial" w:hAnsi="Arial" w:cs="Arial"/>
                  <w:b/>
                  <w:sz w:val="18"/>
                  <w:szCs w:val="18"/>
                </w:rPr>
                <w:delText>Remarks</w:delText>
              </w:r>
            </w:del>
            <w:ins w:id="2509" w:author="morayoa" w:date="2013-06-06T09:05:00Z">
              <w:r>
                <w:rPr>
                  <w:rFonts w:ascii="Arial" w:hAnsi="Arial" w:cs="Arial"/>
                  <w:b/>
                  <w:sz w:val="18"/>
                  <w:szCs w:val="18"/>
                </w:rPr>
                <w:t>Observations</w:t>
              </w:r>
            </w:ins>
            <w:fldSimple w:instr=" NOTEREF _Ref324497122 \f \h  \* MERGEFORMAT ">
              <w:ins w:id="2510" w:author="morayoa" w:date="2013-06-14T14:16:00Z">
                <w:r w:rsidR="00FC47BA" w:rsidRPr="00FC47BA">
                  <w:rPr>
                    <w:rStyle w:val="FootnoteReference"/>
                    <w:rFonts w:ascii="Arial" w:hAnsi="Arial" w:cs="Arial"/>
                    <w:sz w:val="18"/>
                    <w:szCs w:val="18"/>
                    <w:rPrChange w:id="2511" w:author="morayoa" w:date="2013-06-14T14:16:00Z">
                      <w:rPr/>
                    </w:rPrChange>
                  </w:rPr>
                  <w:t>3</w:t>
                </w:r>
              </w:ins>
              <w:del w:id="2512" w:author="morayoa" w:date="2013-06-05T13:45:00Z">
                <w:r w:rsidRPr="00E81ADF" w:rsidDel="000A507D">
                  <w:rPr>
                    <w:rStyle w:val="FootnoteReference"/>
                    <w:rFonts w:ascii="Arial" w:hAnsi="Arial" w:cs="Arial"/>
                    <w:sz w:val="18"/>
                    <w:szCs w:val="18"/>
                  </w:rPr>
                  <w:delText>3</w:delText>
                </w:r>
              </w:del>
            </w:fldSimple>
          </w:p>
        </w:tc>
      </w:tr>
      <w:tr w:rsidR="00530235" w:rsidRPr="00A12F15" w:rsidTr="00530235">
        <w:tc>
          <w:tcPr>
            <w:tcW w:w="993" w:type="dxa"/>
            <w:tcBorders>
              <w:bottom w:val="nil"/>
            </w:tcBorders>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3.4.7</w:t>
            </w:r>
          </w:p>
        </w:tc>
        <w:tc>
          <w:tcPr>
            <w:tcW w:w="1134" w:type="dxa"/>
            <w:tcBorders>
              <w:bottom w:val="nil"/>
            </w:tcBorders>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Observe</w:t>
            </w:r>
          </w:p>
        </w:tc>
        <w:tc>
          <w:tcPr>
            <w:tcW w:w="3402"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 xml:space="preserve">Printing device: </w:t>
            </w:r>
          </w:p>
        </w:tc>
        <w:tc>
          <w:tcPr>
            <w:tcW w:w="850"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ins w:id="2513" w:author="morayoa" w:date="2013-06-06T15:23:00Z"/>
                <w:rFonts w:ascii="Arial" w:hAnsi="Arial" w:cs="Arial"/>
                <w:sz w:val="18"/>
                <w:szCs w:val="18"/>
              </w:rPr>
            </w:pPr>
          </w:p>
        </w:tc>
        <w:tc>
          <w:tcPr>
            <w:tcW w:w="1417"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30235" w:rsidRPr="00A12F15" w:rsidTr="00530235">
        <w:tc>
          <w:tcPr>
            <w:tcW w:w="993" w:type="dxa"/>
            <w:tcBorders>
              <w:top w:val="nil"/>
              <w:bottom w:val="nil"/>
            </w:tcBorders>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530235">
            <w:pPr>
              <w:numPr>
                <w:ilvl w:val="0"/>
                <w:numId w:val="60"/>
              </w:numPr>
              <w:tabs>
                <w:tab w:val="left" w:pos="-720"/>
                <w:tab w:val="left" w:pos="0"/>
                <w:tab w:val="left" w:pos="200"/>
                <w:tab w:val="left" w:pos="259"/>
                <w:tab w:val="left" w:pos="604"/>
                <w:tab w:val="left" w:pos="1440"/>
              </w:tabs>
              <w:suppressAutoHyphens/>
              <w:spacing w:after="56"/>
              <w:ind w:left="200" w:hanging="200"/>
              <w:rPr>
                <w:rFonts w:ascii="Arial" w:hAnsi="Arial" w:cs="Arial"/>
                <w:sz w:val="18"/>
                <w:szCs w:val="18"/>
              </w:rPr>
              <w:pPrChange w:id="2514" w:author="morayoa" w:date="2013-06-14T13:59:00Z">
                <w:pPr>
                  <w:numPr>
                    <w:numId w:val="61"/>
                  </w:numPr>
                  <w:tabs>
                    <w:tab w:val="left" w:pos="-720"/>
                    <w:tab w:val="left" w:pos="0"/>
                    <w:tab w:val="left" w:pos="200"/>
                    <w:tab w:val="left" w:pos="259"/>
                    <w:tab w:val="left" w:pos="604"/>
                    <w:tab w:val="left" w:pos="1440"/>
                  </w:tabs>
                  <w:suppressAutoHyphens/>
                  <w:spacing w:after="56"/>
                  <w:ind w:left="200" w:hanging="200"/>
                </w:pPr>
              </w:pPrChange>
            </w:pPr>
            <w:r w:rsidRPr="00A12F15">
              <w:rPr>
                <w:rFonts w:ascii="Arial" w:hAnsi="Arial" w:cs="Arial"/>
                <w:snapToGrid w:val="0"/>
                <w:sz w:val="18"/>
                <w:szCs w:val="18"/>
                <w:lang w:eastAsia="en-US"/>
              </w:rPr>
              <w:t xml:space="preserve">printing is clear and permanent for the intended use </w:t>
            </w:r>
          </w:p>
        </w:tc>
        <w:tc>
          <w:tcPr>
            <w:tcW w:w="850"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ins w:id="2515" w:author="morayoa" w:date="2013-06-06T15:23:00Z"/>
                <w:rFonts w:ascii="Arial" w:hAnsi="Arial" w:cs="Arial"/>
                <w:sz w:val="18"/>
                <w:szCs w:val="18"/>
              </w:rPr>
            </w:pPr>
          </w:p>
        </w:tc>
        <w:tc>
          <w:tcPr>
            <w:tcW w:w="1417"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30235" w:rsidRPr="00A12F15" w:rsidTr="00530235">
        <w:tc>
          <w:tcPr>
            <w:tcW w:w="993" w:type="dxa"/>
            <w:tcBorders>
              <w:top w:val="nil"/>
              <w:bottom w:val="nil"/>
            </w:tcBorders>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530235">
            <w:pPr>
              <w:numPr>
                <w:ilvl w:val="0"/>
                <w:numId w:val="60"/>
              </w:numPr>
              <w:tabs>
                <w:tab w:val="left" w:pos="-720"/>
                <w:tab w:val="left" w:pos="0"/>
                <w:tab w:val="left" w:pos="200"/>
                <w:tab w:val="left" w:pos="259"/>
                <w:tab w:val="left" w:pos="604"/>
                <w:tab w:val="left" w:pos="1440"/>
              </w:tabs>
              <w:suppressAutoHyphens/>
              <w:spacing w:after="56"/>
              <w:ind w:left="200" w:hanging="200"/>
              <w:rPr>
                <w:rFonts w:ascii="Arial" w:hAnsi="Arial" w:cs="Arial"/>
                <w:snapToGrid w:val="0"/>
                <w:sz w:val="18"/>
                <w:szCs w:val="18"/>
                <w:lang w:eastAsia="en-US"/>
              </w:rPr>
              <w:pPrChange w:id="2516" w:author="morayoa" w:date="2013-06-14T13:59:00Z">
                <w:pPr>
                  <w:numPr>
                    <w:numId w:val="61"/>
                  </w:numPr>
                  <w:tabs>
                    <w:tab w:val="left" w:pos="-720"/>
                    <w:tab w:val="left" w:pos="0"/>
                    <w:tab w:val="left" w:pos="200"/>
                    <w:tab w:val="left" w:pos="259"/>
                    <w:tab w:val="left" w:pos="604"/>
                    <w:tab w:val="left" w:pos="1440"/>
                  </w:tabs>
                  <w:suppressAutoHyphens/>
                  <w:spacing w:after="56"/>
                  <w:ind w:left="200" w:hanging="200"/>
                </w:pPr>
              </w:pPrChange>
            </w:pPr>
            <w:proofErr w:type="gramStart"/>
            <w:r w:rsidRPr="00A12F15">
              <w:rPr>
                <w:rFonts w:ascii="Arial" w:hAnsi="Arial" w:cs="Arial"/>
                <w:snapToGrid w:val="0"/>
                <w:sz w:val="18"/>
                <w:szCs w:val="18"/>
                <w:lang w:eastAsia="en-US"/>
              </w:rPr>
              <w:t>printed</w:t>
            </w:r>
            <w:proofErr w:type="gramEnd"/>
            <w:r w:rsidRPr="00A12F15">
              <w:rPr>
                <w:rFonts w:ascii="Arial" w:hAnsi="Arial" w:cs="Arial"/>
                <w:snapToGrid w:val="0"/>
                <w:sz w:val="18"/>
                <w:szCs w:val="18"/>
                <w:lang w:eastAsia="en-US"/>
              </w:rPr>
              <w:t xml:space="preserve"> figures is at least 2 mm high.</w:t>
            </w:r>
          </w:p>
        </w:tc>
        <w:tc>
          <w:tcPr>
            <w:tcW w:w="850"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ins w:id="2517" w:author="morayoa" w:date="2013-06-06T15:23:00Z"/>
                <w:rFonts w:ascii="Arial" w:hAnsi="Arial" w:cs="Arial"/>
                <w:sz w:val="18"/>
                <w:szCs w:val="18"/>
              </w:rPr>
            </w:pPr>
          </w:p>
        </w:tc>
        <w:tc>
          <w:tcPr>
            <w:tcW w:w="1417"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30235" w:rsidRPr="00A12F15" w:rsidTr="00530235">
        <w:tc>
          <w:tcPr>
            <w:tcW w:w="993" w:type="dxa"/>
            <w:tcBorders>
              <w:top w:val="nil"/>
              <w:bottom w:val="nil"/>
            </w:tcBorders>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530235">
            <w:pPr>
              <w:numPr>
                <w:ilvl w:val="0"/>
                <w:numId w:val="60"/>
              </w:numPr>
              <w:tabs>
                <w:tab w:val="left" w:pos="-720"/>
                <w:tab w:val="left" w:pos="0"/>
                <w:tab w:val="left" w:pos="200"/>
                <w:tab w:val="left" w:pos="259"/>
                <w:tab w:val="left" w:pos="342"/>
                <w:tab w:val="left" w:pos="1440"/>
              </w:tabs>
              <w:suppressAutoHyphens/>
              <w:spacing w:after="56"/>
              <w:ind w:left="200" w:hanging="200"/>
              <w:rPr>
                <w:rFonts w:ascii="Arial" w:hAnsi="Arial" w:cs="Arial"/>
                <w:sz w:val="18"/>
                <w:szCs w:val="18"/>
              </w:rPr>
              <w:pPrChange w:id="2518" w:author="morayoa" w:date="2013-06-14T13:59:00Z">
                <w:pPr>
                  <w:numPr>
                    <w:numId w:val="61"/>
                  </w:numPr>
                  <w:tabs>
                    <w:tab w:val="left" w:pos="-720"/>
                    <w:tab w:val="left" w:pos="0"/>
                    <w:tab w:val="left" w:pos="200"/>
                    <w:tab w:val="left" w:pos="259"/>
                    <w:tab w:val="left" w:pos="342"/>
                    <w:tab w:val="left" w:pos="1440"/>
                  </w:tabs>
                  <w:suppressAutoHyphens/>
                  <w:spacing w:after="56"/>
                  <w:ind w:left="200" w:hanging="200"/>
                </w:pPr>
              </w:pPrChange>
            </w:pPr>
            <w:r w:rsidRPr="00A12F15">
              <w:rPr>
                <w:rFonts w:ascii="Arial" w:hAnsi="Arial" w:cs="Arial"/>
                <w:snapToGrid w:val="0"/>
                <w:sz w:val="18"/>
                <w:szCs w:val="18"/>
                <w:lang w:eastAsia="en-US"/>
              </w:rPr>
              <w:t xml:space="preserve">if printing takes place, the name or the symbol of the unit of measurement is either to the right of the value; or </w:t>
            </w:r>
          </w:p>
        </w:tc>
        <w:tc>
          <w:tcPr>
            <w:tcW w:w="850"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ins w:id="2519" w:author="morayoa" w:date="2013-06-06T15:23:00Z"/>
                <w:rFonts w:ascii="Arial" w:hAnsi="Arial" w:cs="Arial"/>
                <w:sz w:val="18"/>
                <w:szCs w:val="18"/>
              </w:rPr>
            </w:pPr>
          </w:p>
        </w:tc>
        <w:tc>
          <w:tcPr>
            <w:tcW w:w="1417"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30235" w:rsidRPr="00A12F15" w:rsidTr="00450700">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2520" w:author="morayoa" w:date="2013-06-11T11:15:00Z">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2521" w:author="morayoa" w:date="2013-06-11T11:15:00Z">
            <w:trPr>
              <w:gridAfter w:val="0"/>
            </w:trPr>
          </w:trPrChange>
        </w:trPr>
        <w:tc>
          <w:tcPr>
            <w:tcW w:w="993" w:type="dxa"/>
            <w:tcBorders>
              <w:top w:val="nil"/>
              <w:bottom w:val="dashSmallGap" w:sz="4" w:space="0" w:color="auto"/>
            </w:tcBorders>
            <w:tcPrChange w:id="2522" w:author="morayoa" w:date="2013-06-11T11:15:00Z">
              <w:tcPr>
                <w:tcW w:w="993" w:type="dxa"/>
                <w:gridSpan w:val="2"/>
                <w:tcBorders>
                  <w:top w:val="nil"/>
                  <w:bottom w:val="single" w:sz="8" w:space="0" w:color="auto"/>
                </w:tcBorders>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dashSmallGap" w:sz="4" w:space="0" w:color="auto"/>
            </w:tcBorders>
            <w:tcPrChange w:id="2523" w:author="morayoa" w:date="2013-06-11T11:15:00Z">
              <w:tcPr>
                <w:tcW w:w="1134" w:type="dxa"/>
                <w:gridSpan w:val="2"/>
                <w:tcBorders>
                  <w:top w:val="nil"/>
                  <w:bottom w:val="single" w:sz="8" w:space="0" w:color="auto"/>
                </w:tcBorders>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Borders>
              <w:bottom w:val="dashSmallGap" w:sz="4" w:space="0" w:color="auto"/>
            </w:tcBorders>
            <w:tcPrChange w:id="2524" w:author="morayoa" w:date="2013-06-11T11:15:00Z">
              <w:tcPr>
                <w:tcW w:w="3402" w:type="dxa"/>
                <w:gridSpan w:val="2"/>
              </w:tcPr>
            </w:tcPrChange>
          </w:tcPr>
          <w:p w:rsidR="00000000" w:rsidRDefault="00530235">
            <w:pPr>
              <w:numPr>
                <w:ilvl w:val="0"/>
                <w:numId w:val="60"/>
              </w:numPr>
              <w:tabs>
                <w:tab w:val="left" w:pos="-720"/>
                <w:tab w:val="left" w:pos="0"/>
                <w:tab w:val="left" w:pos="200"/>
                <w:tab w:val="left" w:pos="259"/>
                <w:tab w:val="left" w:pos="342"/>
                <w:tab w:val="left" w:pos="1440"/>
              </w:tabs>
              <w:suppressAutoHyphens/>
              <w:spacing w:after="56"/>
              <w:ind w:left="200" w:hanging="200"/>
              <w:rPr>
                <w:rFonts w:ascii="Arial" w:hAnsi="Arial" w:cs="Arial"/>
                <w:snapToGrid w:val="0"/>
                <w:sz w:val="18"/>
                <w:szCs w:val="18"/>
                <w:lang w:eastAsia="en-US"/>
              </w:rPr>
              <w:pPrChange w:id="2525" w:author="morayoa" w:date="2013-06-14T13:59:00Z">
                <w:pPr>
                  <w:numPr>
                    <w:numId w:val="61"/>
                  </w:numPr>
                  <w:tabs>
                    <w:tab w:val="left" w:pos="-720"/>
                    <w:tab w:val="left" w:pos="0"/>
                    <w:tab w:val="left" w:pos="200"/>
                    <w:tab w:val="left" w:pos="259"/>
                    <w:tab w:val="left" w:pos="342"/>
                    <w:tab w:val="left" w:pos="1440"/>
                  </w:tabs>
                  <w:suppressAutoHyphens/>
                  <w:spacing w:after="56"/>
                  <w:ind w:left="200" w:hanging="200"/>
                </w:pPr>
              </w:pPrChange>
            </w:pPr>
            <w:proofErr w:type="gramStart"/>
            <w:r w:rsidRPr="00A12F15">
              <w:rPr>
                <w:rFonts w:ascii="Arial" w:hAnsi="Arial" w:cs="Arial"/>
                <w:snapToGrid w:val="0"/>
                <w:sz w:val="18"/>
                <w:szCs w:val="18"/>
                <w:lang w:eastAsia="en-US"/>
              </w:rPr>
              <w:t>above</w:t>
            </w:r>
            <w:proofErr w:type="gramEnd"/>
            <w:r w:rsidRPr="00A12F15">
              <w:rPr>
                <w:rFonts w:ascii="Arial" w:hAnsi="Arial" w:cs="Arial"/>
                <w:snapToGrid w:val="0"/>
                <w:sz w:val="18"/>
                <w:szCs w:val="18"/>
                <w:lang w:eastAsia="en-US"/>
              </w:rPr>
              <w:t xml:space="preserve"> a column of values</w:t>
            </w:r>
            <w:r w:rsidRPr="00A12F15">
              <w:rPr>
                <w:rFonts w:ascii="Arial" w:hAnsi="Arial" w:cs="Arial"/>
                <w:snapToGrid w:val="0"/>
                <w:sz w:val="18"/>
                <w:szCs w:val="18"/>
              </w:rPr>
              <w:t>.</w:t>
            </w:r>
          </w:p>
        </w:tc>
        <w:tc>
          <w:tcPr>
            <w:tcW w:w="850" w:type="dxa"/>
            <w:tcBorders>
              <w:bottom w:val="dashSmallGap" w:sz="4" w:space="0" w:color="auto"/>
            </w:tcBorders>
            <w:tcPrChange w:id="2526" w:author="morayoa" w:date="2013-06-11T11:15:00Z">
              <w:tcPr>
                <w:tcW w:w="850" w:type="dxa"/>
                <w:gridSpan w:val="2"/>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bottom w:val="dashSmallGap" w:sz="4" w:space="0" w:color="auto"/>
            </w:tcBorders>
            <w:tcPrChange w:id="2527" w:author="morayoa" w:date="2013-06-11T11:15:00Z">
              <w:tcPr>
                <w:tcW w:w="709" w:type="dxa"/>
                <w:gridSpan w:val="2"/>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bottom w:val="dashSmallGap" w:sz="4" w:space="0" w:color="auto"/>
            </w:tcBorders>
            <w:tcPrChange w:id="2528" w:author="morayoa" w:date="2013-06-11T11:15:00Z">
              <w:tcPr>
                <w:tcW w:w="709" w:type="dxa"/>
                <w:gridSpan w:val="2"/>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rPr>
                <w:ins w:id="2529" w:author="morayoa" w:date="2013-06-06T15:23:00Z"/>
                <w:rFonts w:ascii="Arial" w:hAnsi="Arial" w:cs="Arial"/>
                <w:sz w:val="18"/>
                <w:szCs w:val="18"/>
              </w:rPr>
            </w:pPr>
          </w:p>
        </w:tc>
        <w:tc>
          <w:tcPr>
            <w:tcW w:w="1417" w:type="dxa"/>
            <w:tcBorders>
              <w:bottom w:val="dashSmallGap" w:sz="4" w:space="0" w:color="auto"/>
            </w:tcBorders>
            <w:tcPrChange w:id="2530" w:author="morayoa" w:date="2013-06-11T11:15:00Z">
              <w:tcPr>
                <w:tcW w:w="1417" w:type="dxa"/>
                <w:gridSpan w:val="2"/>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30235" w:rsidRPr="00A12F15" w:rsidTr="00450700">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2531" w:author="morayoa" w:date="2013-06-11T11:15:00Z">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2532" w:author="morayoa" w:date="2013-06-11T11:15:00Z">
            <w:trPr>
              <w:gridAfter w:val="0"/>
            </w:trPr>
          </w:trPrChange>
        </w:trPr>
        <w:tc>
          <w:tcPr>
            <w:tcW w:w="993" w:type="dxa"/>
            <w:tcBorders>
              <w:top w:val="dashSmallGap" w:sz="4" w:space="0" w:color="auto"/>
              <w:bottom w:val="nil"/>
            </w:tcBorders>
            <w:tcPrChange w:id="2533" w:author="morayoa" w:date="2013-06-11T11:15:00Z">
              <w:tcPr>
                <w:tcW w:w="993" w:type="dxa"/>
                <w:gridSpan w:val="2"/>
                <w:tcBorders>
                  <w:bottom w:val="nil"/>
                </w:tcBorders>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3.5</w:t>
            </w:r>
          </w:p>
        </w:tc>
        <w:tc>
          <w:tcPr>
            <w:tcW w:w="1134" w:type="dxa"/>
            <w:tcBorders>
              <w:top w:val="dashSmallGap" w:sz="4" w:space="0" w:color="auto"/>
              <w:bottom w:val="nil"/>
            </w:tcBorders>
            <w:tcPrChange w:id="2534" w:author="morayoa" w:date="2013-06-11T11:15:00Z">
              <w:tcPr>
                <w:tcW w:w="1134" w:type="dxa"/>
                <w:gridSpan w:val="2"/>
                <w:tcBorders>
                  <w:bottom w:val="nil"/>
                </w:tcBorders>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A.5.4.3</w:t>
            </w:r>
          </w:p>
        </w:tc>
        <w:tc>
          <w:tcPr>
            <w:tcW w:w="3402" w:type="dxa"/>
            <w:tcBorders>
              <w:top w:val="dashSmallGap" w:sz="4" w:space="0" w:color="auto"/>
            </w:tcBorders>
            <w:tcPrChange w:id="2535" w:author="morayoa" w:date="2013-06-11T11:15:00Z">
              <w:tcPr>
                <w:tcW w:w="3402" w:type="dxa"/>
                <w:gridSpan w:val="2"/>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Zero-setting device:</w:t>
            </w:r>
          </w:p>
        </w:tc>
        <w:tc>
          <w:tcPr>
            <w:tcW w:w="850" w:type="dxa"/>
            <w:tcBorders>
              <w:top w:val="dashSmallGap" w:sz="4" w:space="0" w:color="auto"/>
            </w:tcBorders>
            <w:tcPrChange w:id="2536" w:author="morayoa" w:date="2013-06-11T11:15:00Z">
              <w:tcPr>
                <w:tcW w:w="850" w:type="dxa"/>
                <w:gridSpan w:val="2"/>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tcBorders>
            <w:tcPrChange w:id="2537" w:author="morayoa" w:date="2013-06-11T11:15:00Z">
              <w:tcPr>
                <w:tcW w:w="709" w:type="dxa"/>
                <w:gridSpan w:val="2"/>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tcBorders>
            <w:tcPrChange w:id="2538" w:author="morayoa" w:date="2013-06-11T11:15:00Z">
              <w:tcPr>
                <w:tcW w:w="709" w:type="dxa"/>
                <w:gridSpan w:val="2"/>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rPr>
                <w:ins w:id="2539" w:author="morayoa" w:date="2013-06-06T15:23:00Z"/>
                <w:rFonts w:ascii="Arial" w:hAnsi="Arial" w:cs="Arial"/>
                <w:sz w:val="18"/>
                <w:szCs w:val="18"/>
              </w:rPr>
            </w:pPr>
          </w:p>
        </w:tc>
        <w:tc>
          <w:tcPr>
            <w:tcW w:w="1417" w:type="dxa"/>
            <w:tcBorders>
              <w:top w:val="dashSmallGap" w:sz="4" w:space="0" w:color="auto"/>
            </w:tcBorders>
            <w:tcPrChange w:id="2540" w:author="morayoa" w:date="2013-06-11T11:15:00Z">
              <w:tcPr>
                <w:tcW w:w="1417" w:type="dxa"/>
                <w:gridSpan w:val="2"/>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30235" w:rsidRPr="00A12F15" w:rsidTr="003F2A7A">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2541" w:author="morayoa" w:date="2013-06-11T11:26:00Z">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2542" w:author="morayoa" w:date="2013-06-11T11:26:00Z">
            <w:trPr>
              <w:gridAfter w:val="0"/>
            </w:trPr>
          </w:trPrChange>
        </w:trPr>
        <w:tc>
          <w:tcPr>
            <w:tcW w:w="993" w:type="dxa"/>
            <w:tcBorders>
              <w:top w:val="nil"/>
              <w:bottom w:val="nil"/>
            </w:tcBorders>
            <w:tcPrChange w:id="2543" w:author="morayoa" w:date="2013-06-11T11:26:00Z">
              <w:tcPr>
                <w:tcW w:w="993" w:type="dxa"/>
                <w:gridSpan w:val="2"/>
                <w:tcBorders>
                  <w:top w:val="nil"/>
                  <w:bottom w:val="nil"/>
                </w:tcBorders>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Change w:id="2544" w:author="morayoa" w:date="2013-06-11T11:26:00Z">
              <w:tcPr>
                <w:tcW w:w="1134" w:type="dxa"/>
                <w:gridSpan w:val="2"/>
                <w:tcBorders>
                  <w:top w:val="nil"/>
                  <w:bottom w:val="nil"/>
                </w:tcBorders>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observe</w:t>
            </w:r>
          </w:p>
        </w:tc>
        <w:tc>
          <w:tcPr>
            <w:tcW w:w="3402" w:type="dxa"/>
            <w:tcPrChange w:id="2545" w:author="morayoa" w:date="2013-06-11T11:26:00Z">
              <w:tcPr>
                <w:tcW w:w="3402" w:type="dxa"/>
                <w:gridSpan w:val="2"/>
              </w:tcPr>
            </w:tcPrChange>
          </w:tcPr>
          <w:p w:rsidR="00000000" w:rsidRDefault="00530235">
            <w:pPr>
              <w:numPr>
                <w:ilvl w:val="0"/>
                <w:numId w:val="61"/>
              </w:numPr>
              <w:tabs>
                <w:tab w:val="left" w:pos="-720"/>
                <w:tab w:val="left" w:pos="0"/>
                <w:tab w:val="left" w:pos="259"/>
                <w:tab w:val="left" w:pos="604"/>
                <w:tab w:val="left" w:pos="816"/>
                <w:tab w:val="left" w:pos="1440"/>
              </w:tabs>
              <w:suppressAutoHyphens/>
              <w:spacing w:after="56"/>
              <w:ind w:left="200" w:hanging="200"/>
              <w:rPr>
                <w:rFonts w:ascii="Arial" w:hAnsi="Arial" w:cs="Arial"/>
                <w:sz w:val="18"/>
                <w:szCs w:val="18"/>
              </w:rPr>
              <w:pPrChange w:id="2546" w:author="morayoa" w:date="2013-06-14T13:59:00Z">
                <w:pPr>
                  <w:numPr>
                    <w:numId w:val="62"/>
                  </w:numPr>
                  <w:tabs>
                    <w:tab w:val="left" w:pos="-720"/>
                    <w:tab w:val="left" w:pos="0"/>
                    <w:tab w:val="left" w:pos="259"/>
                    <w:tab w:val="left" w:pos="604"/>
                    <w:tab w:val="left" w:pos="816"/>
                    <w:tab w:val="left" w:pos="1440"/>
                  </w:tabs>
                  <w:suppressAutoHyphens/>
                  <w:spacing w:after="56"/>
                  <w:ind w:left="200" w:hanging="200"/>
                </w:pPr>
              </w:pPrChange>
            </w:pPr>
            <w:proofErr w:type="gramStart"/>
            <w:r w:rsidRPr="00A12F15">
              <w:rPr>
                <w:rFonts w:ascii="Arial" w:hAnsi="Arial" w:cs="Arial"/>
                <w:sz w:val="18"/>
                <w:szCs w:val="18"/>
              </w:rPr>
              <w:t>the</w:t>
            </w:r>
            <w:proofErr w:type="gramEnd"/>
            <w:r w:rsidRPr="00A12F15">
              <w:rPr>
                <w:rFonts w:ascii="Arial" w:hAnsi="Arial" w:cs="Arial"/>
                <w:sz w:val="18"/>
                <w:szCs w:val="18"/>
              </w:rPr>
              <w:t xml:space="preserve"> effective mass of the belt shall be balanced by a zero-setting device of a type appropriate to the principle of operation of the belt </w:t>
            </w:r>
            <w:proofErr w:type="spellStart"/>
            <w:r w:rsidRPr="00A12F15">
              <w:rPr>
                <w:rFonts w:ascii="Arial" w:hAnsi="Arial" w:cs="Arial"/>
                <w:sz w:val="18"/>
                <w:szCs w:val="18"/>
              </w:rPr>
              <w:t>weigher</w:t>
            </w:r>
            <w:proofErr w:type="spellEnd"/>
            <w:r w:rsidRPr="00A12F15">
              <w:rPr>
                <w:rFonts w:ascii="Arial" w:hAnsi="Arial" w:cs="Arial"/>
                <w:sz w:val="18"/>
                <w:szCs w:val="18"/>
              </w:rPr>
              <w:t>.</w:t>
            </w:r>
          </w:p>
        </w:tc>
        <w:tc>
          <w:tcPr>
            <w:tcW w:w="850" w:type="dxa"/>
            <w:tcPrChange w:id="2547" w:author="morayoa" w:date="2013-06-11T11:26:00Z">
              <w:tcPr>
                <w:tcW w:w="850" w:type="dxa"/>
                <w:gridSpan w:val="2"/>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Change w:id="2548" w:author="morayoa" w:date="2013-06-11T11:26:00Z">
              <w:tcPr>
                <w:tcW w:w="709" w:type="dxa"/>
                <w:gridSpan w:val="2"/>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Change w:id="2549" w:author="morayoa" w:date="2013-06-11T11:26:00Z">
              <w:tcPr>
                <w:tcW w:w="709" w:type="dxa"/>
                <w:gridSpan w:val="2"/>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rPr>
                <w:ins w:id="2550" w:author="morayoa" w:date="2013-06-06T15:23:00Z"/>
                <w:rFonts w:ascii="Arial" w:hAnsi="Arial" w:cs="Arial"/>
                <w:sz w:val="18"/>
                <w:szCs w:val="18"/>
              </w:rPr>
            </w:pPr>
          </w:p>
        </w:tc>
        <w:tc>
          <w:tcPr>
            <w:tcW w:w="1417" w:type="dxa"/>
            <w:tcPrChange w:id="2551" w:author="morayoa" w:date="2013-06-11T11:26:00Z">
              <w:tcPr>
                <w:tcW w:w="1417" w:type="dxa"/>
                <w:gridSpan w:val="2"/>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30235" w:rsidRPr="00A12F15" w:rsidTr="003F2A7A">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2552" w:author="morayoa" w:date="2013-06-11T11:26:00Z">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2553" w:author="morayoa" w:date="2013-06-11T11:26:00Z">
            <w:trPr>
              <w:gridAfter w:val="0"/>
            </w:trPr>
          </w:trPrChange>
        </w:trPr>
        <w:tc>
          <w:tcPr>
            <w:tcW w:w="993" w:type="dxa"/>
            <w:tcBorders>
              <w:top w:val="nil"/>
              <w:bottom w:val="nil"/>
            </w:tcBorders>
            <w:tcPrChange w:id="2554" w:author="morayoa" w:date="2013-06-11T11:26:00Z">
              <w:tcPr>
                <w:tcW w:w="993" w:type="dxa"/>
                <w:gridSpan w:val="2"/>
                <w:tcBorders>
                  <w:top w:val="nil"/>
                  <w:bottom w:val="single" w:sz="8" w:space="0" w:color="auto"/>
                </w:tcBorders>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single" w:sz="8" w:space="0" w:color="auto"/>
            </w:tcBorders>
            <w:tcPrChange w:id="2555" w:author="morayoa" w:date="2013-06-11T11:26:00Z">
              <w:tcPr>
                <w:tcW w:w="1134" w:type="dxa"/>
                <w:gridSpan w:val="2"/>
                <w:tcBorders>
                  <w:top w:val="nil"/>
                  <w:bottom w:val="single" w:sz="8" w:space="0" w:color="auto"/>
                </w:tcBorders>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Change w:id="2556" w:author="morayoa" w:date="2013-06-11T11:26:00Z">
              <w:tcPr>
                <w:tcW w:w="3402" w:type="dxa"/>
                <w:gridSpan w:val="2"/>
              </w:tcPr>
            </w:tcPrChange>
          </w:tcPr>
          <w:p w:rsidR="00000000" w:rsidRDefault="00530235">
            <w:pPr>
              <w:numPr>
                <w:ilvl w:val="0"/>
                <w:numId w:val="61"/>
              </w:numPr>
              <w:tabs>
                <w:tab w:val="left" w:pos="-720"/>
                <w:tab w:val="left" w:pos="0"/>
                <w:tab w:val="left" w:pos="259"/>
                <w:tab w:val="left" w:pos="604"/>
                <w:tab w:val="left" w:pos="816"/>
                <w:tab w:val="left" w:pos="1440"/>
              </w:tabs>
              <w:suppressAutoHyphens/>
              <w:spacing w:after="56"/>
              <w:ind w:left="200" w:hanging="200"/>
              <w:rPr>
                <w:rFonts w:ascii="Arial" w:hAnsi="Arial" w:cs="Arial"/>
                <w:sz w:val="18"/>
                <w:szCs w:val="18"/>
              </w:rPr>
              <w:pPrChange w:id="2557" w:author="morayoa" w:date="2013-06-14T13:59:00Z">
                <w:pPr>
                  <w:numPr>
                    <w:numId w:val="62"/>
                  </w:numPr>
                  <w:tabs>
                    <w:tab w:val="left" w:pos="-720"/>
                    <w:tab w:val="left" w:pos="0"/>
                    <w:tab w:val="left" w:pos="259"/>
                    <w:tab w:val="left" w:pos="604"/>
                    <w:tab w:val="left" w:pos="816"/>
                    <w:tab w:val="left" w:pos="1440"/>
                  </w:tabs>
                  <w:suppressAutoHyphens/>
                  <w:spacing w:after="56"/>
                  <w:ind w:left="200" w:hanging="200"/>
                </w:pPr>
              </w:pPrChange>
            </w:pPr>
            <w:r w:rsidRPr="00A12F15">
              <w:rPr>
                <w:rFonts w:ascii="Arial" w:hAnsi="Arial" w:cs="Arial"/>
                <w:sz w:val="18"/>
                <w:szCs w:val="18"/>
              </w:rPr>
              <w:t>does not exceed 4 % of max capacity</w:t>
            </w:r>
          </w:p>
        </w:tc>
        <w:tc>
          <w:tcPr>
            <w:tcW w:w="850" w:type="dxa"/>
            <w:tcPrChange w:id="2558" w:author="morayoa" w:date="2013-06-11T11:26:00Z">
              <w:tcPr>
                <w:tcW w:w="850" w:type="dxa"/>
                <w:gridSpan w:val="2"/>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Change w:id="2559" w:author="morayoa" w:date="2013-06-11T11:26:00Z">
              <w:tcPr>
                <w:tcW w:w="709" w:type="dxa"/>
                <w:gridSpan w:val="2"/>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Change w:id="2560" w:author="morayoa" w:date="2013-06-11T11:26:00Z">
              <w:tcPr>
                <w:tcW w:w="709" w:type="dxa"/>
                <w:gridSpan w:val="2"/>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rPr>
                <w:ins w:id="2561" w:author="morayoa" w:date="2013-06-06T15:23:00Z"/>
                <w:rFonts w:ascii="Arial" w:hAnsi="Arial" w:cs="Arial"/>
                <w:sz w:val="18"/>
                <w:szCs w:val="18"/>
              </w:rPr>
            </w:pPr>
          </w:p>
        </w:tc>
        <w:tc>
          <w:tcPr>
            <w:tcW w:w="1417" w:type="dxa"/>
            <w:tcPrChange w:id="2562" w:author="morayoa" w:date="2013-06-11T11:26:00Z">
              <w:tcPr>
                <w:tcW w:w="1417" w:type="dxa"/>
                <w:gridSpan w:val="2"/>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30235" w:rsidRPr="00A12F15" w:rsidTr="003F2A7A">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2563" w:author="morayoa" w:date="2013-06-11T11:26:00Z">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2564" w:author="morayoa" w:date="2013-06-11T11:26:00Z">
            <w:trPr>
              <w:gridAfter w:val="0"/>
            </w:trPr>
          </w:trPrChange>
        </w:trPr>
        <w:tc>
          <w:tcPr>
            <w:tcW w:w="993" w:type="dxa"/>
            <w:tcBorders>
              <w:top w:val="nil"/>
              <w:bottom w:val="nil"/>
            </w:tcBorders>
            <w:tcPrChange w:id="2565" w:author="morayoa" w:date="2013-06-11T11:26:00Z">
              <w:tcPr>
                <w:tcW w:w="993" w:type="dxa"/>
                <w:gridSpan w:val="2"/>
                <w:tcBorders>
                  <w:bottom w:val="nil"/>
                </w:tcBorders>
              </w:tcPr>
            </w:tcPrChange>
          </w:tcPr>
          <w:p w:rsidR="00530235" w:rsidRPr="00A12F15" w:rsidRDefault="00530235" w:rsidP="00495BF4">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3.5.1</w:t>
            </w:r>
          </w:p>
        </w:tc>
        <w:tc>
          <w:tcPr>
            <w:tcW w:w="1134" w:type="dxa"/>
            <w:tcBorders>
              <w:bottom w:val="nil"/>
            </w:tcBorders>
            <w:tcPrChange w:id="2566" w:author="morayoa" w:date="2013-06-11T11:26:00Z">
              <w:tcPr>
                <w:tcW w:w="1134" w:type="dxa"/>
                <w:gridSpan w:val="2"/>
                <w:tcBorders>
                  <w:bottom w:val="nil"/>
                </w:tcBorders>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7087" w:type="dxa"/>
            <w:gridSpan w:val="5"/>
            <w:tcPrChange w:id="2567" w:author="morayoa" w:date="2013-06-11T11:26:00Z">
              <w:tcPr>
                <w:tcW w:w="7087" w:type="dxa"/>
                <w:gridSpan w:val="10"/>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Semi-automatic and automatic zero-setting devices:</w:t>
            </w:r>
          </w:p>
        </w:tc>
      </w:tr>
      <w:tr w:rsidR="00530235" w:rsidRPr="00A12F15" w:rsidTr="00530235">
        <w:tc>
          <w:tcPr>
            <w:tcW w:w="993" w:type="dxa"/>
            <w:tcBorders>
              <w:top w:val="nil"/>
              <w:bottom w:val="nil"/>
            </w:tcBorders>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530235">
            <w:pPr>
              <w:numPr>
                <w:ilvl w:val="0"/>
                <w:numId w:val="62"/>
              </w:numPr>
              <w:tabs>
                <w:tab w:val="left" w:pos="-720"/>
                <w:tab w:val="left" w:pos="0"/>
                <w:tab w:val="left" w:pos="58"/>
                <w:tab w:val="left" w:pos="342"/>
              </w:tabs>
              <w:suppressAutoHyphens/>
              <w:spacing w:after="56"/>
              <w:ind w:left="342" w:hanging="342"/>
              <w:rPr>
                <w:rFonts w:ascii="Arial" w:hAnsi="Arial" w:cs="Arial"/>
                <w:sz w:val="18"/>
                <w:szCs w:val="18"/>
              </w:rPr>
              <w:pPrChange w:id="2568" w:author="morayoa" w:date="2013-06-14T13:59:00Z">
                <w:pPr>
                  <w:numPr>
                    <w:numId w:val="63"/>
                  </w:numPr>
                  <w:tabs>
                    <w:tab w:val="left" w:pos="-720"/>
                    <w:tab w:val="left" w:pos="0"/>
                    <w:tab w:val="left" w:pos="58"/>
                    <w:tab w:val="left" w:pos="342"/>
                  </w:tabs>
                  <w:suppressAutoHyphens/>
                  <w:spacing w:after="56"/>
                  <w:ind w:left="342" w:hanging="342"/>
                </w:pPr>
              </w:pPrChange>
            </w:pPr>
            <w:r w:rsidRPr="00A12F15">
              <w:rPr>
                <w:rFonts w:ascii="Arial" w:hAnsi="Arial" w:cs="Arial"/>
                <w:sz w:val="18"/>
                <w:szCs w:val="18"/>
              </w:rPr>
              <w:t>the setting to zero takes place after a whole number of revolutions of the belt, and</w:t>
            </w:r>
          </w:p>
        </w:tc>
        <w:tc>
          <w:tcPr>
            <w:tcW w:w="850"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ins w:id="2569" w:author="morayoa" w:date="2013-06-06T15:23:00Z"/>
                <w:rFonts w:ascii="Arial" w:hAnsi="Arial" w:cs="Arial"/>
                <w:sz w:val="18"/>
                <w:szCs w:val="18"/>
              </w:rPr>
            </w:pPr>
          </w:p>
        </w:tc>
        <w:tc>
          <w:tcPr>
            <w:tcW w:w="1417"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30235" w:rsidRPr="00A12F15" w:rsidTr="00530235">
        <w:tc>
          <w:tcPr>
            <w:tcW w:w="993" w:type="dxa"/>
            <w:tcBorders>
              <w:top w:val="nil"/>
              <w:bottom w:val="nil"/>
            </w:tcBorders>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530235">
            <w:pPr>
              <w:numPr>
                <w:ilvl w:val="0"/>
                <w:numId w:val="62"/>
              </w:numPr>
              <w:tabs>
                <w:tab w:val="left" w:pos="-720"/>
                <w:tab w:val="left" w:pos="0"/>
                <w:tab w:val="left" w:pos="58"/>
                <w:tab w:val="left" w:pos="342"/>
              </w:tabs>
              <w:suppressAutoHyphens/>
              <w:spacing w:after="56"/>
              <w:ind w:left="342" w:hanging="342"/>
              <w:rPr>
                <w:rFonts w:ascii="Arial" w:hAnsi="Arial" w:cs="Arial"/>
                <w:sz w:val="18"/>
                <w:szCs w:val="18"/>
              </w:rPr>
              <w:pPrChange w:id="2570" w:author="morayoa" w:date="2013-06-14T13:59:00Z">
                <w:pPr>
                  <w:numPr>
                    <w:numId w:val="63"/>
                  </w:numPr>
                  <w:tabs>
                    <w:tab w:val="left" w:pos="-720"/>
                    <w:tab w:val="left" w:pos="0"/>
                    <w:tab w:val="left" w:pos="58"/>
                    <w:tab w:val="left" w:pos="342"/>
                  </w:tabs>
                  <w:suppressAutoHyphens/>
                  <w:spacing w:after="56"/>
                  <w:ind w:left="342" w:hanging="342"/>
                </w:pPr>
              </w:pPrChange>
            </w:pPr>
            <w:r w:rsidRPr="00A12F15">
              <w:rPr>
                <w:rFonts w:ascii="Arial" w:hAnsi="Arial" w:cs="Arial"/>
                <w:sz w:val="18"/>
                <w:szCs w:val="18"/>
              </w:rPr>
              <w:t>the end of the zero-setting operation is indicated, and</w:t>
            </w:r>
          </w:p>
        </w:tc>
        <w:tc>
          <w:tcPr>
            <w:tcW w:w="850"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ins w:id="2571" w:author="morayoa" w:date="2013-06-06T15:23:00Z"/>
                <w:rFonts w:ascii="Arial" w:hAnsi="Arial" w:cs="Arial"/>
                <w:sz w:val="18"/>
                <w:szCs w:val="18"/>
              </w:rPr>
            </w:pPr>
          </w:p>
        </w:tc>
        <w:tc>
          <w:tcPr>
            <w:tcW w:w="1417"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30235" w:rsidRPr="00A12F15" w:rsidTr="00530235">
        <w:tc>
          <w:tcPr>
            <w:tcW w:w="993" w:type="dxa"/>
            <w:tcBorders>
              <w:top w:val="nil"/>
              <w:bottom w:val="nil"/>
            </w:tcBorders>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530235">
            <w:pPr>
              <w:numPr>
                <w:ilvl w:val="0"/>
                <w:numId w:val="62"/>
              </w:numPr>
              <w:tabs>
                <w:tab w:val="left" w:pos="-720"/>
                <w:tab w:val="left" w:pos="0"/>
                <w:tab w:val="left" w:pos="58"/>
                <w:tab w:val="left" w:pos="342"/>
              </w:tabs>
              <w:suppressAutoHyphens/>
              <w:spacing w:after="56"/>
              <w:ind w:left="342" w:hanging="342"/>
              <w:rPr>
                <w:rFonts w:ascii="Arial" w:hAnsi="Arial" w:cs="Arial"/>
                <w:sz w:val="18"/>
                <w:szCs w:val="18"/>
              </w:rPr>
              <w:pPrChange w:id="2572" w:author="morayoa" w:date="2013-06-14T13:59:00Z">
                <w:pPr>
                  <w:numPr>
                    <w:numId w:val="63"/>
                  </w:numPr>
                  <w:tabs>
                    <w:tab w:val="left" w:pos="-720"/>
                    <w:tab w:val="left" w:pos="0"/>
                    <w:tab w:val="left" w:pos="58"/>
                    <w:tab w:val="left" w:pos="342"/>
                  </w:tabs>
                  <w:suppressAutoHyphens/>
                  <w:spacing w:after="56"/>
                  <w:ind w:left="342" w:hanging="342"/>
                </w:pPr>
              </w:pPrChange>
            </w:pPr>
            <w:r w:rsidRPr="00A12F15">
              <w:rPr>
                <w:rFonts w:ascii="Arial" w:hAnsi="Arial" w:cs="Arial"/>
                <w:sz w:val="18"/>
                <w:szCs w:val="18"/>
              </w:rPr>
              <w:t xml:space="preserve">a change in zero observed during a zero-load test that exceeds the MPE, </w:t>
            </w:r>
            <w:r>
              <w:rPr>
                <w:rFonts w:ascii="Arial" w:hAnsi="Arial" w:cs="Arial"/>
                <w:sz w:val="18"/>
                <w:szCs w:val="18"/>
              </w:rPr>
              <w:t>2.8.2</w:t>
            </w:r>
            <w:r w:rsidRPr="00A12F15">
              <w:rPr>
                <w:rFonts w:ascii="Arial" w:hAnsi="Arial" w:cs="Arial"/>
                <w:sz w:val="18"/>
                <w:szCs w:val="18"/>
              </w:rPr>
              <w:t xml:space="preserve"> (R 50</w:t>
            </w:r>
            <w:r w:rsidRPr="00A12F15">
              <w:rPr>
                <w:rFonts w:ascii="Arial" w:hAnsi="Arial" w:cs="Arial"/>
                <w:sz w:val="18"/>
                <w:szCs w:val="18"/>
              </w:rPr>
              <w:noBreakHyphen/>
              <w:t>1)  shall be corrected by an automatic zero-setting device when present</w:t>
            </w:r>
          </w:p>
        </w:tc>
        <w:tc>
          <w:tcPr>
            <w:tcW w:w="850"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ins w:id="2573" w:author="morayoa" w:date="2013-06-06T15:23:00Z"/>
                <w:rFonts w:ascii="Arial" w:hAnsi="Arial" w:cs="Arial"/>
                <w:sz w:val="18"/>
                <w:szCs w:val="18"/>
              </w:rPr>
            </w:pPr>
          </w:p>
        </w:tc>
        <w:tc>
          <w:tcPr>
            <w:tcW w:w="1417"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30235" w:rsidRPr="00A12F15" w:rsidTr="00530235">
        <w:tc>
          <w:tcPr>
            <w:tcW w:w="993" w:type="dxa"/>
            <w:tcBorders>
              <w:top w:val="nil"/>
              <w:bottom w:val="nil"/>
            </w:tcBorders>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530235">
            <w:pPr>
              <w:numPr>
                <w:ilvl w:val="0"/>
                <w:numId w:val="62"/>
              </w:numPr>
              <w:tabs>
                <w:tab w:val="left" w:pos="-720"/>
                <w:tab w:val="left" w:pos="0"/>
                <w:tab w:val="left" w:pos="58"/>
                <w:tab w:val="left" w:pos="342"/>
              </w:tabs>
              <w:suppressAutoHyphens/>
              <w:spacing w:after="56"/>
              <w:ind w:left="342" w:hanging="342"/>
              <w:rPr>
                <w:rFonts w:ascii="Arial" w:hAnsi="Arial" w:cs="Arial"/>
                <w:sz w:val="18"/>
                <w:szCs w:val="18"/>
              </w:rPr>
              <w:pPrChange w:id="2574" w:author="morayoa" w:date="2013-06-14T13:59:00Z">
                <w:pPr>
                  <w:numPr>
                    <w:numId w:val="63"/>
                  </w:numPr>
                  <w:tabs>
                    <w:tab w:val="left" w:pos="-720"/>
                    <w:tab w:val="left" w:pos="0"/>
                    <w:tab w:val="left" w:pos="58"/>
                    <w:tab w:val="left" w:pos="342"/>
                  </w:tabs>
                  <w:suppressAutoHyphens/>
                  <w:spacing w:after="56"/>
                  <w:ind w:left="342" w:hanging="342"/>
                </w:pPr>
              </w:pPrChange>
            </w:pPr>
            <w:r w:rsidRPr="00A12F15">
              <w:rPr>
                <w:rFonts w:ascii="Arial" w:hAnsi="Arial" w:cs="Arial"/>
                <w:sz w:val="18"/>
                <w:szCs w:val="18"/>
              </w:rPr>
              <w:t>for testing purposes, it shall be  possible to disengage automatic zero-setting devices during testing as appropriate</w:t>
            </w:r>
          </w:p>
        </w:tc>
        <w:tc>
          <w:tcPr>
            <w:tcW w:w="850"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ins w:id="2575" w:author="morayoa" w:date="2013-06-06T15:23:00Z"/>
                <w:rFonts w:ascii="Arial" w:hAnsi="Arial" w:cs="Arial"/>
                <w:sz w:val="18"/>
                <w:szCs w:val="18"/>
              </w:rPr>
            </w:pPr>
          </w:p>
        </w:tc>
        <w:tc>
          <w:tcPr>
            <w:tcW w:w="1417"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30235" w:rsidRPr="00A12F15" w:rsidTr="00530235">
        <w:tc>
          <w:tcPr>
            <w:tcW w:w="993" w:type="dxa"/>
            <w:tcBorders>
              <w:top w:val="nil"/>
              <w:bottom w:val="single" w:sz="8" w:space="0" w:color="auto"/>
            </w:tcBorders>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single" w:sz="8" w:space="0" w:color="auto"/>
            </w:tcBorders>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530235">
            <w:pPr>
              <w:numPr>
                <w:ilvl w:val="0"/>
                <w:numId w:val="62"/>
              </w:numPr>
              <w:tabs>
                <w:tab w:val="left" w:pos="-720"/>
                <w:tab w:val="left" w:pos="0"/>
                <w:tab w:val="left" w:pos="58"/>
                <w:tab w:val="left" w:pos="342"/>
              </w:tabs>
              <w:suppressAutoHyphens/>
              <w:spacing w:after="56"/>
              <w:ind w:left="342" w:hanging="342"/>
              <w:rPr>
                <w:rFonts w:ascii="Arial" w:hAnsi="Arial" w:cs="Arial"/>
                <w:sz w:val="18"/>
                <w:szCs w:val="18"/>
              </w:rPr>
              <w:pPrChange w:id="2576" w:author="morayoa" w:date="2013-06-14T13:59:00Z">
                <w:pPr>
                  <w:numPr>
                    <w:numId w:val="63"/>
                  </w:numPr>
                  <w:tabs>
                    <w:tab w:val="left" w:pos="-720"/>
                    <w:tab w:val="left" w:pos="0"/>
                    <w:tab w:val="left" w:pos="58"/>
                    <w:tab w:val="left" w:pos="342"/>
                  </w:tabs>
                  <w:suppressAutoHyphens/>
                  <w:spacing w:after="56"/>
                  <w:ind w:left="342" w:hanging="342"/>
                </w:pPr>
              </w:pPrChange>
            </w:pPr>
            <w:r w:rsidRPr="00A12F15">
              <w:rPr>
                <w:rFonts w:ascii="Arial" w:hAnsi="Arial" w:cs="Arial"/>
                <w:sz w:val="18"/>
                <w:szCs w:val="18"/>
              </w:rPr>
              <w:t>if an automatic zero-setting device is included must have interlock to prevent zero-setting</w:t>
            </w:r>
          </w:p>
        </w:tc>
        <w:tc>
          <w:tcPr>
            <w:tcW w:w="850"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ins w:id="2577" w:author="morayoa" w:date="2013-06-06T15:23:00Z"/>
                <w:rFonts w:ascii="Arial" w:hAnsi="Arial" w:cs="Arial"/>
                <w:sz w:val="18"/>
                <w:szCs w:val="18"/>
              </w:rPr>
            </w:pPr>
          </w:p>
        </w:tc>
        <w:tc>
          <w:tcPr>
            <w:tcW w:w="1417"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30235" w:rsidRPr="00A12F15" w:rsidTr="00530235">
        <w:tc>
          <w:tcPr>
            <w:tcW w:w="993" w:type="dxa"/>
            <w:tcBorders>
              <w:bottom w:val="nil"/>
            </w:tcBorders>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3.6</w:t>
            </w:r>
          </w:p>
        </w:tc>
        <w:tc>
          <w:tcPr>
            <w:tcW w:w="1134" w:type="dxa"/>
            <w:tcBorders>
              <w:bottom w:val="nil"/>
            </w:tcBorders>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Observe</w:t>
            </w:r>
          </w:p>
        </w:tc>
        <w:tc>
          <w:tcPr>
            <w:tcW w:w="4252" w:type="dxa"/>
            <w:gridSpan w:val="2"/>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Belt Profile Correction Device (if fitted):</w:t>
            </w:r>
          </w:p>
        </w:tc>
        <w:tc>
          <w:tcPr>
            <w:tcW w:w="709"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ins w:id="2578" w:author="morayoa" w:date="2013-06-06T15:23:00Z"/>
                <w:rFonts w:ascii="Arial" w:hAnsi="Arial" w:cs="Arial"/>
                <w:sz w:val="18"/>
                <w:szCs w:val="18"/>
              </w:rPr>
            </w:pPr>
          </w:p>
        </w:tc>
        <w:tc>
          <w:tcPr>
            <w:tcW w:w="1417"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30235" w:rsidRPr="00A12F15" w:rsidTr="00530235">
        <w:tc>
          <w:tcPr>
            <w:tcW w:w="993" w:type="dxa"/>
            <w:tcBorders>
              <w:top w:val="nil"/>
              <w:bottom w:val="nil"/>
            </w:tcBorders>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530235">
            <w:pPr>
              <w:numPr>
                <w:ilvl w:val="0"/>
                <w:numId w:val="63"/>
              </w:numPr>
              <w:tabs>
                <w:tab w:val="left" w:pos="-720"/>
                <w:tab w:val="left" w:pos="0"/>
              </w:tabs>
              <w:suppressAutoHyphens/>
              <w:spacing w:after="56"/>
              <w:ind w:left="342" w:hanging="342"/>
              <w:rPr>
                <w:rFonts w:ascii="Arial" w:hAnsi="Arial" w:cs="Arial"/>
                <w:sz w:val="18"/>
                <w:szCs w:val="18"/>
              </w:rPr>
              <w:pPrChange w:id="2579" w:author="morayoa" w:date="2013-06-14T13:59:00Z">
                <w:pPr>
                  <w:numPr>
                    <w:numId w:val="64"/>
                  </w:numPr>
                  <w:tabs>
                    <w:tab w:val="left" w:pos="-720"/>
                    <w:tab w:val="left" w:pos="0"/>
                  </w:tabs>
                  <w:suppressAutoHyphens/>
                  <w:spacing w:after="56"/>
                  <w:ind w:left="342" w:hanging="342"/>
                </w:pPr>
              </w:pPrChange>
            </w:pPr>
            <w:r w:rsidRPr="00A12F15">
              <w:rPr>
                <w:rFonts w:ascii="Arial" w:hAnsi="Arial" w:cs="Arial"/>
                <w:sz w:val="18"/>
                <w:szCs w:val="18"/>
              </w:rPr>
              <w:t>permanently in operation;</w:t>
            </w:r>
          </w:p>
        </w:tc>
        <w:tc>
          <w:tcPr>
            <w:tcW w:w="850"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30235" w:rsidRPr="00A12F15" w:rsidTr="00530235">
        <w:tc>
          <w:tcPr>
            <w:tcW w:w="993" w:type="dxa"/>
            <w:tcBorders>
              <w:top w:val="nil"/>
              <w:bottom w:val="nil"/>
            </w:tcBorders>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530235">
            <w:pPr>
              <w:numPr>
                <w:ilvl w:val="0"/>
                <w:numId w:val="63"/>
              </w:numPr>
              <w:tabs>
                <w:tab w:val="left" w:pos="-720"/>
                <w:tab w:val="left" w:pos="0"/>
              </w:tabs>
              <w:suppressAutoHyphens/>
              <w:spacing w:after="56"/>
              <w:ind w:left="342" w:hanging="342"/>
              <w:rPr>
                <w:rFonts w:ascii="Arial" w:hAnsi="Arial" w:cs="Arial"/>
                <w:sz w:val="18"/>
                <w:szCs w:val="18"/>
              </w:rPr>
              <w:pPrChange w:id="2580" w:author="morayoa" w:date="2013-06-14T13:59:00Z">
                <w:pPr>
                  <w:numPr>
                    <w:numId w:val="64"/>
                  </w:numPr>
                  <w:tabs>
                    <w:tab w:val="left" w:pos="-720"/>
                    <w:tab w:val="left" w:pos="0"/>
                  </w:tabs>
                  <w:suppressAutoHyphens/>
                  <w:spacing w:after="56"/>
                  <w:ind w:left="342" w:hanging="342"/>
                </w:pPr>
              </w:pPrChange>
            </w:pPr>
            <w:r w:rsidRPr="00A12F15">
              <w:rPr>
                <w:rFonts w:ascii="Arial" w:hAnsi="Arial" w:cs="Arial"/>
                <w:sz w:val="18"/>
                <w:szCs w:val="18"/>
              </w:rPr>
              <w:t>or permanently disabled (any ability  to enable or disable is sealed against user access); or</w:t>
            </w:r>
          </w:p>
        </w:tc>
        <w:tc>
          <w:tcPr>
            <w:tcW w:w="850"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30235" w:rsidRPr="00A12F15" w:rsidTr="00530235">
        <w:tc>
          <w:tcPr>
            <w:tcW w:w="993" w:type="dxa"/>
            <w:tcBorders>
              <w:top w:val="nil"/>
              <w:bottom w:val="nil"/>
            </w:tcBorders>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530235">
            <w:pPr>
              <w:numPr>
                <w:ilvl w:val="0"/>
                <w:numId w:val="63"/>
              </w:numPr>
              <w:tabs>
                <w:tab w:val="left" w:pos="-720"/>
                <w:tab w:val="left" w:pos="0"/>
              </w:tabs>
              <w:suppressAutoHyphens/>
              <w:spacing w:after="56"/>
              <w:ind w:left="342" w:hanging="342"/>
              <w:rPr>
                <w:rFonts w:ascii="Arial" w:hAnsi="Arial" w:cs="Arial"/>
                <w:sz w:val="18"/>
                <w:szCs w:val="18"/>
              </w:rPr>
              <w:pPrChange w:id="2581" w:author="morayoa" w:date="2013-06-14T13:59:00Z">
                <w:pPr>
                  <w:numPr>
                    <w:numId w:val="64"/>
                  </w:numPr>
                  <w:tabs>
                    <w:tab w:val="left" w:pos="-720"/>
                    <w:tab w:val="left" w:pos="0"/>
                  </w:tabs>
                  <w:suppressAutoHyphens/>
                  <w:spacing w:after="56"/>
                  <w:ind w:left="342" w:hanging="342"/>
                </w:pPr>
              </w:pPrChange>
            </w:pPr>
            <w:r w:rsidRPr="00A12F15">
              <w:rPr>
                <w:rFonts w:ascii="Arial" w:hAnsi="Arial" w:cs="Arial"/>
                <w:sz w:val="18"/>
                <w:szCs w:val="18"/>
              </w:rPr>
              <w:t>incorporate a mechanism to reliably synchronise the belt position with the stored (empty) belt profile;</w:t>
            </w:r>
          </w:p>
        </w:tc>
        <w:tc>
          <w:tcPr>
            <w:tcW w:w="850"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30235" w:rsidRPr="00A12F15" w:rsidTr="00530235">
        <w:tc>
          <w:tcPr>
            <w:tcW w:w="993" w:type="dxa"/>
            <w:tcBorders>
              <w:top w:val="nil"/>
              <w:bottom w:val="nil"/>
            </w:tcBorders>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530235">
            <w:pPr>
              <w:numPr>
                <w:ilvl w:val="0"/>
                <w:numId w:val="63"/>
              </w:numPr>
              <w:tabs>
                <w:tab w:val="left" w:pos="-720"/>
                <w:tab w:val="left" w:pos="58"/>
              </w:tabs>
              <w:suppressAutoHyphens/>
              <w:spacing w:after="56"/>
              <w:ind w:left="342" w:hanging="342"/>
              <w:rPr>
                <w:rFonts w:ascii="Arial" w:hAnsi="Arial" w:cs="Arial"/>
                <w:sz w:val="18"/>
                <w:szCs w:val="18"/>
              </w:rPr>
              <w:pPrChange w:id="2582" w:author="morayoa" w:date="2013-06-14T13:59:00Z">
                <w:pPr>
                  <w:numPr>
                    <w:numId w:val="64"/>
                  </w:numPr>
                  <w:tabs>
                    <w:tab w:val="left" w:pos="-720"/>
                    <w:tab w:val="left" w:pos="58"/>
                  </w:tabs>
                  <w:suppressAutoHyphens/>
                  <w:spacing w:after="56"/>
                  <w:ind w:left="342" w:hanging="342"/>
                </w:pPr>
              </w:pPrChange>
            </w:pPr>
            <w:r w:rsidRPr="00A12F15">
              <w:rPr>
                <w:rFonts w:ascii="Arial" w:hAnsi="Arial" w:cs="Arial"/>
                <w:sz w:val="18"/>
                <w:szCs w:val="18"/>
              </w:rPr>
              <w:t>it may be combined with an automatic or semi-automatic zero-setting device; or</w:t>
            </w:r>
          </w:p>
        </w:tc>
        <w:tc>
          <w:tcPr>
            <w:tcW w:w="850"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30235" w:rsidRPr="00A12F15" w:rsidTr="00530235">
        <w:tc>
          <w:tcPr>
            <w:tcW w:w="993" w:type="dxa"/>
            <w:tcBorders>
              <w:top w:val="nil"/>
              <w:bottom w:val="single" w:sz="8" w:space="0" w:color="auto"/>
            </w:tcBorders>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single" w:sz="8" w:space="0" w:color="auto"/>
            </w:tcBorders>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530235">
            <w:pPr>
              <w:numPr>
                <w:ilvl w:val="0"/>
                <w:numId w:val="63"/>
              </w:numPr>
              <w:tabs>
                <w:tab w:val="left" w:pos="-720"/>
                <w:tab w:val="left" w:pos="58"/>
              </w:tabs>
              <w:suppressAutoHyphens/>
              <w:spacing w:after="56"/>
              <w:ind w:left="342" w:hanging="342"/>
              <w:rPr>
                <w:rFonts w:ascii="Arial" w:hAnsi="Arial" w:cs="Arial"/>
                <w:sz w:val="18"/>
                <w:szCs w:val="18"/>
              </w:rPr>
              <w:pPrChange w:id="2583" w:author="morayoa" w:date="2013-06-14T13:59:00Z">
                <w:pPr>
                  <w:numPr>
                    <w:numId w:val="64"/>
                  </w:numPr>
                  <w:tabs>
                    <w:tab w:val="left" w:pos="-720"/>
                    <w:tab w:val="left" w:pos="58"/>
                  </w:tabs>
                  <w:suppressAutoHyphens/>
                  <w:spacing w:after="56"/>
                  <w:ind w:left="342" w:hanging="342"/>
                </w:pPr>
              </w:pPrChange>
            </w:pPr>
            <w:r w:rsidRPr="00A12F15">
              <w:rPr>
                <w:rFonts w:ascii="Arial" w:hAnsi="Arial" w:cs="Arial"/>
                <w:sz w:val="18"/>
                <w:szCs w:val="18"/>
              </w:rPr>
              <w:t>operate separately from an automatic or semi-automatic zero-setting device</w:t>
            </w:r>
          </w:p>
        </w:tc>
        <w:tc>
          <w:tcPr>
            <w:tcW w:w="850"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bl>
    <w:p w:rsidR="00FD08EF" w:rsidRPr="00A12F15" w:rsidRDefault="00916AEA">
      <w:pPr>
        <w:rPr>
          <w:rFonts w:ascii="Arial" w:hAnsi="Arial" w:cs="Arial"/>
          <w:sz w:val="18"/>
          <w:szCs w:val="18"/>
        </w:rPr>
      </w:pPr>
      <w:r w:rsidRPr="00A12F15">
        <w:rPr>
          <w:rFonts w:ascii="Arial" w:hAnsi="Arial" w:cs="Arial"/>
          <w:sz w:val="18"/>
          <w:szCs w:val="18"/>
        </w:rPr>
        <w:br w:type="page"/>
      </w:r>
    </w:p>
    <w:tbl>
      <w:tblPr>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
      <w:tblGrid>
        <w:gridCol w:w="993"/>
        <w:gridCol w:w="1134"/>
        <w:gridCol w:w="3402"/>
        <w:gridCol w:w="850"/>
        <w:gridCol w:w="709"/>
        <w:gridCol w:w="567"/>
        <w:gridCol w:w="1559"/>
        <w:tblGridChange w:id="2584">
          <w:tblGrid>
            <w:gridCol w:w="108"/>
            <w:gridCol w:w="885"/>
            <w:gridCol w:w="108"/>
            <w:gridCol w:w="1026"/>
            <w:gridCol w:w="108"/>
            <w:gridCol w:w="3294"/>
            <w:gridCol w:w="108"/>
            <w:gridCol w:w="742"/>
            <w:gridCol w:w="108"/>
            <w:gridCol w:w="601"/>
            <w:gridCol w:w="108"/>
            <w:gridCol w:w="459"/>
            <w:gridCol w:w="108"/>
            <w:gridCol w:w="1451"/>
            <w:gridCol w:w="108"/>
          </w:tblGrid>
        </w:tblGridChange>
      </w:tblGrid>
      <w:tr w:rsidR="00530235" w:rsidRPr="00A12F15" w:rsidTr="007146A4">
        <w:tc>
          <w:tcPr>
            <w:tcW w:w="993" w:type="dxa"/>
            <w:tcBorders>
              <w:bottom w:val="single" w:sz="8" w:space="0" w:color="auto"/>
            </w:tcBorders>
          </w:tcPr>
          <w:p w:rsidR="00530235" w:rsidRPr="00A12F15" w:rsidRDefault="00FC47BA" w:rsidP="00EF225B">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b/>
                <w:sz w:val="18"/>
                <w:szCs w:val="18"/>
              </w:rPr>
              <w:fldChar w:fldCharType="begin"/>
            </w:r>
            <w:r w:rsidR="00530235" w:rsidRPr="00A12F15">
              <w:rPr>
                <w:rFonts w:ascii="Arial" w:hAnsi="Arial" w:cs="Arial"/>
                <w:b/>
                <w:sz w:val="18"/>
                <w:szCs w:val="18"/>
              </w:rPr>
              <w:instrText xml:space="preserve">PRIVATE </w:instrText>
            </w:r>
            <w:r w:rsidRPr="00A12F15">
              <w:rPr>
                <w:rFonts w:ascii="Arial" w:hAnsi="Arial" w:cs="Arial"/>
                <w:b/>
                <w:sz w:val="18"/>
                <w:szCs w:val="18"/>
              </w:rPr>
              <w:fldChar w:fldCharType="end"/>
            </w:r>
            <w:r w:rsidR="00530235" w:rsidRPr="00A12F15">
              <w:rPr>
                <w:rFonts w:ascii="Arial" w:hAnsi="Arial" w:cs="Arial"/>
                <w:b/>
                <w:sz w:val="18"/>
                <w:szCs w:val="18"/>
              </w:rPr>
              <w:t xml:space="preserve"> R 50-1</w:t>
            </w:r>
          </w:p>
        </w:tc>
        <w:tc>
          <w:tcPr>
            <w:tcW w:w="1134" w:type="dxa"/>
            <w:tcBorders>
              <w:bottom w:val="single" w:sz="8" w:space="0" w:color="auto"/>
            </w:tcBorders>
          </w:tcPr>
          <w:p w:rsidR="00530235" w:rsidRPr="00A12F15" w:rsidRDefault="00530235" w:rsidP="007F6DF3">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b/>
                <w:sz w:val="18"/>
                <w:szCs w:val="18"/>
              </w:rPr>
              <w:t>Test</w:t>
            </w:r>
          </w:p>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r w:rsidRPr="00A12F15">
              <w:rPr>
                <w:rFonts w:ascii="Arial" w:hAnsi="Arial" w:cs="Arial"/>
                <w:b/>
                <w:sz w:val="18"/>
                <w:szCs w:val="18"/>
              </w:rPr>
              <w:t>procedure</w:t>
            </w:r>
          </w:p>
        </w:tc>
        <w:tc>
          <w:tcPr>
            <w:tcW w:w="3402" w:type="dxa"/>
          </w:tcPr>
          <w:p w:rsidR="00530235" w:rsidRPr="00A12F15" w:rsidRDefault="00530235" w:rsidP="007F6DF3">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b/>
                <w:sz w:val="18"/>
                <w:szCs w:val="18"/>
              </w:rPr>
              <w:t xml:space="preserve">Belt </w:t>
            </w:r>
            <w:proofErr w:type="spellStart"/>
            <w:r w:rsidRPr="00A12F15">
              <w:rPr>
                <w:rFonts w:ascii="Arial" w:hAnsi="Arial" w:cs="Arial"/>
                <w:b/>
                <w:sz w:val="18"/>
                <w:szCs w:val="18"/>
              </w:rPr>
              <w:t>weighers</w:t>
            </w:r>
            <w:proofErr w:type="spellEnd"/>
          </w:p>
          <w:p w:rsidR="00530235" w:rsidRPr="00A12F15" w:rsidRDefault="00530235" w:rsidP="00FD08EF">
            <w:pPr>
              <w:tabs>
                <w:tab w:val="left" w:pos="-720"/>
                <w:tab w:val="left" w:pos="0"/>
                <w:tab w:val="left" w:pos="199"/>
                <w:tab w:val="left" w:pos="341"/>
                <w:tab w:val="left" w:pos="1440"/>
              </w:tabs>
              <w:suppressAutoHyphens/>
              <w:spacing w:after="56"/>
              <w:jc w:val="center"/>
              <w:rPr>
                <w:rFonts w:ascii="Arial" w:hAnsi="Arial" w:cs="Arial"/>
                <w:b/>
                <w:sz w:val="18"/>
                <w:szCs w:val="18"/>
              </w:rPr>
            </w:pPr>
            <w:r w:rsidRPr="00A12F15">
              <w:rPr>
                <w:rFonts w:ascii="Arial" w:hAnsi="Arial" w:cs="Arial"/>
                <w:b/>
                <w:sz w:val="18"/>
                <w:szCs w:val="18"/>
              </w:rPr>
              <w:t>Checklist</w:t>
            </w:r>
          </w:p>
        </w:tc>
        <w:tc>
          <w:tcPr>
            <w:tcW w:w="850"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r w:rsidRPr="00A12F15">
              <w:rPr>
                <w:rFonts w:ascii="Arial" w:hAnsi="Arial" w:cs="Arial"/>
                <w:b/>
                <w:sz w:val="18"/>
                <w:szCs w:val="18"/>
              </w:rPr>
              <w:t>Passed</w:t>
            </w:r>
          </w:p>
        </w:tc>
        <w:tc>
          <w:tcPr>
            <w:tcW w:w="709"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r w:rsidRPr="00A12F15">
              <w:rPr>
                <w:rFonts w:ascii="Arial" w:hAnsi="Arial" w:cs="Arial"/>
                <w:b/>
                <w:sz w:val="18"/>
                <w:szCs w:val="18"/>
              </w:rPr>
              <w:t>Failed</w:t>
            </w:r>
          </w:p>
        </w:tc>
        <w:tc>
          <w:tcPr>
            <w:tcW w:w="567" w:type="dxa"/>
          </w:tcPr>
          <w:p w:rsidR="00530235" w:rsidRPr="00A12F15" w:rsidDel="00DC255E" w:rsidRDefault="00530235"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ins w:id="2585" w:author="morayoa" w:date="2013-06-06T15:25:00Z">
              <w:r>
                <w:rPr>
                  <w:rFonts w:ascii="Arial" w:hAnsi="Arial" w:cs="Arial"/>
                  <w:b/>
                  <w:sz w:val="18"/>
                  <w:szCs w:val="18"/>
                </w:rPr>
                <w:t>N/A</w:t>
              </w:r>
            </w:ins>
          </w:p>
        </w:tc>
        <w:tc>
          <w:tcPr>
            <w:tcW w:w="1559"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del w:id="2586" w:author="morayoa" w:date="2013-06-06T09:05:00Z">
              <w:r w:rsidRPr="00A12F15" w:rsidDel="00DC255E">
                <w:rPr>
                  <w:rFonts w:ascii="Arial" w:hAnsi="Arial" w:cs="Arial"/>
                  <w:b/>
                  <w:sz w:val="18"/>
                  <w:szCs w:val="18"/>
                </w:rPr>
                <w:delText>Remarks</w:delText>
              </w:r>
            </w:del>
            <w:ins w:id="2587" w:author="morayoa" w:date="2013-06-06T09:05:00Z">
              <w:r>
                <w:rPr>
                  <w:rFonts w:ascii="Arial" w:hAnsi="Arial" w:cs="Arial"/>
                  <w:b/>
                  <w:sz w:val="18"/>
                  <w:szCs w:val="18"/>
                </w:rPr>
                <w:t>Observations</w:t>
              </w:r>
            </w:ins>
            <w:fldSimple w:instr=" NOTEREF _Ref324497122 \f \h  \* MERGEFORMAT ">
              <w:ins w:id="2588" w:author="morayoa" w:date="2013-06-14T14:16:00Z">
                <w:r w:rsidR="00FC47BA" w:rsidRPr="00FC47BA">
                  <w:rPr>
                    <w:rStyle w:val="FootnoteReference"/>
                    <w:rFonts w:ascii="Arial" w:hAnsi="Arial" w:cs="Arial"/>
                    <w:sz w:val="18"/>
                    <w:szCs w:val="18"/>
                    <w:rPrChange w:id="2589" w:author="morayoa" w:date="2013-06-14T14:16:00Z">
                      <w:rPr/>
                    </w:rPrChange>
                  </w:rPr>
                  <w:t>3</w:t>
                </w:r>
              </w:ins>
              <w:del w:id="2590" w:author="morayoa" w:date="2013-06-05T13:45:00Z">
                <w:r w:rsidRPr="00E81ADF" w:rsidDel="000A507D">
                  <w:rPr>
                    <w:rStyle w:val="FootnoteReference"/>
                    <w:rFonts w:ascii="Arial" w:hAnsi="Arial" w:cs="Arial"/>
                    <w:sz w:val="18"/>
                    <w:szCs w:val="18"/>
                  </w:rPr>
                  <w:delText>3</w:delText>
                </w:r>
              </w:del>
            </w:fldSimple>
          </w:p>
        </w:tc>
      </w:tr>
      <w:tr w:rsidR="00530235" w:rsidRPr="00A12F15" w:rsidTr="007146A4">
        <w:tc>
          <w:tcPr>
            <w:tcW w:w="993" w:type="dxa"/>
            <w:tcBorders>
              <w:bottom w:val="nil"/>
            </w:tcBorders>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3.7</w:t>
            </w:r>
          </w:p>
        </w:tc>
        <w:tc>
          <w:tcPr>
            <w:tcW w:w="1134" w:type="dxa"/>
            <w:tcBorders>
              <w:bottom w:val="nil"/>
            </w:tcBorders>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Observe</w:t>
            </w:r>
          </w:p>
        </w:tc>
        <w:tc>
          <w:tcPr>
            <w:tcW w:w="3402"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Displacement transducer:</w:t>
            </w:r>
          </w:p>
        </w:tc>
        <w:tc>
          <w:tcPr>
            <w:tcW w:w="850"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ins w:id="2591" w:author="morayoa" w:date="2013-06-06T15:24:00Z"/>
                <w:rFonts w:ascii="Arial" w:hAnsi="Arial" w:cs="Arial"/>
                <w:sz w:val="18"/>
                <w:szCs w:val="18"/>
              </w:rPr>
            </w:pPr>
          </w:p>
        </w:tc>
        <w:tc>
          <w:tcPr>
            <w:tcW w:w="1559"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30235" w:rsidRPr="00A12F15" w:rsidTr="007146A4">
        <w:tc>
          <w:tcPr>
            <w:tcW w:w="993" w:type="dxa"/>
            <w:tcBorders>
              <w:top w:val="nil"/>
              <w:bottom w:val="nil"/>
            </w:tcBorders>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530235">
            <w:pPr>
              <w:numPr>
                <w:ilvl w:val="0"/>
                <w:numId w:val="64"/>
              </w:numPr>
              <w:tabs>
                <w:tab w:val="left" w:pos="-720"/>
                <w:tab w:val="left" w:pos="0"/>
                <w:tab w:val="left" w:pos="200"/>
                <w:tab w:val="left" w:pos="259"/>
                <w:tab w:val="left" w:pos="342"/>
                <w:tab w:val="left" w:pos="1440"/>
              </w:tabs>
              <w:suppressAutoHyphens/>
              <w:spacing w:after="56"/>
              <w:ind w:left="342" w:hanging="284"/>
              <w:rPr>
                <w:rFonts w:ascii="Arial" w:hAnsi="Arial" w:cs="Arial"/>
                <w:sz w:val="18"/>
                <w:szCs w:val="18"/>
              </w:rPr>
              <w:pPrChange w:id="2592" w:author="morayoa" w:date="2013-06-14T13:59:00Z">
                <w:pPr>
                  <w:numPr>
                    <w:numId w:val="65"/>
                  </w:numPr>
                  <w:tabs>
                    <w:tab w:val="left" w:pos="-720"/>
                    <w:tab w:val="left" w:pos="0"/>
                    <w:tab w:val="left" w:pos="200"/>
                    <w:tab w:val="left" w:pos="259"/>
                    <w:tab w:val="left" w:pos="342"/>
                    <w:tab w:val="left" w:pos="1440"/>
                  </w:tabs>
                  <w:suppressAutoHyphens/>
                  <w:spacing w:after="56"/>
                  <w:ind w:left="342" w:hanging="284"/>
                </w:pPr>
              </w:pPrChange>
            </w:pPr>
            <w:r w:rsidRPr="00A12F15">
              <w:rPr>
                <w:rFonts w:ascii="Arial" w:hAnsi="Arial" w:cs="Arial"/>
                <w:sz w:val="18"/>
                <w:szCs w:val="18"/>
              </w:rPr>
              <w:t>no possibility of slip whether the belt is loaded or not</w:t>
            </w:r>
          </w:p>
        </w:tc>
        <w:tc>
          <w:tcPr>
            <w:tcW w:w="850"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ins w:id="2593" w:author="morayoa" w:date="2013-06-06T15:24:00Z"/>
                <w:rFonts w:ascii="Arial" w:hAnsi="Arial" w:cs="Arial"/>
                <w:sz w:val="18"/>
                <w:szCs w:val="18"/>
              </w:rPr>
            </w:pPr>
          </w:p>
        </w:tc>
        <w:tc>
          <w:tcPr>
            <w:tcW w:w="1559"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30235" w:rsidRPr="00A12F15" w:rsidTr="007146A4">
        <w:tc>
          <w:tcPr>
            <w:tcW w:w="993" w:type="dxa"/>
            <w:tcBorders>
              <w:top w:val="nil"/>
              <w:bottom w:val="nil"/>
            </w:tcBorders>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530235">
            <w:pPr>
              <w:numPr>
                <w:ilvl w:val="0"/>
                <w:numId w:val="64"/>
              </w:numPr>
              <w:tabs>
                <w:tab w:val="left" w:pos="-720"/>
                <w:tab w:val="left" w:pos="0"/>
                <w:tab w:val="left" w:pos="200"/>
                <w:tab w:val="left" w:pos="259"/>
                <w:tab w:val="left" w:pos="342"/>
                <w:tab w:val="left" w:pos="1440"/>
              </w:tabs>
              <w:suppressAutoHyphens/>
              <w:spacing w:after="56"/>
              <w:ind w:left="342" w:hanging="284"/>
              <w:rPr>
                <w:rFonts w:ascii="Arial" w:hAnsi="Arial" w:cs="Arial"/>
                <w:sz w:val="18"/>
                <w:szCs w:val="18"/>
              </w:rPr>
              <w:pPrChange w:id="2594" w:author="morayoa" w:date="2013-06-14T13:59:00Z">
                <w:pPr>
                  <w:numPr>
                    <w:numId w:val="65"/>
                  </w:numPr>
                  <w:tabs>
                    <w:tab w:val="left" w:pos="-720"/>
                    <w:tab w:val="left" w:pos="0"/>
                    <w:tab w:val="left" w:pos="200"/>
                    <w:tab w:val="left" w:pos="259"/>
                    <w:tab w:val="left" w:pos="342"/>
                    <w:tab w:val="left" w:pos="1440"/>
                  </w:tabs>
                  <w:suppressAutoHyphens/>
                  <w:spacing w:after="56"/>
                  <w:ind w:left="342" w:hanging="284"/>
                </w:pPr>
              </w:pPrChange>
            </w:pPr>
            <w:r w:rsidRPr="00A12F15">
              <w:rPr>
                <w:rFonts w:ascii="Arial" w:hAnsi="Arial" w:cs="Arial"/>
                <w:sz w:val="18"/>
                <w:szCs w:val="18"/>
              </w:rPr>
              <w:t>displacement sensing devices are driven by the clean side of the belt</w:t>
            </w:r>
          </w:p>
        </w:tc>
        <w:tc>
          <w:tcPr>
            <w:tcW w:w="850"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ins w:id="2595" w:author="morayoa" w:date="2013-06-06T15:24:00Z"/>
                <w:rFonts w:ascii="Arial" w:hAnsi="Arial" w:cs="Arial"/>
                <w:sz w:val="18"/>
                <w:szCs w:val="18"/>
              </w:rPr>
            </w:pPr>
          </w:p>
        </w:tc>
        <w:tc>
          <w:tcPr>
            <w:tcW w:w="1559"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30235" w:rsidRPr="00A12F15" w:rsidTr="007146A4">
        <w:tc>
          <w:tcPr>
            <w:tcW w:w="993" w:type="dxa"/>
            <w:tcBorders>
              <w:top w:val="nil"/>
              <w:bottom w:val="nil"/>
            </w:tcBorders>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530235">
            <w:pPr>
              <w:numPr>
                <w:ilvl w:val="0"/>
                <w:numId w:val="64"/>
              </w:numPr>
              <w:tabs>
                <w:tab w:val="left" w:pos="-720"/>
                <w:tab w:val="left" w:pos="0"/>
                <w:tab w:val="left" w:pos="200"/>
                <w:tab w:val="left" w:pos="259"/>
                <w:tab w:val="left" w:pos="342"/>
                <w:tab w:val="left" w:pos="1440"/>
              </w:tabs>
              <w:suppressAutoHyphens/>
              <w:spacing w:after="56"/>
              <w:ind w:left="342" w:hanging="284"/>
              <w:rPr>
                <w:rFonts w:ascii="Arial" w:hAnsi="Arial" w:cs="Arial"/>
                <w:sz w:val="18"/>
                <w:szCs w:val="18"/>
              </w:rPr>
              <w:pPrChange w:id="2596" w:author="morayoa" w:date="2013-06-14T13:59:00Z">
                <w:pPr>
                  <w:numPr>
                    <w:numId w:val="65"/>
                  </w:numPr>
                  <w:tabs>
                    <w:tab w:val="left" w:pos="-720"/>
                    <w:tab w:val="left" w:pos="0"/>
                    <w:tab w:val="left" w:pos="200"/>
                    <w:tab w:val="left" w:pos="259"/>
                    <w:tab w:val="left" w:pos="342"/>
                    <w:tab w:val="left" w:pos="1440"/>
                  </w:tabs>
                  <w:suppressAutoHyphens/>
                  <w:spacing w:after="56"/>
                  <w:ind w:left="342" w:hanging="284"/>
                </w:pPr>
              </w:pPrChange>
            </w:pPr>
            <w:r w:rsidRPr="00A12F15">
              <w:rPr>
                <w:rFonts w:ascii="Arial" w:hAnsi="Arial" w:cs="Arial"/>
                <w:sz w:val="18"/>
                <w:szCs w:val="18"/>
              </w:rPr>
              <w:t>measurement signal corresponds with displacement of belt equal to or less than weigh length</w:t>
            </w:r>
          </w:p>
        </w:tc>
        <w:tc>
          <w:tcPr>
            <w:tcW w:w="850"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ins w:id="2597" w:author="morayoa" w:date="2013-06-06T15:24:00Z"/>
                <w:rFonts w:ascii="Arial" w:hAnsi="Arial" w:cs="Arial"/>
                <w:sz w:val="18"/>
                <w:szCs w:val="18"/>
              </w:rPr>
            </w:pPr>
          </w:p>
        </w:tc>
        <w:tc>
          <w:tcPr>
            <w:tcW w:w="1559"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30235" w:rsidRPr="00A12F15" w:rsidTr="003F2A7A">
        <w:tc>
          <w:tcPr>
            <w:tcW w:w="993" w:type="dxa"/>
            <w:tcBorders>
              <w:top w:val="nil"/>
              <w:bottom w:val="dashSmallGap" w:sz="4" w:space="0" w:color="auto"/>
            </w:tcBorders>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dashSmallGap" w:sz="4" w:space="0" w:color="auto"/>
            </w:tcBorders>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Borders>
              <w:bottom w:val="dashSmallGap" w:sz="4" w:space="0" w:color="auto"/>
            </w:tcBorders>
          </w:tcPr>
          <w:p w:rsidR="00000000" w:rsidRDefault="00530235">
            <w:pPr>
              <w:numPr>
                <w:ilvl w:val="0"/>
                <w:numId w:val="64"/>
              </w:numPr>
              <w:tabs>
                <w:tab w:val="left" w:pos="-720"/>
                <w:tab w:val="left" w:pos="0"/>
                <w:tab w:val="left" w:pos="200"/>
                <w:tab w:val="left" w:pos="259"/>
                <w:tab w:val="left" w:pos="342"/>
                <w:tab w:val="left" w:pos="1440"/>
              </w:tabs>
              <w:suppressAutoHyphens/>
              <w:spacing w:after="56"/>
              <w:ind w:left="342" w:hanging="284"/>
              <w:rPr>
                <w:rFonts w:ascii="Arial" w:hAnsi="Arial" w:cs="Arial"/>
                <w:sz w:val="18"/>
                <w:szCs w:val="18"/>
              </w:rPr>
              <w:pPrChange w:id="2598" w:author="morayoa" w:date="2013-06-14T13:59:00Z">
                <w:pPr>
                  <w:numPr>
                    <w:numId w:val="65"/>
                  </w:numPr>
                  <w:tabs>
                    <w:tab w:val="left" w:pos="-720"/>
                    <w:tab w:val="left" w:pos="0"/>
                    <w:tab w:val="left" w:pos="200"/>
                    <w:tab w:val="left" w:pos="259"/>
                    <w:tab w:val="left" w:pos="342"/>
                    <w:tab w:val="left" w:pos="1440"/>
                  </w:tabs>
                  <w:suppressAutoHyphens/>
                  <w:spacing w:after="56"/>
                  <w:ind w:left="342" w:hanging="284"/>
                </w:pPr>
              </w:pPrChange>
            </w:pPr>
            <w:r w:rsidRPr="00A12F15">
              <w:rPr>
                <w:rFonts w:ascii="Arial" w:hAnsi="Arial" w:cs="Arial"/>
                <w:sz w:val="18"/>
                <w:szCs w:val="18"/>
              </w:rPr>
              <w:t>adjustable parts can be sealed</w:t>
            </w:r>
          </w:p>
        </w:tc>
        <w:tc>
          <w:tcPr>
            <w:tcW w:w="850" w:type="dxa"/>
            <w:tcBorders>
              <w:bottom w:val="dashSmallGap" w:sz="4" w:space="0" w:color="auto"/>
            </w:tcBorders>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bottom w:val="dashSmallGap" w:sz="4" w:space="0" w:color="auto"/>
            </w:tcBorders>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Borders>
              <w:bottom w:val="dashSmallGap" w:sz="4" w:space="0" w:color="auto"/>
            </w:tcBorders>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tcBorders>
              <w:bottom w:val="dashSmallGap" w:sz="4" w:space="0" w:color="auto"/>
            </w:tcBorders>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30235" w:rsidRPr="00A12F15" w:rsidTr="003F2A7A">
        <w:tc>
          <w:tcPr>
            <w:tcW w:w="993" w:type="dxa"/>
            <w:tcBorders>
              <w:top w:val="dashSmallGap" w:sz="4" w:space="0" w:color="auto"/>
              <w:bottom w:val="nil"/>
            </w:tcBorders>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3.8</w:t>
            </w:r>
          </w:p>
        </w:tc>
        <w:tc>
          <w:tcPr>
            <w:tcW w:w="1134" w:type="dxa"/>
            <w:tcBorders>
              <w:top w:val="dashSmallGap" w:sz="4" w:space="0" w:color="auto"/>
              <w:bottom w:val="dashSmallGap" w:sz="4" w:space="0" w:color="auto"/>
            </w:tcBorders>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Observe</w:t>
            </w:r>
          </w:p>
        </w:tc>
        <w:tc>
          <w:tcPr>
            <w:tcW w:w="3402" w:type="dxa"/>
            <w:tcBorders>
              <w:top w:val="dashSmallGap" w:sz="4" w:space="0" w:color="auto"/>
              <w:bottom w:val="dashSmallGap" w:sz="4" w:space="0" w:color="auto"/>
            </w:tcBorders>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 xml:space="preserve">Belt </w:t>
            </w:r>
            <w:proofErr w:type="spellStart"/>
            <w:r w:rsidRPr="00A12F15">
              <w:rPr>
                <w:rFonts w:ascii="Arial" w:hAnsi="Arial" w:cs="Arial"/>
                <w:sz w:val="18"/>
                <w:szCs w:val="18"/>
              </w:rPr>
              <w:t>weighers</w:t>
            </w:r>
            <w:proofErr w:type="spellEnd"/>
            <w:r w:rsidRPr="00A12F15">
              <w:rPr>
                <w:rFonts w:ascii="Arial" w:hAnsi="Arial" w:cs="Arial"/>
                <w:sz w:val="18"/>
                <w:szCs w:val="18"/>
              </w:rPr>
              <w:t xml:space="preserve"> inclusive of conveyor:</w:t>
            </w:r>
          </w:p>
        </w:tc>
        <w:tc>
          <w:tcPr>
            <w:tcW w:w="850" w:type="dxa"/>
            <w:tcBorders>
              <w:top w:val="dashSmallGap" w:sz="4" w:space="0" w:color="auto"/>
              <w:bottom w:val="dashSmallGap" w:sz="4" w:space="0" w:color="auto"/>
            </w:tcBorders>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bottom w:val="dashSmallGap" w:sz="4" w:space="0" w:color="auto"/>
            </w:tcBorders>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Borders>
              <w:top w:val="dashSmallGap" w:sz="4" w:space="0" w:color="auto"/>
              <w:bottom w:val="dashSmallGap" w:sz="4" w:space="0" w:color="auto"/>
            </w:tcBorders>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tcBorders>
              <w:top w:val="dashSmallGap" w:sz="4" w:space="0" w:color="auto"/>
              <w:bottom w:val="dashSmallGap" w:sz="4" w:space="0" w:color="auto"/>
            </w:tcBorders>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30235" w:rsidRPr="00A12F15" w:rsidTr="003F2A7A">
        <w:tc>
          <w:tcPr>
            <w:tcW w:w="993" w:type="dxa"/>
            <w:tcBorders>
              <w:top w:val="nil"/>
              <w:bottom w:val="nil"/>
            </w:tcBorders>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dashSmallGap" w:sz="4" w:space="0" w:color="auto"/>
              <w:bottom w:val="nil"/>
            </w:tcBorders>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Borders>
              <w:top w:val="dashSmallGap" w:sz="4" w:space="0" w:color="auto"/>
            </w:tcBorders>
          </w:tcPr>
          <w:p w:rsidR="00000000" w:rsidRDefault="00530235">
            <w:pPr>
              <w:numPr>
                <w:ilvl w:val="0"/>
                <w:numId w:val="3"/>
              </w:numPr>
              <w:tabs>
                <w:tab w:val="left" w:pos="-720"/>
                <w:tab w:val="left" w:pos="0"/>
                <w:tab w:val="left" w:pos="259"/>
                <w:tab w:val="left" w:pos="483"/>
                <w:tab w:val="left" w:pos="816"/>
                <w:tab w:val="left" w:pos="1440"/>
              </w:tabs>
              <w:suppressAutoHyphens/>
              <w:spacing w:after="56"/>
              <w:ind w:hanging="521"/>
              <w:rPr>
                <w:rFonts w:ascii="Arial" w:hAnsi="Arial" w:cs="Arial"/>
                <w:sz w:val="18"/>
                <w:szCs w:val="18"/>
              </w:rPr>
              <w:pPrChange w:id="2599" w:author="morayoa" w:date="2013-06-14T13:59:00Z">
                <w:pPr>
                  <w:numPr>
                    <w:numId w:val="4"/>
                  </w:numPr>
                  <w:tabs>
                    <w:tab w:val="left" w:pos="-720"/>
                    <w:tab w:val="left" w:pos="0"/>
                    <w:tab w:val="left" w:pos="259"/>
                    <w:tab w:val="left" w:pos="483"/>
                    <w:tab w:val="left" w:pos="816"/>
                    <w:tab w:val="left" w:pos="1440"/>
                  </w:tabs>
                  <w:suppressAutoHyphens/>
                  <w:spacing w:after="56"/>
                  <w:ind w:left="720" w:hanging="521"/>
                </w:pPr>
              </w:pPrChange>
            </w:pPr>
            <w:r w:rsidRPr="00A12F15">
              <w:rPr>
                <w:rFonts w:ascii="Arial" w:hAnsi="Arial" w:cs="Arial"/>
                <w:sz w:val="18"/>
                <w:szCs w:val="18"/>
              </w:rPr>
              <w:t>constructed in a rigid manner</w:t>
            </w:r>
          </w:p>
        </w:tc>
        <w:tc>
          <w:tcPr>
            <w:tcW w:w="850" w:type="dxa"/>
            <w:tcBorders>
              <w:top w:val="dashSmallGap" w:sz="4" w:space="0" w:color="auto"/>
            </w:tcBorders>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tcBorders>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Borders>
              <w:top w:val="dashSmallGap" w:sz="4" w:space="0" w:color="auto"/>
            </w:tcBorders>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tcBorders>
              <w:top w:val="dashSmallGap" w:sz="4" w:space="0" w:color="auto"/>
            </w:tcBorders>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30235" w:rsidRPr="00A12F15" w:rsidTr="003F2A7A">
        <w:tc>
          <w:tcPr>
            <w:tcW w:w="993" w:type="dxa"/>
            <w:tcBorders>
              <w:top w:val="nil"/>
              <w:bottom w:val="nil"/>
            </w:tcBorders>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530235">
            <w:pPr>
              <w:numPr>
                <w:ilvl w:val="0"/>
                <w:numId w:val="3"/>
              </w:numPr>
              <w:tabs>
                <w:tab w:val="left" w:pos="-720"/>
                <w:tab w:val="left" w:pos="0"/>
                <w:tab w:val="left" w:pos="259"/>
                <w:tab w:val="left" w:pos="483"/>
                <w:tab w:val="left" w:pos="816"/>
                <w:tab w:val="left" w:pos="1440"/>
              </w:tabs>
              <w:suppressAutoHyphens/>
              <w:spacing w:after="56"/>
              <w:ind w:hanging="521"/>
              <w:rPr>
                <w:rFonts w:ascii="Arial" w:hAnsi="Arial" w:cs="Arial"/>
                <w:sz w:val="18"/>
                <w:szCs w:val="18"/>
              </w:rPr>
              <w:pPrChange w:id="2600" w:author="morayoa" w:date="2013-06-14T13:59:00Z">
                <w:pPr>
                  <w:numPr>
                    <w:numId w:val="4"/>
                  </w:numPr>
                  <w:tabs>
                    <w:tab w:val="left" w:pos="-720"/>
                    <w:tab w:val="left" w:pos="0"/>
                    <w:tab w:val="left" w:pos="259"/>
                    <w:tab w:val="left" w:pos="483"/>
                    <w:tab w:val="left" w:pos="816"/>
                    <w:tab w:val="left" w:pos="1440"/>
                  </w:tabs>
                  <w:suppressAutoHyphens/>
                  <w:spacing w:after="56"/>
                  <w:ind w:left="720" w:hanging="521"/>
                </w:pPr>
              </w:pPrChange>
            </w:pPr>
            <w:r w:rsidRPr="00A12F15">
              <w:rPr>
                <w:rFonts w:ascii="Arial" w:hAnsi="Arial" w:cs="Arial"/>
                <w:sz w:val="18"/>
                <w:szCs w:val="18"/>
              </w:rPr>
              <w:t>shall form a rigid assembly</w:t>
            </w:r>
          </w:p>
        </w:tc>
        <w:tc>
          <w:tcPr>
            <w:tcW w:w="850"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F256EA" w:rsidRPr="00A12F15" w:rsidTr="00F256EA">
        <w:tc>
          <w:tcPr>
            <w:tcW w:w="993" w:type="dxa"/>
            <w:tcBorders>
              <w:top w:val="nil"/>
              <w:bottom w:val="nil"/>
            </w:tcBorders>
          </w:tcPr>
          <w:p w:rsidR="00F256EA" w:rsidRPr="00A12F15" w:rsidRDefault="00F256EA" w:rsidP="00B74F3D">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3.8.1</w:t>
            </w:r>
          </w:p>
        </w:tc>
        <w:tc>
          <w:tcPr>
            <w:tcW w:w="1134" w:type="dxa"/>
            <w:tcBorders>
              <w:top w:val="nil"/>
              <w:bottom w:val="nil"/>
            </w:tcBorders>
          </w:tcPr>
          <w:p w:rsidR="00F256EA" w:rsidRPr="00A12F15" w:rsidRDefault="00F256EA"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Observe</w:t>
            </w:r>
          </w:p>
        </w:tc>
        <w:tc>
          <w:tcPr>
            <w:tcW w:w="7087" w:type="dxa"/>
            <w:gridSpan w:val="5"/>
          </w:tcPr>
          <w:p w:rsidR="00F256EA" w:rsidRPr="00A12F15" w:rsidRDefault="00F256EA"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Installation conditions (where applicable)</w:t>
            </w:r>
          </w:p>
        </w:tc>
      </w:tr>
      <w:tr w:rsidR="00530235" w:rsidRPr="00A12F15" w:rsidTr="007146A4">
        <w:tc>
          <w:tcPr>
            <w:tcW w:w="993" w:type="dxa"/>
            <w:tcBorders>
              <w:top w:val="nil"/>
              <w:bottom w:val="nil"/>
            </w:tcBorders>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Instrument is installed where:</w:t>
            </w:r>
          </w:p>
        </w:tc>
        <w:tc>
          <w:tcPr>
            <w:tcW w:w="850"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30235" w:rsidRPr="00A12F15" w:rsidTr="007146A4">
        <w:tc>
          <w:tcPr>
            <w:tcW w:w="993" w:type="dxa"/>
            <w:tcBorders>
              <w:top w:val="nil"/>
              <w:bottom w:val="nil"/>
            </w:tcBorders>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530235">
            <w:pPr>
              <w:numPr>
                <w:ilvl w:val="0"/>
                <w:numId w:val="4"/>
              </w:numPr>
              <w:tabs>
                <w:tab w:val="left" w:pos="-720"/>
                <w:tab w:val="left" w:pos="0"/>
                <w:tab w:val="left" w:pos="341"/>
                <w:tab w:val="left" w:pos="1440"/>
              </w:tabs>
              <w:suppressAutoHyphens/>
              <w:spacing w:after="56"/>
              <w:ind w:left="341" w:hanging="283"/>
              <w:rPr>
                <w:rFonts w:ascii="Arial" w:hAnsi="Arial" w:cs="Arial"/>
                <w:sz w:val="18"/>
                <w:szCs w:val="18"/>
              </w:rPr>
              <w:pPrChange w:id="2601" w:author="morayoa" w:date="2013-06-14T13:59:00Z">
                <w:pPr>
                  <w:numPr>
                    <w:numId w:val="5"/>
                  </w:numPr>
                  <w:tabs>
                    <w:tab w:val="left" w:pos="-720"/>
                    <w:tab w:val="left" w:pos="0"/>
                    <w:tab w:val="left" w:pos="341"/>
                    <w:tab w:val="left" w:pos="1440"/>
                  </w:tabs>
                  <w:suppressAutoHyphens/>
                  <w:spacing w:after="56"/>
                  <w:ind w:left="341" w:hanging="283"/>
                </w:pPr>
              </w:pPrChange>
            </w:pPr>
            <w:r w:rsidRPr="00A12F15">
              <w:rPr>
                <w:rFonts w:ascii="Arial" w:hAnsi="Arial" w:cs="Arial"/>
                <w:sz w:val="18"/>
                <w:szCs w:val="18"/>
              </w:rPr>
              <w:t>the frame support of the conveyor is constructed in a rigid manner</w:t>
            </w:r>
          </w:p>
        </w:tc>
        <w:tc>
          <w:tcPr>
            <w:tcW w:w="850"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30235" w:rsidRPr="00A12F15" w:rsidTr="007146A4">
        <w:tc>
          <w:tcPr>
            <w:tcW w:w="993" w:type="dxa"/>
            <w:tcBorders>
              <w:top w:val="nil"/>
              <w:bottom w:val="nil"/>
            </w:tcBorders>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530235">
            <w:pPr>
              <w:numPr>
                <w:ilvl w:val="0"/>
                <w:numId w:val="4"/>
              </w:numPr>
              <w:tabs>
                <w:tab w:val="left" w:pos="-720"/>
                <w:tab w:val="left" w:pos="0"/>
                <w:tab w:val="left" w:pos="341"/>
                <w:tab w:val="left" w:pos="1440"/>
              </w:tabs>
              <w:suppressAutoHyphens/>
              <w:spacing w:after="56"/>
              <w:ind w:left="341" w:hanging="283"/>
              <w:rPr>
                <w:rFonts w:ascii="Arial" w:hAnsi="Arial" w:cs="Arial"/>
                <w:sz w:val="18"/>
                <w:szCs w:val="18"/>
              </w:rPr>
              <w:pPrChange w:id="2602" w:author="morayoa" w:date="2013-06-14T13:59:00Z">
                <w:pPr>
                  <w:numPr>
                    <w:numId w:val="5"/>
                  </w:numPr>
                  <w:tabs>
                    <w:tab w:val="left" w:pos="-720"/>
                    <w:tab w:val="left" w:pos="0"/>
                    <w:tab w:val="left" w:pos="341"/>
                    <w:tab w:val="left" w:pos="1440"/>
                  </w:tabs>
                  <w:suppressAutoHyphens/>
                  <w:spacing w:after="56"/>
                  <w:ind w:left="341" w:hanging="283"/>
                </w:pPr>
              </w:pPrChange>
            </w:pPr>
            <w:r w:rsidRPr="00A12F15">
              <w:rPr>
                <w:rFonts w:ascii="Arial" w:hAnsi="Arial" w:cs="Arial"/>
                <w:sz w:val="18"/>
                <w:szCs w:val="18"/>
              </w:rPr>
              <w:t>in any straight longitudinal section the roller track is such that the belt is constantly supported on the weighing rollers (idlers)</w:t>
            </w:r>
          </w:p>
        </w:tc>
        <w:tc>
          <w:tcPr>
            <w:tcW w:w="850"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30235" w:rsidRPr="00A12F15" w:rsidTr="007146A4">
        <w:tc>
          <w:tcPr>
            <w:tcW w:w="993" w:type="dxa"/>
            <w:tcBorders>
              <w:top w:val="nil"/>
              <w:bottom w:val="nil"/>
            </w:tcBorders>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530235">
            <w:pPr>
              <w:numPr>
                <w:ilvl w:val="0"/>
                <w:numId w:val="4"/>
              </w:numPr>
              <w:tabs>
                <w:tab w:val="left" w:pos="-720"/>
                <w:tab w:val="left" w:pos="0"/>
                <w:tab w:val="left" w:pos="341"/>
                <w:tab w:val="left" w:pos="1440"/>
              </w:tabs>
              <w:suppressAutoHyphens/>
              <w:spacing w:after="56"/>
              <w:ind w:left="341" w:hanging="283"/>
              <w:rPr>
                <w:rFonts w:ascii="Arial" w:hAnsi="Arial" w:cs="Arial"/>
                <w:sz w:val="18"/>
                <w:szCs w:val="18"/>
              </w:rPr>
              <w:pPrChange w:id="2603" w:author="morayoa" w:date="2013-06-14T13:59:00Z">
                <w:pPr>
                  <w:numPr>
                    <w:numId w:val="5"/>
                  </w:numPr>
                  <w:tabs>
                    <w:tab w:val="left" w:pos="-720"/>
                    <w:tab w:val="left" w:pos="0"/>
                    <w:tab w:val="left" w:pos="341"/>
                    <w:tab w:val="left" w:pos="1440"/>
                  </w:tabs>
                  <w:suppressAutoHyphens/>
                  <w:spacing w:after="56"/>
                  <w:ind w:left="341" w:hanging="283"/>
                </w:pPr>
              </w:pPrChange>
            </w:pPr>
            <w:r w:rsidRPr="00A12F15">
              <w:rPr>
                <w:rFonts w:ascii="Arial" w:hAnsi="Arial" w:cs="Arial"/>
                <w:sz w:val="18"/>
                <w:szCs w:val="18"/>
              </w:rPr>
              <w:t>belt cleaning devices, if fitted, are positioned and operated so as to have no significant effect on the results</w:t>
            </w:r>
          </w:p>
        </w:tc>
        <w:tc>
          <w:tcPr>
            <w:tcW w:w="850"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30235" w:rsidRPr="00A12F15" w:rsidTr="003F2A7A">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2604" w:author="morayoa" w:date="2013-06-11T11:25:00Z">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2605" w:author="morayoa" w:date="2013-06-11T11:25:00Z">
            <w:trPr>
              <w:gridAfter w:val="0"/>
            </w:trPr>
          </w:trPrChange>
        </w:trPr>
        <w:tc>
          <w:tcPr>
            <w:tcW w:w="993" w:type="dxa"/>
            <w:tcBorders>
              <w:top w:val="nil"/>
              <w:bottom w:val="nil"/>
            </w:tcBorders>
            <w:tcPrChange w:id="2606" w:author="morayoa" w:date="2013-06-11T11:25:00Z">
              <w:tcPr>
                <w:tcW w:w="993" w:type="dxa"/>
                <w:gridSpan w:val="2"/>
                <w:tcBorders>
                  <w:top w:val="nil"/>
                  <w:bottom w:val="nil"/>
                </w:tcBorders>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Change w:id="2607" w:author="morayoa" w:date="2013-06-11T11:25:00Z">
              <w:tcPr>
                <w:tcW w:w="1134" w:type="dxa"/>
                <w:gridSpan w:val="2"/>
                <w:tcBorders>
                  <w:top w:val="nil"/>
                  <w:bottom w:val="nil"/>
                </w:tcBorders>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Change w:id="2608" w:author="morayoa" w:date="2013-06-11T11:25:00Z">
              <w:tcPr>
                <w:tcW w:w="3402" w:type="dxa"/>
                <w:gridSpan w:val="2"/>
              </w:tcPr>
            </w:tcPrChange>
          </w:tcPr>
          <w:p w:rsidR="00000000" w:rsidRDefault="00530235">
            <w:pPr>
              <w:numPr>
                <w:ilvl w:val="0"/>
                <w:numId w:val="4"/>
              </w:numPr>
              <w:tabs>
                <w:tab w:val="left" w:pos="-720"/>
                <w:tab w:val="left" w:pos="0"/>
                <w:tab w:val="left" w:pos="341"/>
                <w:tab w:val="left" w:pos="1440"/>
              </w:tabs>
              <w:suppressAutoHyphens/>
              <w:spacing w:after="56"/>
              <w:ind w:left="341" w:hanging="283"/>
              <w:rPr>
                <w:rFonts w:ascii="Arial" w:hAnsi="Arial" w:cs="Arial"/>
                <w:sz w:val="18"/>
                <w:szCs w:val="18"/>
              </w:rPr>
              <w:pPrChange w:id="2609" w:author="morayoa" w:date="2013-06-14T13:59:00Z">
                <w:pPr>
                  <w:numPr>
                    <w:numId w:val="5"/>
                  </w:numPr>
                  <w:tabs>
                    <w:tab w:val="left" w:pos="-720"/>
                    <w:tab w:val="left" w:pos="0"/>
                    <w:tab w:val="left" w:pos="341"/>
                    <w:tab w:val="left" w:pos="1440"/>
                  </w:tabs>
                  <w:suppressAutoHyphens/>
                  <w:spacing w:after="56"/>
                  <w:ind w:left="341" w:hanging="283"/>
                </w:pPr>
              </w:pPrChange>
            </w:pPr>
            <w:r w:rsidRPr="00A12F15">
              <w:rPr>
                <w:rFonts w:ascii="Arial" w:hAnsi="Arial" w:cs="Arial"/>
                <w:sz w:val="18"/>
                <w:szCs w:val="18"/>
              </w:rPr>
              <w:t>roller track does not cause slippage of the product</w:t>
            </w:r>
          </w:p>
        </w:tc>
        <w:tc>
          <w:tcPr>
            <w:tcW w:w="850" w:type="dxa"/>
            <w:tcPrChange w:id="2610" w:author="morayoa" w:date="2013-06-11T11:25:00Z">
              <w:tcPr>
                <w:tcW w:w="850" w:type="dxa"/>
                <w:gridSpan w:val="2"/>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Change w:id="2611" w:author="morayoa" w:date="2013-06-11T11:25:00Z">
              <w:tcPr>
                <w:tcW w:w="709" w:type="dxa"/>
                <w:gridSpan w:val="2"/>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PrChange w:id="2612" w:author="morayoa" w:date="2013-06-11T11:25:00Z">
              <w:tcPr>
                <w:tcW w:w="567" w:type="dxa"/>
                <w:gridSpan w:val="2"/>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tcPrChange w:id="2613" w:author="morayoa" w:date="2013-06-11T11:25:00Z">
              <w:tcPr>
                <w:tcW w:w="1559" w:type="dxa"/>
                <w:gridSpan w:val="2"/>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30235" w:rsidRPr="00A12F15" w:rsidTr="003F2A7A">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2614" w:author="morayoa" w:date="2013-06-11T11:25:00Z">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2615" w:author="morayoa" w:date="2013-06-11T11:25:00Z">
            <w:trPr>
              <w:gridAfter w:val="0"/>
            </w:trPr>
          </w:trPrChange>
        </w:trPr>
        <w:tc>
          <w:tcPr>
            <w:tcW w:w="993" w:type="dxa"/>
            <w:tcBorders>
              <w:top w:val="nil"/>
              <w:bottom w:val="nil"/>
            </w:tcBorders>
            <w:tcPrChange w:id="2616" w:author="morayoa" w:date="2013-06-11T11:25:00Z">
              <w:tcPr>
                <w:tcW w:w="993" w:type="dxa"/>
                <w:gridSpan w:val="2"/>
                <w:tcBorders>
                  <w:top w:val="nil"/>
                  <w:bottom w:val="dashSmallGap" w:sz="4" w:space="0" w:color="auto"/>
                </w:tcBorders>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dashSmallGap" w:sz="4" w:space="0" w:color="auto"/>
            </w:tcBorders>
            <w:tcPrChange w:id="2617" w:author="morayoa" w:date="2013-06-11T11:25:00Z">
              <w:tcPr>
                <w:tcW w:w="1134" w:type="dxa"/>
                <w:gridSpan w:val="2"/>
                <w:tcBorders>
                  <w:top w:val="nil"/>
                  <w:bottom w:val="dashSmallGap" w:sz="4" w:space="0" w:color="auto"/>
                </w:tcBorders>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Borders>
              <w:bottom w:val="dashSmallGap" w:sz="4" w:space="0" w:color="auto"/>
            </w:tcBorders>
            <w:tcPrChange w:id="2618" w:author="morayoa" w:date="2013-06-11T11:25:00Z">
              <w:tcPr>
                <w:tcW w:w="3402" w:type="dxa"/>
                <w:gridSpan w:val="2"/>
                <w:tcBorders>
                  <w:bottom w:val="dashSmallGap" w:sz="4" w:space="0" w:color="auto"/>
                </w:tcBorders>
              </w:tcPr>
            </w:tcPrChange>
          </w:tcPr>
          <w:p w:rsidR="00000000" w:rsidRDefault="00530235">
            <w:pPr>
              <w:numPr>
                <w:ilvl w:val="0"/>
                <w:numId w:val="4"/>
              </w:numPr>
              <w:tabs>
                <w:tab w:val="left" w:pos="-720"/>
                <w:tab w:val="left" w:pos="0"/>
                <w:tab w:val="left" w:pos="341"/>
                <w:tab w:val="left" w:pos="1440"/>
              </w:tabs>
              <w:suppressAutoHyphens/>
              <w:spacing w:after="56"/>
              <w:ind w:left="341" w:hanging="283"/>
              <w:rPr>
                <w:rFonts w:ascii="Arial" w:hAnsi="Arial" w:cs="Arial"/>
                <w:sz w:val="18"/>
                <w:szCs w:val="18"/>
              </w:rPr>
              <w:pPrChange w:id="2619" w:author="morayoa" w:date="2013-06-14T13:59:00Z">
                <w:pPr>
                  <w:numPr>
                    <w:numId w:val="5"/>
                  </w:numPr>
                  <w:tabs>
                    <w:tab w:val="left" w:pos="-720"/>
                    <w:tab w:val="left" w:pos="0"/>
                    <w:tab w:val="left" w:pos="341"/>
                    <w:tab w:val="left" w:pos="1440"/>
                  </w:tabs>
                  <w:suppressAutoHyphens/>
                  <w:spacing w:after="56"/>
                  <w:ind w:left="341" w:hanging="283"/>
                </w:pPr>
              </w:pPrChange>
            </w:pPr>
            <w:r w:rsidRPr="00A12F15">
              <w:rPr>
                <w:rFonts w:ascii="Arial" w:hAnsi="Arial" w:cs="Arial"/>
                <w:sz w:val="18"/>
                <w:szCs w:val="18"/>
              </w:rPr>
              <w:t>Installation does not cause excessive additional errors</w:t>
            </w:r>
          </w:p>
        </w:tc>
        <w:tc>
          <w:tcPr>
            <w:tcW w:w="850" w:type="dxa"/>
            <w:tcBorders>
              <w:bottom w:val="dashSmallGap" w:sz="4" w:space="0" w:color="auto"/>
            </w:tcBorders>
            <w:tcPrChange w:id="2620" w:author="morayoa" w:date="2013-06-11T11:25:00Z">
              <w:tcPr>
                <w:tcW w:w="850" w:type="dxa"/>
                <w:gridSpan w:val="2"/>
                <w:tcBorders>
                  <w:bottom w:val="dashSmallGap" w:sz="4" w:space="0" w:color="auto"/>
                </w:tcBorders>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bottom w:val="dashSmallGap" w:sz="4" w:space="0" w:color="auto"/>
            </w:tcBorders>
            <w:tcPrChange w:id="2621" w:author="morayoa" w:date="2013-06-11T11:25:00Z">
              <w:tcPr>
                <w:tcW w:w="709" w:type="dxa"/>
                <w:gridSpan w:val="2"/>
                <w:tcBorders>
                  <w:bottom w:val="dashSmallGap" w:sz="4" w:space="0" w:color="auto"/>
                </w:tcBorders>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Borders>
              <w:bottom w:val="dashSmallGap" w:sz="4" w:space="0" w:color="auto"/>
            </w:tcBorders>
            <w:tcPrChange w:id="2622" w:author="morayoa" w:date="2013-06-11T11:25:00Z">
              <w:tcPr>
                <w:tcW w:w="567" w:type="dxa"/>
                <w:gridSpan w:val="2"/>
                <w:tcBorders>
                  <w:bottom w:val="dashSmallGap" w:sz="4" w:space="0" w:color="auto"/>
                </w:tcBorders>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tcBorders>
              <w:bottom w:val="dashSmallGap" w:sz="4" w:space="0" w:color="auto"/>
            </w:tcBorders>
            <w:tcPrChange w:id="2623" w:author="morayoa" w:date="2013-06-11T11:25:00Z">
              <w:tcPr>
                <w:tcW w:w="1559" w:type="dxa"/>
                <w:gridSpan w:val="2"/>
                <w:tcBorders>
                  <w:bottom w:val="dashSmallGap" w:sz="4" w:space="0" w:color="auto"/>
                </w:tcBorders>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30235" w:rsidRPr="00A12F15" w:rsidTr="003F2A7A">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2624" w:author="morayoa" w:date="2013-06-11T11:25:00Z">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2625" w:author="morayoa" w:date="2013-06-11T11:25:00Z">
            <w:trPr>
              <w:gridAfter w:val="0"/>
            </w:trPr>
          </w:trPrChange>
        </w:trPr>
        <w:tc>
          <w:tcPr>
            <w:tcW w:w="993" w:type="dxa"/>
            <w:tcBorders>
              <w:top w:val="nil"/>
              <w:bottom w:val="nil"/>
            </w:tcBorders>
            <w:tcPrChange w:id="2626" w:author="morayoa" w:date="2013-06-11T11:25:00Z">
              <w:tcPr>
                <w:tcW w:w="993" w:type="dxa"/>
                <w:gridSpan w:val="2"/>
                <w:tcBorders>
                  <w:top w:val="dashSmallGap" w:sz="4" w:space="0" w:color="auto"/>
                  <w:bottom w:val="nil"/>
                </w:tcBorders>
              </w:tcPr>
            </w:tcPrChange>
          </w:tcPr>
          <w:p w:rsidR="00530235" w:rsidRPr="00A12F15" w:rsidRDefault="00530235" w:rsidP="00F40A1D">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3.8.1.1</w:t>
            </w:r>
          </w:p>
        </w:tc>
        <w:tc>
          <w:tcPr>
            <w:tcW w:w="1134" w:type="dxa"/>
            <w:tcBorders>
              <w:top w:val="dashSmallGap" w:sz="4" w:space="0" w:color="auto"/>
              <w:bottom w:val="nil"/>
            </w:tcBorders>
            <w:tcPrChange w:id="2627" w:author="morayoa" w:date="2013-06-11T11:25:00Z">
              <w:tcPr>
                <w:tcW w:w="1134" w:type="dxa"/>
                <w:gridSpan w:val="2"/>
                <w:tcBorders>
                  <w:top w:val="dashSmallGap" w:sz="4" w:space="0" w:color="auto"/>
                  <w:bottom w:val="nil"/>
                </w:tcBorders>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Observe</w:t>
            </w:r>
          </w:p>
        </w:tc>
        <w:tc>
          <w:tcPr>
            <w:tcW w:w="3402" w:type="dxa"/>
            <w:tcBorders>
              <w:top w:val="dashSmallGap" w:sz="4" w:space="0" w:color="auto"/>
            </w:tcBorders>
            <w:tcPrChange w:id="2628" w:author="morayoa" w:date="2013-06-11T11:25:00Z">
              <w:tcPr>
                <w:tcW w:w="3402" w:type="dxa"/>
                <w:gridSpan w:val="2"/>
                <w:tcBorders>
                  <w:top w:val="dashSmallGap" w:sz="4" w:space="0" w:color="auto"/>
                </w:tcBorders>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Roller track:</w:t>
            </w:r>
          </w:p>
        </w:tc>
        <w:tc>
          <w:tcPr>
            <w:tcW w:w="850" w:type="dxa"/>
            <w:tcBorders>
              <w:top w:val="dashSmallGap" w:sz="4" w:space="0" w:color="auto"/>
            </w:tcBorders>
            <w:tcPrChange w:id="2629" w:author="morayoa" w:date="2013-06-11T11:25:00Z">
              <w:tcPr>
                <w:tcW w:w="850" w:type="dxa"/>
                <w:gridSpan w:val="2"/>
                <w:tcBorders>
                  <w:top w:val="dashSmallGap" w:sz="4" w:space="0" w:color="auto"/>
                </w:tcBorders>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tcBorders>
            <w:tcPrChange w:id="2630" w:author="morayoa" w:date="2013-06-11T11:25:00Z">
              <w:tcPr>
                <w:tcW w:w="709" w:type="dxa"/>
                <w:gridSpan w:val="2"/>
                <w:tcBorders>
                  <w:top w:val="dashSmallGap" w:sz="4" w:space="0" w:color="auto"/>
                </w:tcBorders>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Borders>
              <w:top w:val="dashSmallGap" w:sz="4" w:space="0" w:color="auto"/>
            </w:tcBorders>
            <w:tcPrChange w:id="2631" w:author="morayoa" w:date="2013-06-11T11:25:00Z">
              <w:tcPr>
                <w:tcW w:w="567" w:type="dxa"/>
                <w:gridSpan w:val="2"/>
                <w:tcBorders>
                  <w:top w:val="dashSmallGap" w:sz="4" w:space="0" w:color="auto"/>
                </w:tcBorders>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tcBorders>
              <w:top w:val="dashSmallGap" w:sz="4" w:space="0" w:color="auto"/>
            </w:tcBorders>
            <w:tcPrChange w:id="2632" w:author="morayoa" w:date="2013-06-11T11:25:00Z">
              <w:tcPr>
                <w:tcW w:w="1559" w:type="dxa"/>
                <w:gridSpan w:val="2"/>
                <w:tcBorders>
                  <w:top w:val="dashSmallGap" w:sz="4" w:space="0" w:color="auto"/>
                </w:tcBorders>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30235" w:rsidRPr="00A12F15" w:rsidTr="003F2A7A">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2633" w:author="morayoa" w:date="2013-06-11T11:25:00Z">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2634" w:author="morayoa" w:date="2013-06-11T11:25:00Z">
            <w:trPr>
              <w:gridAfter w:val="0"/>
            </w:trPr>
          </w:trPrChange>
        </w:trPr>
        <w:tc>
          <w:tcPr>
            <w:tcW w:w="993" w:type="dxa"/>
            <w:tcBorders>
              <w:top w:val="nil"/>
              <w:bottom w:val="nil"/>
            </w:tcBorders>
            <w:tcPrChange w:id="2635" w:author="morayoa" w:date="2013-06-11T11:25:00Z">
              <w:tcPr>
                <w:tcW w:w="993" w:type="dxa"/>
                <w:gridSpan w:val="2"/>
                <w:tcBorders>
                  <w:top w:val="nil"/>
                  <w:bottom w:val="nil"/>
                </w:tcBorders>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Change w:id="2636" w:author="morayoa" w:date="2013-06-11T11:25:00Z">
              <w:tcPr>
                <w:tcW w:w="1134" w:type="dxa"/>
                <w:gridSpan w:val="2"/>
                <w:tcBorders>
                  <w:top w:val="nil"/>
                  <w:bottom w:val="nil"/>
                </w:tcBorders>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Change w:id="2637" w:author="morayoa" w:date="2013-06-11T11:25:00Z">
              <w:tcPr>
                <w:tcW w:w="3402" w:type="dxa"/>
                <w:gridSpan w:val="2"/>
              </w:tcPr>
            </w:tcPrChange>
          </w:tcPr>
          <w:p w:rsidR="00000000" w:rsidRDefault="00530235">
            <w:pPr>
              <w:numPr>
                <w:ilvl w:val="0"/>
                <w:numId w:val="5"/>
              </w:numPr>
              <w:tabs>
                <w:tab w:val="left" w:pos="-720"/>
                <w:tab w:val="left" w:pos="0"/>
                <w:tab w:val="left" w:pos="341"/>
                <w:tab w:val="left" w:pos="816"/>
                <w:tab w:val="left" w:pos="1440"/>
              </w:tabs>
              <w:suppressAutoHyphens/>
              <w:spacing w:after="56"/>
              <w:ind w:left="341" w:hanging="283"/>
              <w:rPr>
                <w:rFonts w:ascii="Arial" w:hAnsi="Arial" w:cs="Arial"/>
                <w:sz w:val="18"/>
                <w:szCs w:val="18"/>
              </w:rPr>
              <w:pPrChange w:id="2638" w:author="morayoa" w:date="2013-06-14T13:59:00Z">
                <w:pPr>
                  <w:numPr>
                    <w:numId w:val="6"/>
                  </w:numPr>
                  <w:tabs>
                    <w:tab w:val="left" w:pos="-720"/>
                    <w:tab w:val="left" w:pos="0"/>
                    <w:tab w:val="left" w:pos="341"/>
                    <w:tab w:val="left" w:pos="816"/>
                    <w:tab w:val="left" w:pos="1440"/>
                  </w:tabs>
                  <w:suppressAutoHyphens/>
                  <w:spacing w:after="56"/>
                  <w:ind w:left="341" w:hanging="283"/>
                </w:pPr>
              </w:pPrChange>
            </w:pPr>
            <w:r w:rsidRPr="00A12F15">
              <w:rPr>
                <w:rFonts w:ascii="Arial" w:hAnsi="Arial" w:cs="Arial"/>
                <w:sz w:val="18"/>
                <w:szCs w:val="18"/>
              </w:rPr>
              <w:t>is protected against corrosion and clogging</w:t>
            </w:r>
          </w:p>
        </w:tc>
        <w:tc>
          <w:tcPr>
            <w:tcW w:w="850" w:type="dxa"/>
            <w:tcPrChange w:id="2639" w:author="morayoa" w:date="2013-06-11T11:25:00Z">
              <w:tcPr>
                <w:tcW w:w="850" w:type="dxa"/>
                <w:gridSpan w:val="2"/>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Change w:id="2640" w:author="morayoa" w:date="2013-06-11T11:25:00Z">
              <w:tcPr>
                <w:tcW w:w="709" w:type="dxa"/>
                <w:gridSpan w:val="2"/>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PrChange w:id="2641" w:author="morayoa" w:date="2013-06-11T11:25:00Z">
              <w:tcPr>
                <w:tcW w:w="567" w:type="dxa"/>
                <w:gridSpan w:val="2"/>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tcPrChange w:id="2642" w:author="morayoa" w:date="2013-06-11T11:25:00Z">
              <w:tcPr>
                <w:tcW w:w="1559" w:type="dxa"/>
                <w:gridSpan w:val="2"/>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30235" w:rsidRPr="00A12F15" w:rsidTr="003F2A7A">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2643" w:author="morayoa" w:date="2013-06-11T11:25:00Z">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2644" w:author="morayoa" w:date="2013-06-11T11:25:00Z">
            <w:trPr>
              <w:gridAfter w:val="0"/>
            </w:trPr>
          </w:trPrChange>
        </w:trPr>
        <w:tc>
          <w:tcPr>
            <w:tcW w:w="993" w:type="dxa"/>
            <w:tcBorders>
              <w:top w:val="nil"/>
              <w:bottom w:val="nil"/>
            </w:tcBorders>
            <w:tcPrChange w:id="2645" w:author="morayoa" w:date="2013-06-11T11:25:00Z">
              <w:tcPr>
                <w:tcW w:w="993" w:type="dxa"/>
                <w:gridSpan w:val="2"/>
                <w:tcBorders>
                  <w:top w:val="nil"/>
                  <w:bottom w:val="dashSmallGap" w:sz="4" w:space="0" w:color="auto"/>
                </w:tcBorders>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dashSmallGap" w:sz="4" w:space="0" w:color="auto"/>
            </w:tcBorders>
            <w:tcPrChange w:id="2646" w:author="morayoa" w:date="2013-06-11T11:25:00Z">
              <w:tcPr>
                <w:tcW w:w="1134" w:type="dxa"/>
                <w:gridSpan w:val="2"/>
                <w:tcBorders>
                  <w:top w:val="nil"/>
                  <w:bottom w:val="dashSmallGap" w:sz="4" w:space="0" w:color="auto"/>
                </w:tcBorders>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Borders>
              <w:bottom w:val="dashSmallGap" w:sz="4" w:space="0" w:color="auto"/>
            </w:tcBorders>
            <w:tcPrChange w:id="2647" w:author="morayoa" w:date="2013-06-11T11:25:00Z">
              <w:tcPr>
                <w:tcW w:w="3402" w:type="dxa"/>
                <w:gridSpan w:val="2"/>
                <w:tcBorders>
                  <w:bottom w:val="dashSmallGap" w:sz="4" w:space="0" w:color="auto"/>
                </w:tcBorders>
              </w:tcPr>
            </w:tcPrChange>
          </w:tcPr>
          <w:p w:rsidR="00000000" w:rsidRDefault="00530235">
            <w:pPr>
              <w:numPr>
                <w:ilvl w:val="0"/>
                <w:numId w:val="5"/>
              </w:numPr>
              <w:tabs>
                <w:tab w:val="left" w:pos="-720"/>
                <w:tab w:val="left" w:pos="0"/>
                <w:tab w:val="left" w:pos="341"/>
                <w:tab w:val="left" w:pos="816"/>
                <w:tab w:val="left" w:pos="1440"/>
              </w:tabs>
              <w:suppressAutoHyphens/>
              <w:spacing w:after="56"/>
              <w:ind w:left="341" w:hanging="283"/>
              <w:rPr>
                <w:rFonts w:ascii="Arial" w:hAnsi="Arial" w:cs="Arial"/>
                <w:sz w:val="18"/>
                <w:szCs w:val="18"/>
              </w:rPr>
              <w:pPrChange w:id="2648" w:author="morayoa" w:date="2013-06-14T13:59:00Z">
                <w:pPr>
                  <w:numPr>
                    <w:numId w:val="6"/>
                  </w:numPr>
                  <w:tabs>
                    <w:tab w:val="left" w:pos="-720"/>
                    <w:tab w:val="left" w:pos="0"/>
                    <w:tab w:val="left" w:pos="341"/>
                    <w:tab w:val="left" w:pos="816"/>
                    <w:tab w:val="left" w:pos="1440"/>
                  </w:tabs>
                  <w:suppressAutoHyphens/>
                  <w:spacing w:after="56"/>
                  <w:ind w:left="341" w:hanging="283"/>
                </w:pPr>
              </w:pPrChange>
            </w:pPr>
            <w:r w:rsidRPr="00A12F15">
              <w:rPr>
                <w:rFonts w:ascii="Arial" w:hAnsi="Arial" w:cs="Arial"/>
                <w:sz w:val="18"/>
                <w:szCs w:val="18"/>
              </w:rPr>
              <w:t>is aligned properly</w:t>
            </w:r>
          </w:p>
        </w:tc>
        <w:tc>
          <w:tcPr>
            <w:tcW w:w="850" w:type="dxa"/>
            <w:tcBorders>
              <w:bottom w:val="dashSmallGap" w:sz="4" w:space="0" w:color="auto"/>
            </w:tcBorders>
            <w:tcPrChange w:id="2649" w:author="morayoa" w:date="2013-06-11T11:25:00Z">
              <w:tcPr>
                <w:tcW w:w="850" w:type="dxa"/>
                <w:gridSpan w:val="2"/>
                <w:tcBorders>
                  <w:bottom w:val="dashSmallGap" w:sz="4" w:space="0" w:color="auto"/>
                </w:tcBorders>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bottom w:val="dashSmallGap" w:sz="4" w:space="0" w:color="auto"/>
            </w:tcBorders>
            <w:tcPrChange w:id="2650" w:author="morayoa" w:date="2013-06-11T11:25:00Z">
              <w:tcPr>
                <w:tcW w:w="709" w:type="dxa"/>
                <w:gridSpan w:val="2"/>
                <w:tcBorders>
                  <w:bottom w:val="dashSmallGap" w:sz="4" w:space="0" w:color="auto"/>
                </w:tcBorders>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Borders>
              <w:bottom w:val="dashSmallGap" w:sz="4" w:space="0" w:color="auto"/>
            </w:tcBorders>
            <w:tcPrChange w:id="2651" w:author="morayoa" w:date="2013-06-11T11:25:00Z">
              <w:tcPr>
                <w:tcW w:w="567" w:type="dxa"/>
                <w:gridSpan w:val="2"/>
                <w:tcBorders>
                  <w:bottom w:val="dashSmallGap" w:sz="4" w:space="0" w:color="auto"/>
                </w:tcBorders>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tcBorders>
              <w:bottom w:val="dashSmallGap" w:sz="4" w:space="0" w:color="auto"/>
            </w:tcBorders>
            <w:tcPrChange w:id="2652" w:author="morayoa" w:date="2013-06-11T11:25:00Z">
              <w:tcPr>
                <w:tcW w:w="1559" w:type="dxa"/>
                <w:gridSpan w:val="2"/>
                <w:tcBorders>
                  <w:bottom w:val="dashSmallGap" w:sz="4" w:space="0" w:color="auto"/>
                </w:tcBorders>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30235" w:rsidRPr="00A12F15" w:rsidTr="003F2A7A">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2653" w:author="morayoa" w:date="2013-06-11T11:25:00Z">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2654" w:author="morayoa" w:date="2013-06-11T11:25:00Z">
            <w:trPr>
              <w:gridAfter w:val="0"/>
            </w:trPr>
          </w:trPrChange>
        </w:trPr>
        <w:tc>
          <w:tcPr>
            <w:tcW w:w="993" w:type="dxa"/>
            <w:tcBorders>
              <w:top w:val="nil"/>
              <w:bottom w:val="nil"/>
            </w:tcBorders>
            <w:tcPrChange w:id="2655" w:author="morayoa" w:date="2013-06-11T11:25:00Z">
              <w:tcPr>
                <w:tcW w:w="993" w:type="dxa"/>
                <w:gridSpan w:val="2"/>
                <w:tcBorders>
                  <w:top w:val="dashSmallGap" w:sz="4" w:space="0" w:color="auto"/>
                  <w:bottom w:val="nil"/>
                </w:tcBorders>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3.8.1.2</w:t>
            </w:r>
          </w:p>
        </w:tc>
        <w:tc>
          <w:tcPr>
            <w:tcW w:w="1134" w:type="dxa"/>
            <w:tcBorders>
              <w:top w:val="dashSmallGap" w:sz="4" w:space="0" w:color="auto"/>
              <w:bottom w:val="nil"/>
            </w:tcBorders>
            <w:tcPrChange w:id="2656" w:author="morayoa" w:date="2013-06-11T11:25:00Z">
              <w:tcPr>
                <w:tcW w:w="1134" w:type="dxa"/>
                <w:gridSpan w:val="2"/>
                <w:tcBorders>
                  <w:top w:val="dashSmallGap" w:sz="4" w:space="0" w:color="auto"/>
                  <w:bottom w:val="nil"/>
                </w:tcBorders>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Observe</w:t>
            </w:r>
          </w:p>
        </w:tc>
        <w:tc>
          <w:tcPr>
            <w:tcW w:w="3402" w:type="dxa"/>
            <w:tcBorders>
              <w:top w:val="dashSmallGap" w:sz="4" w:space="0" w:color="auto"/>
            </w:tcBorders>
            <w:tcPrChange w:id="2657" w:author="morayoa" w:date="2013-06-11T11:25:00Z">
              <w:tcPr>
                <w:tcW w:w="3402" w:type="dxa"/>
                <w:gridSpan w:val="2"/>
                <w:tcBorders>
                  <w:top w:val="dashSmallGap" w:sz="4" w:space="0" w:color="auto"/>
                </w:tcBorders>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Conveyor belt:</w:t>
            </w:r>
          </w:p>
        </w:tc>
        <w:tc>
          <w:tcPr>
            <w:tcW w:w="850" w:type="dxa"/>
            <w:tcBorders>
              <w:top w:val="dashSmallGap" w:sz="4" w:space="0" w:color="auto"/>
            </w:tcBorders>
            <w:tcPrChange w:id="2658" w:author="morayoa" w:date="2013-06-11T11:25:00Z">
              <w:tcPr>
                <w:tcW w:w="850" w:type="dxa"/>
                <w:gridSpan w:val="2"/>
                <w:tcBorders>
                  <w:top w:val="dashSmallGap" w:sz="4" w:space="0" w:color="auto"/>
                </w:tcBorders>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tcBorders>
            <w:tcPrChange w:id="2659" w:author="morayoa" w:date="2013-06-11T11:25:00Z">
              <w:tcPr>
                <w:tcW w:w="709" w:type="dxa"/>
                <w:gridSpan w:val="2"/>
                <w:tcBorders>
                  <w:top w:val="dashSmallGap" w:sz="4" w:space="0" w:color="auto"/>
                </w:tcBorders>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Borders>
              <w:top w:val="dashSmallGap" w:sz="4" w:space="0" w:color="auto"/>
            </w:tcBorders>
            <w:tcPrChange w:id="2660" w:author="morayoa" w:date="2013-06-11T11:25:00Z">
              <w:tcPr>
                <w:tcW w:w="567" w:type="dxa"/>
                <w:gridSpan w:val="2"/>
                <w:tcBorders>
                  <w:top w:val="dashSmallGap" w:sz="4" w:space="0" w:color="auto"/>
                </w:tcBorders>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tcBorders>
              <w:top w:val="dashSmallGap" w:sz="4" w:space="0" w:color="auto"/>
            </w:tcBorders>
            <w:tcPrChange w:id="2661" w:author="morayoa" w:date="2013-06-11T11:25:00Z">
              <w:tcPr>
                <w:tcW w:w="1559" w:type="dxa"/>
                <w:gridSpan w:val="2"/>
                <w:tcBorders>
                  <w:top w:val="dashSmallGap" w:sz="4" w:space="0" w:color="auto"/>
                </w:tcBorders>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30235" w:rsidRPr="00A12F15" w:rsidTr="003F2A7A">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2662" w:author="morayoa" w:date="2013-06-11T11:25:00Z">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2663" w:author="morayoa" w:date="2013-06-11T11:25:00Z">
            <w:trPr>
              <w:gridAfter w:val="0"/>
            </w:trPr>
          </w:trPrChange>
        </w:trPr>
        <w:tc>
          <w:tcPr>
            <w:tcW w:w="993" w:type="dxa"/>
            <w:tcBorders>
              <w:top w:val="nil"/>
              <w:bottom w:val="nil"/>
            </w:tcBorders>
            <w:tcPrChange w:id="2664" w:author="morayoa" w:date="2013-06-11T11:25:00Z">
              <w:tcPr>
                <w:tcW w:w="993" w:type="dxa"/>
                <w:gridSpan w:val="2"/>
                <w:tcBorders>
                  <w:top w:val="nil"/>
                  <w:bottom w:val="dashSmallGap" w:sz="4" w:space="0" w:color="auto"/>
                </w:tcBorders>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dashSmallGap" w:sz="4" w:space="0" w:color="auto"/>
            </w:tcBorders>
            <w:tcPrChange w:id="2665" w:author="morayoa" w:date="2013-06-11T11:25:00Z">
              <w:tcPr>
                <w:tcW w:w="1134" w:type="dxa"/>
                <w:gridSpan w:val="2"/>
                <w:tcBorders>
                  <w:top w:val="nil"/>
                  <w:bottom w:val="dashSmallGap" w:sz="4" w:space="0" w:color="auto"/>
                </w:tcBorders>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Borders>
              <w:bottom w:val="dashSmallGap" w:sz="4" w:space="0" w:color="auto"/>
            </w:tcBorders>
            <w:tcPrChange w:id="2666" w:author="morayoa" w:date="2013-06-11T11:25:00Z">
              <w:tcPr>
                <w:tcW w:w="3402" w:type="dxa"/>
                <w:gridSpan w:val="2"/>
                <w:tcBorders>
                  <w:bottom w:val="dashSmallGap" w:sz="4" w:space="0" w:color="auto"/>
                </w:tcBorders>
              </w:tcPr>
            </w:tcPrChange>
          </w:tcPr>
          <w:p w:rsidR="00530235" w:rsidRPr="00A12F15" w:rsidRDefault="00530235" w:rsidP="00E85218">
            <w:pPr>
              <w:tabs>
                <w:tab w:val="left" w:pos="-720"/>
                <w:tab w:val="left" w:pos="0"/>
                <w:tab w:val="left" w:pos="58"/>
                <w:tab w:val="left" w:pos="1440"/>
              </w:tabs>
              <w:suppressAutoHyphens/>
              <w:spacing w:after="56"/>
              <w:ind w:left="58"/>
              <w:rPr>
                <w:rFonts w:ascii="Arial" w:hAnsi="Arial" w:cs="Arial"/>
                <w:sz w:val="18"/>
                <w:szCs w:val="18"/>
              </w:rPr>
            </w:pPr>
            <w:r w:rsidRPr="00A12F15">
              <w:rPr>
                <w:rFonts w:ascii="Arial" w:hAnsi="Arial" w:cs="Arial"/>
                <w:sz w:val="18"/>
                <w:szCs w:val="18"/>
              </w:rPr>
              <w:t xml:space="preserve">Variations in the mass per unit length of the belt (including belt joins) shall not have any significant effect on the results (so as to ensure the requirement of </w:t>
            </w:r>
            <w:r>
              <w:rPr>
                <w:rFonts w:ascii="Arial" w:hAnsi="Arial" w:cs="Arial"/>
                <w:sz w:val="18"/>
                <w:szCs w:val="18"/>
              </w:rPr>
              <w:t>2.8.4</w:t>
            </w:r>
            <w:r w:rsidRPr="00A12F15">
              <w:rPr>
                <w:rFonts w:ascii="Arial" w:hAnsi="Arial" w:cs="Arial"/>
                <w:sz w:val="18"/>
                <w:szCs w:val="18"/>
              </w:rPr>
              <w:t xml:space="preserve"> (R 50</w:t>
            </w:r>
            <w:r w:rsidRPr="00A12F15">
              <w:rPr>
                <w:rFonts w:ascii="Arial" w:hAnsi="Arial" w:cs="Arial"/>
                <w:sz w:val="18"/>
                <w:szCs w:val="18"/>
              </w:rPr>
              <w:noBreakHyphen/>
              <w:t>1) is met).</w:t>
            </w:r>
          </w:p>
        </w:tc>
        <w:tc>
          <w:tcPr>
            <w:tcW w:w="850" w:type="dxa"/>
            <w:tcBorders>
              <w:bottom w:val="dashSmallGap" w:sz="4" w:space="0" w:color="auto"/>
            </w:tcBorders>
            <w:tcPrChange w:id="2667" w:author="morayoa" w:date="2013-06-11T11:25:00Z">
              <w:tcPr>
                <w:tcW w:w="850" w:type="dxa"/>
                <w:gridSpan w:val="2"/>
                <w:tcBorders>
                  <w:bottom w:val="dashSmallGap" w:sz="4" w:space="0" w:color="auto"/>
                </w:tcBorders>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bottom w:val="dashSmallGap" w:sz="4" w:space="0" w:color="auto"/>
            </w:tcBorders>
            <w:tcPrChange w:id="2668" w:author="morayoa" w:date="2013-06-11T11:25:00Z">
              <w:tcPr>
                <w:tcW w:w="709" w:type="dxa"/>
                <w:gridSpan w:val="2"/>
                <w:tcBorders>
                  <w:bottom w:val="dashSmallGap" w:sz="4" w:space="0" w:color="auto"/>
                </w:tcBorders>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Borders>
              <w:bottom w:val="dashSmallGap" w:sz="4" w:space="0" w:color="auto"/>
            </w:tcBorders>
            <w:tcPrChange w:id="2669" w:author="morayoa" w:date="2013-06-11T11:25:00Z">
              <w:tcPr>
                <w:tcW w:w="567" w:type="dxa"/>
                <w:gridSpan w:val="2"/>
                <w:tcBorders>
                  <w:bottom w:val="dashSmallGap" w:sz="4" w:space="0" w:color="auto"/>
                </w:tcBorders>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tcBorders>
              <w:bottom w:val="dashSmallGap" w:sz="4" w:space="0" w:color="auto"/>
            </w:tcBorders>
            <w:tcPrChange w:id="2670" w:author="morayoa" w:date="2013-06-11T11:25:00Z">
              <w:tcPr>
                <w:tcW w:w="1559" w:type="dxa"/>
                <w:gridSpan w:val="2"/>
                <w:tcBorders>
                  <w:bottom w:val="dashSmallGap" w:sz="4" w:space="0" w:color="auto"/>
                </w:tcBorders>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30235" w:rsidRPr="00A12F15" w:rsidTr="003F2A7A">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2671" w:author="morayoa" w:date="2013-06-11T11:25:00Z">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2672" w:author="morayoa" w:date="2013-06-11T11:25:00Z">
            <w:trPr>
              <w:gridAfter w:val="0"/>
            </w:trPr>
          </w:trPrChange>
        </w:trPr>
        <w:tc>
          <w:tcPr>
            <w:tcW w:w="993" w:type="dxa"/>
            <w:tcBorders>
              <w:top w:val="nil"/>
              <w:bottom w:val="nil"/>
            </w:tcBorders>
            <w:tcPrChange w:id="2673" w:author="morayoa" w:date="2013-06-11T11:25:00Z">
              <w:tcPr>
                <w:tcW w:w="993" w:type="dxa"/>
                <w:gridSpan w:val="2"/>
                <w:tcBorders>
                  <w:top w:val="dashSmallGap" w:sz="4" w:space="0" w:color="auto"/>
                  <w:bottom w:val="nil"/>
                </w:tcBorders>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3.8.1.3</w:t>
            </w:r>
          </w:p>
        </w:tc>
        <w:tc>
          <w:tcPr>
            <w:tcW w:w="1134" w:type="dxa"/>
            <w:tcBorders>
              <w:top w:val="dashSmallGap" w:sz="4" w:space="0" w:color="auto"/>
              <w:bottom w:val="nil"/>
            </w:tcBorders>
            <w:tcPrChange w:id="2674" w:author="morayoa" w:date="2013-06-11T11:25:00Z">
              <w:tcPr>
                <w:tcW w:w="1134" w:type="dxa"/>
                <w:gridSpan w:val="2"/>
                <w:tcBorders>
                  <w:top w:val="dashSmallGap" w:sz="4" w:space="0" w:color="auto"/>
                  <w:bottom w:val="nil"/>
                </w:tcBorders>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Observe</w:t>
            </w:r>
          </w:p>
        </w:tc>
        <w:tc>
          <w:tcPr>
            <w:tcW w:w="3402" w:type="dxa"/>
            <w:tcBorders>
              <w:top w:val="dashSmallGap" w:sz="4" w:space="0" w:color="auto"/>
            </w:tcBorders>
            <w:tcPrChange w:id="2675" w:author="morayoa" w:date="2013-06-11T11:25:00Z">
              <w:tcPr>
                <w:tcW w:w="3402" w:type="dxa"/>
                <w:gridSpan w:val="2"/>
                <w:tcBorders>
                  <w:top w:val="dashSmallGap" w:sz="4" w:space="0" w:color="auto"/>
                </w:tcBorders>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Speed control:</w:t>
            </w:r>
          </w:p>
        </w:tc>
        <w:tc>
          <w:tcPr>
            <w:tcW w:w="850" w:type="dxa"/>
            <w:tcBorders>
              <w:top w:val="dashSmallGap" w:sz="4" w:space="0" w:color="auto"/>
            </w:tcBorders>
            <w:tcPrChange w:id="2676" w:author="morayoa" w:date="2013-06-11T11:25:00Z">
              <w:tcPr>
                <w:tcW w:w="850" w:type="dxa"/>
                <w:gridSpan w:val="2"/>
                <w:tcBorders>
                  <w:top w:val="dashSmallGap" w:sz="4" w:space="0" w:color="auto"/>
                </w:tcBorders>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tcBorders>
            <w:tcPrChange w:id="2677" w:author="morayoa" w:date="2013-06-11T11:25:00Z">
              <w:tcPr>
                <w:tcW w:w="709" w:type="dxa"/>
                <w:gridSpan w:val="2"/>
                <w:tcBorders>
                  <w:top w:val="dashSmallGap" w:sz="4" w:space="0" w:color="auto"/>
                </w:tcBorders>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Borders>
              <w:top w:val="dashSmallGap" w:sz="4" w:space="0" w:color="auto"/>
            </w:tcBorders>
            <w:tcPrChange w:id="2678" w:author="morayoa" w:date="2013-06-11T11:25:00Z">
              <w:tcPr>
                <w:tcW w:w="567" w:type="dxa"/>
                <w:gridSpan w:val="2"/>
                <w:tcBorders>
                  <w:top w:val="dashSmallGap" w:sz="4" w:space="0" w:color="auto"/>
                </w:tcBorders>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tcBorders>
              <w:top w:val="dashSmallGap" w:sz="4" w:space="0" w:color="auto"/>
            </w:tcBorders>
            <w:tcPrChange w:id="2679" w:author="morayoa" w:date="2013-06-11T11:25:00Z">
              <w:tcPr>
                <w:tcW w:w="1559" w:type="dxa"/>
                <w:gridSpan w:val="2"/>
                <w:tcBorders>
                  <w:top w:val="dashSmallGap" w:sz="4" w:space="0" w:color="auto"/>
                </w:tcBorders>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30235" w:rsidRPr="00A12F15" w:rsidTr="003F2A7A">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2680" w:author="morayoa" w:date="2013-06-11T11:25:00Z">
            <w:tblPrEx>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2681" w:author="morayoa" w:date="2013-06-11T11:25:00Z">
            <w:trPr>
              <w:gridAfter w:val="0"/>
            </w:trPr>
          </w:trPrChange>
        </w:trPr>
        <w:tc>
          <w:tcPr>
            <w:tcW w:w="993" w:type="dxa"/>
            <w:tcBorders>
              <w:top w:val="nil"/>
              <w:bottom w:val="nil"/>
            </w:tcBorders>
            <w:tcPrChange w:id="2682" w:author="morayoa" w:date="2013-06-11T11:25:00Z">
              <w:tcPr>
                <w:tcW w:w="993" w:type="dxa"/>
                <w:gridSpan w:val="2"/>
                <w:tcBorders>
                  <w:top w:val="nil"/>
                  <w:bottom w:val="nil"/>
                </w:tcBorders>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Change w:id="2683" w:author="morayoa" w:date="2013-06-11T11:25:00Z">
              <w:tcPr>
                <w:tcW w:w="1134" w:type="dxa"/>
                <w:gridSpan w:val="2"/>
                <w:tcBorders>
                  <w:top w:val="nil"/>
                  <w:bottom w:val="nil"/>
                </w:tcBorders>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Change w:id="2684" w:author="morayoa" w:date="2013-06-11T11:25:00Z">
              <w:tcPr>
                <w:tcW w:w="3402" w:type="dxa"/>
                <w:gridSpan w:val="2"/>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 xml:space="preserve">For single or multiple speed </w:t>
            </w:r>
            <w:proofErr w:type="spellStart"/>
            <w:r w:rsidRPr="00A12F15">
              <w:rPr>
                <w:rFonts w:ascii="Arial" w:hAnsi="Arial" w:cs="Arial"/>
                <w:sz w:val="18"/>
                <w:szCs w:val="18"/>
              </w:rPr>
              <w:t>weighers</w:t>
            </w:r>
            <w:proofErr w:type="spellEnd"/>
            <w:r w:rsidRPr="00A12F15">
              <w:rPr>
                <w:rFonts w:ascii="Arial" w:hAnsi="Arial" w:cs="Arial"/>
                <w:sz w:val="18"/>
                <w:szCs w:val="18"/>
              </w:rPr>
              <w:t>, the speed of the belt during weighing shall not vary by more than 5 % of the nominal speed</w:t>
            </w:r>
          </w:p>
        </w:tc>
        <w:tc>
          <w:tcPr>
            <w:tcW w:w="850" w:type="dxa"/>
            <w:tcPrChange w:id="2685" w:author="morayoa" w:date="2013-06-11T11:25:00Z">
              <w:tcPr>
                <w:tcW w:w="850" w:type="dxa"/>
                <w:gridSpan w:val="2"/>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Change w:id="2686" w:author="morayoa" w:date="2013-06-11T11:25:00Z">
              <w:tcPr>
                <w:tcW w:w="709" w:type="dxa"/>
                <w:gridSpan w:val="2"/>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PrChange w:id="2687" w:author="morayoa" w:date="2013-06-11T11:25:00Z">
              <w:tcPr>
                <w:tcW w:w="567" w:type="dxa"/>
                <w:gridSpan w:val="2"/>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tcPrChange w:id="2688" w:author="morayoa" w:date="2013-06-11T11:25:00Z">
              <w:tcPr>
                <w:tcW w:w="1559" w:type="dxa"/>
                <w:gridSpan w:val="2"/>
              </w:tcPr>
            </w:tcPrChange>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30235" w:rsidRPr="00A12F15" w:rsidTr="007146A4">
        <w:tc>
          <w:tcPr>
            <w:tcW w:w="993" w:type="dxa"/>
            <w:tcBorders>
              <w:top w:val="nil"/>
              <w:bottom w:val="single" w:sz="8" w:space="0" w:color="auto"/>
            </w:tcBorders>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single" w:sz="8" w:space="0" w:color="auto"/>
            </w:tcBorders>
          </w:tcPr>
          <w:p w:rsidR="00530235" w:rsidRPr="00A12F15" w:rsidRDefault="0053023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 xml:space="preserve">For variable speed belt </w:t>
            </w:r>
            <w:proofErr w:type="spellStart"/>
            <w:r w:rsidRPr="00A12F15">
              <w:rPr>
                <w:rFonts w:ascii="Arial" w:hAnsi="Arial" w:cs="Arial"/>
                <w:sz w:val="18"/>
                <w:szCs w:val="18"/>
              </w:rPr>
              <w:t>weighers</w:t>
            </w:r>
            <w:proofErr w:type="spellEnd"/>
            <w:r w:rsidRPr="00A12F15">
              <w:rPr>
                <w:rFonts w:ascii="Arial" w:hAnsi="Arial" w:cs="Arial"/>
                <w:sz w:val="18"/>
                <w:szCs w:val="18"/>
              </w:rPr>
              <w:t xml:space="preserve"> having a speed setting control, the speed of the belt shall not vary by more than 5 % of the set speed</w:t>
            </w:r>
          </w:p>
        </w:tc>
        <w:tc>
          <w:tcPr>
            <w:tcW w:w="850"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tcPr>
          <w:p w:rsidR="00530235" w:rsidRPr="00A12F15" w:rsidRDefault="0053023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bl>
    <w:p w:rsidR="00E7071C" w:rsidRPr="00A12F15" w:rsidRDefault="00E7071C" w:rsidP="00E7071C">
      <w:pPr>
        <w:rPr>
          <w:rFonts w:ascii="Arial" w:hAnsi="Arial" w:cs="Arial"/>
          <w:vanish/>
          <w:sz w:val="18"/>
          <w:szCs w:val="18"/>
        </w:rPr>
      </w:pPr>
      <w:r w:rsidRPr="00A12F15">
        <w:rPr>
          <w:rFonts w:ascii="Arial" w:hAnsi="Arial" w:cs="Arial"/>
          <w:sz w:val="18"/>
          <w:szCs w:val="18"/>
        </w:rPr>
        <w:br w:type="page"/>
      </w:r>
    </w:p>
    <w:p w:rsidR="00E7071C" w:rsidRPr="00A12F15" w:rsidRDefault="00E7071C" w:rsidP="00E7071C">
      <w:pPr>
        <w:rPr>
          <w:rFonts w:ascii="Arial" w:hAnsi="Arial" w:cs="Arial"/>
          <w:vanish/>
          <w:sz w:val="18"/>
          <w:szCs w:val="18"/>
        </w:rPr>
      </w:pPr>
    </w:p>
    <w:tbl>
      <w:tblPr>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
      <w:tblGrid>
        <w:gridCol w:w="993"/>
        <w:gridCol w:w="1134"/>
        <w:gridCol w:w="3402"/>
        <w:gridCol w:w="850"/>
        <w:gridCol w:w="709"/>
        <w:gridCol w:w="709"/>
        <w:gridCol w:w="1417"/>
      </w:tblGrid>
      <w:tr w:rsidR="000658EE" w:rsidRPr="00A12F15" w:rsidTr="000658EE">
        <w:tc>
          <w:tcPr>
            <w:tcW w:w="993" w:type="dxa"/>
            <w:tcBorders>
              <w:bottom w:val="single" w:sz="8" w:space="0" w:color="auto"/>
            </w:tcBorders>
          </w:tcPr>
          <w:p w:rsidR="000658EE" w:rsidRPr="00A12F15" w:rsidRDefault="00FC47BA" w:rsidP="00851887">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b/>
                <w:sz w:val="18"/>
                <w:szCs w:val="18"/>
              </w:rPr>
              <w:fldChar w:fldCharType="begin"/>
            </w:r>
            <w:r w:rsidR="000658EE" w:rsidRPr="00A12F15">
              <w:rPr>
                <w:rFonts w:ascii="Arial" w:hAnsi="Arial" w:cs="Arial"/>
                <w:b/>
                <w:sz w:val="18"/>
                <w:szCs w:val="18"/>
              </w:rPr>
              <w:instrText xml:space="preserve">PRIVATE </w:instrText>
            </w:r>
            <w:r w:rsidRPr="00A12F15">
              <w:rPr>
                <w:rFonts w:ascii="Arial" w:hAnsi="Arial" w:cs="Arial"/>
                <w:b/>
                <w:sz w:val="18"/>
                <w:szCs w:val="18"/>
              </w:rPr>
              <w:fldChar w:fldCharType="end"/>
            </w:r>
            <w:r w:rsidR="000658EE" w:rsidRPr="00A12F15">
              <w:rPr>
                <w:rFonts w:ascii="Arial" w:hAnsi="Arial" w:cs="Arial"/>
                <w:b/>
                <w:sz w:val="18"/>
                <w:szCs w:val="18"/>
              </w:rPr>
              <w:t xml:space="preserve"> </w:t>
            </w:r>
          </w:p>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r w:rsidRPr="00A12F15">
              <w:rPr>
                <w:rFonts w:ascii="Arial" w:hAnsi="Arial" w:cs="Arial"/>
                <w:b/>
                <w:sz w:val="18"/>
                <w:szCs w:val="18"/>
              </w:rPr>
              <w:t>R 50-1</w:t>
            </w:r>
          </w:p>
        </w:tc>
        <w:tc>
          <w:tcPr>
            <w:tcW w:w="1134" w:type="dxa"/>
            <w:tcBorders>
              <w:bottom w:val="single" w:sz="8" w:space="0" w:color="auto"/>
            </w:tcBorders>
          </w:tcPr>
          <w:p w:rsidR="000658EE" w:rsidRPr="00A12F15" w:rsidRDefault="000658EE" w:rsidP="00851887">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b/>
                <w:sz w:val="18"/>
                <w:szCs w:val="18"/>
              </w:rPr>
              <w:t>Test</w:t>
            </w:r>
          </w:p>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r w:rsidRPr="00A12F15">
              <w:rPr>
                <w:rFonts w:ascii="Arial" w:hAnsi="Arial" w:cs="Arial"/>
                <w:b/>
                <w:sz w:val="18"/>
                <w:szCs w:val="18"/>
              </w:rPr>
              <w:t>procedure</w:t>
            </w:r>
          </w:p>
        </w:tc>
        <w:tc>
          <w:tcPr>
            <w:tcW w:w="3402" w:type="dxa"/>
          </w:tcPr>
          <w:p w:rsidR="000658EE" w:rsidRPr="00A12F15" w:rsidRDefault="000658EE" w:rsidP="00851887">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b/>
                <w:sz w:val="18"/>
                <w:szCs w:val="18"/>
              </w:rPr>
              <w:t xml:space="preserve">Belt </w:t>
            </w:r>
            <w:proofErr w:type="spellStart"/>
            <w:r w:rsidRPr="00A12F15">
              <w:rPr>
                <w:rFonts w:ascii="Arial" w:hAnsi="Arial" w:cs="Arial"/>
                <w:b/>
                <w:sz w:val="18"/>
                <w:szCs w:val="18"/>
              </w:rPr>
              <w:t>weighers</w:t>
            </w:r>
            <w:proofErr w:type="spellEnd"/>
          </w:p>
          <w:p w:rsidR="000658EE" w:rsidRPr="00A12F15" w:rsidRDefault="000658EE" w:rsidP="00F6687F">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r w:rsidRPr="00A12F15">
              <w:rPr>
                <w:rFonts w:ascii="Arial" w:hAnsi="Arial" w:cs="Arial"/>
                <w:b/>
                <w:sz w:val="18"/>
                <w:szCs w:val="18"/>
              </w:rPr>
              <w:t>Checklist</w:t>
            </w:r>
          </w:p>
        </w:tc>
        <w:tc>
          <w:tcPr>
            <w:tcW w:w="850"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r w:rsidRPr="00A12F15">
              <w:rPr>
                <w:rFonts w:ascii="Arial" w:hAnsi="Arial" w:cs="Arial"/>
                <w:b/>
                <w:sz w:val="18"/>
                <w:szCs w:val="18"/>
              </w:rPr>
              <w:t>Passed</w:t>
            </w:r>
          </w:p>
        </w:tc>
        <w:tc>
          <w:tcPr>
            <w:tcW w:w="709"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r w:rsidRPr="00A12F15">
              <w:rPr>
                <w:rFonts w:ascii="Arial" w:hAnsi="Arial" w:cs="Arial"/>
                <w:b/>
                <w:sz w:val="18"/>
                <w:szCs w:val="18"/>
              </w:rPr>
              <w:t>Failed</w:t>
            </w:r>
          </w:p>
        </w:tc>
        <w:tc>
          <w:tcPr>
            <w:tcW w:w="709" w:type="dxa"/>
          </w:tcPr>
          <w:p w:rsidR="000658EE" w:rsidRPr="00A12F15" w:rsidDel="00DC255E" w:rsidRDefault="005B530A"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ins w:id="2689" w:author="morayoa" w:date="2013-06-06T15:40:00Z">
              <w:r>
                <w:rPr>
                  <w:rFonts w:ascii="Arial" w:hAnsi="Arial" w:cs="Arial"/>
                  <w:b/>
                  <w:sz w:val="18"/>
                  <w:szCs w:val="18"/>
                </w:rPr>
                <w:t>N/A</w:t>
              </w:r>
            </w:ins>
          </w:p>
        </w:tc>
        <w:tc>
          <w:tcPr>
            <w:tcW w:w="1417"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del w:id="2690" w:author="morayoa" w:date="2013-06-06T09:05:00Z">
              <w:r w:rsidRPr="00A12F15" w:rsidDel="00DC255E">
                <w:rPr>
                  <w:rFonts w:ascii="Arial" w:hAnsi="Arial" w:cs="Arial"/>
                  <w:b/>
                  <w:sz w:val="18"/>
                  <w:szCs w:val="18"/>
                </w:rPr>
                <w:delText>Remarks</w:delText>
              </w:r>
            </w:del>
            <w:ins w:id="2691" w:author="morayoa" w:date="2013-06-06T09:05:00Z">
              <w:r>
                <w:rPr>
                  <w:rFonts w:ascii="Arial" w:hAnsi="Arial" w:cs="Arial"/>
                  <w:b/>
                  <w:sz w:val="18"/>
                  <w:szCs w:val="18"/>
                </w:rPr>
                <w:t>Observations</w:t>
              </w:r>
            </w:ins>
            <w:fldSimple w:instr=" NOTEREF _Ref324497122 \f \h  \* MERGEFORMAT ">
              <w:ins w:id="2692" w:author="morayoa" w:date="2013-06-14T14:16:00Z">
                <w:r w:rsidR="00FC47BA" w:rsidRPr="00FC47BA">
                  <w:rPr>
                    <w:rStyle w:val="FootnoteReference"/>
                    <w:rFonts w:ascii="Arial" w:hAnsi="Arial" w:cs="Arial"/>
                    <w:sz w:val="18"/>
                    <w:szCs w:val="18"/>
                    <w:rPrChange w:id="2693" w:author="morayoa" w:date="2013-06-14T14:16:00Z">
                      <w:rPr/>
                    </w:rPrChange>
                  </w:rPr>
                  <w:t>3</w:t>
                </w:r>
              </w:ins>
              <w:del w:id="2694" w:author="morayoa" w:date="2013-06-05T13:45:00Z">
                <w:r w:rsidRPr="00FD5CAF" w:rsidDel="000A507D">
                  <w:rPr>
                    <w:rStyle w:val="FootnoteReference"/>
                    <w:rFonts w:ascii="Arial" w:hAnsi="Arial" w:cs="Arial"/>
                    <w:sz w:val="18"/>
                    <w:szCs w:val="18"/>
                  </w:rPr>
                  <w:delText>3</w:delText>
                </w:r>
              </w:del>
            </w:fldSimple>
          </w:p>
        </w:tc>
      </w:tr>
      <w:tr w:rsidR="000658EE" w:rsidRPr="00A12F15" w:rsidTr="000658EE">
        <w:tc>
          <w:tcPr>
            <w:tcW w:w="993"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3.8.1.4</w:t>
            </w:r>
          </w:p>
        </w:tc>
        <w:tc>
          <w:tcPr>
            <w:tcW w:w="1134"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Observe</w:t>
            </w:r>
          </w:p>
        </w:tc>
        <w:tc>
          <w:tcPr>
            <w:tcW w:w="3402" w:type="dxa"/>
          </w:tcPr>
          <w:p w:rsidR="000658EE" w:rsidRPr="00A12F15" w:rsidRDefault="000658EE" w:rsidP="00C9618B">
            <w:pPr>
              <w:tabs>
                <w:tab w:val="left" w:pos="-720"/>
                <w:tab w:val="left" w:pos="0"/>
                <w:tab w:val="left" w:pos="604"/>
              </w:tabs>
              <w:suppressAutoHyphens/>
              <w:spacing w:after="56"/>
              <w:rPr>
                <w:rFonts w:ascii="Arial" w:hAnsi="Arial" w:cs="Arial"/>
                <w:sz w:val="18"/>
                <w:szCs w:val="18"/>
              </w:rPr>
            </w:pPr>
            <w:r w:rsidRPr="00A12F15">
              <w:rPr>
                <w:rFonts w:ascii="Arial" w:hAnsi="Arial" w:cs="Arial"/>
                <w:sz w:val="18"/>
                <w:szCs w:val="18"/>
              </w:rPr>
              <w:t>Weigh length:</w:t>
            </w:r>
          </w:p>
        </w:tc>
        <w:tc>
          <w:tcPr>
            <w:tcW w:w="850"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ins w:id="2695" w:author="morayoa" w:date="2013-06-06T15:26:00Z"/>
                <w:rFonts w:ascii="Arial" w:hAnsi="Arial" w:cs="Arial"/>
                <w:sz w:val="18"/>
                <w:szCs w:val="18"/>
              </w:rPr>
            </w:pPr>
          </w:p>
        </w:tc>
        <w:tc>
          <w:tcPr>
            <w:tcW w:w="1417"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0658EE" w:rsidRPr="00A12F15" w:rsidTr="000658EE">
        <w:tc>
          <w:tcPr>
            <w:tcW w:w="993"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0658EE">
            <w:pPr>
              <w:numPr>
                <w:ilvl w:val="0"/>
                <w:numId w:val="26"/>
              </w:numPr>
              <w:tabs>
                <w:tab w:val="left" w:pos="-720"/>
                <w:tab w:val="left" w:pos="342"/>
                <w:tab w:val="left" w:pos="604"/>
              </w:tabs>
              <w:suppressAutoHyphens/>
              <w:spacing w:after="56"/>
              <w:ind w:left="342" w:hanging="284"/>
              <w:rPr>
                <w:rFonts w:ascii="Arial" w:hAnsi="Arial" w:cs="Arial"/>
                <w:sz w:val="18"/>
                <w:szCs w:val="18"/>
              </w:rPr>
              <w:pPrChange w:id="2696" w:author="morayoa" w:date="2013-06-14T13:59:00Z">
                <w:pPr>
                  <w:numPr>
                    <w:numId w:val="27"/>
                  </w:numPr>
                  <w:tabs>
                    <w:tab w:val="left" w:pos="-720"/>
                    <w:tab w:val="left" w:pos="342"/>
                    <w:tab w:val="left" w:pos="604"/>
                  </w:tabs>
                  <w:suppressAutoHyphens/>
                  <w:spacing w:after="56"/>
                  <w:ind w:left="342" w:hanging="284"/>
                </w:pPr>
              </w:pPrChange>
            </w:pPr>
            <w:r w:rsidRPr="00A12F15">
              <w:rPr>
                <w:rFonts w:ascii="Arial" w:hAnsi="Arial" w:cs="Arial"/>
                <w:sz w:val="18"/>
                <w:szCs w:val="18"/>
              </w:rPr>
              <w:t>installed in such a way that the weigh length and vertical alignment remains unchanged while in service</w:t>
            </w:r>
          </w:p>
        </w:tc>
        <w:tc>
          <w:tcPr>
            <w:tcW w:w="850"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ins w:id="2697" w:author="morayoa" w:date="2013-06-06T15:26:00Z"/>
                <w:rFonts w:ascii="Arial" w:hAnsi="Arial" w:cs="Arial"/>
                <w:sz w:val="18"/>
                <w:szCs w:val="18"/>
              </w:rPr>
            </w:pPr>
          </w:p>
        </w:tc>
        <w:tc>
          <w:tcPr>
            <w:tcW w:w="1417"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0658EE" w:rsidRPr="00A12F15" w:rsidTr="000658EE">
        <w:tc>
          <w:tcPr>
            <w:tcW w:w="993"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0658EE">
            <w:pPr>
              <w:numPr>
                <w:ilvl w:val="0"/>
                <w:numId w:val="26"/>
              </w:numPr>
              <w:tabs>
                <w:tab w:val="left" w:pos="-720"/>
                <w:tab w:val="left" w:pos="342"/>
                <w:tab w:val="left" w:pos="604"/>
              </w:tabs>
              <w:suppressAutoHyphens/>
              <w:spacing w:after="56"/>
              <w:ind w:left="342" w:hanging="284"/>
              <w:rPr>
                <w:rFonts w:ascii="Arial" w:hAnsi="Arial" w:cs="Arial"/>
                <w:sz w:val="18"/>
                <w:szCs w:val="18"/>
              </w:rPr>
              <w:pPrChange w:id="2698" w:author="morayoa" w:date="2013-06-14T13:59:00Z">
                <w:pPr>
                  <w:numPr>
                    <w:numId w:val="27"/>
                  </w:numPr>
                  <w:tabs>
                    <w:tab w:val="left" w:pos="-720"/>
                    <w:tab w:val="left" w:pos="342"/>
                    <w:tab w:val="left" w:pos="604"/>
                  </w:tabs>
                  <w:suppressAutoHyphens/>
                  <w:spacing w:after="56"/>
                  <w:ind w:left="342" w:hanging="284"/>
                </w:pPr>
              </w:pPrChange>
            </w:pPr>
            <w:r w:rsidRPr="00A12F15">
              <w:rPr>
                <w:rFonts w:ascii="Arial" w:hAnsi="Arial" w:cs="Arial"/>
                <w:sz w:val="18"/>
                <w:szCs w:val="18"/>
              </w:rPr>
              <w:t xml:space="preserve">it is possible to seal the weigh length adjusting devices on the belt </w:t>
            </w:r>
            <w:proofErr w:type="spellStart"/>
            <w:r w:rsidRPr="00A12F15">
              <w:rPr>
                <w:rFonts w:ascii="Arial" w:hAnsi="Arial" w:cs="Arial"/>
                <w:sz w:val="18"/>
                <w:szCs w:val="18"/>
              </w:rPr>
              <w:t>weigher</w:t>
            </w:r>
            <w:proofErr w:type="spellEnd"/>
            <w:r w:rsidRPr="00A12F15">
              <w:rPr>
                <w:rFonts w:ascii="Arial" w:hAnsi="Arial" w:cs="Arial"/>
                <w:sz w:val="18"/>
                <w:szCs w:val="18"/>
              </w:rPr>
              <w:t xml:space="preserve"> to prevent adjustments of the weigh length while in service</w:t>
            </w:r>
          </w:p>
        </w:tc>
        <w:tc>
          <w:tcPr>
            <w:tcW w:w="850"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ins w:id="2699" w:author="morayoa" w:date="2013-06-06T15:26:00Z"/>
                <w:rFonts w:ascii="Arial" w:hAnsi="Arial" w:cs="Arial"/>
                <w:sz w:val="18"/>
                <w:szCs w:val="18"/>
              </w:rPr>
            </w:pPr>
          </w:p>
        </w:tc>
        <w:tc>
          <w:tcPr>
            <w:tcW w:w="1417"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0658EE" w:rsidRPr="00A12F15" w:rsidTr="00A4604D">
        <w:tc>
          <w:tcPr>
            <w:tcW w:w="993"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3.8.1.5</w:t>
            </w:r>
          </w:p>
        </w:tc>
        <w:tc>
          <w:tcPr>
            <w:tcW w:w="1134"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Observe</w:t>
            </w:r>
          </w:p>
        </w:tc>
        <w:tc>
          <w:tcPr>
            <w:tcW w:w="7087" w:type="dxa"/>
            <w:gridSpan w:val="5"/>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 xml:space="preserve">Belt tension for belt </w:t>
            </w:r>
            <w:proofErr w:type="spellStart"/>
            <w:r w:rsidRPr="00A12F15">
              <w:rPr>
                <w:rFonts w:ascii="Arial" w:hAnsi="Arial" w:cs="Arial"/>
                <w:sz w:val="18"/>
                <w:szCs w:val="18"/>
              </w:rPr>
              <w:t>weighers</w:t>
            </w:r>
            <w:proofErr w:type="spellEnd"/>
            <w:r w:rsidRPr="00A12F15">
              <w:rPr>
                <w:rFonts w:ascii="Arial" w:hAnsi="Arial" w:cs="Arial"/>
                <w:sz w:val="18"/>
                <w:szCs w:val="18"/>
              </w:rPr>
              <w:t xml:space="preserve"> with </w:t>
            </w:r>
            <w:del w:id="2700" w:author="morayoa" w:date="2013-06-07T16:05:00Z">
              <w:r w:rsidRPr="00A12F15" w:rsidDel="00210708">
                <w:rPr>
                  <w:rFonts w:ascii="Arial" w:hAnsi="Arial" w:cs="Arial"/>
                  <w:sz w:val="18"/>
                  <w:szCs w:val="18"/>
                </w:rPr>
                <w:delText>weigh table</w:delText>
              </w:r>
            </w:del>
            <w:ins w:id="2701" w:author="morayoa" w:date="2013-06-11T12:13:00Z">
              <w:r w:rsidR="00D361B0">
                <w:rPr>
                  <w:rFonts w:ascii="Arial" w:hAnsi="Arial" w:cs="Arial"/>
                  <w:sz w:val="18"/>
                  <w:szCs w:val="18"/>
                </w:rPr>
                <w:t>l</w:t>
              </w:r>
            </w:ins>
            <w:ins w:id="2702" w:author="morayoa" w:date="2013-06-07T16:05:00Z">
              <w:r w:rsidR="00210708">
                <w:rPr>
                  <w:rFonts w:ascii="Arial" w:hAnsi="Arial" w:cs="Arial"/>
                  <w:sz w:val="18"/>
                  <w:szCs w:val="18"/>
                </w:rPr>
                <w:t>oad receptor</w:t>
              </w:r>
            </w:ins>
            <w:r w:rsidRPr="00A12F15">
              <w:rPr>
                <w:rFonts w:ascii="Arial" w:hAnsi="Arial" w:cs="Arial"/>
                <w:sz w:val="18"/>
                <w:szCs w:val="18"/>
              </w:rPr>
              <w:t>: longitudinal tension is maintained independent of the effects of:</w:t>
            </w:r>
          </w:p>
        </w:tc>
      </w:tr>
      <w:tr w:rsidR="000658EE" w:rsidRPr="00A12F15" w:rsidTr="000658EE">
        <w:tc>
          <w:tcPr>
            <w:tcW w:w="993"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0658EE">
            <w:pPr>
              <w:numPr>
                <w:ilvl w:val="0"/>
                <w:numId w:val="66"/>
              </w:numPr>
              <w:tabs>
                <w:tab w:val="left" w:pos="-720"/>
                <w:tab w:val="left" w:pos="342"/>
                <w:tab w:val="left" w:pos="604"/>
              </w:tabs>
              <w:suppressAutoHyphens/>
              <w:spacing w:after="56"/>
              <w:ind w:left="342" w:hanging="284"/>
              <w:rPr>
                <w:rFonts w:ascii="Arial" w:hAnsi="Arial" w:cs="Arial"/>
                <w:sz w:val="18"/>
                <w:szCs w:val="18"/>
              </w:rPr>
              <w:pPrChange w:id="2703" w:author="morayoa" w:date="2013-06-14T13:59:00Z">
                <w:pPr>
                  <w:numPr>
                    <w:numId w:val="80"/>
                  </w:numPr>
                  <w:tabs>
                    <w:tab w:val="left" w:pos="-720"/>
                    <w:tab w:val="left" w:pos="342"/>
                    <w:tab w:val="left" w:pos="604"/>
                    <w:tab w:val="num" w:pos="720"/>
                  </w:tabs>
                  <w:suppressAutoHyphens/>
                  <w:spacing w:after="56"/>
                  <w:ind w:left="342" w:hanging="284"/>
                </w:pPr>
              </w:pPrChange>
            </w:pPr>
            <w:r w:rsidRPr="00A12F15">
              <w:rPr>
                <w:rFonts w:ascii="Arial" w:hAnsi="Arial" w:cs="Arial"/>
                <w:sz w:val="18"/>
                <w:szCs w:val="18"/>
              </w:rPr>
              <w:t>temperature</w:t>
            </w:r>
          </w:p>
        </w:tc>
        <w:tc>
          <w:tcPr>
            <w:tcW w:w="850"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ins w:id="2704" w:author="morayoa" w:date="2013-06-06T15:26:00Z"/>
                <w:rFonts w:ascii="Arial" w:hAnsi="Arial" w:cs="Arial"/>
                <w:sz w:val="18"/>
                <w:szCs w:val="18"/>
              </w:rPr>
            </w:pPr>
          </w:p>
        </w:tc>
        <w:tc>
          <w:tcPr>
            <w:tcW w:w="1417"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0658EE" w:rsidRPr="00A12F15" w:rsidTr="000658EE">
        <w:tc>
          <w:tcPr>
            <w:tcW w:w="993"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0658EE">
            <w:pPr>
              <w:numPr>
                <w:ilvl w:val="0"/>
                <w:numId w:val="66"/>
              </w:numPr>
              <w:tabs>
                <w:tab w:val="left" w:pos="-720"/>
                <w:tab w:val="left" w:pos="342"/>
                <w:tab w:val="left" w:pos="604"/>
              </w:tabs>
              <w:suppressAutoHyphens/>
              <w:spacing w:after="56"/>
              <w:ind w:left="342" w:hanging="284"/>
              <w:rPr>
                <w:rFonts w:ascii="Arial" w:hAnsi="Arial" w:cs="Arial"/>
                <w:sz w:val="18"/>
                <w:szCs w:val="18"/>
              </w:rPr>
              <w:pPrChange w:id="2705" w:author="morayoa" w:date="2013-06-14T13:59:00Z">
                <w:pPr>
                  <w:numPr>
                    <w:numId w:val="80"/>
                  </w:numPr>
                  <w:tabs>
                    <w:tab w:val="left" w:pos="-720"/>
                    <w:tab w:val="left" w:pos="342"/>
                    <w:tab w:val="left" w:pos="604"/>
                    <w:tab w:val="num" w:pos="720"/>
                  </w:tabs>
                  <w:suppressAutoHyphens/>
                  <w:spacing w:after="56"/>
                  <w:ind w:left="342" w:hanging="284"/>
                </w:pPr>
              </w:pPrChange>
            </w:pPr>
            <w:r w:rsidRPr="00A12F15">
              <w:rPr>
                <w:rFonts w:ascii="Arial" w:hAnsi="Arial" w:cs="Arial"/>
                <w:sz w:val="18"/>
                <w:szCs w:val="18"/>
              </w:rPr>
              <w:t>wear</w:t>
            </w:r>
          </w:p>
        </w:tc>
        <w:tc>
          <w:tcPr>
            <w:tcW w:w="850"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ins w:id="2706" w:author="morayoa" w:date="2013-06-06T15:26:00Z"/>
                <w:rFonts w:ascii="Arial" w:hAnsi="Arial" w:cs="Arial"/>
                <w:sz w:val="18"/>
                <w:szCs w:val="18"/>
              </w:rPr>
            </w:pPr>
          </w:p>
        </w:tc>
        <w:tc>
          <w:tcPr>
            <w:tcW w:w="1417"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0658EE" w:rsidRPr="00A12F15" w:rsidTr="000658EE">
        <w:tc>
          <w:tcPr>
            <w:tcW w:w="993"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0658EE">
            <w:pPr>
              <w:numPr>
                <w:ilvl w:val="0"/>
                <w:numId w:val="66"/>
              </w:numPr>
              <w:tabs>
                <w:tab w:val="left" w:pos="-720"/>
                <w:tab w:val="left" w:pos="342"/>
                <w:tab w:val="left" w:pos="604"/>
              </w:tabs>
              <w:suppressAutoHyphens/>
              <w:spacing w:after="56"/>
              <w:ind w:left="342" w:hanging="284"/>
              <w:rPr>
                <w:rFonts w:ascii="Arial" w:hAnsi="Arial" w:cs="Arial"/>
                <w:sz w:val="18"/>
                <w:szCs w:val="18"/>
              </w:rPr>
              <w:pPrChange w:id="2707" w:author="morayoa" w:date="2013-06-14T13:59:00Z">
                <w:pPr>
                  <w:numPr>
                    <w:numId w:val="80"/>
                  </w:numPr>
                  <w:tabs>
                    <w:tab w:val="left" w:pos="-720"/>
                    <w:tab w:val="left" w:pos="342"/>
                    <w:tab w:val="left" w:pos="604"/>
                    <w:tab w:val="num" w:pos="720"/>
                  </w:tabs>
                  <w:suppressAutoHyphens/>
                  <w:spacing w:after="56"/>
                  <w:ind w:left="342" w:hanging="284"/>
                </w:pPr>
              </w:pPrChange>
            </w:pPr>
            <w:r w:rsidRPr="00A12F15">
              <w:rPr>
                <w:rFonts w:ascii="Arial" w:hAnsi="Arial" w:cs="Arial"/>
                <w:sz w:val="18"/>
                <w:szCs w:val="18"/>
              </w:rPr>
              <w:t>load</w:t>
            </w:r>
          </w:p>
        </w:tc>
        <w:tc>
          <w:tcPr>
            <w:tcW w:w="850"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ins w:id="2708" w:author="morayoa" w:date="2013-06-06T15:26:00Z"/>
                <w:rFonts w:ascii="Arial" w:hAnsi="Arial" w:cs="Arial"/>
                <w:sz w:val="18"/>
                <w:szCs w:val="18"/>
              </w:rPr>
            </w:pPr>
          </w:p>
        </w:tc>
        <w:tc>
          <w:tcPr>
            <w:tcW w:w="1417"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0658EE" w:rsidRPr="00A12F15" w:rsidTr="003F2A7A">
        <w:tc>
          <w:tcPr>
            <w:tcW w:w="993" w:type="dxa"/>
            <w:tcBorders>
              <w:top w:val="nil"/>
              <w:bottom w:val="dashSmallGap" w:sz="4" w:space="0" w:color="auto"/>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dashSmallGap" w:sz="4" w:space="0" w:color="auto"/>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Borders>
              <w:bottom w:val="dashSmallGap" w:sz="4" w:space="0" w:color="auto"/>
            </w:tcBorders>
          </w:tcPr>
          <w:p w:rsidR="00000000" w:rsidRDefault="000658EE">
            <w:pPr>
              <w:numPr>
                <w:ilvl w:val="0"/>
                <w:numId w:val="66"/>
              </w:numPr>
              <w:tabs>
                <w:tab w:val="left" w:pos="-720"/>
                <w:tab w:val="left" w:pos="342"/>
                <w:tab w:val="left" w:pos="604"/>
              </w:tabs>
              <w:suppressAutoHyphens/>
              <w:spacing w:after="56"/>
              <w:ind w:left="342" w:hanging="284"/>
              <w:rPr>
                <w:rFonts w:ascii="Arial" w:hAnsi="Arial" w:cs="Arial"/>
                <w:sz w:val="18"/>
                <w:szCs w:val="18"/>
              </w:rPr>
              <w:pPrChange w:id="2709" w:author="morayoa" w:date="2013-06-14T13:59:00Z">
                <w:pPr>
                  <w:numPr>
                    <w:numId w:val="80"/>
                  </w:numPr>
                  <w:tabs>
                    <w:tab w:val="left" w:pos="-720"/>
                    <w:tab w:val="left" w:pos="342"/>
                    <w:tab w:val="left" w:pos="604"/>
                    <w:tab w:val="num" w:pos="720"/>
                  </w:tabs>
                  <w:suppressAutoHyphens/>
                  <w:spacing w:after="56"/>
                  <w:ind w:left="342" w:hanging="284"/>
                </w:pPr>
              </w:pPrChange>
            </w:pPr>
            <w:r w:rsidRPr="00A12F15">
              <w:rPr>
                <w:rFonts w:ascii="Arial" w:hAnsi="Arial" w:cs="Arial"/>
                <w:sz w:val="18"/>
                <w:szCs w:val="18"/>
              </w:rPr>
              <w:t>no slip between belt and driving drum</w:t>
            </w:r>
          </w:p>
        </w:tc>
        <w:tc>
          <w:tcPr>
            <w:tcW w:w="850" w:type="dxa"/>
            <w:tcBorders>
              <w:bottom w:val="dashSmallGap" w:sz="4" w:space="0" w:color="auto"/>
            </w:tcBorders>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bottom w:val="dashSmallGap" w:sz="4" w:space="0" w:color="auto"/>
            </w:tcBorders>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bottom w:val="dashSmallGap" w:sz="4" w:space="0" w:color="auto"/>
            </w:tcBorders>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Borders>
              <w:bottom w:val="dashSmallGap" w:sz="4" w:space="0" w:color="auto"/>
            </w:tcBorders>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0658EE" w:rsidRPr="00A12F15" w:rsidTr="003F2A7A">
        <w:tc>
          <w:tcPr>
            <w:tcW w:w="993" w:type="dxa"/>
            <w:tcBorders>
              <w:top w:val="dashSmallGap" w:sz="4" w:space="0" w:color="auto"/>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3.9</w:t>
            </w:r>
          </w:p>
        </w:tc>
        <w:tc>
          <w:tcPr>
            <w:tcW w:w="1134" w:type="dxa"/>
            <w:tcBorders>
              <w:top w:val="dashSmallGap" w:sz="4" w:space="0" w:color="auto"/>
              <w:bottom w:val="single" w:sz="4" w:space="0" w:color="auto"/>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Borders>
              <w:top w:val="dashSmallGap" w:sz="4" w:space="0" w:color="auto"/>
              <w:bottom w:val="single" w:sz="4" w:space="0" w:color="auto"/>
            </w:tcBorders>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Descriptive markings:</w:t>
            </w:r>
          </w:p>
        </w:tc>
        <w:tc>
          <w:tcPr>
            <w:tcW w:w="850" w:type="dxa"/>
            <w:tcBorders>
              <w:top w:val="dashSmallGap" w:sz="4" w:space="0" w:color="auto"/>
              <w:bottom w:val="single" w:sz="4" w:space="0" w:color="auto"/>
            </w:tcBorders>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bottom w:val="single" w:sz="4" w:space="0" w:color="auto"/>
            </w:tcBorders>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bottom w:val="single" w:sz="4" w:space="0" w:color="auto"/>
            </w:tcBorders>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Borders>
              <w:top w:val="dashSmallGap" w:sz="4" w:space="0" w:color="auto"/>
              <w:bottom w:val="single" w:sz="4" w:space="0" w:color="auto"/>
            </w:tcBorders>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0658EE" w:rsidRPr="00A12F15" w:rsidTr="003F2A7A">
        <w:tc>
          <w:tcPr>
            <w:tcW w:w="993"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3.9.1</w:t>
            </w:r>
          </w:p>
        </w:tc>
        <w:tc>
          <w:tcPr>
            <w:tcW w:w="1134" w:type="dxa"/>
            <w:tcBorders>
              <w:top w:val="single" w:sz="4" w:space="0" w:color="auto"/>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Observe</w:t>
            </w:r>
          </w:p>
        </w:tc>
        <w:tc>
          <w:tcPr>
            <w:tcW w:w="3402" w:type="dxa"/>
            <w:tcBorders>
              <w:top w:val="single" w:sz="4" w:space="0" w:color="auto"/>
            </w:tcBorders>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Markings shown in full:</w:t>
            </w:r>
          </w:p>
        </w:tc>
        <w:tc>
          <w:tcPr>
            <w:tcW w:w="850" w:type="dxa"/>
            <w:tcBorders>
              <w:top w:val="single" w:sz="4" w:space="0" w:color="auto"/>
            </w:tcBorders>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single" w:sz="4" w:space="0" w:color="auto"/>
            </w:tcBorders>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single" w:sz="4" w:space="0" w:color="auto"/>
            </w:tcBorders>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Borders>
              <w:top w:val="single" w:sz="4" w:space="0" w:color="auto"/>
            </w:tcBorders>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0658EE" w:rsidRPr="00A12F15" w:rsidTr="003F2A7A">
        <w:tc>
          <w:tcPr>
            <w:tcW w:w="993"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0658EE">
            <w:pPr>
              <w:numPr>
                <w:ilvl w:val="0"/>
                <w:numId w:val="27"/>
              </w:numPr>
              <w:tabs>
                <w:tab w:val="left" w:pos="-720"/>
                <w:tab w:val="left" w:pos="0"/>
                <w:tab w:val="left" w:pos="58"/>
                <w:tab w:val="left" w:pos="342"/>
                <w:tab w:val="left" w:pos="1440"/>
              </w:tabs>
              <w:suppressAutoHyphens/>
              <w:spacing w:after="56"/>
              <w:ind w:left="342" w:hanging="342"/>
              <w:rPr>
                <w:rFonts w:ascii="Arial" w:hAnsi="Arial" w:cs="Arial"/>
                <w:sz w:val="18"/>
                <w:szCs w:val="18"/>
              </w:rPr>
              <w:pPrChange w:id="2710" w:author="morayoa" w:date="2013-06-14T13:59:00Z">
                <w:pPr>
                  <w:numPr>
                    <w:numId w:val="28"/>
                  </w:numPr>
                  <w:tabs>
                    <w:tab w:val="left" w:pos="-720"/>
                    <w:tab w:val="left" w:pos="0"/>
                    <w:tab w:val="left" w:pos="58"/>
                    <w:tab w:val="left" w:pos="342"/>
                    <w:tab w:val="left" w:pos="1440"/>
                  </w:tabs>
                  <w:suppressAutoHyphens/>
                  <w:spacing w:after="56"/>
                  <w:ind w:left="342" w:hanging="342"/>
                </w:pPr>
              </w:pPrChange>
            </w:pPr>
            <w:r w:rsidRPr="00A12F15">
              <w:rPr>
                <w:rFonts w:ascii="Arial" w:hAnsi="Arial" w:cs="Arial"/>
                <w:sz w:val="18"/>
                <w:szCs w:val="18"/>
              </w:rPr>
              <w:t>identification mark of the manufacturer</w:t>
            </w:r>
          </w:p>
        </w:tc>
        <w:tc>
          <w:tcPr>
            <w:tcW w:w="850"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0658EE" w:rsidRPr="00A12F15" w:rsidTr="003F2A7A">
        <w:tc>
          <w:tcPr>
            <w:tcW w:w="993"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0658EE">
            <w:pPr>
              <w:numPr>
                <w:ilvl w:val="0"/>
                <w:numId w:val="27"/>
              </w:numPr>
              <w:tabs>
                <w:tab w:val="left" w:pos="-720"/>
                <w:tab w:val="left" w:pos="0"/>
                <w:tab w:val="left" w:pos="58"/>
                <w:tab w:val="left" w:pos="342"/>
                <w:tab w:val="left" w:pos="1440"/>
              </w:tabs>
              <w:suppressAutoHyphens/>
              <w:spacing w:after="56"/>
              <w:ind w:left="342" w:hanging="342"/>
              <w:rPr>
                <w:rFonts w:ascii="Arial" w:hAnsi="Arial" w:cs="Arial"/>
                <w:sz w:val="18"/>
                <w:szCs w:val="18"/>
              </w:rPr>
              <w:pPrChange w:id="2711" w:author="morayoa" w:date="2013-06-14T13:59:00Z">
                <w:pPr>
                  <w:numPr>
                    <w:numId w:val="28"/>
                  </w:numPr>
                  <w:tabs>
                    <w:tab w:val="left" w:pos="-720"/>
                    <w:tab w:val="left" w:pos="0"/>
                    <w:tab w:val="left" w:pos="58"/>
                    <w:tab w:val="left" w:pos="342"/>
                    <w:tab w:val="left" w:pos="1440"/>
                  </w:tabs>
                  <w:suppressAutoHyphens/>
                  <w:spacing w:after="56"/>
                  <w:ind w:left="342" w:hanging="342"/>
                </w:pPr>
              </w:pPrChange>
            </w:pPr>
            <w:r w:rsidRPr="00A12F15">
              <w:rPr>
                <w:rFonts w:ascii="Arial" w:hAnsi="Arial" w:cs="Arial"/>
                <w:sz w:val="18"/>
                <w:szCs w:val="18"/>
              </w:rPr>
              <w:t xml:space="preserve">serial number and type designation of the belt </w:t>
            </w:r>
            <w:proofErr w:type="spellStart"/>
            <w:r w:rsidRPr="00A12F15">
              <w:rPr>
                <w:rFonts w:ascii="Arial" w:hAnsi="Arial" w:cs="Arial"/>
                <w:sz w:val="18"/>
                <w:szCs w:val="18"/>
              </w:rPr>
              <w:t>weigher</w:t>
            </w:r>
            <w:proofErr w:type="spellEnd"/>
          </w:p>
        </w:tc>
        <w:tc>
          <w:tcPr>
            <w:tcW w:w="850"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0658EE" w:rsidRPr="00A12F15" w:rsidTr="003F2A7A">
        <w:tc>
          <w:tcPr>
            <w:tcW w:w="993"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0658EE">
            <w:pPr>
              <w:numPr>
                <w:ilvl w:val="0"/>
                <w:numId w:val="27"/>
              </w:numPr>
              <w:tabs>
                <w:tab w:val="left" w:pos="-720"/>
                <w:tab w:val="left" w:pos="0"/>
                <w:tab w:val="left" w:pos="58"/>
                <w:tab w:val="left" w:pos="342"/>
                <w:tab w:val="left" w:pos="1440"/>
              </w:tabs>
              <w:suppressAutoHyphens/>
              <w:spacing w:after="56"/>
              <w:ind w:left="342" w:hanging="342"/>
              <w:rPr>
                <w:rFonts w:ascii="Arial" w:hAnsi="Arial" w:cs="Arial"/>
                <w:sz w:val="18"/>
                <w:szCs w:val="18"/>
              </w:rPr>
              <w:pPrChange w:id="2712" w:author="morayoa" w:date="2013-06-14T13:59:00Z">
                <w:pPr>
                  <w:numPr>
                    <w:numId w:val="28"/>
                  </w:numPr>
                  <w:tabs>
                    <w:tab w:val="left" w:pos="-720"/>
                    <w:tab w:val="left" w:pos="0"/>
                    <w:tab w:val="left" w:pos="58"/>
                    <w:tab w:val="left" w:pos="342"/>
                    <w:tab w:val="left" w:pos="1440"/>
                  </w:tabs>
                  <w:suppressAutoHyphens/>
                  <w:spacing w:after="56"/>
                  <w:ind w:left="342" w:hanging="342"/>
                </w:pPr>
              </w:pPrChange>
            </w:pPr>
            <w:proofErr w:type="gramStart"/>
            <w:r w:rsidRPr="00A12F15">
              <w:rPr>
                <w:rFonts w:ascii="Arial" w:hAnsi="Arial" w:cs="Arial"/>
                <w:sz w:val="18"/>
                <w:szCs w:val="18"/>
              </w:rPr>
              <w:t>the</w:t>
            </w:r>
            <w:proofErr w:type="gramEnd"/>
            <w:r w:rsidRPr="00A12F15">
              <w:rPr>
                <w:rFonts w:ascii="Arial" w:hAnsi="Arial" w:cs="Arial"/>
                <w:sz w:val="18"/>
                <w:szCs w:val="18"/>
              </w:rPr>
              <w:t xml:space="preserve"> inscription: zero testing shall involve at least ..... revolutions</w:t>
            </w:r>
          </w:p>
        </w:tc>
        <w:tc>
          <w:tcPr>
            <w:tcW w:w="850"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0658EE" w:rsidRPr="00A12F15" w:rsidTr="003F2A7A">
        <w:tc>
          <w:tcPr>
            <w:tcW w:w="993"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0658EE">
            <w:pPr>
              <w:numPr>
                <w:ilvl w:val="0"/>
                <w:numId w:val="27"/>
              </w:numPr>
              <w:tabs>
                <w:tab w:val="left" w:pos="-720"/>
                <w:tab w:val="left" w:pos="0"/>
                <w:tab w:val="left" w:pos="58"/>
                <w:tab w:val="left" w:pos="342"/>
                <w:tab w:val="left" w:pos="1440"/>
              </w:tabs>
              <w:suppressAutoHyphens/>
              <w:spacing w:after="56"/>
              <w:ind w:left="342" w:hanging="342"/>
              <w:rPr>
                <w:rFonts w:ascii="Arial" w:hAnsi="Arial" w:cs="Arial"/>
                <w:sz w:val="18"/>
                <w:szCs w:val="18"/>
              </w:rPr>
              <w:pPrChange w:id="2713" w:author="morayoa" w:date="2013-06-14T13:59:00Z">
                <w:pPr>
                  <w:numPr>
                    <w:numId w:val="28"/>
                  </w:numPr>
                  <w:tabs>
                    <w:tab w:val="left" w:pos="-720"/>
                    <w:tab w:val="left" w:pos="0"/>
                    <w:tab w:val="left" w:pos="58"/>
                    <w:tab w:val="left" w:pos="342"/>
                    <w:tab w:val="left" w:pos="1440"/>
                  </w:tabs>
                  <w:suppressAutoHyphens/>
                  <w:spacing w:after="56"/>
                  <w:ind w:left="342" w:hanging="342"/>
                </w:pPr>
              </w:pPrChange>
            </w:pPr>
            <w:r w:rsidRPr="00A12F15">
              <w:rPr>
                <w:rFonts w:ascii="Arial" w:hAnsi="Arial" w:cs="Arial"/>
                <w:sz w:val="18"/>
                <w:szCs w:val="18"/>
              </w:rPr>
              <w:t>mains voltage ...V</w:t>
            </w:r>
          </w:p>
        </w:tc>
        <w:tc>
          <w:tcPr>
            <w:tcW w:w="850"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0658EE" w:rsidRPr="00A12F15" w:rsidTr="003F2A7A">
        <w:tc>
          <w:tcPr>
            <w:tcW w:w="993"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0658EE">
            <w:pPr>
              <w:numPr>
                <w:ilvl w:val="0"/>
                <w:numId w:val="27"/>
              </w:numPr>
              <w:tabs>
                <w:tab w:val="left" w:pos="-720"/>
                <w:tab w:val="left" w:pos="0"/>
                <w:tab w:val="left" w:pos="58"/>
                <w:tab w:val="left" w:pos="342"/>
                <w:tab w:val="left" w:pos="1440"/>
              </w:tabs>
              <w:suppressAutoHyphens/>
              <w:spacing w:after="56"/>
              <w:ind w:left="342" w:hanging="342"/>
              <w:rPr>
                <w:rFonts w:ascii="Arial" w:hAnsi="Arial" w:cs="Arial"/>
                <w:sz w:val="18"/>
                <w:szCs w:val="18"/>
              </w:rPr>
              <w:pPrChange w:id="2714" w:author="morayoa" w:date="2013-06-14T13:59:00Z">
                <w:pPr>
                  <w:numPr>
                    <w:numId w:val="28"/>
                  </w:numPr>
                  <w:tabs>
                    <w:tab w:val="left" w:pos="-720"/>
                    <w:tab w:val="left" w:pos="0"/>
                    <w:tab w:val="left" w:pos="58"/>
                    <w:tab w:val="left" w:pos="342"/>
                    <w:tab w:val="left" w:pos="1440"/>
                  </w:tabs>
                  <w:suppressAutoHyphens/>
                  <w:spacing w:after="56"/>
                  <w:ind w:left="342" w:hanging="342"/>
                </w:pPr>
              </w:pPrChange>
            </w:pPr>
            <w:r w:rsidRPr="00A12F15">
              <w:rPr>
                <w:rFonts w:ascii="Arial" w:hAnsi="Arial" w:cs="Arial"/>
                <w:sz w:val="18"/>
                <w:szCs w:val="18"/>
              </w:rPr>
              <w:t>mains frequency ...Hz (if applicable)</w:t>
            </w:r>
          </w:p>
        </w:tc>
        <w:tc>
          <w:tcPr>
            <w:tcW w:w="850"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0658EE" w:rsidRPr="00A12F15" w:rsidTr="003F2A7A">
        <w:tc>
          <w:tcPr>
            <w:tcW w:w="993"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0658EE">
            <w:pPr>
              <w:numPr>
                <w:ilvl w:val="0"/>
                <w:numId w:val="27"/>
              </w:numPr>
              <w:tabs>
                <w:tab w:val="left" w:pos="58"/>
                <w:tab w:val="left" w:pos="342"/>
              </w:tabs>
              <w:ind w:left="342" w:hanging="342"/>
              <w:rPr>
                <w:rFonts w:ascii="Arial" w:hAnsi="Arial" w:cs="Arial"/>
                <w:sz w:val="18"/>
                <w:szCs w:val="18"/>
              </w:rPr>
              <w:pPrChange w:id="2715" w:author="morayoa" w:date="2013-06-14T13:59:00Z">
                <w:pPr>
                  <w:numPr>
                    <w:numId w:val="28"/>
                  </w:numPr>
                  <w:tabs>
                    <w:tab w:val="left" w:pos="58"/>
                    <w:tab w:val="left" w:pos="342"/>
                  </w:tabs>
                  <w:ind w:left="342" w:hanging="342"/>
                </w:pPr>
              </w:pPrChange>
            </w:pPr>
            <w:r w:rsidRPr="00A12F15">
              <w:rPr>
                <w:rFonts w:ascii="Arial" w:hAnsi="Arial" w:cs="Arial"/>
                <w:sz w:val="18"/>
                <w:szCs w:val="18"/>
              </w:rPr>
              <w:t>designation of type(s) of product to be weighed</w:t>
            </w:r>
          </w:p>
        </w:tc>
        <w:tc>
          <w:tcPr>
            <w:tcW w:w="850"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0658EE" w:rsidRPr="00A12F15" w:rsidTr="003F2A7A">
        <w:tc>
          <w:tcPr>
            <w:tcW w:w="993"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0658EE">
            <w:pPr>
              <w:numPr>
                <w:ilvl w:val="0"/>
                <w:numId w:val="27"/>
              </w:numPr>
              <w:tabs>
                <w:tab w:val="left" w:pos="58"/>
                <w:tab w:val="left" w:pos="342"/>
              </w:tabs>
              <w:ind w:left="342" w:hanging="342"/>
              <w:rPr>
                <w:rFonts w:ascii="Arial" w:hAnsi="Arial" w:cs="Arial"/>
                <w:sz w:val="18"/>
                <w:szCs w:val="18"/>
              </w:rPr>
              <w:pPrChange w:id="2716" w:author="morayoa" w:date="2013-06-14T13:59:00Z">
                <w:pPr>
                  <w:numPr>
                    <w:numId w:val="28"/>
                  </w:numPr>
                  <w:tabs>
                    <w:tab w:val="left" w:pos="58"/>
                    <w:tab w:val="left" w:pos="342"/>
                  </w:tabs>
                  <w:ind w:left="342" w:hanging="342"/>
                </w:pPr>
              </w:pPrChange>
            </w:pPr>
            <w:proofErr w:type="gramStart"/>
            <w:r w:rsidRPr="00A12F15">
              <w:rPr>
                <w:rFonts w:ascii="Arial" w:hAnsi="Arial" w:cs="Arial"/>
                <w:sz w:val="18"/>
                <w:szCs w:val="18"/>
              </w:rPr>
              <w:t>weigh</w:t>
            </w:r>
            <w:proofErr w:type="gramEnd"/>
            <w:r w:rsidRPr="00A12F15">
              <w:rPr>
                <w:rFonts w:ascii="Arial" w:hAnsi="Arial" w:cs="Arial"/>
                <w:sz w:val="18"/>
                <w:szCs w:val="18"/>
              </w:rPr>
              <w:t xml:space="preserve"> length (W</w:t>
            </w:r>
            <w:r w:rsidRPr="00A12F15">
              <w:rPr>
                <w:rFonts w:ascii="Arial" w:hAnsi="Arial" w:cs="Arial"/>
                <w:sz w:val="18"/>
                <w:szCs w:val="18"/>
                <w:vertAlign w:val="subscript"/>
              </w:rPr>
              <w:t>L</w:t>
            </w:r>
            <w:r w:rsidRPr="00A12F15">
              <w:rPr>
                <w:rFonts w:ascii="Arial" w:hAnsi="Arial" w:cs="Arial"/>
                <w:sz w:val="18"/>
                <w:szCs w:val="18"/>
              </w:rPr>
              <w:t>) .... m</w:t>
            </w:r>
          </w:p>
        </w:tc>
        <w:tc>
          <w:tcPr>
            <w:tcW w:w="850"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0658EE" w:rsidRPr="00A12F15" w:rsidTr="003F2A7A">
        <w:tc>
          <w:tcPr>
            <w:tcW w:w="993"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0658EE">
            <w:pPr>
              <w:numPr>
                <w:ilvl w:val="0"/>
                <w:numId w:val="27"/>
              </w:numPr>
              <w:tabs>
                <w:tab w:val="left" w:pos="58"/>
                <w:tab w:val="left" w:pos="342"/>
              </w:tabs>
              <w:ind w:left="342" w:hanging="342"/>
              <w:rPr>
                <w:rFonts w:ascii="Arial" w:hAnsi="Arial" w:cs="Arial"/>
                <w:sz w:val="18"/>
                <w:szCs w:val="18"/>
              </w:rPr>
              <w:pPrChange w:id="2717" w:author="morayoa" w:date="2013-06-14T13:59:00Z">
                <w:pPr>
                  <w:numPr>
                    <w:numId w:val="28"/>
                  </w:numPr>
                  <w:tabs>
                    <w:tab w:val="left" w:pos="58"/>
                    <w:tab w:val="left" w:pos="342"/>
                  </w:tabs>
                  <w:ind w:left="342" w:hanging="342"/>
                </w:pPr>
              </w:pPrChange>
            </w:pPr>
            <w:r w:rsidRPr="00A12F15">
              <w:rPr>
                <w:rFonts w:ascii="Arial" w:hAnsi="Arial" w:cs="Arial"/>
                <w:sz w:val="18"/>
                <w:szCs w:val="18"/>
              </w:rPr>
              <w:t>product description</w:t>
            </w:r>
          </w:p>
        </w:tc>
        <w:tc>
          <w:tcPr>
            <w:tcW w:w="850"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0658EE" w:rsidRPr="00A12F15" w:rsidTr="003F2A7A">
        <w:tc>
          <w:tcPr>
            <w:tcW w:w="993"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single" w:sz="4" w:space="0" w:color="auto"/>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Borders>
              <w:bottom w:val="single" w:sz="4" w:space="0" w:color="auto"/>
            </w:tcBorders>
          </w:tcPr>
          <w:p w:rsidR="00000000" w:rsidRDefault="000658EE">
            <w:pPr>
              <w:numPr>
                <w:ilvl w:val="0"/>
                <w:numId w:val="27"/>
              </w:numPr>
              <w:tabs>
                <w:tab w:val="left" w:pos="58"/>
                <w:tab w:val="left" w:pos="342"/>
              </w:tabs>
              <w:ind w:left="342" w:hanging="342"/>
              <w:rPr>
                <w:rFonts w:ascii="Arial" w:hAnsi="Arial" w:cs="Arial"/>
                <w:sz w:val="18"/>
                <w:szCs w:val="18"/>
              </w:rPr>
              <w:pPrChange w:id="2718" w:author="morayoa" w:date="2013-06-14T13:59:00Z">
                <w:pPr>
                  <w:numPr>
                    <w:numId w:val="28"/>
                  </w:numPr>
                  <w:tabs>
                    <w:tab w:val="left" w:pos="58"/>
                    <w:tab w:val="left" w:pos="342"/>
                  </w:tabs>
                  <w:ind w:left="342" w:hanging="342"/>
                </w:pPr>
              </w:pPrChange>
            </w:pPr>
            <w:r w:rsidRPr="00A12F15">
              <w:rPr>
                <w:rFonts w:ascii="Arial" w:hAnsi="Arial" w:cs="Arial"/>
                <w:sz w:val="18"/>
                <w:szCs w:val="18"/>
              </w:rPr>
              <w:t xml:space="preserve">identification mark on each unit of the belt </w:t>
            </w:r>
            <w:proofErr w:type="spellStart"/>
            <w:r w:rsidRPr="00A12F15">
              <w:rPr>
                <w:rFonts w:ascii="Arial" w:hAnsi="Arial" w:cs="Arial"/>
                <w:sz w:val="18"/>
                <w:szCs w:val="18"/>
              </w:rPr>
              <w:t>weigher</w:t>
            </w:r>
            <w:proofErr w:type="spellEnd"/>
            <w:r w:rsidRPr="00A12F15">
              <w:rPr>
                <w:rFonts w:ascii="Arial" w:hAnsi="Arial" w:cs="Arial"/>
                <w:sz w:val="18"/>
                <w:szCs w:val="18"/>
              </w:rPr>
              <w:t xml:space="preserve"> consisting of separate but associated units</w:t>
            </w:r>
          </w:p>
        </w:tc>
        <w:tc>
          <w:tcPr>
            <w:tcW w:w="850" w:type="dxa"/>
            <w:tcBorders>
              <w:bottom w:val="single" w:sz="4" w:space="0" w:color="auto"/>
            </w:tcBorders>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bottom w:val="single" w:sz="4" w:space="0" w:color="auto"/>
            </w:tcBorders>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bottom w:val="single" w:sz="4" w:space="0" w:color="auto"/>
            </w:tcBorders>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Borders>
              <w:bottom w:val="single" w:sz="4" w:space="0" w:color="auto"/>
            </w:tcBorders>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0658EE" w:rsidRPr="00A12F15" w:rsidTr="003F2A7A">
        <w:tc>
          <w:tcPr>
            <w:tcW w:w="993"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3.9.2</w:t>
            </w:r>
          </w:p>
        </w:tc>
        <w:tc>
          <w:tcPr>
            <w:tcW w:w="1134" w:type="dxa"/>
            <w:tcBorders>
              <w:top w:val="single" w:sz="4" w:space="0" w:color="auto"/>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Observe</w:t>
            </w:r>
          </w:p>
        </w:tc>
        <w:tc>
          <w:tcPr>
            <w:tcW w:w="3402" w:type="dxa"/>
            <w:tcBorders>
              <w:top w:val="single" w:sz="4" w:space="0" w:color="auto"/>
            </w:tcBorders>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Markings in code:</w:t>
            </w:r>
          </w:p>
        </w:tc>
        <w:tc>
          <w:tcPr>
            <w:tcW w:w="850" w:type="dxa"/>
            <w:tcBorders>
              <w:top w:val="single" w:sz="4" w:space="0" w:color="auto"/>
            </w:tcBorders>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single" w:sz="4" w:space="0" w:color="auto"/>
            </w:tcBorders>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single" w:sz="4" w:space="0" w:color="auto"/>
            </w:tcBorders>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Borders>
              <w:top w:val="single" w:sz="4" w:space="0" w:color="auto"/>
            </w:tcBorders>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0658EE" w:rsidRPr="00A12F15" w:rsidTr="000658EE">
        <w:tc>
          <w:tcPr>
            <w:tcW w:w="993"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0658EE">
            <w:pPr>
              <w:numPr>
                <w:ilvl w:val="0"/>
                <w:numId w:val="6"/>
              </w:numPr>
              <w:tabs>
                <w:tab w:val="left" w:pos="-720"/>
                <w:tab w:val="left" w:pos="0"/>
                <w:tab w:val="left" w:pos="342"/>
                <w:tab w:val="left" w:pos="1440"/>
              </w:tabs>
              <w:suppressAutoHyphens/>
              <w:spacing w:after="56"/>
              <w:ind w:left="342" w:hanging="284"/>
              <w:rPr>
                <w:rFonts w:ascii="Arial" w:hAnsi="Arial" w:cs="Arial"/>
                <w:sz w:val="18"/>
                <w:szCs w:val="18"/>
              </w:rPr>
              <w:pPrChange w:id="2719" w:author="morayoa" w:date="2013-06-14T13:59:00Z">
                <w:pPr>
                  <w:numPr>
                    <w:numId w:val="7"/>
                  </w:numPr>
                  <w:tabs>
                    <w:tab w:val="left" w:pos="-720"/>
                    <w:tab w:val="left" w:pos="0"/>
                    <w:tab w:val="left" w:pos="342"/>
                    <w:tab w:val="left" w:pos="1440"/>
                  </w:tabs>
                  <w:suppressAutoHyphens/>
                  <w:spacing w:after="56"/>
                  <w:ind w:left="342" w:hanging="284"/>
                </w:pPr>
              </w:pPrChange>
            </w:pPr>
            <w:r w:rsidRPr="00A12F15">
              <w:rPr>
                <w:rFonts w:ascii="Arial" w:hAnsi="Arial" w:cs="Arial"/>
                <w:sz w:val="18"/>
                <w:szCs w:val="18"/>
              </w:rPr>
              <w:t>type approval sign</w:t>
            </w:r>
          </w:p>
        </w:tc>
        <w:tc>
          <w:tcPr>
            <w:tcW w:w="850"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ins w:id="2720" w:author="morayoa" w:date="2013-06-06T15:26:00Z"/>
                <w:rFonts w:ascii="Arial" w:hAnsi="Arial" w:cs="Arial"/>
                <w:sz w:val="18"/>
                <w:szCs w:val="18"/>
              </w:rPr>
            </w:pPr>
          </w:p>
        </w:tc>
        <w:tc>
          <w:tcPr>
            <w:tcW w:w="1417"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0658EE" w:rsidRPr="00A12F15" w:rsidTr="000658EE">
        <w:tc>
          <w:tcPr>
            <w:tcW w:w="993"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0658EE">
            <w:pPr>
              <w:numPr>
                <w:ilvl w:val="0"/>
                <w:numId w:val="6"/>
              </w:numPr>
              <w:tabs>
                <w:tab w:val="left" w:pos="342"/>
              </w:tabs>
              <w:ind w:left="342" w:hanging="284"/>
              <w:rPr>
                <w:rFonts w:ascii="Arial" w:hAnsi="Arial" w:cs="Arial"/>
                <w:sz w:val="18"/>
                <w:szCs w:val="18"/>
              </w:rPr>
              <w:pPrChange w:id="2721" w:author="morayoa" w:date="2013-06-14T13:59:00Z">
                <w:pPr>
                  <w:numPr>
                    <w:numId w:val="7"/>
                  </w:numPr>
                  <w:tabs>
                    <w:tab w:val="left" w:pos="342"/>
                  </w:tabs>
                  <w:ind w:left="342" w:hanging="284"/>
                </w:pPr>
              </w:pPrChange>
            </w:pPr>
            <w:proofErr w:type="gramStart"/>
            <w:r w:rsidRPr="00A12F15">
              <w:rPr>
                <w:rFonts w:ascii="Arial" w:hAnsi="Arial" w:cs="Arial"/>
                <w:sz w:val="18"/>
                <w:szCs w:val="18"/>
              </w:rPr>
              <w:t>maximum</w:t>
            </w:r>
            <w:proofErr w:type="gramEnd"/>
            <w:r w:rsidRPr="00A12F15">
              <w:rPr>
                <w:rFonts w:ascii="Arial" w:hAnsi="Arial" w:cs="Arial"/>
                <w:sz w:val="18"/>
                <w:szCs w:val="18"/>
              </w:rPr>
              <w:t xml:space="preserve"> capacity (Max) .. g, kg or t</w:t>
            </w:r>
          </w:p>
        </w:tc>
        <w:tc>
          <w:tcPr>
            <w:tcW w:w="850"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ins w:id="2722" w:author="morayoa" w:date="2013-06-06T15:26:00Z"/>
                <w:rFonts w:ascii="Arial" w:hAnsi="Arial" w:cs="Arial"/>
                <w:sz w:val="18"/>
                <w:szCs w:val="18"/>
              </w:rPr>
            </w:pPr>
          </w:p>
        </w:tc>
        <w:tc>
          <w:tcPr>
            <w:tcW w:w="1417"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0658EE" w:rsidRPr="00A12F15" w:rsidTr="000658EE">
        <w:tc>
          <w:tcPr>
            <w:tcW w:w="993"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0658EE">
            <w:pPr>
              <w:numPr>
                <w:ilvl w:val="0"/>
                <w:numId w:val="6"/>
              </w:numPr>
              <w:tabs>
                <w:tab w:val="left" w:pos="0"/>
                <w:tab w:val="left" w:pos="342"/>
              </w:tabs>
              <w:ind w:left="342" w:hanging="284"/>
              <w:rPr>
                <w:rFonts w:ascii="Arial" w:hAnsi="Arial" w:cs="Arial"/>
                <w:sz w:val="18"/>
                <w:szCs w:val="18"/>
              </w:rPr>
              <w:pPrChange w:id="2723" w:author="morayoa" w:date="2013-06-14T13:59:00Z">
                <w:pPr>
                  <w:numPr>
                    <w:numId w:val="7"/>
                  </w:numPr>
                  <w:tabs>
                    <w:tab w:val="left" w:pos="0"/>
                    <w:tab w:val="left" w:pos="342"/>
                  </w:tabs>
                  <w:ind w:left="342" w:hanging="284"/>
                </w:pPr>
              </w:pPrChange>
            </w:pPr>
            <w:proofErr w:type="gramStart"/>
            <w:r w:rsidRPr="00A12F15">
              <w:rPr>
                <w:rFonts w:ascii="Arial" w:hAnsi="Arial" w:cs="Arial"/>
                <w:sz w:val="18"/>
                <w:szCs w:val="18"/>
              </w:rPr>
              <w:t>temperature</w:t>
            </w:r>
            <w:proofErr w:type="gramEnd"/>
            <w:r w:rsidRPr="00A12F15">
              <w:rPr>
                <w:rFonts w:ascii="Arial" w:hAnsi="Arial" w:cs="Arial"/>
                <w:sz w:val="18"/>
                <w:szCs w:val="18"/>
              </w:rPr>
              <w:t xml:space="preserve"> range .... °C / ... °C, </w:t>
            </w:r>
            <w:r w:rsidRPr="00A12F15">
              <w:rPr>
                <w:rFonts w:ascii="Arial" w:hAnsi="Arial" w:cs="Arial"/>
                <w:iCs/>
                <w:sz w:val="18"/>
                <w:szCs w:val="18"/>
                <w:lang w:val="en-US"/>
              </w:rPr>
              <w:t xml:space="preserve">(If applicable, see </w:t>
            </w:r>
            <w:r>
              <w:rPr>
                <w:rFonts w:ascii="Arial" w:hAnsi="Arial" w:cs="Arial"/>
                <w:iCs/>
                <w:sz w:val="18"/>
                <w:szCs w:val="18"/>
                <w:lang w:val="en-US"/>
              </w:rPr>
              <w:t>2.7.4</w:t>
            </w:r>
            <w:r w:rsidRPr="00A12F15">
              <w:rPr>
                <w:rFonts w:ascii="Arial" w:hAnsi="Arial" w:cs="Arial"/>
                <w:iCs/>
                <w:sz w:val="18"/>
                <w:szCs w:val="18"/>
                <w:lang w:val="en-US"/>
              </w:rPr>
              <w:t>.1)</w:t>
            </w:r>
          </w:p>
        </w:tc>
        <w:tc>
          <w:tcPr>
            <w:tcW w:w="850"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ins w:id="2724" w:author="morayoa" w:date="2013-06-06T15:26:00Z"/>
                <w:rFonts w:ascii="Arial" w:hAnsi="Arial" w:cs="Arial"/>
                <w:sz w:val="18"/>
                <w:szCs w:val="18"/>
              </w:rPr>
            </w:pPr>
          </w:p>
        </w:tc>
        <w:tc>
          <w:tcPr>
            <w:tcW w:w="1417"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0658EE" w:rsidRPr="00A12F15" w:rsidTr="000658EE">
        <w:tc>
          <w:tcPr>
            <w:tcW w:w="993"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0658EE">
            <w:pPr>
              <w:numPr>
                <w:ilvl w:val="0"/>
                <w:numId w:val="6"/>
              </w:numPr>
              <w:tabs>
                <w:tab w:val="left" w:pos="-720"/>
                <w:tab w:val="left" w:pos="0"/>
                <w:tab w:val="left" w:pos="342"/>
                <w:tab w:val="left" w:pos="1440"/>
              </w:tabs>
              <w:suppressAutoHyphens/>
              <w:spacing w:after="56"/>
              <w:ind w:left="342" w:hanging="284"/>
              <w:rPr>
                <w:rFonts w:ascii="Arial" w:hAnsi="Arial" w:cs="Arial"/>
                <w:sz w:val="18"/>
                <w:szCs w:val="18"/>
              </w:rPr>
              <w:pPrChange w:id="2725" w:author="morayoa" w:date="2013-06-14T13:59:00Z">
                <w:pPr>
                  <w:numPr>
                    <w:numId w:val="7"/>
                  </w:numPr>
                  <w:tabs>
                    <w:tab w:val="left" w:pos="-720"/>
                    <w:tab w:val="left" w:pos="0"/>
                    <w:tab w:val="left" w:pos="342"/>
                    <w:tab w:val="left" w:pos="1440"/>
                  </w:tabs>
                  <w:suppressAutoHyphens/>
                  <w:spacing w:after="56"/>
                  <w:ind w:left="342" w:hanging="284"/>
                </w:pPr>
              </w:pPrChange>
            </w:pPr>
            <w:r w:rsidRPr="00A12F15">
              <w:rPr>
                <w:rFonts w:ascii="Arial" w:hAnsi="Arial" w:cs="Arial"/>
                <w:sz w:val="18"/>
                <w:szCs w:val="18"/>
              </w:rPr>
              <w:t>accuracy class  0.2, 0.5, 1 or 2</w:t>
            </w:r>
          </w:p>
        </w:tc>
        <w:tc>
          <w:tcPr>
            <w:tcW w:w="850"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ins w:id="2726" w:author="morayoa" w:date="2013-06-06T15:26:00Z"/>
                <w:rFonts w:ascii="Arial" w:hAnsi="Arial" w:cs="Arial"/>
                <w:sz w:val="18"/>
                <w:szCs w:val="18"/>
              </w:rPr>
            </w:pPr>
          </w:p>
        </w:tc>
        <w:tc>
          <w:tcPr>
            <w:tcW w:w="1417"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0658EE" w:rsidRPr="00A12F15" w:rsidTr="000658EE">
        <w:tc>
          <w:tcPr>
            <w:tcW w:w="993"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0658EE">
            <w:pPr>
              <w:numPr>
                <w:ilvl w:val="0"/>
                <w:numId w:val="6"/>
              </w:numPr>
              <w:tabs>
                <w:tab w:val="left" w:pos="-720"/>
                <w:tab w:val="left" w:pos="0"/>
                <w:tab w:val="left" w:pos="342"/>
                <w:tab w:val="left" w:pos="1440"/>
              </w:tabs>
              <w:suppressAutoHyphens/>
              <w:spacing w:after="56"/>
              <w:ind w:left="342" w:hanging="284"/>
              <w:rPr>
                <w:rFonts w:ascii="Arial" w:hAnsi="Arial" w:cs="Arial"/>
                <w:sz w:val="18"/>
                <w:szCs w:val="18"/>
              </w:rPr>
              <w:pPrChange w:id="2727" w:author="morayoa" w:date="2013-06-14T13:59:00Z">
                <w:pPr>
                  <w:numPr>
                    <w:numId w:val="7"/>
                  </w:numPr>
                  <w:tabs>
                    <w:tab w:val="left" w:pos="-720"/>
                    <w:tab w:val="left" w:pos="0"/>
                    <w:tab w:val="left" w:pos="342"/>
                    <w:tab w:val="left" w:pos="1440"/>
                  </w:tabs>
                  <w:suppressAutoHyphens/>
                  <w:spacing w:after="56"/>
                  <w:ind w:left="342" w:hanging="284"/>
                </w:pPr>
              </w:pPrChange>
            </w:pPr>
            <w:proofErr w:type="spellStart"/>
            <w:r w:rsidRPr="00A12F15">
              <w:rPr>
                <w:rFonts w:ascii="Arial" w:hAnsi="Arial" w:cs="Arial"/>
                <w:sz w:val="18"/>
                <w:szCs w:val="18"/>
              </w:rPr>
              <w:t>totalization</w:t>
            </w:r>
            <w:proofErr w:type="spellEnd"/>
            <w:r w:rsidRPr="00A12F15">
              <w:rPr>
                <w:rFonts w:ascii="Arial" w:hAnsi="Arial" w:cs="Arial"/>
                <w:sz w:val="18"/>
                <w:szCs w:val="18"/>
              </w:rPr>
              <w:t xml:space="preserve"> scale interval </w:t>
            </w:r>
            <w:r>
              <w:rPr>
                <w:rFonts w:ascii="Arial" w:hAnsi="Arial" w:cs="Arial"/>
                <w:sz w:val="18"/>
                <w:szCs w:val="18"/>
              </w:rPr>
              <w:t xml:space="preserve">d </w:t>
            </w:r>
            <w:r w:rsidRPr="00A12F15">
              <w:rPr>
                <w:rFonts w:ascii="Arial" w:hAnsi="Arial" w:cs="Arial"/>
                <w:sz w:val="18"/>
                <w:szCs w:val="18"/>
              </w:rPr>
              <w:t>= … kg or t</w:t>
            </w:r>
          </w:p>
        </w:tc>
        <w:tc>
          <w:tcPr>
            <w:tcW w:w="850"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ins w:id="2728" w:author="morayoa" w:date="2013-06-06T15:26:00Z"/>
                <w:rFonts w:ascii="Arial" w:hAnsi="Arial" w:cs="Arial"/>
                <w:sz w:val="18"/>
                <w:szCs w:val="18"/>
              </w:rPr>
            </w:pPr>
          </w:p>
        </w:tc>
        <w:tc>
          <w:tcPr>
            <w:tcW w:w="1417"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0658EE" w:rsidRPr="00A12F15" w:rsidTr="000658EE">
        <w:tc>
          <w:tcPr>
            <w:tcW w:w="993"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0658EE">
            <w:pPr>
              <w:numPr>
                <w:ilvl w:val="0"/>
                <w:numId w:val="6"/>
              </w:numPr>
              <w:tabs>
                <w:tab w:val="left" w:pos="342"/>
                <w:tab w:val="right" w:pos="4133"/>
              </w:tabs>
              <w:suppressAutoHyphens/>
              <w:spacing w:after="56"/>
              <w:ind w:left="342" w:hanging="284"/>
              <w:rPr>
                <w:rFonts w:ascii="Arial" w:hAnsi="Arial" w:cs="Arial"/>
                <w:sz w:val="18"/>
                <w:szCs w:val="18"/>
              </w:rPr>
              <w:pPrChange w:id="2729" w:author="morayoa" w:date="2013-06-14T13:59:00Z">
                <w:pPr>
                  <w:numPr>
                    <w:numId w:val="7"/>
                  </w:numPr>
                  <w:tabs>
                    <w:tab w:val="left" w:pos="342"/>
                    <w:tab w:val="right" w:pos="4133"/>
                  </w:tabs>
                  <w:suppressAutoHyphens/>
                  <w:spacing w:after="56"/>
                  <w:ind w:left="342" w:hanging="284"/>
                </w:pPr>
              </w:pPrChange>
            </w:pPr>
            <w:r w:rsidRPr="00A12F15">
              <w:rPr>
                <w:rFonts w:ascii="Arial" w:hAnsi="Arial" w:cs="Arial"/>
                <w:sz w:val="18"/>
                <w:szCs w:val="18"/>
              </w:rPr>
              <w:t>nominal speed(s) of the belt v =  m/s, or</w:t>
            </w:r>
          </w:p>
        </w:tc>
        <w:tc>
          <w:tcPr>
            <w:tcW w:w="850"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ins w:id="2730" w:author="morayoa" w:date="2013-06-06T15:26:00Z"/>
                <w:rFonts w:ascii="Arial" w:hAnsi="Arial" w:cs="Arial"/>
                <w:sz w:val="18"/>
                <w:szCs w:val="18"/>
              </w:rPr>
            </w:pPr>
          </w:p>
        </w:tc>
        <w:tc>
          <w:tcPr>
            <w:tcW w:w="1417"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0658EE" w:rsidRPr="00A12F15" w:rsidTr="000658EE">
        <w:tc>
          <w:tcPr>
            <w:tcW w:w="993"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0658EE">
            <w:pPr>
              <w:numPr>
                <w:ilvl w:val="0"/>
                <w:numId w:val="6"/>
              </w:numPr>
              <w:tabs>
                <w:tab w:val="left" w:pos="342"/>
                <w:tab w:val="right" w:pos="4133"/>
              </w:tabs>
              <w:suppressAutoHyphens/>
              <w:spacing w:after="56"/>
              <w:ind w:left="342" w:hanging="284"/>
              <w:rPr>
                <w:rFonts w:ascii="Arial" w:hAnsi="Arial" w:cs="Arial"/>
                <w:sz w:val="18"/>
                <w:szCs w:val="18"/>
              </w:rPr>
              <w:pPrChange w:id="2731" w:author="morayoa" w:date="2013-06-14T13:59:00Z">
                <w:pPr>
                  <w:numPr>
                    <w:numId w:val="7"/>
                  </w:numPr>
                  <w:tabs>
                    <w:tab w:val="left" w:pos="342"/>
                    <w:tab w:val="right" w:pos="4133"/>
                  </w:tabs>
                  <w:suppressAutoHyphens/>
                  <w:spacing w:after="56"/>
                  <w:ind w:left="342" w:hanging="284"/>
                </w:pPr>
              </w:pPrChange>
            </w:pPr>
            <w:r w:rsidRPr="00A12F15">
              <w:rPr>
                <w:rFonts w:ascii="Arial" w:hAnsi="Arial" w:cs="Arial"/>
                <w:sz w:val="18"/>
                <w:szCs w:val="18"/>
              </w:rPr>
              <w:t>range of speeds of the belt  v = .../... m/s</w:t>
            </w:r>
          </w:p>
        </w:tc>
        <w:tc>
          <w:tcPr>
            <w:tcW w:w="850"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ins w:id="2732" w:author="morayoa" w:date="2013-06-06T15:26:00Z"/>
                <w:rFonts w:ascii="Arial" w:hAnsi="Arial" w:cs="Arial"/>
                <w:sz w:val="18"/>
                <w:szCs w:val="18"/>
              </w:rPr>
            </w:pPr>
          </w:p>
        </w:tc>
        <w:tc>
          <w:tcPr>
            <w:tcW w:w="1417"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0658EE" w:rsidRPr="00A12F15" w:rsidTr="000658EE">
        <w:tc>
          <w:tcPr>
            <w:tcW w:w="993"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0658EE">
            <w:pPr>
              <w:numPr>
                <w:ilvl w:val="0"/>
                <w:numId w:val="6"/>
              </w:numPr>
              <w:tabs>
                <w:tab w:val="left" w:pos="-720"/>
                <w:tab w:val="left" w:pos="0"/>
                <w:tab w:val="left" w:pos="259"/>
                <w:tab w:val="left" w:pos="342"/>
                <w:tab w:val="left" w:pos="1440"/>
              </w:tabs>
              <w:suppressAutoHyphens/>
              <w:spacing w:after="56"/>
              <w:ind w:left="342" w:hanging="284"/>
              <w:rPr>
                <w:rFonts w:ascii="Arial" w:hAnsi="Arial" w:cs="Arial"/>
                <w:sz w:val="18"/>
                <w:szCs w:val="18"/>
              </w:rPr>
              <w:pPrChange w:id="2733" w:author="morayoa" w:date="2013-06-14T13:59:00Z">
                <w:pPr>
                  <w:numPr>
                    <w:numId w:val="7"/>
                  </w:numPr>
                  <w:tabs>
                    <w:tab w:val="left" w:pos="-720"/>
                    <w:tab w:val="left" w:pos="0"/>
                    <w:tab w:val="left" w:pos="259"/>
                    <w:tab w:val="left" w:pos="342"/>
                    <w:tab w:val="left" w:pos="1440"/>
                  </w:tabs>
                  <w:suppressAutoHyphens/>
                  <w:spacing w:after="56"/>
                  <w:ind w:left="342" w:hanging="284"/>
                </w:pPr>
              </w:pPrChange>
            </w:pPr>
            <w:r w:rsidRPr="00A12F15">
              <w:rPr>
                <w:rFonts w:ascii="Arial" w:hAnsi="Arial" w:cs="Arial"/>
                <w:sz w:val="18"/>
                <w:szCs w:val="18"/>
              </w:rPr>
              <w:t xml:space="preserve">maximum </w:t>
            </w:r>
            <w:proofErr w:type="spellStart"/>
            <w:r w:rsidRPr="00A12F15">
              <w:rPr>
                <w:rFonts w:ascii="Arial" w:hAnsi="Arial" w:cs="Arial"/>
                <w:sz w:val="18"/>
                <w:szCs w:val="18"/>
              </w:rPr>
              <w:t>flowrate</w:t>
            </w:r>
            <w:proofErr w:type="spellEnd"/>
            <w:r w:rsidRPr="00A12F15">
              <w:rPr>
                <w:rFonts w:ascii="Arial" w:hAnsi="Arial" w:cs="Arial"/>
                <w:sz w:val="18"/>
                <w:szCs w:val="18"/>
              </w:rPr>
              <w:t xml:space="preserve">  </w:t>
            </w:r>
            <w:proofErr w:type="spellStart"/>
            <w:r w:rsidRPr="00A12F15">
              <w:rPr>
                <w:rFonts w:ascii="Arial" w:hAnsi="Arial" w:cs="Arial"/>
                <w:sz w:val="18"/>
                <w:szCs w:val="18"/>
              </w:rPr>
              <w:t>Qmax</w:t>
            </w:r>
            <w:proofErr w:type="spellEnd"/>
            <w:r w:rsidRPr="00A12F15">
              <w:rPr>
                <w:rFonts w:ascii="Arial" w:hAnsi="Arial" w:cs="Arial"/>
                <w:sz w:val="18"/>
                <w:szCs w:val="18"/>
              </w:rPr>
              <w:t xml:space="preserve"> = ... g/h, kg/h or t/h</w:t>
            </w:r>
          </w:p>
        </w:tc>
        <w:tc>
          <w:tcPr>
            <w:tcW w:w="850"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ins w:id="2734" w:author="morayoa" w:date="2013-06-06T15:26:00Z"/>
                <w:rFonts w:ascii="Arial" w:hAnsi="Arial" w:cs="Arial"/>
                <w:sz w:val="18"/>
                <w:szCs w:val="18"/>
              </w:rPr>
            </w:pPr>
          </w:p>
        </w:tc>
        <w:tc>
          <w:tcPr>
            <w:tcW w:w="1417"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0658EE" w:rsidRPr="00A12F15" w:rsidTr="000658EE">
        <w:tc>
          <w:tcPr>
            <w:tcW w:w="993"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0658EE">
            <w:pPr>
              <w:numPr>
                <w:ilvl w:val="0"/>
                <w:numId w:val="6"/>
              </w:numPr>
              <w:tabs>
                <w:tab w:val="left" w:pos="-720"/>
                <w:tab w:val="left" w:pos="0"/>
                <w:tab w:val="left" w:pos="259"/>
                <w:tab w:val="left" w:pos="342"/>
                <w:tab w:val="left" w:pos="1440"/>
              </w:tabs>
              <w:suppressAutoHyphens/>
              <w:spacing w:after="56"/>
              <w:ind w:left="342" w:hanging="284"/>
              <w:rPr>
                <w:rFonts w:ascii="Arial" w:hAnsi="Arial" w:cs="Arial"/>
                <w:sz w:val="18"/>
                <w:szCs w:val="18"/>
              </w:rPr>
              <w:pPrChange w:id="2735" w:author="morayoa" w:date="2013-06-14T13:59:00Z">
                <w:pPr>
                  <w:numPr>
                    <w:numId w:val="7"/>
                  </w:numPr>
                  <w:tabs>
                    <w:tab w:val="left" w:pos="-720"/>
                    <w:tab w:val="left" w:pos="0"/>
                    <w:tab w:val="left" w:pos="259"/>
                    <w:tab w:val="left" w:pos="342"/>
                    <w:tab w:val="left" w:pos="1440"/>
                  </w:tabs>
                  <w:suppressAutoHyphens/>
                  <w:spacing w:after="56"/>
                  <w:ind w:left="342" w:hanging="284"/>
                </w:pPr>
              </w:pPrChange>
            </w:pPr>
            <w:r w:rsidRPr="00A12F15">
              <w:rPr>
                <w:rFonts w:ascii="Arial" w:hAnsi="Arial" w:cs="Arial"/>
                <w:sz w:val="18"/>
                <w:szCs w:val="18"/>
              </w:rPr>
              <w:t xml:space="preserve">minimum </w:t>
            </w:r>
            <w:proofErr w:type="spellStart"/>
            <w:r w:rsidRPr="00A12F15">
              <w:rPr>
                <w:rFonts w:ascii="Arial" w:hAnsi="Arial" w:cs="Arial"/>
                <w:sz w:val="18"/>
                <w:szCs w:val="18"/>
              </w:rPr>
              <w:t>flowrate</w:t>
            </w:r>
            <w:proofErr w:type="spellEnd"/>
            <w:r w:rsidRPr="00A12F15">
              <w:rPr>
                <w:rFonts w:ascii="Arial" w:hAnsi="Arial" w:cs="Arial"/>
                <w:sz w:val="18"/>
                <w:szCs w:val="18"/>
              </w:rPr>
              <w:t xml:space="preserve">   </w:t>
            </w:r>
            <w:proofErr w:type="spellStart"/>
            <w:r w:rsidRPr="00A12F15">
              <w:rPr>
                <w:rFonts w:ascii="Arial" w:hAnsi="Arial" w:cs="Arial"/>
                <w:sz w:val="18"/>
                <w:szCs w:val="18"/>
              </w:rPr>
              <w:t>Qmin</w:t>
            </w:r>
            <w:proofErr w:type="spellEnd"/>
            <w:r w:rsidRPr="00A12F15">
              <w:rPr>
                <w:rFonts w:ascii="Arial" w:hAnsi="Arial" w:cs="Arial"/>
                <w:sz w:val="18"/>
                <w:szCs w:val="18"/>
              </w:rPr>
              <w:t xml:space="preserve"> = ... g/h, kg/h or t/h</w:t>
            </w:r>
          </w:p>
        </w:tc>
        <w:tc>
          <w:tcPr>
            <w:tcW w:w="850"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ins w:id="2736" w:author="morayoa" w:date="2013-06-06T15:26:00Z"/>
                <w:rFonts w:ascii="Arial" w:hAnsi="Arial" w:cs="Arial"/>
                <w:sz w:val="18"/>
                <w:szCs w:val="18"/>
              </w:rPr>
            </w:pPr>
          </w:p>
        </w:tc>
        <w:tc>
          <w:tcPr>
            <w:tcW w:w="1417"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0658EE" w:rsidRPr="00A12F15" w:rsidTr="000658EE">
        <w:tc>
          <w:tcPr>
            <w:tcW w:w="993" w:type="dxa"/>
            <w:tcBorders>
              <w:top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402" w:type="dxa"/>
          </w:tcPr>
          <w:p w:rsidR="00000000" w:rsidRDefault="000658EE">
            <w:pPr>
              <w:numPr>
                <w:ilvl w:val="0"/>
                <w:numId w:val="6"/>
              </w:numPr>
              <w:tabs>
                <w:tab w:val="left" w:pos="-720"/>
                <w:tab w:val="left" w:pos="0"/>
                <w:tab w:val="left" w:pos="259"/>
                <w:tab w:val="left" w:pos="342"/>
                <w:tab w:val="left" w:pos="1440"/>
              </w:tabs>
              <w:suppressAutoHyphens/>
              <w:spacing w:after="56"/>
              <w:ind w:left="341" w:hanging="283"/>
              <w:rPr>
                <w:rFonts w:ascii="Arial" w:hAnsi="Arial" w:cs="Arial"/>
                <w:sz w:val="18"/>
                <w:szCs w:val="18"/>
              </w:rPr>
              <w:pPrChange w:id="2737" w:author="morayoa" w:date="2013-06-14T13:59:00Z">
                <w:pPr>
                  <w:numPr>
                    <w:numId w:val="7"/>
                  </w:numPr>
                  <w:tabs>
                    <w:tab w:val="left" w:pos="-720"/>
                    <w:tab w:val="left" w:pos="0"/>
                    <w:tab w:val="left" w:pos="259"/>
                    <w:tab w:val="left" w:pos="342"/>
                    <w:tab w:val="left" w:pos="1440"/>
                  </w:tabs>
                  <w:suppressAutoHyphens/>
                  <w:spacing w:after="56"/>
                  <w:ind w:left="341" w:hanging="283"/>
                </w:pPr>
              </w:pPrChange>
            </w:pPr>
            <w:r w:rsidRPr="00A12F15">
              <w:rPr>
                <w:rFonts w:ascii="Arial" w:hAnsi="Arial" w:cs="Arial"/>
                <w:sz w:val="18"/>
                <w:szCs w:val="18"/>
              </w:rPr>
              <w:t xml:space="preserve">minimum totalized load    </w:t>
            </w:r>
            <w:proofErr w:type="spellStart"/>
            <w:r w:rsidRPr="00A12F15">
              <w:rPr>
                <w:rFonts w:ascii="Arial" w:hAnsi="Arial" w:cs="Arial"/>
                <w:sz w:val="18"/>
                <w:szCs w:val="18"/>
              </w:rPr>
              <w:t>Σ</w:t>
            </w:r>
            <w:r w:rsidRPr="00A12F15">
              <w:rPr>
                <w:rFonts w:ascii="Arial" w:hAnsi="Arial" w:cs="Arial"/>
                <w:sz w:val="18"/>
                <w:szCs w:val="18"/>
                <w:vertAlign w:val="subscript"/>
              </w:rPr>
              <w:t>min</w:t>
            </w:r>
            <w:proofErr w:type="spellEnd"/>
            <w:r w:rsidRPr="00A12F15">
              <w:rPr>
                <w:rFonts w:ascii="Arial" w:hAnsi="Arial" w:cs="Arial"/>
                <w:sz w:val="18"/>
                <w:szCs w:val="18"/>
              </w:rPr>
              <w:t xml:space="preserve"> = ... g, kg or t</w:t>
            </w:r>
          </w:p>
        </w:tc>
        <w:tc>
          <w:tcPr>
            <w:tcW w:w="850"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ins w:id="2738" w:author="morayoa" w:date="2013-06-06T15:26:00Z"/>
                <w:rFonts w:ascii="Arial" w:hAnsi="Arial" w:cs="Arial"/>
                <w:sz w:val="18"/>
                <w:szCs w:val="18"/>
              </w:rPr>
            </w:pPr>
          </w:p>
        </w:tc>
        <w:tc>
          <w:tcPr>
            <w:tcW w:w="1417"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bl>
    <w:p w:rsidR="00853E75" w:rsidRPr="00A12F15" w:rsidRDefault="00FB497E">
      <w:pPr>
        <w:rPr>
          <w:rFonts w:ascii="Arial" w:hAnsi="Arial" w:cs="Arial"/>
          <w:sz w:val="18"/>
          <w:szCs w:val="18"/>
        </w:rPr>
      </w:pPr>
      <w:r w:rsidRPr="00A12F15">
        <w:rPr>
          <w:rFonts w:ascii="Arial" w:hAnsi="Arial" w:cs="Arial"/>
          <w:sz w:val="18"/>
          <w:szCs w:val="18"/>
        </w:rPr>
        <w:br w:type="page"/>
      </w:r>
    </w:p>
    <w:p w:rsidR="00E7071C" w:rsidRPr="00A12F15" w:rsidRDefault="00E7071C" w:rsidP="00E7071C">
      <w:pPr>
        <w:rPr>
          <w:rFonts w:ascii="Arial" w:hAnsi="Arial" w:cs="Arial"/>
          <w:vanish/>
          <w:sz w:val="18"/>
          <w:szCs w:val="18"/>
        </w:rPr>
      </w:pPr>
    </w:p>
    <w:tbl>
      <w:tblPr>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
      <w:tblGrid>
        <w:gridCol w:w="993"/>
        <w:gridCol w:w="1134"/>
        <w:gridCol w:w="3260"/>
        <w:gridCol w:w="850"/>
        <w:gridCol w:w="567"/>
        <w:gridCol w:w="142"/>
        <w:gridCol w:w="567"/>
        <w:gridCol w:w="142"/>
        <w:gridCol w:w="1559"/>
      </w:tblGrid>
      <w:tr w:rsidR="000658EE" w:rsidRPr="00A12F15" w:rsidTr="003F2A7A">
        <w:tc>
          <w:tcPr>
            <w:tcW w:w="993" w:type="dxa"/>
            <w:tcBorders>
              <w:bottom w:val="single" w:sz="8" w:space="0" w:color="auto"/>
            </w:tcBorders>
          </w:tcPr>
          <w:p w:rsidR="000658EE" w:rsidRPr="00A12F15" w:rsidRDefault="00FC47BA" w:rsidP="00914991">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b/>
                <w:sz w:val="18"/>
                <w:szCs w:val="18"/>
              </w:rPr>
              <w:fldChar w:fldCharType="begin"/>
            </w:r>
            <w:r w:rsidR="000658EE" w:rsidRPr="00A12F15">
              <w:rPr>
                <w:rFonts w:ascii="Arial" w:hAnsi="Arial" w:cs="Arial"/>
                <w:b/>
                <w:sz w:val="18"/>
                <w:szCs w:val="18"/>
              </w:rPr>
              <w:instrText xml:space="preserve">PRIVATE </w:instrText>
            </w:r>
            <w:r w:rsidRPr="00A12F15">
              <w:rPr>
                <w:rFonts w:ascii="Arial" w:hAnsi="Arial" w:cs="Arial"/>
                <w:b/>
                <w:sz w:val="18"/>
                <w:szCs w:val="18"/>
              </w:rPr>
              <w:fldChar w:fldCharType="end"/>
            </w:r>
            <w:r w:rsidR="000658EE" w:rsidRPr="00A12F15">
              <w:rPr>
                <w:rFonts w:ascii="Arial" w:hAnsi="Arial" w:cs="Arial"/>
                <w:b/>
                <w:sz w:val="18"/>
                <w:szCs w:val="18"/>
              </w:rPr>
              <w:t xml:space="preserve"> R 50-1</w:t>
            </w:r>
          </w:p>
        </w:tc>
        <w:tc>
          <w:tcPr>
            <w:tcW w:w="1134" w:type="dxa"/>
          </w:tcPr>
          <w:p w:rsidR="000658EE" w:rsidRPr="00A12F15" w:rsidRDefault="000658EE" w:rsidP="00851887">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b/>
                <w:sz w:val="18"/>
                <w:szCs w:val="18"/>
              </w:rPr>
              <w:t>Test</w:t>
            </w:r>
          </w:p>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r w:rsidRPr="00A12F15">
              <w:rPr>
                <w:rFonts w:ascii="Arial" w:hAnsi="Arial" w:cs="Arial"/>
                <w:b/>
                <w:sz w:val="18"/>
                <w:szCs w:val="18"/>
              </w:rPr>
              <w:t>procedure</w:t>
            </w:r>
          </w:p>
        </w:tc>
        <w:tc>
          <w:tcPr>
            <w:tcW w:w="3260" w:type="dxa"/>
          </w:tcPr>
          <w:p w:rsidR="000658EE" w:rsidRPr="00A12F15" w:rsidRDefault="000658EE" w:rsidP="00851887">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b/>
                <w:sz w:val="18"/>
                <w:szCs w:val="18"/>
              </w:rPr>
              <w:t xml:space="preserve">Belt </w:t>
            </w:r>
            <w:proofErr w:type="spellStart"/>
            <w:r w:rsidRPr="00A12F15">
              <w:rPr>
                <w:rFonts w:ascii="Arial" w:hAnsi="Arial" w:cs="Arial"/>
                <w:b/>
                <w:sz w:val="18"/>
                <w:szCs w:val="18"/>
              </w:rPr>
              <w:t>weighers</w:t>
            </w:r>
            <w:proofErr w:type="spellEnd"/>
          </w:p>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r w:rsidRPr="00A12F15">
              <w:rPr>
                <w:rFonts w:ascii="Arial" w:hAnsi="Arial" w:cs="Arial"/>
                <w:b/>
                <w:sz w:val="18"/>
                <w:szCs w:val="18"/>
              </w:rPr>
              <w:t>Checklist</w:t>
            </w:r>
          </w:p>
        </w:tc>
        <w:tc>
          <w:tcPr>
            <w:tcW w:w="850"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r w:rsidRPr="00A12F15">
              <w:rPr>
                <w:rFonts w:ascii="Arial" w:hAnsi="Arial" w:cs="Arial"/>
                <w:b/>
                <w:sz w:val="18"/>
                <w:szCs w:val="18"/>
              </w:rPr>
              <w:t>Passed</w:t>
            </w:r>
          </w:p>
        </w:tc>
        <w:tc>
          <w:tcPr>
            <w:tcW w:w="709" w:type="dxa"/>
            <w:gridSpan w:val="2"/>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r w:rsidRPr="00A12F15">
              <w:rPr>
                <w:rFonts w:ascii="Arial" w:hAnsi="Arial" w:cs="Arial"/>
                <w:b/>
                <w:sz w:val="18"/>
                <w:szCs w:val="18"/>
              </w:rPr>
              <w:t>Failed</w:t>
            </w:r>
          </w:p>
        </w:tc>
        <w:tc>
          <w:tcPr>
            <w:tcW w:w="709" w:type="dxa"/>
            <w:gridSpan w:val="2"/>
          </w:tcPr>
          <w:p w:rsidR="000658EE" w:rsidRPr="00A12F15" w:rsidDel="00DC255E" w:rsidRDefault="000658EE"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ins w:id="2739" w:author="morayoa" w:date="2013-06-06T15:28:00Z">
              <w:r>
                <w:rPr>
                  <w:rFonts w:ascii="Arial" w:hAnsi="Arial" w:cs="Arial"/>
                  <w:b/>
                  <w:sz w:val="18"/>
                  <w:szCs w:val="18"/>
                </w:rPr>
                <w:t>N/A</w:t>
              </w:r>
            </w:ins>
          </w:p>
        </w:tc>
        <w:tc>
          <w:tcPr>
            <w:tcW w:w="1559"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del w:id="2740" w:author="morayoa" w:date="2013-06-06T09:05:00Z">
              <w:r w:rsidRPr="00A12F15" w:rsidDel="00DC255E">
                <w:rPr>
                  <w:rFonts w:ascii="Arial" w:hAnsi="Arial" w:cs="Arial"/>
                  <w:b/>
                  <w:sz w:val="18"/>
                  <w:szCs w:val="18"/>
                </w:rPr>
                <w:delText>Remarks</w:delText>
              </w:r>
            </w:del>
            <w:ins w:id="2741" w:author="morayoa" w:date="2013-06-06T09:05:00Z">
              <w:r>
                <w:rPr>
                  <w:rFonts w:ascii="Arial" w:hAnsi="Arial" w:cs="Arial"/>
                  <w:b/>
                  <w:sz w:val="18"/>
                  <w:szCs w:val="18"/>
                </w:rPr>
                <w:t>Observations</w:t>
              </w:r>
            </w:ins>
            <w:fldSimple w:instr=" NOTEREF _Ref324497122 \f \h  \* MERGEFORMAT ">
              <w:ins w:id="2742" w:author="morayoa" w:date="2013-06-14T14:16:00Z">
                <w:r w:rsidR="00FC47BA" w:rsidRPr="00FC47BA">
                  <w:rPr>
                    <w:rStyle w:val="FootnoteReference"/>
                    <w:rFonts w:ascii="Arial" w:hAnsi="Arial" w:cs="Arial"/>
                    <w:sz w:val="18"/>
                    <w:szCs w:val="18"/>
                    <w:rPrChange w:id="2743" w:author="morayoa" w:date="2013-06-14T14:16:00Z">
                      <w:rPr/>
                    </w:rPrChange>
                  </w:rPr>
                  <w:t>3</w:t>
                </w:r>
              </w:ins>
              <w:del w:id="2744" w:author="morayoa" w:date="2013-06-05T13:45:00Z">
                <w:r w:rsidRPr="00932065" w:rsidDel="000A507D">
                  <w:rPr>
                    <w:rStyle w:val="FootnoteReference"/>
                    <w:rFonts w:ascii="Arial" w:hAnsi="Arial" w:cs="Arial"/>
                    <w:sz w:val="18"/>
                    <w:szCs w:val="18"/>
                  </w:rPr>
                  <w:delText>3</w:delText>
                </w:r>
              </w:del>
            </w:fldSimple>
          </w:p>
        </w:tc>
      </w:tr>
      <w:tr w:rsidR="000658EE" w:rsidRPr="00A12F15" w:rsidTr="003F2A7A">
        <w:tc>
          <w:tcPr>
            <w:tcW w:w="993" w:type="dxa"/>
            <w:tcBorders>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3.9.3</w:t>
            </w:r>
          </w:p>
        </w:tc>
        <w:tc>
          <w:tcPr>
            <w:tcW w:w="1134" w:type="dxa"/>
            <w:tcBorders>
              <w:bottom w:val="single" w:sz="8" w:space="0" w:color="auto"/>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Observe</w:t>
            </w:r>
          </w:p>
        </w:tc>
        <w:tc>
          <w:tcPr>
            <w:tcW w:w="3260"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Supplementary markings: as required by metrological authority</w:t>
            </w:r>
          </w:p>
        </w:tc>
        <w:tc>
          <w:tcPr>
            <w:tcW w:w="1559" w:type="dxa"/>
            <w:gridSpan w:val="3"/>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 xml:space="preserve">Note in </w:t>
            </w:r>
            <w:del w:id="2745" w:author="morayoa" w:date="2013-06-06T09:06:00Z">
              <w:r w:rsidRPr="00A12F15" w:rsidDel="00DC255E">
                <w:rPr>
                  <w:rFonts w:ascii="Arial" w:hAnsi="Arial" w:cs="Arial"/>
                  <w:sz w:val="18"/>
                  <w:szCs w:val="18"/>
                </w:rPr>
                <w:delText>remarks</w:delText>
              </w:r>
            </w:del>
            <w:ins w:id="2746" w:author="morayoa" w:date="2013-06-06T09:43:00Z">
              <w:r>
                <w:rPr>
                  <w:rFonts w:ascii="Arial" w:hAnsi="Arial" w:cs="Arial"/>
                  <w:sz w:val="18"/>
                  <w:szCs w:val="18"/>
                </w:rPr>
                <w:t>Observations</w:t>
              </w:r>
            </w:ins>
          </w:p>
        </w:tc>
        <w:tc>
          <w:tcPr>
            <w:tcW w:w="709" w:type="dxa"/>
            <w:gridSpan w:val="2"/>
          </w:tcPr>
          <w:p w:rsidR="000658EE" w:rsidRPr="00A12F15" w:rsidRDefault="000658EE" w:rsidP="00E7071C">
            <w:pPr>
              <w:tabs>
                <w:tab w:val="left" w:pos="-720"/>
                <w:tab w:val="left" w:pos="0"/>
                <w:tab w:val="left" w:pos="259"/>
                <w:tab w:val="left" w:pos="604"/>
                <w:tab w:val="left" w:pos="816"/>
                <w:tab w:val="left" w:pos="1440"/>
              </w:tabs>
              <w:suppressAutoHyphens/>
              <w:spacing w:after="56"/>
              <w:rPr>
                <w:ins w:id="2747" w:author="morayoa" w:date="2013-06-06T15:28:00Z"/>
                <w:rFonts w:ascii="Arial" w:hAnsi="Arial" w:cs="Arial"/>
                <w:sz w:val="18"/>
                <w:szCs w:val="18"/>
              </w:rPr>
            </w:pPr>
          </w:p>
        </w:tc>
        <w:tc>
          <w:tcPr>
            <w:tcW w:w="1559"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0658EE" w:rsidRPr="00A12F15" w:rsidTr="003F2A7A">
        <w:tc>
          <w:tcPr>
            <w:tcW w:w="993"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3.9.4</w:t>
            </w:r>
          </w:p>
        </w:tc>
        <w:tc>
          <w:tcPr>
            <w:tcW w:w="1134" w:type="dxa"/>
            <w:tcBorders>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Observe</w:t>
            </w:r>
          </w:p>
        </w:tc>
        <w:tc>
          <w:tcPr>
            <w:tcW w:w="3260"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Presentation of descriptive markings:</w:t>
            </w:r>
          </w:p>
        </w:tc>
        <w:tc>
          <w:tcPr>
            <w:tcW w:w="850" w:type="dxa"/>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709" w:type="dxa"/>
            <w:gridSpan w:val="2"/>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709" w:type="dxa"/>
            <w:gridSpan w:val="2"/>
          </w:tcPr>
          <w:p w:rsidR="000658EE" w:rsidRPr="00A12F15" w:rsidRDefault="000658EE" w:rsidP="00E7071C">
            <w:pPr>
              <w:tabs>
                <w:tab w:val="left" w:pos="-720"/>
                <w:tab w:val="left" w:pos="0"/>
                <w:tab w:val="left" w:pos="259"/>
                <w:tab w:val="left" w:pos="604"/>
                <w:tab w:val="left" w:pos="816"/>
                <w:tab w:val="left" w:pos="1440"/>
              </w:tabs>
              <w:suppressAutoHyphens/>
              <w:spacing w:after="56"/>
              <w:rPr>
                <w:ins w:id="2748" w:author="morayoa" w:date="2013-06-06T15:28:00Z"/>
                <w:rFonts w:ascii="Arial" w:hAnsi="Arial" w:cs="Arial"/>
                <w:sz w:val="18"/>
                <w:szCs w:val="18"/>
              </w:rPr>
            </w:pPr>
          </w:p>
        </w:tc>
        <w:tc>
          <w:tcPr>
            <w:tcW w:w="1559"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0658EE" w:rsidRPr="00A12F15" w:rsidTr="007146A4">
        <w:tc>
          <w:tcPr>
            <w:tcW w:w="993"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0658EE">
            <w:pPr>
              <w:numPr>
                <w:ilvl w:val="0"/>
                <w:numId w:val="39"/>
              </w:numPr>
              <w:tabs>
                <w:tab w:val="left" w:pos="-720"/>
                <w:tab w:val="left" w:pos="0"/>
                <w:tab w:val="left" w:pos="200"/>
                <w:tab w:val="left" w:pos="342"/>
                <w:tab w:val="left" w:pos="1440"/>
              </w:tabs>
              <w:suppressAutoHyphens/>
              <w:spacing w:after="56"/>
              <w:ind w:left="200" w:hanging="200"/>
              <w:rPr>
                <w:rFonts w:ascii="Arial" w:hAnsi="Arial" w:cs="Arial"/>
                <w:sz w:val="18"/>
                <w:szCs w:val="18"/>
              </w:rPr>
              <w:pPrChange w:id="2749" w:author="morayoa" w:date="2013-06-14T13:59:00Z">
                <w:pPr>
                  <w:numPr>
                    <w:numId w:val="40"/>
                  </w:numPr>
                  <w:tabs>
                    <w:tab w:val="left" w:pos="-720"/>
                    <w:tab w:val="left" w:pos="0"/>
                    <w:tab w:val="left" w:pos="200"/>
                    <w:tab w:val="left" w:pos="342"/>
                    <w:tab w:val="left" w:pos="1440"/>
                  </w:tabs>
                  <w:suppressAutoHyphens/>
                  <w:spacing w:after="56"/>
                  <w:ind w:left="200" w:hanging="200"/>
                </w:pPr>
              </w:pPrChange>
            </w:pPr>
            <w:r w:rsidRPr="00A12F15">
              <w:rPr>
                <w:rFonts w:ascii="Arial" w:hAnsi="Arial" w:cs="Arial"/>
                <w:sz w:val="18"/>
                <w:szCs w:val="18"/>
              </w:rPr>
              <w:t>indelible and of a size, shape and clarity to enable legibility under typical weighing conditions</w:t>
            </w:r>
          </w:p>
        </w:tc>
        <w:tc>
          <w:tcPr>
            <w:tcW w:w="850" w:type="dxa"/>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709" w:type="dxa"/>
            <w:gridSpan w:val="2"/>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709" w:type="dxa"/>
            <w:gridSpan w:val="2"/>
          </w:tcPr>
          <w:p w:rsidR="000658EE" w:rsidRPr="00A12F15" w:rsidRDefault="000658EE" w:rsidP="00E7071C">
            <w:pPr>
              <w:tabs>
                <w:tab w:val="left" w:pos="-720"/>
                <w:tab w:val="left" w:pos="0"/>
                <w:tab w:val="left" w:pos="259"/>
                <w:tab w:val="left" w:pos="604"/>
                <w:tab w:val="left" w:pos="816"/>
                <w:tab w:val="left" w:pos="1440"/>
              </w:tabs>
              <w:suppressAutoHyphens/>
              <w:spacing w:after="56"/>
              <w:rPr>
                <w:ins w:id="2750" w:author="morayoa" w:date="2013-06-06T15:28:00Z"/>
                <w:rFonts w:ascii="Arial" w:hAnsi="Arial" w:cs="Arial"/>
                <w:sz w:val="18"/>
                <w:szCs w:val="18"/>
              </w:rPr>
            </w:pPr>
          </w:p>
        </w:tc>
        <w:tc>
          <w:tcPr>
            <w:tcW w:w="1559"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0658EE" w:rsidRPr="00A12F15" w:rsidTr="007146A4">
        <w:tc>
          <w:tcPr>
            <w:tcW w:w="993"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0658EE">
            <w:pPr>
              <w:widowControl w:val="0"/>
              <w:numPr>
                <w:ilvl w:val="0"/>
                <w:numId w:val="39"/>
              </w:numPr>
              <w:tabs>
                <w:tab w:val="left" w:pos="200"/>
                <w:tab w:val="left" w:pos="342"/>
              </w:tabs>
              <w:ind w:left="200" w:hanging="200"/>
              <w:rPr>
                <w:rFonts w:ascii="Arial" w:hAnsi="Arial" w:cs="Arial"/>
                <w:snapToGrid w:val="0"/>
                <w:sz w:val="18"/>
                <w:szCs w:val="18"/>
              </w:rPr>
              <w:pPrChange w:id="2751" w:author="morayoa" w:date="2013-06-14T13:59:00Z">
                <w:pPr>
                  <w:widowControl w:val="0"/>
                  <w:numPr>
                    <w:numId w:val="40"/>
                  </w:numPr>
                  <w:tabs>
                    <w:tab w:val="left" w:pos="200"/>
                    <w:tab w:val="left" w:pos="342"/>
                  </w:tabs>
                  <w:ind w:left="200" w:hanging="200"/>
                </w:pPr>
              </w:pPrChange>
            </w:pPr>
            <w:proofErr w:type="gramStart"/>
            <w:r w:rsidRPr="00A12F15">
              <w:rPr>
                <w:rFonts w:ascii="Arial" w:hAnsi="Arial" w:cs="Arial"/>
                <w:snapToGrid w:val="0"/>
                <w:sz w:val="18"/>
                <w:szCs w:val="18"/>
              </w:rPr>
              <w:t>either</w:t>
            </w:r>
            <w:proofErr w:type="gramEnd"/>
            <w:r w:rsidRPr="00A12F15">
              <w:rPr>
                <w:rFonts w:ascii="Arial" w:hAnsi="Arial" w:cs="Arial"/>
                <w:snapToGrid w:val="0"/>
                <w:sz w:val="18"/>
                <w:szCs w:val="18"/>
              </w:rPr>
              <w:t xml:space="preserve"> in the national language or </w:t>
            </w:r>
            <w:r w:rsidRPr="00A12F15">
              <w:rPr>
                <w:rFonts w:ascii="Arial" w:hAnsi="Arial" w:cs="Arial"/>
                <w:iCs/>
                <w:sz w:val="18"/>
                <w:szCs w:val="18"/>
              </w:rPr>
              <w:t>a language which is allowed to be applied in the particular country</w:t>
            </w:r>
            <w:r w:rsidRPr="00A12F15">
              <w:rPr>
                <w:rFonts w:ascii="Arial" w:hAnsi="Arial" w:cs="Arial"/>
                <w:snapToGrid w:val="0"/>
                <w:sz w:val="18"/>
                <w:szCs w:val="18"/>
              </w:rPr>
              <w:t xml:space="preserve"> or in form of adequate, internationally agreed and published pictograms or signs.</w:t>
            </w:r>
          </w:p>
        </w:tc>
        <w:tc>
          <w:tcPr>
            <w:tcW w:w="1559" w:type="dxa"/>
            <w:gridSpan w:val="3"/>
          </w:tcPr>
          <w:p w:rsidR="000658EE" w:rsidRPr="00A12F15" w:rsidRDefault="000658EE" w:rsidP="00E7071C">
            <w:pPr>
              <w:tabs>
                <w:tab w:val="left" w:pos="-720"/>
                <w:tab w:val="left" w:pos="0"/>
                <w:tab w:val="left" w:pos="259"/>
                <w:tab w:val="left" w:pos="604"/>
                <w:tab w:val="left" w:pos="816"/>
                <w:tab w:val="left" w:pos="1440"/>
              </w:tabs>
              <w:suppressAutoHyphens/>
              <w:jc w:val="center"/>
              <w:rPr>
                <w:rFonts w:ascii="Arial" w:hAnsi="Arial" w:cs="Arial"/>
                <w:sz w:val="18"/>
                <w:szCs w:val="18"/>
              </w:rPr>
            </w:pPr>
            <w:r w:rsidRPr="00A12F15">
              <w:rPr>
                <w:rFonts w:ascii="Arial" w:hAnsi="Arial" w:cs="Arial"/>
                <w:sz w:val="18"/>
                <w:szCs w:val="18"/>
              </w:rPr>
              <w:t>Confirm</w:t>
            </w:r>
          </w:p>
        </w:tc>
        <w:tc>
          <w:tcPr>
            <w:tcW w:w="709" w:type="dxa"/>
            <w:gridSpan w:val="2"/>
          </w:tcPr>
          <w:p w:rsidR="000658EE" w:rsidRPr="00A12F15" w:rsidRDefault="000658EE" w:rsidP="00E7071C">
            <w:pPr>
              <w:tabs>
                <w:tab w:val="left" w:pos="-720"/>
                <w:tab w:val="left" w:pos="0"/>
                <w:tab w:val="left" w:pos="259"/>
                <w:tab w:val="left" w:pos="604"/>
                <w:tab w:val="left" w:pos="816"/>
                <w:tab w:val="left" w:pos="1440"/>
              </w:tabs>
              <w:suppressAutoHyphens/>
              <w:spacing w:after="56"/>
              <w:rPr>
                <w:ins w:id="2752" w:author="morayoa" w:date="2013-06-06T15:28:00Z"/>
                <w:rFonts w:ascii="Arial" w:hAnsi="Arial" w:cs="Arial"/>
                <w:sz w:val="18"/>
                <w:szCs w:val="18"/>
              </w:rPr>
            </w:pPr>
          </w:p>
        </w:tc>
        <w:tc>
          <w:tcPr>
            <w:tcW w:w="1559"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0658EE" w:rsidRPr="00A12F15" w:rsidTr="007146A4">
        <w:tc>
          <w:tcPr>
            <w:tcW w:w="993"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0658EE">
            <w:pPr>
              <w:numPr>
                <w:ilvl w:val="0"/>
                <w:numId w:val="39"/>
              </w:numPr>
              <w:tabs>
                <w:tab w:val="left" w:pos="-720"/>
                <w:tab w:val="left" w:pos="0"/>
                <w:tab w:val="left" w:pos="200"/>
                <w:tab w:val="left" w:pos="342"/>
                <w:tab w:val="left" w:pos="1440"/>
              </w:tabs>
              <w:suppressAutoHyphens/>
              <w:spacing w:after="56"/>
              <w:ind w:left="200" w:hanging="200"/>
              <w:rPr>
                <w:rFonts w:ascii="Arial" w:hAnsi="Arial" w:cs="Arial"/>
                <w:sz w:val="18"/>
                <w:szCs w:val="18"/>
              </w:rPr>
              <w:pPrChange w:id="2753" w:author="morayoa" w:date="2013-06-14T13:59:00Z">
                <w:pPr>
                  <w:numPr>
                    <w:numId w:val="40"/>
                  </w:numPr>
                  <w:tabs>
                    <w:tab w:val="left" w:pos="-720"/>
                    <w:tab w:val="left" w:pos="0"/>
                    <w:tab w:val="left" w:pos="200"/>
                    <w:tab w:val="left" w:pos="342"/>
                    <w:tab w:val="left" w:pos="1440"/>
                  </w:tabs>
                  <w:suppressAutoHyphens/>
                  <w:spacing w:after="56"/>
                  <w:ind w:left="200" w:hanging="200"/>
                </w:pPr>
              </w:pPrChange>
            </w:pPr>
            <w:proofErr w:type="gramStart"/>
            <w:r w:rsidRPr="00A12F15">
              <w:rPr>
                <w:rFonts w:ascii="Arial" w:hAnsi="Arial" w:cs="Arial"/>
                <w:sz w:val="18"/>
                <w:szCs w:val="18"/>
              </w:rPr>
              <w:t>grouped</w:t>
            </w:r>
            <w:proofErr w:type="gramEnd"/>
            <w:r w:rsidRPr="00A12F15">
              <w:rPr>
                <w:rFonts w:ascii="Arial" w:hAnsi="Arial" w:cs="Arial"/>
                <w:sz w:val="18"/>
                <w:szCs w:val="18"/>
              </w:rPr>
              <w:t xml:space="preserve"> together in a clearly visible place either on a descriptive plate near the general </w:t>
            </w:r>
            <w:proofErr w:type="spellStart"/>
            <w:r w:rsidRPr="00A12F15">
              <w:rPr>
                <w:rFonts w:ascii="Arial" w:hAnsi="Arial" w:cs="Arial"/>
                <w:sz w:val="18"/>
                <w:szCs w:val="18"/>
              </w:rPr>
              <w:t>totalization</w:t>
            </w:r>
            <w:proofErr w:type="spellEnd"/>
            <w:r w:rsidRPr="00A12F15">
              <w:rPr>
                <w:rFonts w:ascii="Arial" w:hAnsi="Arial" w:cs="Arial"/>
                <w:sz w:val="18"/>
                <w:szCs w:val="18"/>
              </w:rPr>
              <w:t xml:space="preserve"> indicating device or on the indicating device itself.  </w:t>
            </w:r>
          </w:p>
        </w:tc>
        <w:tc>
          <w:tcPr>
            <w:tcW w:w="850" w:type="dxa"/>
          </w:tcPr>
          <w:p w:rsidR="000658EE" w:rsidRPr="00A12F15" w:rsidRDefault="000658EE" w:rsidP="00E7071C">
            <w:pPr>
              <w:tabs>
                <w:tab w:val="left" w:pos="-720"/>
                <w:tab w:val="left" w:pos="0"/>
                <w:tab w:val="left" w:pos="259"/>
                <w:tab w:val="left" w:pos="604"/>
                <w:tab w:val="left" w:pos="816"/>
                <w:tab w:val="left" w:pos="1440"/>
              </w:tabs>
              <w:suppressAutoHyphens/>
              <w:jc w:val="center"/>
              <w:rPr>
                <w:rFonts w:ascii="Arial" w:hAnsi="Arial" w:cs="Arial"/>
                <w:sz w:val="18"/>
                <w:szCs w:val="18"/>
              </w:rPr>
            </w:pPr>
          </w:p>
        </w:tc>
        <w:tc>
          <w:tcPr>
            <w:tcW w:w="709" w:type="dxa"/>
            <w:gridSpan w:val="2"/>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709" w:type="dxa"/>
            <w:gridSpan w:val="2"/>
          </w:tcPr>
          <w:p w:rsidR="000658EE" w:rsidRPr="00A12F15" w:rsidRDefault="000658EE" w:rsidP="00E7071C">
            <w:pPr>
              <w:tabs>
                <w:tab w:val="left" w:pos="-720"/>
                <w:tab w:val="left" w:pos="0"/>
                <w:tab w:val="left" w:pos="259"/>
                <w:tab w:val="left" w:pos="604"/>
                <w:tab w:val="left" w:pos="816"/>
                <w:tab w:val="left" w:pos="1440"/>
              </w:tabs>
              <w:suppressAutoHyphens/>
              <w:spacing w:after="56"/>
              <w:rPr>
                <w:ins w:id="2754" w:author="morayoa" w:date="2013-06-06T15:28:00Z"/>
                <w:rFonts w:ascii="Arial" w:hAnsi="Arial" w:cs="Arial"/>
                <w:sz w:val="18"/>
                <w:szCs w:val="18"/>
              </w:rPr>
            </w:pPr>
          </w:p>
        </w:tc>
        <w:tc>
          <w:tcPr>
            <w:tcW w:w="1559"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0658EE" w:rsidRPr="00A12F15" w:rsidTr="007146A4">
        <w:tc>
          <w:tcPr>
            <w:tcW w:w="993"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0658EE">
            <w:pPr>
              <w:numPr>
                <w:ilvl w:val="0"/>
                <w:numId w:val="39"/>
              </w:numPr>
              <w:tabs>
                <w:tab w:val="left" w:pos="-720"/>
                <w:tab w:val="left" w:pos="0"/>
                <w:tab w:val="left" w:pos="200"/>
                <w:tab w:val="left" w:pos="342"/>
                <w:tab w:val="left" w:pos="1440"/>
              </w:tabs>
              <w:suppressAutoHyphens/>
              <w:spacing w:after="56"/>
              <w:ind w:left="200" w:hanging="200"/>
              <w:rPr>
                <w:rFonts w:ascii="Arial" w:hAnsi="Arial" w:cs="Arial"/>
                <w:sz w:val="18"/>
                <w:szCs w:val="18"/>
              </w:rPr>
              <w:pPrChange w:id="2755" w:author="morayoa" w:date="2013-06-14T13:59:00Z">
                <w:pPr>
                  <w:numPr>
                    <w:numId w:val="40"/>
                  </w:numPr>
                  <w:tabs>
                    <w:tab w:val="left" w:pos="-720"/>
                    <w:tab w:val="left" w:pos="0"/>
                    <w:tab w:val="left" w:pos="200"/>
                    <w:tab w:val="left" w:pos="342"/>
                    <w:tab w:val="left" w:pos="1440"/>
                  </w:tabs>
                  <w:suppressAutoHyphens/>
                  <w:spacing w:after="56"/>
                  <w:ind w:left="200" w:hanging="200"/>
                </w:pPr>
              </w:pPrChange>
            </w:pPr>
            <w:r w:rsidRPr="00A12F15">
              <w:rPr>
                <w:rFonts w:ascii="Arial" w:hAnsi="Arial" w:cs="Arial"/>
                <w:sz w:val="18"/>
                <w:szCs w:val="18"/>
              </w:rPr>
              <w:t>in case of a plate or sticker which is not destroyed when removed, a means of securing shall be provided; or</w:t>
            </w:r>
          </w:p>
        </w:tc>
        <w:tc>
          <w:tcPr>
            <w:tcW w:w="850" w:type="dxa"/>
          </w:tcPr>
          <w:p w:rsidR="000658EE" w:rsidRPr="00A12F15" w:rsidRDefault="000658EE" w:rsidP="00E7071C">
            <w:pPr>
              <w:tabs>
                <w:tab w:val="left" w:pos="-720"/>
                <w:tab w:val="left" w:pos="0"/>
                <w:tab w:val="left" w:pos="259"/>
                <w:tab w:val="left" w:pos="604"/>
                <w:tab w:val="left" w:pos="816"/>
                <w:tab w:val="left" w:pos="1440"/>
              </w:tabs>
              <w:suppressAutoHyphens/>
              <w:jc w:val="center"/>
              <w:rPr>
                <w:rFonts w:ascii="Arial" w:hAnsi="Arial" w:cs="Arial"/>
                <w:sz w:val="18"/>
                <w:szCs w:val="18"/>
              </w:rPr>
            </w:pPr>
          </w:p>
        </w:tc>
        <w:tc>
          <w:tcPr>
            <w:tcW w:w="709" w:type="dxa"/>
            <w:gridSpan w:val="2"/>
          </w:tcPr>
          <w:p w:rsidR="000658EE" w:rsidRPr="00A12F15" w:rsidRDefault="000658EE" w:rsidP="00E7071C">
            <w:pPr>
              <w:tabs>
                <w:tab w:val="left" w:pos="-720"/>
                <w:tab w:val="left" w:pos="0"/>
                <w:tab w:val="left" w:pos="259"/>
                <w:tab w:val="left" w:pos="604"/>
                <w:tab w:val="left" w:pos="816"/>
                <w:tab w:val="left" w:pos="1440"/>
              </w:tabs>
              <w:suppressAutoHyphens/>
              <w:jc w:val="center"/>
              <w:rPr>
                <w:rFonts w:ascii="Arial" w:hAnsi="Arial" w:cs="Arial"/>
                <w:sz w:val="18"/>
                <w:szCs w:val="18"/>
              </w:rPr>
            </w:pPr>
          </w:p>
        </w:tc>
        <w:tc>
          <w:tcPr>
            <w:tcW w:w="709" w:type="dxa"/>
            <w:gridSpan w:val="2"/>
          </w:tcPr>
          <w:p w:rsidR="000658EE" w:rsidRPr="00A12F15" w:rsidRDefault="000658EE" w:rsidP="00E7071C">
            <w:pPr>
              <w:tabs>
                <w:tab w:val="left" w:pos="-720"/>
                <w:tab w:val="left" w:pos="0"/>
                <w:tab w:val="left" w:pos="259"/>
                <w:tab w:val="left" w:pos="604"/>
                <w:tab w:val="left" w:pos="816"/>
                <w:tab w:val="left" w:pos="1440"/>
              </w:tabs>
              <w:suppressAutoHyphens/>
              <w:spacing w:after="56"/>
              <w:rPr>
                <w:ins w:id="2756" w:author="morayoa" w:date="2013-06-06T15:28:00Z"/>
                <w:rFonts w:ascii="Arial" w:hAnsi="Arial" w:cs="Arial"/>
                <w:sz w:val="18"/>
                <w:szCs w:val="18"/>
              </w:rPr>
            </w:pPr>
          </w:p>
        </w:tc>
        <w:tc>
          <w:tcPr>
            <w:tcW w:w="1559"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0658EE" w:rsidRPr="00A12F15" w:rsidTr="007146A4">
        <w:tc>
          <w:tcPr>
            <w:tcW w:w="993"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single" w:sz="8" w:space="0" w:color="auto"/>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0658EE">
            <w:pPr>
              <w:pStyle w:val="BodyText3"/>
              <w:numPr>
                <w:ilvl w:val="0"/>
                <w:numId w:val="39"/>
              </w:numPr>
              <w:tabs>
                <w:tab w:val="left" w:pos="0"/>
                <w:tab w:val="left" w:pos="200"/>
              </w:tabs>
              <w:ind w:left="200" w:hanging="200"/>
              <w:rPr>
                <w:rFonts w:ascii="Arial" w:hAnsi="Arial" w:cs="Arial"/>
                <w:sz w:val="18"/>
                <w:szCs w:val="18"/>
              </w:rPr>
              <w:pPrChange w:id="2757" w:author="morayoa" w:date="2013-06-14T13:59:00Z">
                <w:pPr>
                  <w:pStyle w:val="BodyText3"/>
                  <w:numPr>
                    <w:numId w:val="40"/>
                  </w:numPr>
                  <w:tabs>
                    <w:tab w:val="left" w:pos="0"/>
                    <w:tab w:val="left" w:pos="200"/>
                  </w:tabs>
                  <w:ind w:left="200" w:hanging="200"/>
                </w:pPr>
              </w:pPrChange>
            </w:pPr>
            <w:r w:rsidRPr="00A12F15">
              <w:rPr>
                <w:rFonts w:ascii="Arial" w:hAnsi="Arial" w:cs="Arial"/>
                <w:sz w:val="18"/>
                <w:szCs w:val="18"/>
              </w:rPr>
              <w:t>it shall be possible to seal the plate bearing the markings</w:t>
            </w:r>
          </w:p>
        </w:tc>
        <w:tc>
          <w:tcPr>
            <w:tcW w:w="850" w:type="dxa"/>
          </w:tcPr>
          <w:p w:rsidR="000658EE" w:rsidRPr="00A12F15" w:rsidRDefault="000658EE" w:rsidP="00E7071C">
            <w:pPr>
              <w:tabs>
                <w:tab w:val="left" w:pos="-720"/>
                <w:tab w:val="left" w:pos="0"/>
                <w:tab w:val="left" w:pos="259"/>
                <w:tab w:val="left" w:pos="604"/>
                <w:tab w:val="left" w:pos="816"/>
                <w:tab w:val="left" w:pos="1440"/>
              </w:tabs>
              <w:suppressAutoHyphens/>
              <w:jc w:val="center"/>
              <w:rPr>
                <w:rFonts w:ascii="Arial" w:hAnsi="Arial" w:cs="Arial"/>
                <w:sz w:val="18"/>
                <w:szCs w:val="18"/>
              </w:rPr>
            </w:pPr>
          </w:p>
        </w:tc>
        <w:tc>
          <w:tcPr>
            <w:tcW w:w="709" w:type="dxa"/>
            <w:gridSpan w:val="2"/>
          </w:tcPr>
          <w:p w:rsidR="000658EE" w:rsidRPr="00A12F15" w:rsidRDefault="000658EE" w:rsidP="00E7071C">
            <w:pPr>
              <w:tabs>
                <w:tab w:val="left" w:pos="-720"/>
                <w:tab w:val="left" w:pos="0"/>
                <w:tab w:val="left" w:pos="259"/>
                <w:tab w:val="left" w:pos="604"/>
                <w:tab w:val="left" w:pos="816"/>
                <w:tab w:val="left" w:pos="1440"/>
              </w:tabs>
              <w:suppressAutoHyphens/>
              <w:jc w:val="center"/>
              <w:rPr>
                <w:rFonts w:ascii="Arial" w:hAnsi="Arial" w:cs="Arial"/>
                <w:sz w:val="18"/>
                <w:szCs w:val="18"/>
              </w:rPr>
            </w:pPr>
          </w:p>
        </w:tc>
        <w:tc>
          <w:tcPr>
            <w:tcW w:w="709" w:type="dxa"/>
            <w:gridSpan w:val="2"/>
          </w:tcPr>
          <w:p w:rsidR="000658EE" w:rsidRPr="00A12F15" w:rsidRDefault="000658EE" w:rsidP="00E7071C">
            <w:pPr>
              <w:tabs>
                <w:tab w:val="left" w:pos="-720"/>
                <w:tab w:val="left" w:pos="0"/>
                <w:tab w:val="left" w:pos="259"/>
                <w:tab w:val="left" w:pos="604"/>
                <w:tab w:val="left" w:pos="816"/>
                <w:tab w:val="left" w:pos="1440"/>
              </w:tabs>
              <w:suppressAutoHyphens/>
              <w:spacing w:after="56"/>
              <w:rPr>
                <w:ins w:id="2758" w:author="morayoa" w:date="2013-06-06T15:28:00Z"/>
                <w:rFonts w:ascii="Arial" w:hAnsi="Arial" w:cs="Arial"/>
                <w:sz w:val="18"/>
                <w:szCs w:val="18"/>
              </w:rPr>
            </w:pPr>
          </w:p>
        </w:tc>
        <w:tc>
          <w:tcPr>
            <w:tcW w:w="1559"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0658EE" w:rsidRPr="00A12F15" w:rsidTr="000658EE">
        <w:tc>
          <w:tcPr>
            <w:tcW w:w="993"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Observe</w:t>
            </w:r>
          </w:p>
        </w:tc>
        <w:tc>
          <w:tcPr>
            <w:tcW w:w="7087" w:type="dxa"/>
            <w:gridSpan w:val="7"/>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 xml:space="preserve">The markings above may also be shown on a software controlled programmable display provided that: </w:t>
            </w:r>
          </w:p>
        </w:tc>
      </w:tr>
      <w:tr w:rsidR="000658EE" w:rsidRPr="00A12F15" w:rsidTr="007146A4">
        <w:tc>
          <w:tcPr>
            <w:tcW w:w="993"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0658EE">
            <w:pPr>
              <w:numPr>
                <w:ilvl w:val="0"/>
                <w:numId w:val="7"/>
              </w:numPr>
              <w:tabs>
                <w:tab w:val="left" w:pos="-720"/>
                <w:tab w:val="left" w:pos="0"/>
                <w:tab w:val="left" w:pos="341"/>
                <w:tab w:val="left" w:pos="1440"/>
              </w:tabs>
              <w:suppressAutoHyphens/>
              <w:spacing w:after="56"/>
              <w:ind w:left="341" w:hanging="283"/>
              <w:rPr>
                <w:rFonts w:ascii="Arial" w:hAnsi="Arial" w:cs="Arial"/>
                <w:sz w:val="18"/>
                <w:szCs w:val="18"/>
              </w:rPr>
              <w:pPrChange w:id="2759" w:author="morayoa" w:date="2013-06-14T13:59:00Z">
                <w:pPr>
                  <w:numPr>
                    <w:numId w:val="8"/>
                  </w:numPr>
                  <w:tabs>
                    <w:tab w:val="left" w:pos="-720"/>
                    <w:tab w:val="left" w:pos="0"/>
                    <w:tab w:val="left" w:pos="341"/>
                    <w:tab w:val="left" w:pos="1440"/>
                  </w:tabs>
                  <w:suppressAutoHyphens/>
                  <w:spacing w:after="56"/>
                  <w:ind w:left="341" w:hanging="283"/>
                </w:pPr>
              </w:pPrChange>
            </w:pPr>
            <w:r w:rsidRPr="00A12F15">
              <w:rPr>
                <w:rFonts w:ascii="Arial" w:hAnsi="Arial" w:cs="Arial"/>
                <w:sz w:val="18"/>
                <w:szCs w:val="18"/>
              </w:rPr>
              <w:t xml:space="preserve">at least Max, </w:t>
            </w:r>
            <w:proofErr w:type="spellStart"/>
            <w:r w:rsidRPr="00A12F15">
              <w:rPr>
                <w:rFonts w:ascii="Arial" w:hAnsi="Arial" w:cs="Arial"/>
                <w:sz w:val="18"/>
                <w:szCs w:val="18"/>
              </w:rPr>
              <w:t>Q</w:t>
            </w:r>
            <w:r w:rsidRPr="00A12F15">
              <w:rPr>
                <w:rFonts w:ascii="Arial" w:hAnsi="Arial" w:cs="Arial"/>
                <w:sz w:val="18"/>
                <w:szCs w:val="18"/>
                <w:vertAlign w:val="subscript"/>
              </w:rPr>
              <w:t>max</w:t>
            </w:r>
            <w:proofErr w:type="spellEnd"/>
            <w:r w:rsidRPr="00A12F15">
              <w:rPr>
                <w:rFonts w:ascii="Arial" w:hAnsi="Arial" w:cs="Arial"/>
                <w:sz w:val="18"/>
                <w:szCs w:val="18"/>
              </w:rPr>
              <w:t>,</w:t>
            </w:r>
            <w:r w:rsidRPr="00A12F15">
              <w:rPr>
                <w:rFonts w:ascii="Arial" w:hAnsi="Arial" w:cs="Arial"/>
                <w:sz w:val="18"/>
                <w:szCs w:val="18"/>
                <w:vertAlign w:val="subscript"/>
              </w:rPr>
              <w:t xml:space="preserve"> </w:t>
            </w:r>
            <w:proofErr w:type="spellStart"/>
            <w:r w:rsidRPr="00A12F15">
              <w:rPr>
                <w:rFonts w:ascii="Arial" w:hAnsi="Arial" w:cs="Arial"/>
                <w:sz w:val="18"/>
                <w:szCs w:val="18"/>
              </w:rPr>
              <w:t>Q</w:t>
            </w:r>
            <w:r w:rsidRPr="00A12F15">
              <w:rPr>
                <w:rFonts w:ascii="Arial" w:hAnsi="Arial" w:cs="Arial"/>
                <w:sz w:val="18"/>
                <w:szCs w:val="18"/>
                <w:vertAlign w:val="subscript"/>
              </w:rPr>
              <w:t>Min</w:t>
            </w:r>
            <w:proofErr w:type="spellEnd"/>
            <w:r w:rsidRPr="00A12F15">
              <w:rPr>
                <w:rFonts w:ascii="Arial" w:hAnsi="Arial" w:cs="Arial"/>
                <w:sz w:val="18"/>
                <w:szCs w:val="18"/>
              </w:rPr>
              <w:t>, ∑</w:t>
            </w:r>
            <w:r w:rsidRPr="00A12F15">
              <w:rPr>
                <w:rFonts w:ascii="Arial" w:hAnsi="Arial" w:cs="Arial"/>
                <w:sz w:val="18"/>
                <w:szCs w:val="18"/>
                <w:vertAlign w:val="subscript"/>
              </w:rPr>
              <w:t>min</w:t>
            </w:r>
            <w:r w:rsidRPr="00A12F15">
              <w:rPr>
                <w:rFonts w:ascii="Arial" w:hAnsi="Arial" w:cs="Arial"/>
                <w:sz w:val="18"/>
                <w:szCs w:val="18"/>
              </w:rPr>
              <w:t xml:space="preserve"> and</w:t>
            </w:r>
            <w:r>
              <w:rPr>
                <w:rFonts w:ascii="Arial" w:hAnsi="Arial" w:cs="Arial"/>
                <w:sz w:val="18"/>
                <w:szCs w:val="18"/>
              </w:rPr>
              <w:t xml:space="preserve"> d </w:t>
            </w:r>
            <w:r w:rsidRPr="00A12F15">
              <w:rPr>
                <w:rFonts w:ascii="Arial" w:hAnsi="Arial" w:cs="Arial"/>
                <w:sz w:val="18"/>
                <w:szCs w:val="18"/>
              </w:rPr>
              <w:t>are displayed as long as the instrument is switched on</w:t>
            </w:r>
          </w:p>
        </w:tc>
        <w:tc>
          <w:tcPr>
            <w:tcW w:w="850" w:type="dxa"/>
          </w:tcPr>
          <w:p w:rsidR="000658EE" w:rsidRPr="00A12F15" w:rsidRDefault="000658EE" w:rsidP="00E7071C">
            <w:pPr>
              <w:tabs>
                <w:tab w:val="left" w:pos="-720"/>
                <w:tab w:val="left" w:pos="0"/>
                <w:tab w:val="left" w:pos="259"/>
                <w:tab w:val="left" w:pos="604"/>
                <w:tab w:val="left" w:pos="816"/>
                <w:tab w:val="left" w:pos="1440"/>
              </w:tabs>
              <w:suppressAutoHyphens/>
              <w:jc w:val="center"/>
              <w:rPr>
                <w:rFonts w:ascii="Arial" w:hAnsi="Arial" w:cs="Arial"/>
                <w:sz w:val="18"/>
                <w:szCs w:val="18"/>
              </w:rPr>
            </w:pPr>
          </w:p>
        </w:tc>
        <w:tc>
          <w:tcPr>
            <w:tcW w:w="709" w:type="dxa"/>
            <w:gridSpan w:val="2"/>
          </w:tcPr>
          <w:p w:rsidR="000658EE" w:rsidRPr="00A12F15" w:rsidRDefault="000658EE" w:rsidP="00E7071C">
            <w:pPr>
              <w:tabs>
                <w:tab w:val="left" w:pos="-720"/>
                <w:tab w:val="left" w:pos="0"/>
                <w:tab w:val="left" w:pos="259"/>
                <w:tab w:val="left" w:pos="604"/>
                <w:tab w:val="left" w:pos="816"/>
                <w:tab w:val="left" w:pos="1440"/>
              </w:tabs>
              <w:suppressAutoHyphens/>
              <w:jc w:val="center"/>
              <w:rPr>
                <w:rFonts w:ascii="Arial" w:hAnsi="Arial" w:cs="Arial"/>
                <w:sz w:val="18"/>
                <w:szCs w:val="18"/>
              </w:rPr>
            </w:pPr>
          </w:p>
        </w:tc>
        <w:tc>
          <w:tcPr>
            <w:tcW w:w="709" w:type="dxa"/>
            <w:gridSpan w:val="2"/>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0658EE" w:rsidRPr="00A12F15" w:rsidTr="007146A4">
        <w:tc>
          <w:tcPr>
            <w:tcW w:w="993"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0658EE">
            <w:pPr>
              <w:numPr>
                <w:ilvl w:val="0"/>
                <w:numId w:val="7"/>
              </w:numPr>
              <w:tabs>
                <w:tab w:val="left" w:pos="-720"/>
                <w:tab w:val="left" w:pos="0"/>
                <w:tab w:val="left" w:pos="341"/>
                <w:tab w:val="left" w:pos="1440"/>
              </w:tabs>
              <w:suppressAutoHyphens/>
              <w:spacing w:after="56"/>
              <w:ind w:left="341" w:hanging="283"/>
              <w:rPr>
                <w:rFonts w:ascii="Arial" w:hAnsi="Arial" w:cs="Arial"/>
                <w:sz w:val="18"/>
                <w:szCs w:val="18"/>
              </w:rPr>
              <w:pPrChange w:id="2760" w:author="morayoa" w:date="2013-06-14T13:59:00Z">
                <w:pPr>
                  <w:numPr>
                    <w:numId w:val="8"/>
                  </w:numPr>
                  <w:tabs>
                    <w:tab w:val="left" w:pos="-720"/>
                    <w:tab w:val="left" w:pos="0"/>
                    <w:tab w:val="left" w:pos="341"/>
                    <w:tab w:val="left" w:pos="1440"/>
                  </w:tabs>
                  <w:suppressAutoHyphens/>
                  <w:spacing w:after="56"/>
                  <w:ind w:left="341" w:hanging="283"/>
                </w:pPr>
              </w:pPrChange>
            </w:pPr>
            <w:r w:rsidRPr="00A12F15">
              <w:rPr>
                <w:rFonts w:ascii="Arial" w:hAnsi="Arial" w:cs="Arial"/>
                <w:sz w:val="18"/>
                <w:szCs w:val="18"/>
              </w:rPr>
              <w:t>the other marking may be shown on manual command; and</w:t>
            </w:r>
          </w:p>
        </w:tc>
        <w:tc>
          <w:tcPr>
            <w:tcW w:w="850" w:type="dxa"/>
          </w:tcPr>
          <w:p w:rsidR="000658EE" w:rsidRPr="00A12F15" w:rsidRDefault="000658EE" w:rsidP="00E7071C">
            <w:pPr>
              <w:tabs>
                <w:tab w:val="left" w:pos="-720"/>
                <w:tab w:val="left" w:pos="0"/>
                <w:tab w:val="left" w:pos="259"/>
                <w:tab w:val="left" w:pos="604"/>
                <w:tab w:val="left" w:pos="816"/>
                <w:tab w:val="left" w:pos="1440"/>
              </w:tabs>
              <w:suppressAutoHyphens/>
              <w:jc w:val="center"/>
              <w:rPr>
                <w:rFonts w:ascii="Arial" w:hAnsi="Arial" w:cs="Arial"/>
                <w:sz w:val="18"/>
                <w:szCs w:val="18"/>
              </w:rPr>
            </w:pPr>
          </w:p>
        </w:tc>
        <w:tc>
          <w:tcPr>
            <w:tcW w:w="709" w:type="dxa"/>
            <w:gridSpan w:val="2"/>
          </w:tcPr>
          <w:p w:rsidR="000658EE" w:rsidRPr="00A12F15" w:rsidRDefault="000658EE" w:rsidP="00E7071C">
            <w:pPr>
              <w:tabs>
                <w:tab w:val="left" w:pos="-720"/>
                <w:tab w:val="left" w:pos="0"/>
                <w:tab w:val="left" w:pos="259"/>
                <w:tab w:val="left" w:pos="604"/>
                <w:tab w:val="left" w:pos="816"/>
                <w:tab w:val="left" w:pos="1440"/>
              </w:tabs>
              <w:suppressAutoHyphens/>
              <w:jc w:val="center"/>
              <w:rPr>
                <w:rFonts w:ascii="Arial" w:hAnsi="Arial" w:cs="Arial"/>
                <w:sz w:val="18"/>
                <w:szCs w:val="18"/>
              </w:rPr>
            </w:pPr>
          </w:p>
        </w:tc>
        <w:tc>
          <w:tcPr>
            <w:tcW w:w="709" w:type="dxa"/>
            <w:gridSpan w:val="2"/>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0658EE" w:rsidRPr="00A12F15" w:rsidTr="007146A4">
        <w:tc>
          <w:tcPr>
            <w:tcW w:w="993"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0658EE">
            <w:pPr>
              <w:numPr>
                <w:ilvl w:val="0"/>
                <w:numId w:val="7"/>
              </w:numPr>
              <w:tabs>
                <w:tab w:val="left" w:pos="-720"/>
                <w:tab w:val="left" w:pos="0"/>
                <w:tab w:val="left" w:pos="341"/>
                <w:tab w:val="left" w:pos="1440"/>
              </w:tabs>
              <w:suppressAutoHyphens/>
              <w:spacing w:after="56"/>
              <w:ind w:left="341" w:hanging="283"/>
              <w:rPr>
                <w:rFonts w:ascii="Arial" w:hAnsi="Arial" w:cs="Arial"/>
                <w:sz w:val="18"/>
                <w:szCs w:val="18"/>
              </w:rPr>
              <w:pPrChange w:id="2761" w:author="morayoa" w:date="2013-06-14T13:59:00Z">
                <w:pPr>
                  <w:numPr>
                    <w:numId w:val="8"/>
                  </w:numPr>
                  <w:tabs>
                    <w:tab w:val="left" w:pos="-720"/>
                    <w:tab w:val="left" w:pos="0"/>
                    <w:tab w:val="left" w:pos="341"/>
                    <w:tab w:val="left" w:pos="1440"/>
                  </w:tabs>
                  <w:suppressAutoHyphens/>
                  <w:spacing w:after="56"/>
                  <w:ind w:left="341" w:hanging="283"/>
                </w:pPr>
              </w:pPrChange>
            </w:pPr>
            <w:r w:rsidRPr="00A12F15">
              <w:rPr>
                <w:rFonts w:ascii="Arial" w:hAnsi="Arial" w:cs="Arial"/>
                <w:sz w:val="18"/>
                <w:szCs w:val="18"/>
              </w:rPr>
              <w:t>it must be described in the type approval certificate</w:t>
            </w:r>
          </w:p>
        </w:tc>
        <w:tc>
          <w:tcPr>
            <w:tcW w:w="850" w:type="dxa"/>
          </w:tcPr>
          <w:p w:rsidR="000658EE" w:rsidRPr="00A12F15" w:rsidRDefault="000658EE" w:rsidP="00E7071C">
            <w:pPr>
              <w:tabs>
                <w:tab w:val="left" w:pos="-720"/>
                <w:tab w:val="left" w:pos="0"/>
                <w:tab w:val="left" w:pos="259"/>
                <w:tab w:val="left" w:pos="604"/>
                <w:tab w:val="left" w:pos="816"/>
                <w:tab w:val="left" w:pos="1440"/>
              </w:tabs>
              <w:suppressAutoHyphens/>
              <w:jc w:val="center"/>
              <w:rPr>
                <w:rFonts w:ascii="Arial" w:hAnsi="Arial" w:cs="Arial"/>
                <w:sz w:val="18"/>
                <w:szCs w:val="18"/>
              </w:rPr>
            </w:pPr>
          </w:p>
        </w:tc>
        <w:tc>
          <w:tcPr>
            <w:tcW w:w="709" w:type="dxa"/>
            <w:gridSpan w:val="2"/>
          </w:tcPr>
          <w:p w:rsidR="000658EE" w:rsidRPr="00A12F15" w:rsidRDefault="000658EE" w:rsidP="00E7071C">
            <w:pPr>
              <w:tabs>
                <w:tab w:val="left" w:pos="-720"/>
                <w:tab w:val="left" w:pos="0"/>
                <w:tab w:val="left" w:pos="259"/>
                <w:tab w:val="left" w:pos="604"/>
                <w:tab w:val="left" w:pos="816"/>
                <w:tab w:val="left" w:pos="1440"/>
              </w:tabs>
              <w:suppressAutoHyphens/>
              <w:jc w:val="center"/>
              <w:rPr>
                <w:rFonts w:ascii="Arial" w:hAnsi="Arial" w:cs="Arial"/>
                <w:sz w:val="18"/>
                <w:szCs w:val="18"/>
              </w:rPr>
            </w:pPr>
          </w:p>
        </w:tc>
        <w:tc>
          <w:tcPr>
            <w:tcW w:w="709" w:type="dxa"/>
            <w:gridSpan w:val="2"/>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0658EE" w:rsidRPr="00A12F15" w:rsidTr="007146A4">
        <w:tc>
          <w:tcPr>
            <w:tcW w:w="993"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single" w:sz="8" w:space="0" w:color="auto"/>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0658EE">
            <w:pPr>
              <w:pStyle w:val="BodyText3"/>
              <w:numPr>
                <w:ilvl w:val="0"/>
                <w:numId w:val="7"/>
              </w:numPr>
              <w:tabs>
                <w:tab w:val="left" w:pos="341"/>
              </w:tabs>
              <w:spacing w:after="0"/>
              <w:ind w:left="341" w:hanging="283"/>
              <w:rPr>
                <w:rFonts w:ascii="Arial" w:hAnsi="Arial" w:cs="Arial"/>
                <w:sz w:val="18"/>
                <w:szCs w:val="18"/>
              </w:rPr>
              <w:pPrChange w:id="2762" w:author="morayoa" w:date="2013-06-14T13:59:00Z">
                <w:pPr>
                  <w:pStyle w:val="BodyText3"/>
                  <w:numPr>
                    <w:numId w:val="8"/>
                  </w:numPr>
                  <w:tabs>
                    <w:tab w:val="left" w:pos="341"/>
                  </w:tabs>
                  <w:spacing w:after="0"/>
                  <w:ind w:left="341" w:hanging="283"/>
                </w:pPr>
              </w:pPrChange>
            </w:pPr>
            <w:proofErr w:type="gramStart"/>
            <w:r w:rsidRPr="00A12F15">
              <w:rPr>
                <w:rFonts w:ascii="Arial" w:hAnsi="Arial" w:cs="Arial"/>
                <w:sz w:val="18"/>
                <w:szCs w:val="18"/>
              </w:rPr>
              <w:t>the</w:t>
            </w:r>
            <w:proofErr w:type="gramEnd"/>
            <w:r w:rsidRPr="00A12F15">
              <w:rPr>
                <w:rFonts w:ascii="Arial" w:hAnsi="Arial" w:cs="Arial"/>
                <w:sz w:val="18"/>
                <w:szCs w:val="18"/>
              </w:rPr>
              <w:t xml:space="preserve"> markings are considered as device-specific parameters (see 0.2.12.4) and shall comply with the appropriate requirements for securing in 3.3.7 and 4.8 (R50-1).</w:t>
            </w:r>
          </w:p>
        </w:tc>
        <w:tc>
          <w:tcPr>
            <w:tcW w:w="850" w:type="dxa"/>
          </w:tcPr>
          <w:p w:rsidR="000658EE" w:rsidRPr="00A12F15" w:rsidRDefault="000658EE" w:rsidP="00E7071C">
            <w:pPr>
              <w:tabs>
                <w:tab w:val="left" w:pos="-720"/>
                <w:tab w:val="left" w:pos="0"/>
                <w:tab w:val="left" w:pos="259"/>
                <w:tab w:val="left" w:pos="604"/>
                <w:tab w:val="left" w:pos="816"/>
                <w:tab w:val="left" w:pos="1440"/>
              </w:tabs>
              <w:suppressAutoHyphens/>
              <w:jc w:val="center"/>
              <w:rPr>
                <w:rFonts w:ascii="Arial" w:hAnsi="Arial" w:cs="Arial"/>
                <w:sz w:val="18"/>
                <w:szCs w:val="18"/>
              </w:rPr>
            </w:pPr>
          </w:p>
        </w:tc>
        <w:tc>
          <w:tcPr>
            <w:tcW w:w="709" w:type="dxa"/>
            <w:gridSpan w:val="2"/>
          </w:tcPr>
          <w:p w:rsidR="000658EE" w:rsidRPr="00A12F15" w:rsidRDefault="000658EE" w:rsidP="00E7071C">
            <w:pPr>
              <w:tabs>
                <w:tab w:val="left" w:pos="-720"/>
                <w:tab w:val="left" w:pos="0"/>
                <w:tab w:val="left" w:pos="259"/>
                <w:tab w:val="left" w:pos="604"/>
                <w:tab w:val="left" w:pos="816"/>
                <w:tab w:val="left" w:pos="1440"/>
              </w:tabs>
              <w:suppressAutoHyphens/>
              <w:jc w:val="center"/>
              <w:rPr>
                <w:rFonts w:ascii="Arial" w:hAnsi="Arial" w:cs="Arial"/>
                <w:sz w:val="18"/>
                <w:szCs w:val="18"/>
              </w:rPr>
            </w:pPr>
          </w:p>
        </w:tc>
        <w:tc>
          <w:tcPr>
            <w:tcW w:w="709" w:type="dxa"/>
            <w:gridSpan w:val="2"/>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0658EE" w:rsidRPr="00A12F15" w:rsidTr="000658EE">
        <w:trPr>
          <w:trHeight w:val="95"/>
        </w:trPr>
        <w:tc>
          <w:tcPr>
            <w:tcW w:w="993"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Observe</w:t>
            </w:r>
          </w:p>
        </w:tc>
        <w:tc>
          <w:tcPr>
            <w:tcW w:w="7087" w:type="dxa"/>
            <w:gridSpan w:val="7"/>
          </w:tcPr>
          <w:p w:rsidR="000658EE" w:rsidRPr="00A12F15" w:rsidRDefault="000658EE" w:rsidP="00731EED">
            <w:pPr>
              <w:widowControl w:val="0"/>
              <w:tabs>
                <w:tab w:val="left" w:pos="-426"/>
              </w:tabs>
              <w:rPr>
                <w:rFonts w:ascii="Arial" w:hAnsi="Arial" w:cs="Arial"/>
                <w:sz w:val="18"/>
                <w:szCs w:val="18"/>
              </w:rPr>
            </w:pPr>
            <w:r w:rsidRPr="00A12F15">
              <w:rPr>
                <w:rFonts w:ascii="Arial" w:hAnsi="Arial" w:cs="Arial"/>
                <w:spacing w:val="-2"/>
                <w:sz w:val="18"/>
                <w:szCs w:val="18"/>
              </w:rPr>
              <w:t>Software controlled</w:t>
            </w:r>
            <w:r w:rsidRPr="00A12F15">
              <w:rPr>
                <w:rFonts w:ascii="Arial" w:hAnsi="Arial" w:cs="Arial"/>
                <w:sz w:val="18"/>
                <w:szCs w:val="18"/>
              </w:rPr>
              <w:t xml:space="preserve"> display </w:t>
            </w:r>
            <w:r w:rsidRPr="00A12F15">
              <w:rPr>
                <w:rFonts w:ascii="Arial" w:hAnsi="Arial" w:cs="Arial"/>
                <w:snapToGrid w:val="0"/>
                <w:sz w:val="18"/>
                <w:szCs w:val="18"/>
              </w:rPr>
              <w:t>markings need not be repeated on the data plate, if they are shown on or indicated near the display of the weighing result, with the exception of the following markings which shall be shown on the data plate:</w:t>
            </w:r>
          </w:p>
        </w:tc>
      </w:tr>
      <w:tr w:rsidR="000658EE" w:rsidRPr="00A12F15" w:rsidTr="007146A4">
        <w:tc>
          <w:tcPr>
            <w:tcW w:w="993"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0658EE">
            <w:pPr>
              <w:numPr>
                <w:ilvl w:val="0"/>
                <w:numId w:val="14"/>
              </w:numPr>
              <w:tabs>
                <w:tab w:val="left" w:pos="-720"/>
                <w:tab w:val="left" w:pos="0"/>
                <w:tab w:val="left" w:pos="341"/>
                <w:tab w:val="left" w:pos="604"/>
                <w:tab w:val="left" w:pos="816"/>
                <w:tab w:val="left" w:pos="1440"/>
              </w:tabs>
              <w:suppressAutoHyphens/>
              <w:spacing w:after="56"/>
              <w:rPr>
                <w:rFonts w:ascii="Arial" w:hAnsi="Arial" w:cs="Arial"/>
                <w:sz w:val="18"/>
                <w:szCs w:val="18"/>
              </w:rPr>
              <w:pPrChange w:id="2763" w:author="morayoa" w:date="2013-06-14T13:59:00Z">
                <w:pPr>
                  <w:numPr>
                    <w:numId w:val="15"/>
                  </w:numPr>
                  <w:tabs>
                    <w:tab w:val="left" w:pos="-720"/>
                    <w:tab w:val="left" w:pos="0"/>
                    <w:tab w:val="left" w:pos="341"/>
                    <w:tab w:val="left" w:pos="604"/>
                    <w:tab w:val="left" w:pos="816"/>
                    <w:tab w:val="left" w:pos="1440"/>
                  </w:tabs>
                  <w:suppressAutoHyphens/>
                  <w:spacing w:after="56"/>
                  <w:ind w:left="720" w:hanging="360"/>
                </w:pPr>
              </w:pPrChange>
            </w:pPr>
            <w:r w:rsidRPr="00A12F15">
              <w:rPr>
                <w:rFonts w:ascii="Arial" w:hAnsi="Arial" w:cs="Arial"/>
                <w:sz w:val="18"/>
                <w:szCs w:val="18"/>
              </w:rPr>
              <w:t xml:space="preserve">max, </w:t>
            </w:r>
            <w:proofErr w:type="spellStart"/>
            <w:r w:rsidRPr="00A12F15">
              <w:rPr>
                <w:rFonts w:ascii="Arial" w:hAnsi="Arial" w:cs="Arial"/>
                <w:sz w:val="18"/>
                <w:szCs w:val="18"/>
              </w:rPr>
              <w:t>Q</w:t>
            </w:r>
            <w:r w:rsidRPr="00A12F15">
              <w:rPr>
                <w:rFonts w:ascii="Arial" w:hAnsi="Arial" w:cs="Arial"/>
                <w:sz w:val="18"/>
                <w:szCs w:val="18"/>
                <w:vertAlign w:val="subscript"/>
              </w:rPr>
              <w:t>max</w:t>
            </w:r>
            <w:proofErr w:type="spellEnd"/>
            <w:r w:rsidRPr="00A12F15">
              <w:rPr>
                <w:rFonts w:ascii="Arial" w:hAnsi="Arial" w:cs="Arial"/>
                <w:sz w:val="18"/>
                <w:szCs w:val="18"/>
              </w:rPr>
              <w:t>,</w:t>
            </w:r>
            <w:r w:rsidRPr="00A12F15">
              <w:rPr>
                <w:rFonts w:ascii="Arial" w:hAnsi="Arial" w:cs="Arial"/>
                <w:sz w:val="18"/>
                <w:szCs w:val="18"/>
                <w:vertAlign w:val="subscript"/>
              </w:rPr>
              <w:t xml:space="preserve"> </w:t>
            </w:r>
            <w:proofErr w:type="spellStart"/>
            <w:r w:rsidRPr="00A12F15">
              <w:rPr>
                <w:rFonts w:ascii="Arial" w:hAnsi="Arial" w:cs="Arial"/>
                <w:sz w:val="18"/>
                <w:szCs w:val="18"/>
              </w:rPr>
              <w:t>Q</w:t>
            </w:r>
            <w:r w:rsidRPr="00A12F15">
              <w:rPr>
                <w:rFonts w:ascii="Arial" w:hAnsi="Arial" w:cs="Arial"/>
                <w:sz w:val="18"/>
                <w:szCs w:val="18"/>
                <w:vertAlign w:val="subscript"/>
              </w:rPr>
              <w:t>Min</w:t>
            </w:r>
            <w:proofErr w:type="spellEnd"/>
            <w:r w:rsidRPr="00A12F15">
              <w:rPr>
                <w:rFonts w:ascii="Arial" w:hAnsi="Arial" w:cs="Arial"/>
                <w:sz w:val="18"/>
                <w:szCs w:val="18"/>
              </w:rPr>
              <w:t>, ∑</w:t>
            </w:r>
            <w:r w:rsidRPr="00A12F15">
              <w:rPr>
                <w:rFonts w:ascii="Arial" w:hAnsi="Arial" w:cs="Arial"/>
                <w:sz w:val="18"/>
                <w:szCs w:val="18"/>
                <w:vertAlign w:val="subscript"/>
              </w:rPr>
              <w:t>min</w:t>
            </w:r>
            <w:r w:rsidRPr="00A12F15">
              <w:rPr>
                <w:rFonts w:ascii="Arial" w:hAnsi="Arial" w:cs="Arial"/>
                <w:sz w:val="18"/>
                <w:szCs w:val="18"/>
              </w:rPr>
              <w:t xml:space="preserve"> and</w:t>
            </w:r>
            <w:r>
              <w:rPr>
                <w:rFonts w:ascii="Arial" w:hAnsi="Arial" w:cs="Arial"/>
                <w:sz w:val="18"/>
                <w:szCs w:val="18"/>
              </w:rPr>
              <w:t xml:space="preserve"> d </w:t>
            </w:r>
            <w:r w:rsidRPr="00A12F15">
              <w:rPr>
                <w:rFonts w:ascii="Arial" w:hAnsi="Arial" w:cs="Arial"/>
                <w:sz w:val="18"/>
                <w:szCs w:val="18"/>
              </w:rPr>
              <w:t>are shown near the display</w:t>
            </w:r>
          </w:p>
        </w:tc>
        <w:tc>
          <w:tcPr>
            <w:tcW w:w="850" w:type="dxa"/>
          </w:tcPr>
          <w:p w:rsidR="000658EE" w:rsidRPr="00A12F15" w:rsidRDefault="000658EE" w:rsidP="00E7071C">
            <w:pPr>
              <w:tabs>
                <w:tab w:val="left" w:pos="-720"/>
                <w:tab w:val="left" w:pos="0"/>
                <w:tab w:val="left" w:pos="259"/>
                <w:tab w:val="left" w:pos="604"/>
                <w:tab w:val="left" w:pos="816"/>
                <w:tab w:val="left" w:pos="1440"/>
              </w:tabs>
              <w:suppressAutoHyphens/>
              <w:jc w:val="center"/>
              <w:rPr>
                <w:rFonts w:ascii="Arial" w:hAnsi="Arial" w:cs="Arial"/>
                <w:sz w:val="18"/>
                <w:szCs w:val="18"/>
              </w:rPr>
            </w:pPr>
          </w:p>
        </w:tc>
        <w:tc>
          <w:tcPr>
            <w:tcW w:w="567" w:type="dxa"/>
          </w:tcPr>
          <w:p w:rsidR="000658EE" w:rsidRPr="00A12F15" w:rsidRDefault="000658EE" w:rsidP="00E7071C">
            <w:pPr>
              <w:tabs>
                <w:tab w:val="left" w:pos="-720"/>
                <w:tab w:val="left" w:pos="0"/>
                <w:tab w:val="left" w:pos="259"/>
                <w:tab w:val="left" w:pos="604"/>
                <w:tab w:val="left" w:pos="816"/>
                <w:tab w:val="left" w:pos="1440"/>
              </w:tabs>
              <w:suppressAutoHyphens/>
              <w:jc w:val="center"/>
              <w:rPr>
                <w:rFonts w:ascii="Arial" w:hAnsi="Arial" w:cs="Arial"/>
                <w:sz w:val="18"/>
                <w:szCs w:val="18"/>
              </w:rPr>
            </w:pPr>
          </w:p>
        </w:tc>
        <w:tc>
          <w:tcPr>
            <w:tcW w:w="709" w:type="dxa"/>
            <w:gridSpan w:val="2"/>
          </w:tcPr>
          <w:p w:rsidR="000658EE" w:rsidRPr="00A12F15" w:rsidRDefault="000658EE" w:rsidP="00E7071C">
            <w:pPr>
              <w:tabs>
                <w:tab w:val="left" w:pos="-720"/>
                <w:tab w:val="left" w:pos="0"/>
                <w:tab w:val="left" w:pos="259"/>
                <w:tab w:val="left" w:pos="604"/>
                <w:tab w:val="left" w:pos="816"/>
                <w:tab w:val="left" w:pos="1440"/>
              </w:tabs>
              <w:suppressAutoHyphens/>
              <w:jc w:val="center"/>
              <w:rPr>
                <w:rFonts w:ascii="Arial" w:hAnsi="Arial" w:cs="Arial"/>
                <w:sz w:val="18"/>
                <w:szCs w:val="18"/>
              </w:rPr>
            </w:pPr>
          </w:p>
        </w:tc>
        <w:tc>
          <w:tcPr>
            <w:tcW w:w="1701" w:type="dxa"/>
            <w:gridSpan w:val="2"/>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0658EE" w:rsidRPr="00A12F15" w:rsidTr="007146A4">
        <w:tc>
          <w:tcPr>
            <w:tcW w:w="993"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0658EE">
            <w:pPr>
              <w:numPr>
                <w:ilvl w:val="0"/>
                <w:numId w:val="14"/>
              </w:numPr>
              <w:tabs>
                <w:tab w:val="left" w:pos="-720"/>
                <w:tab w:val="left" w:pos="0"/>
                <w:tab w:val="left" w:pos="341"/>
                <w:tab w:val="left" w:pos="604"/>
                <w:tab w:val="left" w:pos="816"/>
                <w:tab w:val="left" w:pos="1440"/>
              </w:tabs>
              <w:suppressAutoHyphens/>
              <w:spacing w:after="56"/>
              <w:rPr>
                <w:rFonts w:ascii="Arial" w:hAnsi="Arial" w:cs="Arial"/>
                <w:sz w:val="18"/>
                <w:szCs w:val="18"/>
              </w:rPr>
              <w:pPrChange w:id="2764" w:author="morayoa" w:date="2013-06-14T13:59:00Z">
                <w:pPr>
                  <w:numPr>
                    <w:numId w:val="15"/>
                  </w:numPr>
                  <w:tabs>
                    <w:tab w:val="left" w:pos="-720"/>
                    <w:tab w:val="left" w:pos="0"/>
                    <w:tab w:val="left" w:pos="341"/>
                    <w:tab w:val="left" w:pos="604"/>
                    <w:tab w:val="left" w:pos="816"/>
                    <w:tab w:val="left" w:pos="1440"/>
                  </w:tabs>
                  <w:suppressAutoHyphens/>
                  <w:spacing w:after="56"/>
                  <w:ind w:left="720" w:hanging="360"/>
                </w:pPr>
              </w:pPrChange>
            </w:pPr>
            <w:r w:rsidRPr="00A12F15">
              <w:rPr>
                <w:rFonts w:ascii="Arial" w:hAnsi="Arial" w:cs="Arial"/>
                <w:sz w:val="18"/>
                <w:szCs w:val="18"/>
              </w:rPr>
              <w:t>type approval sign in accordance with national requirements</w:t>
            </w:r>
          </w:p>
        </w:tc>
        <w:tc>
          <w:tcPr>
            <w:tcW w:w="850" w:type="dxa"/>
          </w:tcPr>
          <w:p w:rsidR="000658EE" w:rsidRPr="00A12F15" w:rsidRDefault="000658EE" w:rsidP="00E7071C">
            <w:pPr>
              <w:tabs>
                <w:tab w:val="left" w:pos="-720"/>
                <w:tab w:val="left" w:pos="0"/>
                <w:tab w:val="left" w:pos="259"/>
                <w:tab w:val="left" w:pos="604"/>
                <w:tab w:val="left" w:pos="816"/>
                <w:tab w:val="left" w:pos="1440"/>
              </w:tabs>
              <w:suppressAutoHyphens/>
              <w:jc w:val="center"/>
              <w:rPr>
                <w:rFonts w:ascii="Arial" w:hAnsi="Arial" w:cs="Arial"/>
                <w:sz w:val="18"/>
                <w:szCs w:val="18"/>
              </w:rPr>
            </w:pPr>
          </w:p>
        </w:tc>
        <w:tc>
          <w:tcPr>
            <w:tcW w:w="567" w:type="dxa"/>
          </w:tcPr>
          <w:p w:rsidR="000658EE" w:rsidRPr="00A12F15" w:rsidRDefault="000658EE" w:rsidP="00E7071C">
            <w:pPr>
              <w:tabs>
                <w:tab w:val="left" w:pos="-720"/>
                <w:tab w:val="left" w:pos="0"/>
                <w:tab w:val="left" w:pos="259"/>
                <w:tab w:val="left" w:pos="604"/>
                <w:tab w:val="left" w:pos="816"/>
                <w:tab w:val="left" w:pos="1440"/>
              </w:tabs>
              <w:suppressAutoHyphens/>
              <w:jc w:val="center"/>
              <w:rPr>
                <w:rFonts w:ascii="Arial" w:hAnsi="Arial" w:cs="Arial"/>
                <w:sz w:val="18"/>
                <w:szCs w:val="18"/>
              </w:rPr>
            </w:pPr>
          </w:p>
        </w:tc>
        <w:tc>
          <w:tcPr>
            <w:tcW w:w="709" w:type="dxa"/>
            <w:gridSpan w:val="2"/>
          </w:tcPr>
          <w:p w:rsidR="000658EE" w:rsidRPr="00A12F15" w:rsidRDefault="000658EE" w:rsidP="00E7071C">
            <w:pPr>
              <w:tabs>
                <w:tab w:val="left" w:pos="-720"/>
                <w:tab w:val="left" w:pos="0"/>
                <w:tab w:val="left" w:pos="259"/>
                <w:tab w:val="left" w:pos="604"/>
                <w:tab w:val="left" w:pos="816"/>
                <w:tab w:val="left" w:pos="1440"/>
              </w:tabs>
              <w:suppressAutoHyphens/>
              <w:jc w:val="center"/>
              <w:rPr>
                <w:rFonts w:ascii="Arial" w:hAnsi="Arial" w:cs="Arial"/>
                <w:sz w:val="18"/>
                <w:szCs w:val="18"/>
              </w:rPr>
            </w:pPr>
          </w:p>
        </w:tc>
        <w:tc>
          <w:tcPr>
            <w:tcW w:w="1701" w:type="dxa"/>
            <w:gridSpan w:val="2"/>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0658EE" w:rsidRPr="00A12F15" w:rsidTr="007146A4">
        <w:tc>
          <w:tcPr>
            <w:tcW w:w="993"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0658EE">
            <w:pPr>
              <w:numPr>
                <w:ilvl w:val="0"/>
                <w:numId w:val="14"/>
              </w:numPr>
              <w:tabs>
                <w:tab w:val="left" w:pos="-720"/>
                <w:tab w:val="left" w:pos="0"/>
                <w:tab w:val="left" w:pos="341"/>
                <w:tab w:val="left" w:pos="604"/>
                <w:tab w:val="left" w:pos="816"/>
                <w:tab w:val="left" w:pos="1440"/>
              </w:tabs>
              <w:suppressAutoHyphens/>
              <w:spacing w:after="56"/>
              <w:rPr>
                <w:rFonts w:ascii="Arial" w:hAnsi="Arial" w:cs="Arial"/>
                <w:sz w:val="18"/>
                <w:szCs w:val="18"/>
              </w:rPr>
              <w:pPrChange w:id="2765" w:author="morayoa" w:date="2013-06-14T13:59:00Z">
                <w:pPr>
                  <w:numPr>
                    <w:numId w:val="15"/>
                  </w:numPr>
                  <w:tabs>
                    <w:tab w:val="left" w:pos="-720"/>
                    <w:tab w:val="left" w:pos="0"/>
                    <w:tab w:val="left" w:pos="341"/>
                    <w:tab w:val="left" w:pos="604"/>
                    <w:tab w:val="left" w:pos="816"/>
                    <w:tab w:val="left" w:pos="1440"/>
                  </w:tabs>
                  <w:suppressAutoHyphens/>
                  <w:spacing w:after="56"/>
                  <w:ind w:left="720" w:hanging="360"/>
                </w:pPr>
              </w:pPrChange>
            </w:pPr>
            <w:r w:rsidRPr="00A12F15">
              <w:rPr>
                <w:rFonts w:ascii="Arial" w:hAnsi="Arial" w:cs="Arial"/>
                <w:snapToGrid w:val="0"/>
                <w:sz w:val="18"/>
                <w:szCs w:val="18"/>
                <w:lang w:eastAsia="en-US"/>
              </w:rPr>
              <w:t>name or identification mark of the manufacturer</w:t>
            </w:r>
          </w:p>
        </w:tc>
        <w:tc>
          <w:tcPr>
            <w:tcW w:w="850" w:type="dxa"/>
          </w:tcPr>
          <w:p w:rsidR="000658EE" w:rsidRPr="00A12F15" w:rsidRDefault="000658EE" w:rsidP="00E7071C">
            <w:pPr>
              <w:tabs>
                <w:tab w:val="left" w:pos="-720"/>
                <w:tab w:val="left" w:pos="0"/>
                <w:tab w:val="left" w:pos="259"/>
                <w:tab w:val="left" w:pos="604"/>
                <w:tab w:val="left" w:pos="816"/>
                <w:tab w:val="left" w:pos="1440"/>
              </w:tabs>
              <w:suppressAutoHyphens/>
              <w:jc w:val="center"/>
              <w:rPr>
                <w:rFonts w:ascii="Arial" w:hAnsi="Arial" w:cs="Arial"/>
                <w:sz w:val="18"/>
                <w:szCs w:val="18"/>
              </w:rPr>
            </w:pPr>
          </w:p>
        </w:tc>
        <w:tc>
          <w:tcPr>
            <w:tcW w:w="567" w:type="dxa"/>
          </w:tcPr>
          <w:p w:rsidR="000658EE" w:rsidRPr="00A12F15" w:rsidRDefault="000658EE" w:rsidP="00E7071C">
            <w:pPr>
              <w:tabs>
                <w:tab w:val="left" w:pos="-720"/>
                <w:tab w:val="left" w:pos="0"/>
                <w:tab w:val="left" w:pos="259"/>
                <w:tab w:val="left" w:pos="604"/>
                <w:tab w:val="left" w:pos="816"/>
                <w:tab w:val="left" w:pos="1440"/>
              </w:tabs>
              <w:suppressAutoHyphens/>
              <w:jc w:val="center"/>
              <w:rPr>
                <w:rFonts w:ascii="Arial" w:hAnsi="Arial" w:cs="Arial"/>
                <w:sz w:val="18"/>
                <w:szCs w:val="18"/>
              </w:rPr>
            </w:pPr>
          </w:p>
        </w:tc>
        <w:tc>
          <w:tcPr>
            <w:tcW w:w="709" w:type="dxa"/>
            <w:gridSpan w:val="2"/>
          </w:tcPr>
          <w:p w:rsidR="000658EE" w:rsidRPr="00A12F15" w:rsidRDefault="000658EE" w:rsidP="00E7071C">
            <w:pPr>
              <w:tabs>
                <w:tab w:val="left" w:pos="-720"/>
                <w:tab w:val="left" w:pos="0"/>
                <w:tab w:val="left" w:pos="259"/>
                <w:tab w:val="left" w:pos="604"/>
                <w:tab w:val="left" w:pos="816"/>
                <w:tab w:val="left" w:pos="1440"/>
              </w:tabs>
              <w:suppressAutoHyphens/>
              <w:jc w:val="center"/>
              <w:rPr>
                <w:rFonts w:ascii="Arial" w:hAnsi="Arial" w:cs="Arial"/>
                <w:sz w:val="18"/>
                <w:szCs w:val="18"/>
              </w:rPr>
            </w:pPr>
          </w:p>
        </w:tc>
        <w:tc>
          <w:tcPr>
            <w:tcW w:w="1701" w:type="dxa"/>
            <w:gridSpan w:val="2"/>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0658EE" w:rsidRPr="00A12F15" w:rsidTr="007146A4">
        <w:tc>
          <w:tcPr>
            <w:tcW w:w="993"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0658EE">
            <w:pPr>
              <w:numPr>
                <w:ilvl w:val="0"/>
                <w:numId w:val="14"/>
              </w:numPr>
              <w:tabs>
                <w:tab w:val="left" w:pos="-720"/>
                <w:tab w:val="left" w:pos="0"/>
                <w:tab w:val="left" w:pos="341"/>
                <w:tab w:val="left" w:pos="604"/>
                <w:tab w:val="left" w:pos="816"/>
                <w:tab w:val="left" w:pos="1440"/>
              </w:tabs>
              <w:suppressAutoHyphens/>
              <w:spacing w:after="56"/>
              <w:rPr>
                <w:rFonts w:ascii="Arial" w:hAnsi="Arial" w:cs="Arial"/>
                <w:sz w:val="18"/>
                <w:szCs w:val="18"/>
              </w:rPr>
              <w:pPrChange w:id="2766" w:author="morayoa" w:date="2013-06-14T13:59:00Z">
                <w:pPr>
                  <w:numPr>
                    <w:numId w:val="15"/>
                  </w:numPr>
                  <w:tabs>
                    <w:tab w:val="left" w:pos="-720"/>
                    <w:tab w:val="left" w:pos="0"/>
                    <w:tab w:val="left" w:pos="341"/>
                    <w:tab w:val="left" w:pos="604"/>
                    <w:tab w:val="left" w:pos="816"/>
                    <w:tab w:val="left" w:pos="1440"/>
                  </w:tabs>
                  <w:suppressAutoHyphens/>
                  <w:spacing w:after="56"/>
                  <w:ind w:left="720" w:hanging="360"/>
                </w:pPr>
              </w:pPrChange>
            </w:pPr>
            <w:r w:rsidRPr="00A12F15">
              <w:rPr>
                <w:rFonts w:ascii="Arial" w:hAnsi="Arial" w:cs="Arial"/>
                <w:snapToGrid w:val="0"/>
                <w:sz w:val="18"/>
                <w:szCs w:val="18"/>
                <w:lang w:eastAsia="en-US"/>
              </w:rPr>
              <w:t>voltage supply</w:t>
            </w:r>
          </w:p>
        </w:tc>
        <w:tc>
          <w:tcPr>
            <w:tcW w:w="850" w:type="dxa"/>
          </w:tcPr>
          <w:p w:rsidR="000658EE" w:rsidRPr="00A12F15" w:rsidRDefault="000658EE" w:rsidP="00E7071C">
            <w:pPr>
              <w:tabs>
                <w:tab w:val="left" w:pos="-720"/>
                <w:tab w:val="left" w:pos="0"/>
                <w:tab w:val="left" w:pos="259"/>
                <w:tab w:val="left" w:pos="604"/>
                <w:tab w:val="left" w:pos="816"/>
                <w:tab w:val="left" w:pos="1440"/>
              </w:tabs>
              <w:suppressAutoHyphens/>
              <w:jc w:val="center"/>
              <w:rPr>
                <w:rFonts w:ascii="Arial" w:hAnsi="Arial" w:cs="Arial"/>
                <w:sz w:val="18"/>
                <w:szCs w:val="18"/>
              </w:rPr>
            </w:pPr>
          </w:p>
        </w:tc>
        <w:tc>
          <w:tcPr>
            <w:tcW w:w="567" w:type="dxa"/>
          </w:tcPr>
          <w:p w:rsidR="000658EE" w:rsidRPr="00A12F15" w:rsidRDefault="000658EE" w:rsidP="00E7071C">
            <w:pPr>
              <w:tabs>
                <w:tab w:val="left" w:pos="-720"/>
                <w:tab w:val="left" w:pos="0"/>
                <w:tab w:val="left" w:pos="259"/>
                <w:tab w:val="left" w:pos="604"/>
                <w:tab w:val="left" w:pos="816"/>
                <w:tab w:val="left" w:pos="1440"/>
              </w:tabs>
              <w:suppressAutoHyphens/>
              <w:jc w:val="center"/>
              <w:rPr>
                <w:rFonts w:ascii="Arial" w:hAnsi="Arial" w:cs="Arial"/>
                <w:sz w:val="18"/>
                <w:szCs w:val="18"/>
              </w:rPr>
            </w:pPr>
          </w:p>
        </w:tc>
        <w:tc>
          <w:tcPr>
            <w:tcW w:w="709" w:type="dxa"/>
            <w:gridSpan w:val="2"/>
          </w:tcPr>
          <w:p w:rsidR="000658EE" w:rsidRPr="00A12F15" w:rsidRDefault="000658EE" w:rsidP="00E7071C">
            <w:pPr>
              <w:tabs>
                <w:tab w:val="left" w:pos="-720"/>
                <w:tab w:val="left" w:pos="0"/>
                <w:tab w:val="left" w:pos="259"/>
                <w:tab w:val="left" w:pos="604"/>
                <w:tab w:val="left" w:pos="816"/>
                <w:tab w:val="left" w:pos="1440"/>
              </w:tabs>
              <w:suppressAutoHyphens/>
              <w:jc w:val="center"/>
              <w:rPr>
                <w:rFonts w:ascii="Arial" w:hAnsi="Arial" w:cs="Arial"/>
                <w:sz w:val="18"/>
                <w:szCs w:val="18"/>
              </w:rPr>
            </w:pPr>
          </w:p>
        </w:tc>
        <w:tc>
          <w:tcPr>
            <w:tcW w:w="1701" w:type="dxa"/>
            <w:gridSpan w:val="2"/>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0658EE" w:rsidRPr="00A12F15" w:rsidTr="007146A4">
        <w:tc>
          <w:tcPr>
            <w:tcW w:w="993"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0658EE">
            <w:pPr>
              <w:numPr>
                <w:ilvl w:val="0"/>
                <w:numId w:val="14"/>
              </w:numPr>
              <w:tabs>
                <w:tab w:val="left" w:pos="-720"/>
                <w:tab w:val="left" w:pos="0"/>
                <w:tab w:val="left" w:pos="341"/>
                <w:tab w:val="left" w:pos="604"/>
                <w:tab w:val="left" w:pos="816"/>
                <w:tab w:val="left" w:pos="1440"/>
              </w:tabs>
              <w:suppressAutoHyphens/>
              <w:spacing w:after="56"/>
              <w:rPr>
                <w:rFonts w:ascii="Arial" w:hAnsi="Arial" w:cs="Arial"/>
                <w:sz w:val="18"/>
                <w:szCs w:val="18"/>
              </w:rPr>
              <w:pPrChange w:id="2767" w:author="morayoa" w:date="2013-06-14T13:59:00Z">
                <w:pPr>
                  <w:numPr>
                    <w:numId w:val="15"/>
                  </w:numPr>
                  <w:tabs>
                    <w:tab w:val="left" w:pos="-720"/>
                    <w:tab w:val="left" w:pos="0"/>
                    <w:tab w:val="left" w:pos="341"/>
                    <w:tab w:val="left" w:pos="604"/>
                    <w:tab w:val="left" w:pos="816"/>
                    <w:tab w:val="left" w:pos="1440"/>
                  </w:tabs>
                  <w:suppressAutoHyphens/>
                  <w:spacing w:after="56"/>
                  <w:ind w:left="720" w:hanging="360"/>
                </w:pPr>
              </w:pPrChange>
            </w:pPr>
            <w:r w:rsidRPr="00A12F15">
              <w:rPr>
                <w:rFonts w:ascii="Arial" w:hAnsi="Arial" w:cs="Arial"/>
                <w:snapToGrid w:val="0"/>
                <w:sz w:val="18"/>
                <w:szCs w:val="18"/>
                <w:lang w:eastAsia="en-US"/>
              </w:rPr>
              <w:t xml:space="preserve">voltage supply frequency, </w:t>
            </w:r>
            <w:r w:rsidRPr="00A12F15">
              <w:rPr>
                <w:rFonts w:ascii="Arial" w:hAnsi="Arial" w:cs="Arial"/>
                <w:sz w:val="18"/>
                <w:szCs w:val="18"/>
              </w:rPr>
              <w:t>(if applicable)</w:t>
            </w:r>
          </w:p>
        </w:tc>
        <w:tc>
          <w:tcPr>
            <w:tcW w:w="850" w:type="dxa"/>
          </w:tcPr>
          <w:p w:rsidR="000658EE" w:rsidRPr="00A12F15" w:rsidRDefault="000658EE" w:rsidP="00E7071C">
            <w:pPr>
              <w:tabs>
                <w:tab w:val="left" w:pos="-720"/>
                <w:tab w:val="left" w:pos="0"/>
                <w:tab w:val="left" w:pos="259"/>
                <w:tab w:val="left" w:pos="604"/>
                <w:tab w:val="left" w:pos="816"/>
                <w:tab w:val="left" w:pos="1440"/>
              </w:tabs>
              <w:suppressAutoHyphens/>
              <w:jc w:val="center"/>
              <w:rPr>
                <w:rFonts w:ascii="Arial" w:hAnsi="Arial" w:cs="Arial"/>
                <w:sz w:val="18"/>
                <w:szCs w:val="18"/>
              </w:rPr>
            </w:pPr>
          </w:p>
        </w:tc>
        <w:tc>
          <w:tcPr>
            <w:tcW w:w="567" w:type="dxa"/>
          </w:tcPr>
          <w:p w:rsidR="000658EE" w:rsidRPr="00A12F15" w:rsidRDefault="000658EE" w:rsidP="00E7071C">
            <w:pPr>
              <w:tabs>
                <w:tab w:val="left" w:pos="-720"/>
                <w:tab w:val="left" w:pos="0"/>
                <w:tab w:val="left" w:pos="259"/>
                <w:tab w:val="left" w:pos="604"/>
                <w:tab w:val="left" w:pos="816"/>
                <w:tab w:val="left" w:pos="1440"/>
              </w:tabs>
              <w:suppressAutoHyphens/>
              <w:jc w:val="center"/>
              <w:rPr>
                <w:rFonts w:ascii="Arial" w:hAnsi="Arial" w:cs="Arial"/>
                <w:sz w:val="18"/>
                <w:szCs w:val="18"/>
              </w:rPr>
            </w:pPr>
          </w:p>
        </w:tc>
        <w:tc>
          <w:tcPr>
            <w:tcW w:w="709" w:type="dxa"/>
            <w:gridSpan w:val="2"/>
          </w:tcPr>
          <w:p w:rsidR="000658EE" w:rsidRPr="00A12F15" w:rsidRDefault="000658EE" w:rsidP="00E7071C">
            <w:pPr>
              <w:tabs>
                <w:tab w:val="left" w:pos="-720"/>
                <w:tab w:val="left" w:pos="0"/>
                <w:tab w:val="left" w:pos="259"/>
                <w:tab w:val="left" w:pos="604"/>
                <w:tab w:val="left" w:pos="816"/>
                <w:tab w:val="left" w:pos="1440"/>
              </w:tabs>
              <w:suppressAutoHyphens/>
              <w:jc w:val="center"/>
              <w:rPr>
                <w:rFonts w:ascii="Arial" w:hAnsi="Arial" w:cs="Arial"/>
                <w:sz w:val="18"/>
                <w:szCs w:val="18"/>
              </w:rPr>
            </w:pPr>
          </w:p>
        </w:tc>
        <w:tc>
          <w:tcPr>
            <w:tcW w:w="1701" w:type="dxa"/>
            <w:gridSpan w:val="2"/>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0658EE" w:rsidRPr="00A12F15" w:rsidTr="007146A4">
        <w:tc>
          <w:tcPr>
            <w:tcW w:w="993" w:type="dxa"/>
            <w:tcBorders>
              <w:top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tcBorders>
          </w:tcPr>
          <w:p w:rsidR="000658EE" w:rsidRPr="00A12F15" w:rsidRDefault="000658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0658EE">
            <w:pPr>
              <w:numPr>
                <w:ilvl w:val="0"/>
                <w:numId w:val="14"/>
              </w:numPr>
              <w:tabs>
                <w:tab w:val="left" w:pos="-720"/>
                <w:tab w:val="left" w:pos="0"/>
                <w:tab w:val="left" w:pos="341"/>
                <w:tab w:val="left" w:pos="604"/>
                <w:tab w:val="left" w:pos="816"/>
                <w:tab w:val="left" w:pos="1440"/>
              </w:tabs>
              <w:suppressAutoHyphens/>
              <w:spacing w:after="56"/>
              <w:rPr>
                <w:rFonts w:ascii="Arial" w:hAnsi="Arial" w:cs="Arial"/>
                <w:sz w:val="18"/>
                <w:szCs w:val="18"/>
              </w:rPr>
              <w:pPrChange w:id="2768" w:author="morayoa" w:date="2013-06-14T13:59:00Z">
                <w:pPr>
                  <w:numPr>
                    <w:numId w:val="15"/>
                  </w:numPr>
                  <w:tabs>
                    <w:tab w:val="left" w:pos="-720"/>
                    <w:tab w:val="left" w:pos="0"/>
                    <w:tab w:val="left" w:pos="341"/>
                    <w:tab w:val="left" w:pos="604"/>
                    <w:tab w:val="left" w:pos="816"/>
                    <w:tab w:val="left" w:pos="1440"/>
                  </w:tabs>
                  <w:suppressAutoHyphens/>
                  <w:spacing w:after="56"/>
                  <w:ind w:left="720" w:hanging="360"/>
                </w:pPr>
              </w:pPrChange>
            </w:pPr>
            <w:r w:rsidRPr="00A12F15">
              <w:rPr>
                <w:rFonts w:ascii="Arial" w:hAnsi="Arial" w:cs="Arial"/>
                <w:snapToGrid w:val="0"/>
                <w:sz w:val="18"/>
                <w:szCs w:val="18"/>
                <w:lang w:eastAsia="en-US"/>
              </w:rPr>
              <w:t>pneumatic/hydraulic pressure, (if applicable)</w:t>
            </w:r>
          </w:p>
        </w:tc>
        <w:tc>
          <w:tcPr>
            <w:tcW w:w="850" w:type="dxa"/>
          </w:tcPr>
          <w:p w:rsidR="000658EE" w:rsidRPr="00A12F15" w:rsidRDefault="000658EE" w:rsidP="00E7071C">
            <w:pPr>
              <w:tabs>
                <w:tab w:val="left" w:pos="-720"/>
                <w:tab w:val="left" w:pos="0"/>
                <w:tab w:val="left" w:pos="259"/>
                <w:tab w:val="left" w:pos="604"/>
                <w:tab w:val="left" w:pos="816"/>
                <w:tab w:val="left" w:pos="1440"/>
              </w:tabs>
              <w:suppressAutoHyphens/>
              <w:jc w:val="center"/>
              <w:rPr>
                <w:rFonts w:ascii="Arial" w:hAnsi="Arial" w:cs="Arial"/>
                <w:sz w:val="18"/>
                <w:szCs w:val="18"/>
              </w:rPr>
            </w:pPr>
          </w:p>
        </w:tc>
        <w:tc>
          <w:tcPr>
            <w:tcW w:w="567" w:type="dxa"/>
          </w:tcPr>
          <w:p w:rsidR="000658EE" w:rsidRPr="00A12F15" w:rsidRDefault="000658EE" w:rsidP="00E7071C">
            <w:pPr>
              <w:tabs>
                <w:tab w:val="left" w:pos="-720"/>
                <w:tab w:val="left" w:pos="0"/>
                <w:tab w:val="left" w:pos="259"/>
                <w:tab w:val="left" w:pos="604"/>
                <w:tab w:val="left" w:pos="816"/>
                <w:tab w:val="left" w:pos="1440"/>
              </w:tabs>
              <w:suppressAutoHyphens/>
              <w:jc w:val="center"/>
              <w:rPr>
                <w:rFonts w:ascii="Arial" w:hAnsi="Arial" w:cs="Arial"/>
                <w:sz w:val="18"/>
                <w:szCs w:val="18"/>
              </w:rPr>
            </w:pPr>
          </w:p>
        </w:tc>
        <w:tc>
          <w:tcPr>
            <w:tcW w:w="709" w:type="dxa"/>
            <w:gridSpan w:val="2"/>
          </w:tcPr>
          <w:p w:rsidR="000658EE" w:rsidRPr="00A12F15" w:rsidRDefault="000658EE" w:rsidP="00E7071C">
            <w:pPr>
              <w:tabs>
                <w:tab w:val="left" w:pos="-720"/>
                <w:tab w:val="left" w:pos="0"/>
                <w:tab w:val="left" w:pos="259"/>
                <w:tab w:val="left" w:pos="604"/>
                <w:tab w:val="left" w:pos="816"/>
                <w:tab w:val="left" w:pos="1440"/>
              </w:tabs>
              <w:suppressAutoHyphens/>
              <w:jc w:val="center"/>
              <w:rPr>
                <w:rFonts w:ascii="Arial" w:hAnsi="Arial" w:cs="Arial"/>
                <w:sz w:val="18"/>
                <w:szCs w:val="18"/>
              </w:rPr>
            </w:pPr>
          </w:p>
        </w:tc>
        <w:tc>
          <w:tcPr>
            <w:tcW w:w="1701" w:type="dxa"/>
            <w:gridSpan w:val="2"/>
          </w:tcPr>
          <w:p w:rsidR="000658EE" w:rsidRPr="00A12F15" w:rsidRDefault="000658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bl>
    <w:p w:rsidR="004569A6" w:rsidRPr="00A12F15" w:rsidRDefault="004569A6">
      <w:pPr>
        <w:rPr>
          <w:rFonts w:ascii="Arial" w:hAnsi="Arial" w:cs="Arial"/>
          <w:sz w:val="18"/>
          <w:szCs w:val="18"/>
        </w:rPr>
      </w:pPr>
      <w:r w:rsidRPr="00A12F15">
        <w:rPr>
          <w:rFonts w:ascii="Arial" w:hAnsi="Arial" w:cs="Arial"/>
          <w:sz w:val="18"/>
          <w:szCs w:val="18"/>
        </w:rPr>
        <w:br w:type="page"/>
      </w:r>
    </w:p>
    <w:tbl>
      <w:tblPr>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Change w:id="2769" w:author="morayoa" w:date="2013-06-11T11:25:00Z">
          <w:tblPr>
            <w:tblW w:w="9214"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
        </w:tblPrChange>
      </w:tblPr>
      <w:tblGrid>
        <w:gridCol w:w="993"/>
        <w:gridCol w:w="1134"/>
        <w:gridCol w:w="3260"/>
        <w:gridCol w:w="850"/>
        <w:gridCol w:w="709"/>
        <w:gridCol w:w="567"/>
        <w:gridCol w:w="1701"/>
        <w:tblGridChange w:id="2770">
          <w:tblGrid>
            <w:gridCol w:w="84"/>
            <w:gridCol w:w="909"/>
            <w:gridCol w:w="84"/>
            <w:gridCol w:w="1050"/>
            <w:gridCol w:w="84"/>
            <w:gridCol w:w="3176"/>
            <w:gridCol w:w="84"/>
            <w:gridCol w:w="766"/>
            <w:gridCol w:w="84"/>
            <w:gridCol w:w="625"/>
            <w:gridCol w:w="84"/>
            <w:gridCol w:w="483"/>
            <w:gridCol w:w="84"/>
            <w:gridCol w:w="1617"/>
            <w:gridCol w:w="84"/>
          </w:tblGrid>
        </w:tblGridChange>
      </w:tblGrid>
      <w:tr w:rsidR="00E733C5" w:rsidRPr="00A12F15" w:rsidTr="003F2A7A">
        <w:trPr>
          <w:trPrChange w:id="2771" w:author="morayoa" w:date="2013-06-11T11:25:00Z">
            <w:trPr>
              <w:gridAfter w:val="0"/>
            </w:trPr>
          </w:trPrChange>
        </w:trPr>
        <w:tc>
          <w:tcPr>
            <w:tcW w:w="993" w:type="dxa"/>
            <w:tcBorders>
              <w:bottom w:val="single" w:sz="8" w:space="0" w:color="auto"/>
            </w:tcBorders>
            <w:tcPrChange w:id="2772" w:author="morayoa" w:date="2013-06-11T11:25:00Z">
              <w:tcPr>
                <w:tcW w:w="993" w:type="dxa"/>
                <w:gridSpan w:val="2"/>
              </w:tcPr>
            </w:tcPrChange>
          </w:tcPr>
          <w:p w:rsidR="00E733C5" w:rsidRPr="00A12F15" w:rsidRDefault="00FC47BA" w:rsidP="00791181">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b/>
                <w:sz w:val="18"/>
                <w:szCs w:val="18"/>
              </w:rPr>
              <w:fldChar w:fldCharType="begin"/>
            </w:r>
            <w:r w:rsidR="00E733C5" w:rsidRPr="00A12F15">
              <w:rPr>
                <w:rFonts w:ascii="Arial" w:hAnsi="Arial" w:cs="Arial"/>
                <w:b/>
                <w:sz w:val="18"/>
                <w:szCs w:val="18"/>
              </w:rPr>
              <w:instrText xml:space="preserve">PRIVATE </w:instrText>
            </w:r>
            <w:r w:rsidRPr="00A12F15">
              <w:rPr>
                <w:rFonts w:ascii="Arial" w:hAnsi="Arial" w:cs="Arial"/>
                <w:b/>
                <w:sz w:val="18"/>
                <w:szCs w:val="18"/>
              </w:rPr>
              <w:fldChar w:fldCharType="end"/>
            </w:r>
            <w:r w:rsidR="00E733C5" w:rsidRPr="00A12F15">
              <w:rPr>
                <w:rFonts w:ascii="Arial" w:hAnsi="Arial" w:cs="Arial"/>
                <w:b/>
                <w:sz w:val="18"/>
                <w:szCs w:val="18"/>
              </w:rPr>
              <w:t xml:space="preserve"> </w:t>
            </w:r>
          </w:p>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r w:rsidRPr="00A12F15">
              <w:rPr>
                <w:rFonts w:ascii="Arial" w:hAnsi="Arial" w:cs="Arial"/>
                <w:b/>
                <w:sz w:val="18"/>
                <w:szCs w:val="18"/>
              </w:rPr>
              <w:t>R 50-1</w:t>
            </w:r>
          </w:p>
        </w:tc>
        <w:tc>
          <w:tcPr>
            <w:tcW w:w="1134" w:type="dxa"/>
            <w:tcPrChange w:id="2773" w:author="morayoa" w:date="2013-06-11T11:25:00Z">
              <w:tcPr>
                <w:tcW w:w="1134" w:type="dxa"/>
                <w:gridSpan w:val="2"/>
              </w:tcPr>
            </w:tcPrChange>
          </w:tcPr>
          <w:p w:rsidR="00E733C5" w:rsidRPr="00A12F15" w:rsidRDefault="00E733C5" w:rsidP="00791181">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b/>
                <w:sz w:val="18"/>
                <w:szCs w:val="18"/>
              </w:rPr>
              <w:t>Test</w:t>
            </w:r>
          </w:p>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r w:rsidRPr="00A12F15">
              <w:rPr>
                <w:rFonts w:ascii="Arial" w:hAnsi="Arial" w:cs="Arial"/>
                <w:b/>
                <w:sz w:val="18"/>
                <w:szCs w:val="18"/>
              </w:rPr>
              <w:t>procedure</w:t>
            </w:r>
          </w:p>
        </w:tc>
        <w:tc>
          <w:tcPr>
            <w:tcW w:w="3260" w:type="dxa"/>
            <w:tcPrChange w:id="2774" w:author="morayoa" w:date="2013-06-11T11:25:00Z">
              <w:tcPr>
                <w:tcW w:w="3260" w:type="dxa"/>
                <w:gridSpan w:val="2"/>
              </w:tcPr>
            </w:tcPrChange>
          </w:tcPr>
          <w:p w:rsidR="00E733C5" w:rsidRPr="00A12F15" w:rsidRDefault="00E733C5" w:rsidP="00791181">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b/>
                <w:sz w:val="18"/>
                <w:szCs w:val="18"/>
              </w:rPr>
              <w:t xml:space="preserve">Belt </w:t>
            </w:r>
            <w:proofErr w:type="spellStart"/>
            <w:r w:rsidRPr="00A12F15">
              <w:rPr>
                <w:rFonts w:ascii="Arial" w:hAnsi="Arial" w:cs="Arial"/>
                <w:b/>
                <w:sz w:val="18"/>
                <w:szCs w:val="18"/>
              </w:rPr>
              <w:t>weighers</w:t>
            </w:r>
            <w:proofErr w:type="spellEnd"/>
          </w:p>
          <w:p w:rsidR="00E733C5" w:rsidRPr="00A12F15" w:rsidRDefault="00E733C5" w:rsidP="00FF2B6C">
            <w:pPr>
              <w:tabs>
                <w:tab w:val="left" w:pos="-720"/>
                <w:tab w:val="left" w:pos="0"/>
                <w:tab w:val="left" w:pos="341"/>
                <w:tab w:val="left" w:pos="604"/>
                <w:tab w:val="left" w:pos="816"/>
                <w:tab w:val="left" w:pos="1440"/>
              </w:tabs>
              <w:suppressAutoHyphens/>
              <w:spacing w:after="56"/>
              <w:ind w:left="58"/>
              <w:jc w:val="center"/>
              <w:rPr>
                <w:rFonts w:ascii="Arial" w:hAnsi="Arial" w:cs="Arial"/>
                <w:b/>
                <w:sz w:val="18"/>
                <w:szCs w:val="18"/>
              </w:rPr>
            </w:pPr>
            <w:r w:rsidRPr="00A12F15">
              <w:rPr>
                <w:rFonts w:ascii="Arial" w:hAnsi="Arial" w:cs="Arial"/>
                <w:b/>
                <w:sz w:val="18"/>
                <w:szCs w:val="18"/>
              </w:rPr>
              <w:t>Checklist</w:t>
            </w:r>
          </w:p>
        </w:tc>
        <w:tc>
          <w:tcPr>
            <w:tcW w:w="850" w:type="dxa"/>
            <w:tcPrChange w:id="2775" w:author="morayoa" w:date="2013-06-11T11:25:00Z">
              <w:tcPr>
                <w:tcW w:w="850" w:type="dxa"/>
                <w:gridSpan w:val="2"/>
              </w:tcPr>
            </w:tcPrChange>
          </w:tcPr>
          <w:p w:rsidR="00E733C5" w:rsidRPr="00A12F15" w:rsidRDefault="00E733C5" w:rsidP="00E7071C">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b/>
                <w:sz w:val="18"/>
                <w:szCs w:val="18"/>
              </w:rPr>
              <w:t>Passed</w:t>
            </w:r>
          </w:p>
        </w:tc>
        <w:tc>
          <w:tcPr>
            <w:tcW w:w="709" w:type="dxa"/>
            <w:tcPrChange w:id="2776" w:author="morayoa" w:date="2013-06-11T11:25:00Z">
              <w:tcPr>
                <w:tcW w:w="709" w:type="dxa"/>
                <w:gridSpan w:val="2"/>
              </w:tcPr>
            </w:tcPrChange>
          </w:tcPr>
          <w:p w:rsidR="00E733C5" w:rsidRPr="00A12F15" w:rsidRDefault="00E733C5" w:rsidP="00E7071C">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b/>
                <w:sz w:val="18"/>
                <w:szCs w:val="18"/>
              </w:rPr>
              <w:t>Failed</w:t>
            </w:r>
          </w:p>
        </w:tc>
        <w:tc>
          <w:tcPr>
            <w:tcW w:w="567" w:type="dxa"/>
            <w:tcPrChange w:id="2777" w:author="morayoa" w:date="2013-06-11T11:25:00Z">
              <w:tcPr>
                <w:tcW w:w="567" w:type="dxa"/>
                <w:gridSpan w:val="2"/>
              </w:tcPr>
            </w:tcPrChange>
          </w:tcPr>
          <w:p w:rsidR="00E733C5" w:rsidRPr="00A12F15" w:rsidDel="00DC255E" w:rsidRDefault="005B530A"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ins w:id="2778" w:author="morayoa" w:date="2013-06-06T15:40:00Z">
              <w:r>
                <w:rPr>
                  <w:rFonts w:ascii="Arial" w:hAnsi="Arial" w:cs="Arial"/>
                  <w:b/>
                  <w:sz w:val="18"/>
                  <w:szCs w:val="18"/>
                </w:rPr>
                <w:t>N/A</w:t>
              </w:r>
            </w:ins>
          </w:p>
        </w:tc>
        <w:tc>
          <w:tcPr>
            <w:tcW w:w="1701" w:type="dxa"/>
            <w:tcPrChange w:id="2779" w:author="morayoa" w:date="2013-06-11T11:25:00Z">
              <w:tcPr>
                <w:tcW w:w="1701" w:type="dxa"/>
                <w:gridSpan w:val="2"/>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del w:id="2780" w:author="morayoa" w:date="2013-06-06T09:05:00Z">
              <w:r w:rsidRPr="00A12F15" w:rsidDel="00DC255E">
                <w:rPr>
                  <w:rFonts w:ascii="Arial" w:hAnsi="Arial" w:cs="Arial"/>
                  <w:b/>
                  <w:sz w:val="18"/>
                  <w:szCs w:val="18"/>
                </w:rPr>
                <w:delText>Remarks</w:delText>
              </w:r>
            </w:del>
            <w:ins w:id="2781" w:author="morayoa" w:date="2013-06-06T09:05:00Z">
              <w:r>
                <w:rPr>
                  <w:rFonts w:ascii="Arial" w:hAnsi="Arial" w:cs="Arial"/>
                  <w:b/>
                  <w:sz w:val="18"/>
                  <w:szCs w:val="18"/>
                </w:rPr>
                <w:t>Observations</w:t>
              </w:r>
            </w:ins>
            <w:fldSimple w:instr=" NOTEREF _Ref324497122 \f \h  \* MERGEFORMAT ">
              <w:ins w:id="2782" w:author="morayoa" w:date="2013-06-14T14:16:00Z">
                <w:r w:rsidR="00FC47BA" w:rsidRPr="00FC47BA">
                  <w:rPr>
                    <w:rStyle w:val="FootnoteReference"/>
                    <w:rFonts w:ascii="Arial" w:hAnsi="Arial" w:cs="Arial"/>
                    <w:sz w:val="18"/>
                    <w:szCs w:val="18"/>
                    <w:rPrChange w:id="2783" w:author="morayoa" w:date="2013-06-14T14:16:00Z">
                      <w:rPr/>
                    </w:rPrChange>
                  </w:rPr>
                  <w:t>3</w:t>
                </w:r>
              </w:ins>
              <w:del w:id="2784" w:author="morayoa" w:date="2013-06-05T13:45:00Z">
                <w:r w:rsidRPr="00FD5CAF" w:rsidDel="000A507D">
                  <w:rPr>
                    <w:rStyle w:val="FootnoteReference"/>
                    <w:rFonts w:ascii="Arial" w:hAnsi="Arial" w:cs="Arial"/>
                    <w:sz w:val="18"/>
                    <w:szCs w:val="18"/>
                  </w:rPr>
                  <w:delText>3</w:delText>
                </w:r>
              </w:del>
            </w:fldSimple>
          </w:p>
        </w:tc>
      </w:tr>
      <w:tr w:rsidR="00E733C5" w:rsidRPr="00A12F15" w:rsidTr="003F2A7A">
        <w:trPr>
          <w:trPrChange w:id="2785" w:author="morayoa" w:date="2013-06-11T11:25:00Z">
            <w:trPr>
              <w:gridAfter w:val="0"/>
            </w:trPr>
          </w:trPrChange>
        </w:trPr>
        <w:tc>
          <w:tcPr>
            <w:tcW w:w="993" w:type="dxa"/>
            <w:tcBorders>
              <w:bottom w:val="nil"/>
            </w:tcBorders>
            <w:tcPrChange w:id="2786" w:author="morayoa" w:date="2013-06-11T11:25:00Z">
              <w:tcPr>
                <w:tcW w:w="993" w:type="dxa"/>
                <w:gridSpan w:val="2"/>
                <w:tcBorders>
                  <w:bottom w:val="single" w:sz="8"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3.10</w:t>
            </w:r>
          </w:p>
        </w:tc>
        <w:tc>
          <w:tcPr>
            <w:tcW w:w="1134" w:type="dxa"/>
            <w:tcBorders>
              <w:bottom w:val="single" w:sz="8" w:space="0" w:color="auto"/>
            </w:tcBorders>
            <w:tcPrChange w:id="2787" w:author="morayoa" w:date="2013-06-11T11:25:00Z">
              <w:tcPr>
                <w:tcW w:w="1134" w:type="dxa"/>
                <w:gridSpan w:val="2"/>
                <w:tcBorders>
                  <w:bottom w:val="single" w:sz="8"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Observe</w:t>
            </w:r>
          </w:p>
        </w:tc>
        <w:tc>
          <w:tcPr>
            <w:tcW w:w="3260" w:type="dxa"/>
            <w:tcPrChange w:id="2788" w:author="morayoa" w:date="2013-06-11T11:25:00Z">
              <w:tcPr>
                <w:tcW w:w="3260" w:type="dxa"/>
                <w:gridSpan w:val="2"/>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Verification marks</w:t>
            </w:r>
          </w:p>
        </w:tc>
        <w:tc>
          <w:tcPr>
            <w:tcW w:w="850" w:type="dxa"/>
            <w:tcPrChange w:id="2789" w:author="morayoa" w:date="2013-06-11T11:25:00Z">
              <w:tcPr>
                <w:tcW w:w="850" w:type="dxa"/>
                <w:gridSpan w:val="2"/>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Change w:id="2790" w:author="morayoa" w:date="2013-06-11T11:25:00Z">
              <w:tcPr>
                <w:tcW w:w="709" w:type="dxa"/>
                <w:gridSpan w:val="2"/>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PrChange w:id="2791" w:author="morayoa" w:date="2013-06-11T11:25:00Z">
              <w:tcPr>
                <w:tcW w:w="567" w:type="dxa"/>
                <w:gridSpan w:val="2"/>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ins w:id="2792" w:author="morayoa" w:date="2013-06-06T15:30:00Z"/>
                <w:rFonts w:ascii="Arial" w:hAnsi="Arial" w:cs="Arial"/>
                <w:sz w:val="18"/>
                <w:szCs w:val="18"/>
              </w:rPr>
            </w:pPr>
          </w:p>
        </w:tc>
        <w:tc>
          <w:tcPr>
            <w:tcW w:w="1701" w:type="dxa"/>
            <w:tcPrChange w:id="2793" w:author="morayoa" w:date="2013-06-11T11:25:00Z">
              <w:tcPr>
                <w:tcW w:w="1701" w:type="dxa"/>
                <w:gridSpan w:val="2"/>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7F51EE" w:rsidRPr="00A12F15" w:rsidTr="003F2A7A">
        <w:trPr>
          <w:trPrChange w:id="2794" w:author="morayoa" w:date="2013-06-11T11:25:00Z">
            <w:trPr>
              <w:gridAfter w:val="0"/>
            </w:trPr>
          </w:trPrChange>
        </w:trPr>
        <w:tc>
          <w:tcPr>
            <w:tcW w:w="993" w:type="dxa"/>
            <w:tcBorders>
              <w:top w:val="nil"/>
              <w:bottom w:val="nil"/>
            </w:tcBorders>
            <w:tcPrChange w:id="2795" w:author="morayoa" w:date="2013-06-11T11:25:00Z">
              <w:tcPr>
                <w:tcW w:w="993" w:type="dxa"/>
                <w:gridSpan w:val="2"/>
                <w:tcBorders>
                  <w:bottom w:val="nil"/>
                </w:tcBorders>
              </w:tcPr>
            </w:tcPrChange>
          </w:tcPr>
          <w:p w:rsidR="007F51EE" w:rsidRPr="00A12F15" w:rsidRDefault="007F51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3.10.1</w:t>
            </w:r>
          </w:p>
        </w:tc>
        <w:tc>
          <w:tcPr>
            <w:tcW w:w="1134" w:type="dxa"/>
            <w:tcBorders>
              <w:bottom w:val="nil"/>
            </w:tcBorders>
            <w:tcPrChange w:id="2796" w:author="morayoa" w:date="2013-06-11T11:25:00Z">
              <w:tcPr>
                <w:tcW w:w="1134" w:type="dxa"/>
                <w:gridSpan w:val="2"/>
                <w:tcBorders>
                  <w:bottom w:val="nil"/>
                </w:tcBorders>
              </w:tcPr>
            </w:tcPrChange>
          </w:tcPr>
          <w:p w:rsidR="007F51EE" w:rsidRPr="00A12F15" w:rsidRDefault="007F51EE"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7087" w:type="dxa"/>
            <w:gridSpan w:val="5"/>
            <w:tcPrChange w:id="2797" w:author="morayoa" w:date="2013-06-11T11:25:00Z">
              <w:tcPr>
                <w:tcW w:w="7087" w:type="dxa"/>
                <w:gridSpan w:val="10"/>
              </w:tcPr>
            </w:tcPrChange>
          </w:tcPr>
          <w:p w:rsidR="007F51EE" w:rsidRPr="00A12F15" w:rsidRDefault="007F51EE"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Position of verification marks:</w:t>
            </w:r>
          </w:p>
        </w:tc>
      </w:tr>
      <w:tr w:rsidR="00E733C5" w:rsidRPr="00A12F15" w:rsidTr="003F2A7A">
        <w:trPr>
          <w:trPrChange w:id="2798" w:author="morayoa" w:date="2013-06-11T11:25:00Z">
            <w:trPr>
              <w:gridAfter w:val="0"/>
            </w:trPr>
          </w:trPrChange>
        </w:trPr>
        <w:tc>
          <w:tcPr>
            <w:tcW w:w="993" w:type="dxa"/>
            <w:tcBorders>
              <w:top w:val="nil"/>
              <w:bottom w:val="nil"/>
            </w:tcBorders>
            <w:tcPrChange w:id="2799" w:author="morayoa" w:date="2013-06-11T11:25:00Z">
              <w:tcPr>
                <w:tcW w:w="993" w:type="dxa"/>
                <w:gridSpan w:val="2"/>
                <w:tcBorders>
                  <w:top w:val="nil"/>
                  <w:bottom w:val="nil"/>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Change w:id="2800" w:author="morayoa" w:date="2013-06-11T11:25:00Z">
              <w:tcPr>
                <w:tcW w:w="1134" w:type="dxa"/>
                <w:gridSpan w:val="2"/>
                <w:tcBorders>
                  <w:top w:val="nil"/>
                  <w:bottom w:val="nil"/>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Change w:id="2801" w:author="morayoa" w:date="2013-06-11T11:25:00Z">
              <w:tcPr>
                <w:tcW w:w="3260" w:type="dxa"/>
                <w:gridSpan w:val="2"/>
              </w:tcPr>
            </w:tcPrChange>
          </w:tcPr>
          <w:p w:rsidR="00000000" w:rsidRDefault="00E733C5">
            <w:pPr>
              <w:numPr>
                <w:ilvl w:val="0"/>
                <w:numId w:val="8"/>
              </w:numPr>
              <w:tabs>
                <w:tab w:val="left" w:pos="-720"/>
                <w:tab w:val="left" w:pos="0"/>
                <w:tab w:val="left" w:pos="341"/>
                <w:tab w:val="left" w:pos="483"/>
                <w:tab w:val="left" w:pos="1440"/>
              </w:tabs>
              <w:suppressAutoHyphens/>
              <w:spacing w:after="56"/>
              <w:ind w:left="341" w:hanging="283"/>
              <w:rPr>
                <w:rFonts w:ascii="Arial" w:hAnsi="Arial" w:cs="Arial"/>
                <w:sz w:val="18"/>
                <w:szCs w:val="18"/>
              </w:rPr>
              <w:pPrChange w:id="2802" w:author="morayoa" w:date="2013-06-14T13:59:00Z">
                <w:pPr>
                  <w:numPr>
                    <w:numId w:val="9"/>
                  </w:numPr>
                  <w:tabs>
                    <w:tab w:val="left" w:pos="-720"/>
                    <w:tab w:val="left" w:pos="0"/>
                    <w:tab w:val="left" w:pos="341"/>
                    <w:tab w:val="left" w:pos="483"/>
                    <w:tab w:val="left" w:pos="1440"/>
                  </w:tabs>
                  <w:suppressAutoHyphens/>
                  <w:spacing w:after="56"/>
                  <w:ind w:left="341" w:hanging="283"/>
                </w:pPr>
              </w:pPrChange>
            </w:pPr>
            <w:r w:rsidRPr="00A12F15">
              <w:rPr>
                <w:rFonts w:ascii="Arial" w:hAnsi="Arial" w:cs="Arial"/>
                <w:sz w:val="18"/>
                <w:szCs w:val="18"/>
              </w:rPr>
              <w:t xml:space="preserve">part on which it is located cannot be removed from the belt </w:t>
            </w:r>
            <w:proofErr w:type="spellStart"/>
            <w:r w:rsidRPr="00A12F15">
              <w:rPr>
                <w:rFonts w:ascii="Arial" w:hAnsi="Arial" w:cs="Arial"/>
                <w:sz w:val="18"/>
                <w:szCs w:val="18"/>
              </w:rPr>
              <w:t>weigher</w:t>
            </w:r>
            <w:proofErr w:type="spellEnd"/>
            <w:r w:rsidRPr="00A12F15">
              <w:rPr>
                <w:rFonts w:ascii="Arial" w:hAnsi="Arial" w:cs="Arial"/>
                <w:sz w:val="18"/>
                <w:szCs w:val="18"/>
              </w:rPr>
              <w:t xml:space="preserve"> without damaging the marks</w:t>
            </w:r>
          </w:p>
        </w:tc>
        <w:tc>
          <w:tcPr>
            <w:tcW w:w="850" w:type="dxa"/>
            <w:tcPrChange w:id="2803" w:author="morayoa" w:date="2013-06-11T11:25:00Z">
              <w:tcPr>
                <w:tcW w:w="850" w:type="dxa"/>
                <w:gridSpan w:val="2"/>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Change w:id="2804" w:author="morayoa" w:date="2013-06-11T11:25:00Z">
              <w:tcPr>
                <w:tcW w:w="709" w:type="dxa"/>
                <w:gridSpan w:val="2"/>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PrChange w:id="2805" w:author="morayoa" w:date="2013-06-11T11:25:00Z">
              <w:tcPr>
                <w:tcW w:w="567" w:type="dxa"/>
                <w:gridSpan w:val="2"/>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701" w:type="dxa"/>
            <w:tcPrChange w:id="2806" w:author="morayoa" w:date="2013-06-11T11:25:00Z">
              <w:tcPr>
                <w:tcW w:w="1701" w:type="dxa"/>
                <w:gridSpan w:val="2"/>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E733C5" w:rsidRPr="00A12F15" w:rsidTr="003F2A7A">
        <w:trPr>
          <w:trPrChange w:id="2807" w:author="morayoa" w:date="2013-06-11T11:25:00Z">
            <w:trPr>
              <w:gridAfter w:val="0"/>
            </w:trPr>
          </w:trPrChange>
        </w:trPr>
        <w:tc>
          <w:tcPr>
            <w:tcW w:w="993" w:type="dxa"/>
            <w:tcBorders>
              <w:top w:val="nil"/>
              <w:bottom w:val="nil"/>
            </w:tcBorders>
            <w:tcPrChange w:id="2808" w:author="morayoa" w:date="2013-06-11T11:25:00Z">
              <w:tcPr>
                <w:tcW w:w="993" w:type="dxa"/>
                <w:gridSpan w:val="2"/>
                <w:tcBorders>
                  <w:top w:val="nil"/>
                  <w:bottom w:val="nil"/>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Change w:id="2809" w:author="morayoa" w:date="2013-06-11T11:25:00Z">
              <w:tcPr>
                <w:tcW w:w="1134" w:type="dxa"/>
                <w:gridSpan w:val="2"/>
                <w:tcBorders>
                  <w:top w:val="nil"/>
                  <w:bottom w:val="nil"/>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Change w:id="2810" w:author="morayoa" w:date="2013-06-11T11:25:00Z">
              <w:tcPr>
                <w:tcW w:w="3260" w:type="dxa"/>
                <w:gridSpan w:val="2"/>
              </w:tcPr>
            </w:tcPrChange>
          </w:tcPr>
          <w:p w:rsidR="00000000" w:rsidRDefault="00E733C5">
            <w:pPr>
              <w:numPr>
                <w:ilvl w:val="0"/>
                <w:numId w:val="8"/>
              </w:numPr>
              <w:tabs>
                <w:tab w:val="left" w:pos="-720"/>
                <w:tab w:val="left" w:pos="0"/>
                <w:tab w:val="left" w:pos="341"/>
                <w:tab w:val="left" w:pos="483"/>
                <w:tab w:val="left" w:pos="1440"/>
              </w:tabs>
              <w:suppressAutoHyphens/>
              <w:spacing w:after="56"/>
              <w:ind w:left="341" w:hanging="283"/>
              <w:rPr>
                <w:rFonts w:ascii="Arial" w:hAnsi="Arial" w:cs="Arial"/>
                <w:sz w:val="18"/>
                <w:szCs w:val="18"/>
              </w:rPr>
              <w:pPrChange w:id="2811" w:author="morayoa" w:date="2013-06-14T13:59:00Z">
                <w:pPr>
                  <w:numPr>
                    <w:numId w:val="9"/>
                  </w:numPr>
                  <w:tabs>
                    <w:tab w:val="left" w:pos="-720"/>
                    <w:tab w:val="left" w:pos="0"/>
                    <w:tab w:val="left" w:pos="341"/>
                    <w:tab w:val="left" w:pos="483"/>
                    <w:tab w:val="left" w:pos="1440"/>
                  </w:tabs>
                  <w:suppressAutoHyphens/>
                  <w:spacing w:after="56"/>
                  <w:ind w:left="341" w:hanging="283"/>
                </w:pPr>
              </w:pPrChange>
            </w:pPr>
            <w:r w:rsidRPr="00A12F15">
              <w:rPr>
                <w:rFonts w:ascii="Arial" w:hAnsi="Arial" w:cs="Arial"/>
                <w:sz w:val="18"/>
                <w:szCs w:val="18"/>
              </w:rPr>
              <w:t xml:space="preserve">allows easy application of mark without changing the metrological qualities of the belt </w:t>
            </w:r>
            <w:proofErr w:type="spellStart"/>
            <w:r w:rsidRPr="00A12F15">
              <w:rPr>
                <w:rFonts w:ascii="Arial" w:hAnsi="Arial" w:cs="Arial"/>
                <w:sz w:val="18"/>
                <w:szCs w:val="18"/>
              </w:rPr>
              <w:t>weigher</w:t>
            </w:r>
            <w:proofErr w:type="spellEnd"/>
          </w:p>
        </w:tc>
        <w:tc>
          <w:tcPr>
            <w:tcW w:w="850" w:type="dxa"/>
            <w:tcPrChange w:id="2812" w:author="morayoa" w:date="2013-06-11T11:25:00Z">
              <w:tcPr>
                <w:tcW w:w="850" w:type="dxa"/>
                <w:gridSpan w:val="2"/>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Change w:id="2813" w:author="morayoa" w:date="2013-06-11T11:25:00Z">
              <w:tcPr>
                <w:tcW w:w="709" w:type="dxa"/>
                <w:gridSpan w:val="2"/>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PrChange w:id="2814" w:author="morayoa" w:date="2013-06-11T11:25:00Z">
              <w:tcPr>
                <w:tcW w:w="567" w:type="dxa"/>
                <w:gridSpan w:val="2"/>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701" w:type="dxa"/>
            <w:tcPrChange w:id="2815" w:author="morayoa" w:date="2013-06-11T11:25:00Z">
              <w:tcPr>
                <w:tcW w:w="1701" w:type="dxa"/>
                <w:gridSpan w:val="2"/>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E733C5" w:rsidRPr="00A12F15" w:rsidTr="003F2A7A">
        <w:trPr>
          <w:trPrChange w:id="2816" w:author="morayoa" w:date="2013-06-11T11:25:00Z">
            <w:trPr>
              <w:gridAfter w:val="0"/>
            </w:trPr>
          </w:trPrChange>
        </w:trPr>
        <w:tc>
          <w:tcPr>
            <w:tcW w:w="993" w:type="dxa"/>
            <w:tcBorders>
              <w:top w:val="nil"/>
              <w:bottom w:val="nil"/>
            </w:tcBorders>
            <w:tcPrChange w:id="2817" w:author="morayoa" w:date="2013-06-11T11:25:00Z">
              <w:tcPr>
                <w:tcW w:w="993" w:type="dxa"/>
                <w:gridSpan w:val="2"/>
                <w:tcBorders>
                  <w:top w:val="nil"/>
                  <w:bottom w:val="single" w:sz="4"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single" w:sz="4" w:space="0" w:color="auto"/>
            </w:tcBorders>
            <w:tcPrChange w:id="2818" w:author="morayoa" w:date="2013-06-11T11:25:00Z">
              <w:tcPr>
                <w:tcW w:w="1134" w:type="dxa"/>
                <w:gridSpan w:val="2"/>
                <w:tcBorders>
                  <w:top w:val="nil"/>
                  <w:bottom w:val="single" w:sz="4"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Borders>
              <w:bottom w:val="single" w:sz="4" w:space="0" w:color="auto"/>
            </w:tcBorders>
            <w:tcPrChange w:id="2819" w:author="morayoa" w:date="2013-06-11T11:25:00Z">
              <w:tcPr>
                <w:tcW w:w="3260" w:type="dxa"/>
                <w:gridSpan w:val="2"/>
                <w:tcBorders>
                  <w:bottom w:val="single" w:sz="4" w:space="0" w:color="auto"/>
                </w:tcBorders>
              </w:tcPr>
            </w:tcPrChange>
          </w:tcPr>
          <w:p w:rsidR="00000000" w:rsidRDefault="00E733C5">
            <w:pPr>
              <w:numPr>
                <w:ilvl w:val="0"/>
                <w:numId w:val="8"/>
              </w:numPr>
              <w:tabs>
                <w:tab w:val="left" w:pos="-720"/>
                <w:tab w:val="left" w:pos="0"/>
                <w:tab w:val="left" w:pos="341"/>
                <w:tab w:val="left" w:pos="483"/>
                <w:tab w:val="left" w:pos="1440"/>
              </w:tabs>
              <w:suppressAutoHyphens/>
              <w:spacing w:after="56"/>
              <w:ind w:left="341" w:hanging="283"/>
              <w:rPr>
                <w:rFonts w:ascii="Arial" w:hAnsi="Arial" w:cs="Arial"/>
                <w:sz w:val="18"/>
                <w:szCs w:val="18"/>
              </w:rPr>
              <w:pPrChange w:id="2820" w:author="morayoa" w:date="2013-06-14T13:59:00Z">
                <w:pPr>
                  <w:numPr>
                    <w:numId w:val="9"/>
                  </w:numPr>
                  <w:tabs>
                    <w:tab w:val="left" w:pos="-720"/>
                    <w:tab w:val="left" w:pos="0"/>
                    <w:tab w:val="left" w:pos="341"/>
                    <w:tab w:val="left" w:pos="483"/>
                    <w:tab w:val="left" w:pos="1440"/>
                  </w:tabs>
                  <w:suppressAutoHyphens/>
                  <w:spacing w:after="56"/>
                  <w:ind w:left="341" w:hanging="283"/>
                </w:pPr>
              </w:pPrChange>
            </w:pPr>
            <w:r w:rsidRPr="00A12F15">
              <w:rPr>
                <w:rFonts w:ascii="Arial" w:hAnsi="Arial" w:cs="Arial"/>
                <w:sz w:val="18"/>
                <w:szCs w:val="18"/>
              </w:rPr>
              <w:t xml:space="preserve">is visible without the belt </w:t>
            </w:r>
            <w:proofErr w:type="spellStart"/>
            <w:r w:rsidRPr="00A12F15">
              <w:rPr>
                <w:rFonts w:ascii="Arial" w:hAnsi="Arial" w:cs="Arial"/>
                <w:sz w:val="18"/>
                <w:szCs w:val="18"/>
              </w:rPr>
              <w:t>weigher</w:t>
            </w:r>
            <w:proofErr w:type="spellEnd"/>
            <w:r w:rsidRPr="00A12F15">
              <w:rPr>
                <w:rFonts w:ascii="Arial" w:hAnsi="Arial" w:cs="Arial"/>
                <w:sz w:val="18"/>
                <w:szCs w:val="18"/>
              </w:rPr>
              <w:t xml:space="preserve"> or its protective covers having to be moved when it is in service</w:t>
            </w:r>
          </w:p>
        </w:tc>
        <w:tc>
          <w:tcPr>
            <w:tcW w:w="850" w:type="dxa"/>
            <w:tcBorders>
              <w:bottom w:val="single" w:sz="4" w:space="0" w:color="auto"/>
            </w:tcBorders>
            <w:tcPrChange w:id="2821" w:author="morayoa" w:date="2013-06-11T11:25:00Z">
              <w:tcPr>
                <w:tcW w:w="850" w:type="dxa"/>
                <w:gridSpan w:val="2"/>
                <w:tcBorders>
                  <w:bottom w:val="single" w:sz="4"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bottom w:val="single" w:sz="4" w:space="0" w:color="auto"/>
            </w:tcBorders>
            <w:tcPrChange w:id="2822" w:author="morayoa" w:date="2013-06-11T11:25:00Z">
              <w:tcPr>
                <w:tcW w:w="709" w:type="dxa"/>
                <w:gridSpan w:val="2"/>
                <w:tcBorders>
                  <w:bottom w:val="single" w:sz="4"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Borders>
              <w:bottom w:val="single" w:sz="4" w:space="0" w:color="auto"/>
            </w:tcBorders>
            <w:tcPrChange w:id="2823" w:author="morayoa" w:date="2013-06-11T11:25:00Z">
              <w:tcPr>
                <w:tcW w:w="567" w:type="dxa"/>
                <w:gridSpan w:val="2"/>
                <w:tcBorders>
                  <w:bottom w:val="single" w:sz="4"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701" w:type="dxa"/>
            <w:tcBorders>
              <w:bottom w:val="single" w:sz="4" w:space="0" w:color="auto"/>
            </w:tcBorders>
            <w:tcPrChange w:id="2824" w:author="morayoa" w:date="2013-06-11T11:25:00Z">
              <w:tcPr>
                <w:tcW w:w="1701" w:type="dxa"/>
                <w:gridSpan w:val="2"/>
                <w:tcBorders>
                  <w:bottom w:val="single" w:sz="4"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E733C5" w:rsidRPr="00A12F15" w:rsidTr="003F2A7A">
        <w:trPr>
          <w:trPrChange w:id="2825" w:author="morayoa" w:date="2013-06-11T11:25:00Z">
            <w:trPr>
              <w:gridAfter w:val="0"/>
            </w:trPr>
          </w:trPrChange>
        </w:trPr>
        <w:tc>
          <w:tcPr>
            <w:tcW w:w="993" w:type="dxa"/>
            <w:tcBorders>
              <w:top w:val="nil"/>
              <w:bottom w:val="nil"/>
            </w:tcBorders>
            <w:tcPrChange w:id="2826" w:author="morayoa" w:date="2013-06-11T11:25:00Z">
              <w:tcPr>
                <w:tcW w:w="993" w:type="dxa"/>
                <w:gridSpan w:val="2"/>
                <w:tcBorders>
                  <w:top w:val="single" w:sz="4" w:space="0" w:color="auto"/>
                  <w:bottom w:val="nil"/>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3.10.2</w:t>
            </w:r>
          </w:p>
        </w:tc>
        <w:tc>
          <w:tcPr>
            <w:tcW w:w="1134" w:type="dxa"/>
            <w:tcBorders>
              <w:top w:val="single" w:sz="4" w:space="0" w:color="auto"/>
              <w:bottom w:val="nil"/>
            </w:tcBorders>
            <w:tcPrChange w:id="2827" w:author="morayoa" w:date="2013-06-11T11:25:00Z">
              <w:tcPr>
                <w:tcW w:w="1134" w:type="dxa"/>
                <w:gridSpan w:val="2"/>
                <w:tcBorders>
                  <w:top w:val="single" w:sz="4" w:space="0" w:color="auto"/>
                  <w:bottom w:val="nil"/>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Observe</w:t>
            </w:r>
          </w:p>
        </w:tc>
        <w:tc>
          <w:tcPr>
            <w:tcW w:w="3260" w:type="dxa"/>
            <w:tcBorders>
              <w:top w:val="single" w:sz="4" w:space="0" w:color="auto"/>
            </w:tcBorders>
            <w:tcPrChange w:id="2828" w:author="morayoa" w:date="2013-06-11T11:25:00Z">
              <w:tcPr>
                <w:tcW w:w="3260" w:type="dxa"/>
                <w:gridSpan w:val="2"/>
                <w:tcBorders>
                  <w:top w:val="single" w:sz="4"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 xml:space="preserve">Mounting: Belt </w:t>
            </w:r>
            <w:proofErr w:type="spellStart"/>
            <w:r w:rsidRPr="00A12F15">
              <w:rPr>
                <w:rFonts w:ascii="Arial" w:hAnsi="Arial" w:cs="Arial"/>
                <w:sz w:val="18"/>
                <w:szCs w:val="18"/>
              </w:rPr>
              <w:t>weighers</w:t>
            </w:r>
            <w:proofErr w:type="spellEnd"/>
            <w:r w:rsidRPr="00A12F15">
              <w:rPr>
                <w:rFonts w:ascii="Arial" w:hAnsi="Arial" w:cs="Arial"/>
                <w:sz w:val="18"/>
                <w:szCs w:val="18"/>
              </w:rPr>
              <w:t xml:space="preserve"> required to have verification marks shall have:</w:t>
            </w:r>
          </w:p>
        </w:tc>
        <w:tc>
          <w:tcPr>
            <w:tcW w:w="850" w:type="dxa"/>
            <w:tcBorders>
              <w:top w:val="single" w:sz="4" w:space="0" w:color="auto"/>
            </w:tcBorders>
            <w:tcPrChange w:id="2829" w:author="morayoa" w:date="2013-06-11T11:25:00Z">
              <w:tcPr>
                <w:tcW w:w="850" w:type="dxa"/>
                <w:gridSpan w:val="2"/>
                <w:tcBorders>
                  <w:top w:val="single" w:sz="4"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single" w:sz="4" w:space="0" w:color="auto"/>
            </w:tcBorders>
            <w:tcPrChange w:id="2830" w:author="morayoa" w:date="2013-06-11T11:25:00Z">
              <w:tcPr>
                <w:tcW w:w="709" w:type="dxa"/>
                <w:gridSpan w:val="2"/>
                <w:tcBorders>
                  <w:top w:val="single" w:sz="4"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Borders>
              <w:top w:val="single" w:sz="4" w:space="0" w:color="auto"/>
            </w:tcBorders>
            <w:tcPrChange w:id="2831" w:author="morayoa" w:date="2013-06-11T11:25:00Z">
              <w:tcPr>
                <w:tcW w:w="567" w:type="dxa"/>
                <w:gridSpan w:val="2"/>
                <w:tcBorders>
                  <w:top w:val="single" w:sz="4"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701" w:type="dxa"/>
            <w:tcBorders>
              <w:top w:val="single" w:sz="4" w:space="0" w:color="auto"/>
            </w:tcBorders>
            <w:tcPrChange w:id="2832" w:author="morayoa" w:date="2013-06-11T11:25:00Z">
              <w:tcPr>
                <w:tcW w:w="1701" w:type="dxa"/>
                <w:gridSpan w:val="2"/>
                <w:tcBorders>
                  <w:top w:val="single" w:sz="4"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E733C5" w:rsidRPr="00A12F15" w:rsidTr="007146A4">
        <w:tc>
          <w:tcPr>
            <w:tcW w:w="993" w:type="dxa"/>
            <w:tcBorders>
              <w:top w:val="nil"/>
              <w:bottom w:val="nil"/>
            </w:tcBorders>
          </w:tcPr>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E733C5">
            <w:pPr>
              <w:numPr>
                <w:ilvl w:val="0"/>
                <w:numId w:val="9"/>
              </w:numPr>
              <w:tabs>
                <w:tab w:val="left" w:pos="-720"/>
                <w:tab w:val="left" w:pos="0"/>
                <w:tab w:val="left" w:pos="341"/>
                <w:tab w:val="left" w:pos="604"/>
                <w:tab w:val="left" w:pos="816"/>
                <w:tab w:val="left" w:pos="1440"/>
              </w:tabs>
              <w:suppressAutoHyphens/>
              <w:spacing w:after="56"/>
              <w:ind w:left="341" w:hanging="283"/>
              <w:rPr>
                <w:rFonts w:ascii="Arial" w:hAnsi="Arial" w:cs="Arial"/>
                <w:sz w:val="18"/>
                <w:szCs w:val="18"/>
              </w:rPr>
              <w:pPrChange w:id="2833" w:author="morayoa" w:date="2013-06-14T13:59:00Z">
                <w:pPr>
                  <w:numPr>
                    <w:numId w:val="10"/>
                  </w:numPr>
                  <w:tabs>
                    <w:tab w:val="left" w:pos="-720"/>
                    <w:tab w:val="left" w:pos="0"/>
                    <w:tab w:val="left" w:pos="341"/>
                    <w:tab w:val="left" w:pos="604"/>
                    <w:tab w:val="left" w:pos="816"/>
                    <w:tab w:val="left" w:pos="1440"/>
                  </w:tabs>
                  <w:suppressAutoHyphens/>
                  <w:spacing w:after="56"/>
                  <w:ind w:left="341" w:hanging="283"/>
                </w:pPr>
              </w:pPrChange>
            </w:pPr>
            <w:r w:rsidRPr="00A12F15">
              <w:rPr>
                <w:rFonts w:ascii="Arial" w:hAnsi="Arial" w:cs="Arial"/>
                <w:sz w:val="18"/>
                <w:szCs w:val="18"/>
              </w:rPr>
              <w:t>verification mark support, at the place provided for above to ensure conservation of the marks</w:t>
            </w:r>
          </w:p>
        </w:tc>
        <w:tc>
          <w:tcPr>
            <w:tcW w:w="850" w:type="dxa"/>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701" w:type="dxa"/>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E733C5" w:rsidRPr="00A12F15" w:rsidTr="007146A4">
        <w:tc>
          <w:tcPr>
            <w:tcW w:w="993" w:type="dxa"/>
            <w:tcBorders>
              <w:top w:val="nil"/>
              <w:bottom w:val="nil"/>
            </w:tcBorders>
          </w:tcPr>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E733C5">
            <w:pPr>
              <w:numPr>
                <w:ilvl w:val="0"/>
                <w:numId w:val="9"/>
              </w:numPr>
              <w:tabs>
                <w:tab w:val="left" w:pos="-720"/>
                <w:tab w:val="left" w:pos="0"/>
                <w:tab w:val="left" w:pos="341"/>
                <w:tab w:val="left" w:pos="604"/>
                <w:tab w:val="left" w:pos="816"/>
                <w:tab w:val="left" w:pos="1440"/>
              </w:tabs>
              <w:suppressAutoHyphens/>
              <w:spacing w:after="56"/>
              <w:ind w:left="341" w:hanging="283"/>
              <w:rPr>
                <w:rFonts w:ascii="Arial" w:hAnsi="Arial" w:cs="Arial"/>
                <w:sz w:val="18"/>
                <w:szCs w:val="18"/>
              </w:rPr>
              <w:pPrChange w:id="2834" w:author="morayoa" w:date="2013-06-14T13:59:00Z">
                <w:pPr>
                  <w:numPr>
                    <w:numId w:val="10"/>
                  </w:numPr>
                  <w:tabs>
                    <w:tab w:val="left" w:pos="-720"/>
                    <w:tab w:val="left" w:pos="0"/>
                    <w:tab w:val="left" w:pos="341"/>
                    <w:tab w:val="left" w:pos="604"/>
                    <w:tab w:val="left" w:pos="816"/>
                    <w:tab w:val="left" w:pos="1440"/>
                  </w:tabs>
                  <w:suppressAutoHyphens/>
                  <w:spacing w:after="56"/>
                  <w:ind w:left="341" w:hanging="283"/>
                </w:pPr>
              </w:pPrChange>
            </w:pPr>
            <w:r w:rsidRPr="00A12F15">
              <w:rPr>
                <w:rFonts w:ascii="Arial" w:hAnsi="Arial" w:cs="Arial"/>
                <w:sz w:val="18"/>
                <w:szCs w:val="18"/>
              </w:rPr>
              <w:t xml:space="preserve">When the mark is made by a stamp, the support is a strip of lead or other Product with similar qualities inserted into a plate fixed to the belt </w:t>
            </w:r>
            <w:proofErr w:type="spellStart"/>
            <w:r w:rsidRPr="00A12F15">
              <w:rPr>
                <w:rFonts w:ascii="Arial" w:hAnsi="Arial" w:cs="Arial"/>
                <w:sz w:val="18"/>
                <w:szCs w:val="18"/>
              </w:rPr>
              <w:t>weigher</w:t>
            </w:r>
            <w:proofErr w:type="spellEnd"/>
            <w:r w:rsidRPr="00A12F15">
              <w:rPr>
                <w:rFonts w:ascii="Arial" w:hAnsi="Arial" w:cs="Arial"/>
                <w:sz w:val="18"/>
                <w:szCs w:val="18"/>
              </w:rPr>
              <w:t>; or</w:t>
            </w:r>
          </w:p>
        </w:tc>
        <w:tc>
          <w:tcPr>
            <w:tcW w:w="850" w:type="dxa"/>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701" w:type="dxa"/>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E733C5" w:rsidRPr="00A12F15" w:rsidTr="007146A4">
        <w:tc>
          <w:tcPr>
            <w:tcW w:w="993" w:type="dxa"/>
            <w:tcBorders>
              <w:top w:val="nil"/>
              <w:bottom w:val="nil"/>
            </w:tcBorders>
          </w:tcPr>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E733C5">
            <w:pPr>
              <w:numPr>
                <w:ilvl w:val="0"/>
                <w:numId w:val="9"/>
              </w:numPr>
              <w:tabs>
                <w:tab w:val="left" w:pos="-720"/>
                <w:tab w:val="left" w:pos="0"/>
                <w:tab w:val="left" w:pos="341"/>
                <w:tab w:val="left" w:pos="604"/>
                <w:tab w:val="left" w:pos="816"/>
                <w:tab w:val="left" w:pos="1440"/>
              </w:tabs>
              <w:suppressAutoHyphens/>
              <w:spacing w:after="56"/>
              <w:ind w:left="341" w:hanging="283"/>
              <w:rPr>
                <w:rFonts w:ascii="Arial" w:hAnsi="Arial" w:cs="Arial"/>
                <w:sz w:val="18"/>
                <w:szCs w:val="18"/>
              </w:rPr>
              <w:pPrChange w:id="2835" w:author="morayoa" w:date="2013-06-14T13:59:00Z">
                <w:pPr>
                  <w:numPr>
                    <w:numId w:val="10"/>
                  </w:numPr>
                  <w:tabs>
                    <w:tab w:val="left" w:pos="-720"/>
                    <w:tab w:val="left" w:pos="0"/>
                    <w:tab w:val="left" w:pos="341"/>
                    <w:tab w:val="left" w:pos="604"/>
                    <w:tab w:val="left" w:pos="816"/>
                    <w:tab w:val="left" w:pos="1440"/>
                  </w:tabs>
                  <w:suppressAutoHyphens/>
                  <w:spacing w:after="56"/>
                  <w:ind w:left="341" w:hanging="283"/>
                </w:pPr>
              </w:pPrChange>
            </w:pPr>
            <w:r w:rsidRPr="00A12F15">
              <w:rPr>
                <w:rFonts w:ascii="Arial" w:hAnsi="Arial" w:cs="Arial"/>
                <w:sz w:val="18"/>
                <w:szCs w:val="18"/>
              </w:rPr>
              <w:t xml:space="preserve">into a cavity in the belt </w:t>
            </w:r>
            <w:proofErr w:type="spellStart"/>
            <w:r w:rsidRPr="00A12F15">
              <w:rPr>
                <w:rFonts w:ascii="Arial" w:hAnsi="Arial" w:cs="Arial"/>
                <w:sz w:val="18"/>
                <w:szCs w:val="18"/>
              </w:rPr>
              <w:t>weigher</w:t>
            </w:r>
            <w:proofErr w:type="spellEnd"/>
          </w:p>
        </w:tc>
        <w:tc>
          <w:tcPr>
            <w:tcW w:w="850" w:type="dxa"/>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701" w:type="dxa"/>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E733C5" w:rsidRPr="00A12F15" w:rsidTr="003F2A7A">
        <w:trPr>
          <w:trPrChange w:id="2836" w:author="morayoa" w:date="2013-06-11T11:25:00Z">
            <w:trPr>
              <w:gridAfter w:val="0"/>
            </w:trPr>
          </w:trPrChange>
        </w:trPr>
        <w:tc>
          <w:tcPr>
            <w:tcW w:w="993" w:type="dxa"/>
            <w:tcBorders>
              <w:top w:val="nil"/>
              <w:bottom w:val="single" w:sz="8" w:space="0" w:color="auto"/>
            </w:tcBorders>
            <w:tcPrChange w:id="2837" w:author="morayoa" w:date="2013-06-11T11:25:00Z">
              <w:tcPr>
                <w:tcW w:w="993" w:type="dxa"/>
                <w:gridSpan w:val="2"/>
                <w:tcBorders>
                  <w:top w:val="nil"/>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tcBorders>
            <w:tcPrChange w:id="2838" w:author="morayoa" w:date="2013-06-11T11:25:00Z">
              <w:tcPr>
                <w:tcW w:w="1134" w:type="dxa"/>
                <w:gridSpan w:val="2"/>
                <w:tcBorders>
                  <w:top w:val="nil"/>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Change w:id="2839" w:author="morayoa" w:date="2013-06-11T11:25:00Z">
              <w:tcPr>
                <w:tcW w:w="3260" w:type="dxa"/>
                <w:gridSpan w:val="2"/>
              </w:tcPr>
            </w:tcPrChange>
          </w:tcPr>
          <w:p w:rsidR="00000000" w:rsidRDefault="00E733C5">
            <w:pPr>
              <w:numPr>
                <w:ilvl w:val="0"/>
                <w:numId w:val="9"/>
              </w:numPr>
              <w:tabs>
                <w:tab w:val="left" w:pos="-720"/>
                <w:tab w:val="left" w:pos="0"/>
                <w:tab w:val="left" w:pos="341"/>
                <w:tab w:val="left" w:pos="604"/>
                <w:tab w:val="left" w:pos="816"/>
                <w:tab w:val="left" w:pos="1440"/>
              </w:tabs>
              <w:suppressAutoHyphens/>
              <w:spacing w:after="56"/>
              <w:ind w:left="341" w:hanging="283"/>
              <w:rPr>
                <w:rFonts w:ascii="Arial" w:hAnsi="Arial" w:cs="Arial"/>
                <w:sz w:val="18"/>
                <w:szCs w:val="18"/>
              </w:rPr>
              <w:pPrChange w:id="2840" w:author="morayoa" w:date="2013-06-14T13:59:00Z">
                <w:pPr>
                  <w:numPr>
                    <w:numId w:val="10"/>
                  </w:numPr>
                  <w:tabs>
                    <w:tab w:val="left" w:pos="-720"/>
                    <w:tab w:val="left" w:pos="0"/>
                    <w:tab w:val="left" w:pos="341"/>
                    <w:tab w:val="left" w:pos="604"/>
                    <w:tab w:val="left" w:pos="816"/>
                    <w:tab w:val="left" w:pos="1440"/>
                  </w:tabs>
                  <w:suppressAutoHyphens/>
                  <w:spacing w:after="56"/>
                  <w:ind w:left="341" w:hanging="283"/>
                </w:pPr>
              </w:pPrChange>
            </w:pPr>
            <w:r w:rsidRPr="00A12F15">
              <w:rPr>
                <w:rFonts w:ascii="Arial" w:hAnsi="Arial" w:cs="Arial"/>
                <w:sz w:val="18"/>
                <w:szCs w:val="18"/>
              </w:rPr>
              <w:t>space provided for adhesive transfer (if applicable)</w:t>
            </w:r>
          </w:p>
        </w:tc>
        <w:tc>
          <w:tcPr>
            <w:tcW w:w="850" w:type="dxa"/>
            <w:tcPrChange w:id="2841" w:author="morayoa" w:date="2013-06-11T11:25:00Z">
              <w:tcPr>
                <w:tcW w:w="850" w:type="dxa"/>
                <w:gridSpan w:val="2"/>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Change w:id="2842" w:author="morayoa" w:date="2013-06-11T11:25:00Z">
              <w:tcPr>
                <w:tcW w:w="709" w:type="dxa"/>
                <w:gridSpan w:val="2"/>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PrChange w:id="2843" w:author="morayoa" w:date="2013-06-11T11:25:00Z">
              <w:tcPr>
                <w:tcW w:w="567" w:type="dxa"/>
                <w:gridSpan w:val="2"/>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701" w:type="dxa"/>
            <w:tcPrChange w:id="2844" w:author="morayoa" w:date="2013-06-11T11:25:00Z">
              <w:tcPr>
                <w:tcW w:w="1701" w:type="dxa"/>
                <w:gridSpan w:val="2"/>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7F51EE" w:rsidRPr="00A12F15" w:rsidTr="003F2A7A">
        <w:trPr>
          <w:trPrChange w:id="2845" w:author="morayoa" w:date="2013-06-11T11:25:00Z">
            <w:trPr>
              <w:gridAfter w:val="0"/>
            </w:trPr>
          </w:trPrChange>
        </w:trPr>
        <w:tc>
          <w:tcPr>
            <w:tcW w:w="993" w:type="dxa"/>
            <w:tcBorders>
              <w:bottom w:val="nil"/>
            </w:tcBorders>
            <w:tcPrChange w:id="2846" w:author="morayoa" w:date="2013-06-11T11:25:00Z">
              <w:tcPr>
                <w:tcW w:w="993" w:type="dxa"/>
                <w:gridSpan w:val="2"/>
              </w:tcPr>
            </w:tcPrChange>
          </w:tcPr>
          <w:p w:rsidR="007F51EE" w:rsidRPr="00A12F15" w:rsidRDefault="007F51EE" w:rsidP="00E7071C">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r w:rsidRPr="00A12F15">
              <w:rPr>
                <w:rFonts w:ascii="Arial" w:hAnsi="Arial" w:cs="Arial"/>
                <w:b/>
                <w:sz w:val="18"/>
                <w:szCs w:val="18"/>
              </w:rPr>
              <w:t>4</w:t>
            </w:r>
          </w:p>
        </w:tc>
        <w:tc>
          <w:tcPr>
            <w:tcW w:w="1134" w:type="dxa"/>
            <w:tcPrChange w:id="2847" w:author="morayoa" w:date="2013-06-11T11:25:00Z">
              <w:tcPr>
                <w:tcW w:w="1134" w:type="dxa"/>
                <w:gridSpan w:val="2"/>
              </w:tcPr>
            </w:tcPrChange>
          </w:tcPr>
          <w:p w:rsidR="007F51EE" w:rsidRPr="00A12F15" w:rsidRDefault="007F51EE" w:rsidP="00E7071C">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p>
        </w:tc>
        <w:tc>
          <w:tcPr>
            <w:tcW w:w="7087" w:type="dxa"/>
            <w:gridSpan w:val="5"/>
            <w:tcPrChange w:id="2848" w:author="morayoa" w:date="2013-06-11T11:25:00Z">
              <w:tcPr>
                <w:tcW w:w="7087" w:type="dxa"/>
                <w:gridSpan w:val="10"/>
              </w:tcPr>
            </w:tcPrChange>
          </w:tcPr>
          <w:p w:rsidR="007F51EE" w:rsidRPr="00A12F15" w:rsidRDefault="007F51EE" w:rsidP="00590EA2">
            <w:pPr>
              <w:tabs>
                <w:tab w:val="left" w:pos="-720"/>
                <w:tab w:val="left" w:pos="0"/>
                <w:tab w:val="left" w:pos="259"/>
                <w:tab w:val="left" w:pos="604"/>
                <w:tab w:val="left" w:pos="816"/>
                <w:tab w:val="left" w:pos="1440"/>
              </w:tabs>
              <w:suppressAutoHyphens/>
              <w:spacing w:after="56"/>
              <w:rPr>
                <w:rFonts w:ascii="Arial" w:hAnsi="Arial" w:cs="Arial"/>
                <w:b/>
                <w:sz w:val="18"/>
                <w:szCs w:val="18"/>
              </w:rPr>
            </w:pPr>
            <w:r w:rsidRPr="00A12F15">
              <w:rPr>
                <w:rFonts w:ascii="Arial" w:hAnsi="Arial" w:cs="Arial"/>
                <w:b/>
                <w:sz w:val="18"/>
                <w:szCs w:val="18"/>
              </w:rPr>
              <w:t xml:space="preserve">Requirements for belt </w:t>
            </w:r>
            <w:proofErr w:type="spellStart"/>
            <w:r w:rsidRPr="00A12F15">
              <w:rPr>
                <w:rFonts w:ascii="Arial" w:hAnsi="Arial" w:cs="Arial"/>
                <w:b/>
                <w:sz w:val="18"/>
                <w:szCs w:val="18"/>
              </w:rPr>
              <w:t>weighers</w:t>
            </w:r>
            <w:proofErr w:type="spellEnd"/>
            <w:r w:rsidRPr="00A12F15">
              <w:rPr>
                <w:rFonts w:ascii="Arial" w:hAnsi="Arial" w:cs="Arial"/>
                <w:b/>
                <w:sz w:val="18"/>
                <w:szCs w:val="18"/>
              </w:rPr>
              <w:t>:</w:t>
            </w:r>
          </w:p>
        </w:tc>
      </w:tr>
      <w:tr w:rsidR="00E733C5" w:rsidRPr="00A12F15" w:rsidTr="003F2A7A">
        <w:trPr>
          <w:trPrChange w:id="2849" w:author="morayoa" w:date="2013-06-11T11:25:00Z">
            <w:trPr>
              <w:gridAfter w:val="0"/>
            </w:trPr>
          </w:trPrChange>
        </w:trPr>
        <w:tc>
          <w:tcPr>
            <w:tcW w:w="993" w:type="dxa"/>
            <w:tcBorders>
              <w:top w:val="nil"/>
              <w:bottom w:val="nil"/>
            </w:tcBorders>
            <w:tcPrChange w:id="2850" w:author="morayoa" w:date="2013-06-11T11:25:00Z">
              <w:tcPr>
                <w:tcW w:w="993" w:type="dxa"/>
                <w:gridSpan w:val="2"/>
                <w:tcBorders>
                  <w:bottom w:val="single" w:sz="4"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4.1</w:t>
            </w:r>
          </w:p>
        </w:tc>
        <w:tc>
          <w:tcPr>
            <w:tcW w:w="1134" w:type="dxa"/>
            <w:tcBorders>
              <w:bottom w:val="single" w:sz="4" w:space="0" w:color="auto"/>
            </w:tcBorders>
            <w:tcPrChange w:id="2851" w:author="morayoa" w:date="2013-06-11T11:25:00Z">
              <w:tcPr>
                <w:tcW w:w="1134" w:type="dxa"/>
                <w:gridSpan w:val="2"/>
                <w:tcBorders>
                  <w:bottom w:val="single" w:sz="4"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Borders>
              <w:bottom w:val="single" w:sz="4" w:space="0" w:color="auto"/>
            </w:tcBorders>
            <w:tcPrChange w:id="2852" w:author="morayoa" w:date="2013-06-11T11:25:00Z">
              <w:tcPr>
                <w:tcW w:w="3260" w:type="dxa"/>
                <w:gridSpan w:val="2"/>
                <w:tcBorders>
                  <w:bottom w:val="single" w:sz="4" w:space="0" w:color="auto"/>
                </w:tcBorders>
              </w:tcPr>
            </w:tcPrChange>
          </w:tcPr>
          <w:p w:rsidR="00E733C5" w:rsidRPr="00A12F15" w:rsidRDefault="00E733C5" w:rsidP="00A82CE5">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General requirements</w:t>
            </w:r>
            <w:r>
              <w:rPr>
                <w:rFonts w:ascii="Arial" w:hAnsi="Arial" w:cs="Arial"/>
                <w:sz w:val="18"/>
                <w:szCs w:val="18"/>
              </w:rPr>
              <w:tab/>
            </w:r>
          </w:p>
        </w:tc>
        <w:tc>
          <w:tcPr>
            <w:tcW w:w="850" w:type="dxa"/>
            <w:tcBorders>
              <w:bottom w:val="single" w:sz="4" w:space="0" w:color="auto"/>
            </w:tcBorders>
            <w:tcPrChange w:id="2853" w:author="morayoa" w:date="2013-06-11T11:25:00Z">
              <w:tcPr>
                <w:tcW w:w="850" w:type="dxa"/>
                <w:gridSpan w:val="2"/>
                <w:tcBorders>
                  <w:bottom w:val="single" w:sz="4"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bottom w:val="single" w:sz="4" w:space="0" w:color="auto"/>
            </w:tcBorders>
            <w:tcPrChange w:id="2854" w:author="morayoa" w:date="2013-06-11T11:25:00Z">
              <w:tcPr>
                <w:tcW w:w="709" w:type="dxa"/>
                <w:gridSpan w:val="2"/>
                <w:tcBorders>
                  <w:bottom w:val="single" w:sz="4"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Borders>
              <w:bottom w:val="single" w:sz="4" w:space="0" w:color="auto"/>
            </w:tcBorders>
            <w:tcPrChange w:id="2855" w:author="morayoa" w:date="2013-06-11T11:25:00Z">
              <w:tcPr>
                <w:tcW w:w="567" w:type="dxa"/>
                <w:gridSpan w:val="2"/>
                <w:tcBorders>
                  <w:bottom w:val="single" w:sz="4"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701" w:type="dxa"/>
            <w:tcBorders>
              <w:bottom w:val="single" w:sz="4" w:space="0" w:color="auto"/>
            </w:tcBorders>
            <w:tcPrChange w:id="2856" w:author="morayoa" w:date="2013-06-11T11:25:00Z">
              <w:tcPr>
                <w:tcW w:w="1701" w:type="dxa"/>
                <w:gridSpan w:val="2"/>
                <w:tcBorders>
                  <w:bottom w:val="single" w:sz="4"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E733C5" w:rsidRPr="00A12F15" w:rsidTr="003F2A7A">
        <w:trPr>
          <w:trPrChange w:id="2857" w:author="morayoa" w:date="2013-06-11T11:25:00Z">
            <w:trPr>
              <w:gridAfter w:val="0"/>
            </w:trPr>
          </w:trPrChange>
        </w:trPr>
        <w:tc>
          <w:tcPr>
            <w:tcW w:w="993" w:type="dxa"/>
            <w:tcBorders>
              <w:top w:val="nil"/>
              <w:bottom w:val="nil"/>
            </w:tcBorders>
            <w:tcPrChange w:id="2858" w:author="morayoa" w:date="2013-06-11T11:25:00Z">
              <w:tcPr>
                <w:tcW w:w="993" w:type="dxa"/>
                <w:gridSpan w:val="2"/>
                <w:tcBorders>
                  <w:top w:val="single" w:sz="4" w:space="0" w:color="auto"/>
                  <w:bottom w:val="single" w:sz="4"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4.1.1</w:t>
            </w:r>
          </w:p>
        </w:tc>
        <w:tc>
          <w:tcPr>
            <w:tcW w:w="1134" w:type="dxa"/>
            <w:tcBorders>
              <w:top w:val="single" w:sz="4" w:space="0" w:color="auto"/>
              <w:bottom w:val="single" w:sz="4" w:space="0" w:color="auto"/>
            </w:tcBorders>
            <w:tcPrChange w:id="2859" w:author="morayoa" w:date="2013-06-11T11:25:00Z">
              <w:tcPr>
                <w:tcW w:w="1134" w:type="dxa"/>
                <w:gridSpan w:val="2"/>
                <w:tcBorders>
                  <w:top w:val="single" w:sz="4" w:space="0" w:color="auto"/>
                  <w:bottom w:val="single" w:sz="4"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A.7.3</w:t>
            </w:r>
          </w:p>
        </w:tc>
        <w:tc>
          <w:tcPr>
            <w:tcW w:w="3260" w:type="dxa"/>
            <w:tcBorders>
              <w:top w:val="single" w:sz="4" w:space="0" w:color="auto"/>
              <w:bottom w:val="single" w:sz="4" w:space="0" w:color="auto"/>
            </w:tcBorders>
            <w:tcPrChange w:id="2860" w:author="morayoa" w:date="2013-06-11T11:25:00Z">
              <w:tcPr>
                <w:tcW w:w="3260" w:type="dxa"/>
                <w:gridSpan w:val="2"/>
                <w:tcBorders>
                  <w:top w:val="single" w:sz="4" w:space="0" w:color="auto"/>
                  <w:bottom w:val="single" w:sz="4"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Disturbances:</w:t>
            </w:r>
          </w:p>
        </w:tc>
        <w:tc>
          <w:tcPr>
            <w:tcW w:w="850" w:type="dxa"/>
            <w:tcBorders>
              <w:top w:val="single" w:sz="4" w:space="0" w:color="auto"/>
              <w:bottom w:val="single" w:sz="4" w:space="0" w:color="auto"/>
            </w:tcBorders>
            <w:tcPrChange w:id="2861" w:author="morayoa" w:date="2013-06-11T11:25:00Z">
              <w:tcPr>
                <w:tcW w:w="850" w:type="dxa"/>
                <w:gridSpan w:val="2"/>
                <w:tcBorders>
                  <w:top w:val="single" w:sz="4" w:space="0" w:color="auto"/>
                  <w:bottom w:val="single" w:sz="4"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single" w:sz="4" w:space="0" w:color="auto"/>
              <w:bottom w:val="single" w:sz="4" w:space="0" w:color="auto"/>
            </w:tcBorders>
            <w:tcPrChange w:id="2862" w:author="morayoa" w:date="2013-06-11T11:25:00Z">
              <w:tcPr>
                <w:tcW w:w="709" w:type="dxa"/>
                <w:gridSpan w:val="2"/>
                <w:tcBorders>
                  <w:top w:val="single" w:sz="4" w:space="0" w:color="auto"/>
                  <w:bottom w:val="single" w:sz="4"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Borders>
              <w:top w:val="single" w:sz="4" w:space="0" w:color="auto"/>
              <w:bottom w:val="single" w:sz="4" w:space="0" w:color="auto"/>
            </w:tcBorders>
            <w:tcPrChange w:id="2863" w:author="morayoa" w:date="2013-06-11T11:25:00Z">
              <w:tcPr>
                <w:tcW w:w="567" w:type="dxa"/>
                <w:gridSpan w:val="2"/>
                <w:tcBorders>
                  <w:top w:val="single" w:sz="4" w:space="0" w:color="auto"/>
                  <w:bottom w:val="single" w:sz="4"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701" w:type="dxa"/>
            <w:tcBorders>
              <w:top w:val="single" w:sz="4" w:space="0" w:color="auto"/>
              <w:bottom w:val="single" w:sz="4" w:space="0" w:color="auto"/>
            </w:tcBorders>
            <w:tcPrChange w:id="2864" w:author="morayoa" w:date="2013-06-11T11:25:00Z">
              <w:tcPr>
                <w:tcW w:w="1701" w:type="dxa"/>
                <w:gridSpan w:val="2"/>
                <w:tcBorders>
                  <w:top w:val="single" w:sz="4" w:space="0" w:color="auto"/>
                  <w:bottom w:val="single" w:sz="4"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E733C5" w:rsidRPr="00A12F15" w:rsidTr="003F2A7A">
        <w:trPr>
          <w:trPrChange w:id="2865" w:author="morayoa" w:date="2013-06-11T11:25:00Z">
            <w:trPr>
              <w:gridAfter w:val="0"/>
            </w:trPr>
          </w:trPrChange>
        </w:trPr>
        <w:tc>
          <w:tcPr>
            <w:tcW w:w="993" w:type="dxa"/>
            <w:tcBorders>
              <w:top w:val="nil"/>
              <w:bottom w:val="nil"/>
            </w:tcBorders>
            <w:tcPrChange w:id="2866" w:author="morayoa" w:date="2013-06-11T11:25:00Z">
              <w:tcPr>
                <w:tcW w:w="993" w:type="dxa"/>
                <w:gridSpan w:val="2"/>
                <w:tcBorders>
                  <w:top w:val="single" w:sz="4" w:space="0" w:color="auto"/>
                  <w:bottom w:val="nil"/>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single" w:sz="4" w:space="0" w:color="auto"/>
            </w:tcBorders>
            <w:tcPrChange w:id="2867" w:author="morayoa" w:date="2013-06-11T11:25:00Z">
              <w:tcPr>
                <w:tcW w:w="1134" w:type="dxa"/>
                <w:gridSpan w:val="2"/>
                <w:tcBorders>
                  <w:top w:val="single" w:sz="4"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A.7.3.1</w:t>
            </w:r>
          </w:p>
        </w:tc>
        <w:tc>
          <w:tcPr>
            <w:tcW w:w="3260" w:type="dxa"/>
            <w:tcBorders>
              <w:top w:val="single" w:sz="4" w:space="0" w:color="auto"/>
            </w:tcBorders>
            <w:tcPrChange w:id="2868" w:author="morayoa" w:date="2013-06-11T11:25:00Z">
              <w:tcPr>
                <w:tcW w:w="3260" w:type="dxa"/>
                <w:gridSpan w:val="2"/>
                <w:tcBorders>
                  <w:top w:val="single" w:sz="4" w:space="0" w:color="auto"/>
                </w:tcBorders>
              </w:tcPr>
            </w:tcPrChange>
          </w:tcPr>
          <w:p w:rsidR="00E733C5" w:rsidRPr="00A12F15" w:rsidRDefault="00E733C5" w:rsidP="003B7BF9">
            <w:pPr>
              <w:tabs>
                <w:tab w:val="left" w:pos="-720"/>
                <w:tab w:val="left" w:pos="58"/>
                <w:tab w:val="left" w:pos="259"/>
                <w:tab w:val="left" w:pos="604"/>
                <w:tab w:val="left" w:pos="816"/>
                <w:tab w:val="left" w:pos="1440"/>
              </w:tabs>
              <w:suppressAutoHyphens/>
              <w:spacing w:after="56"/>
              <w:ind w:left="58"/>
              <w:rPr>
                <w:rFonts w:ascii="Arial" w:hAnsi="Arial" w:cs="Arial"/>
                <w:sz w:val="18"/>
                <w:szCs w:val="18"/>
              </w:rPr>
            </w:pPr>
            <w:r>
              <w:rPr>
                <w:rFonts w:ascii="Arial" w:hAnsi="Arial" w:cs="Arial"/>
                <w:spacing w:val="-3"/>
                <w:sz w:val="18"/>
                <w:szCs w:val="18"/>
              </w:rPr>
              <w:t>AC mains voltage dips, short interruptions and reductions</w:t>
            </w:r>
          </w:p>
        </w:tc>
        <w:tc>
          <w:tcPr>
            <w:tcW w:w="850" w:type="dxa"/>
            <w:tcBorders>
              <w:top w:val="single" w:sz="4" w:space="0" w:color="auto"/>
            </w:tcBorders>
            <w:tcPrChange w:id="2869" w:author="morayoa" w:date="2013-06-11T11:25:00Z">
              <w:tcPr>
                <w:tcW w:w="850" w:type="dxa"/>
                <w:gridSpan w:val="2"/>
                <w:tcBorders>
                  <w:top w:val="single" w:sz="4"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single" w:sz="4" w:space="0" w:color="auto"/>
            </w:tcBorders>
            <w:tcPrChange w:id="2870" w:author="morayoa" w:date="2013-06-11T11:25:00Z">
              <w:tcPr>
                <w:tcW w:w="709" w:type="dxa"/>
                <w:gridSpan w:val="2"/>
                <w:tcBorders>
                  <w:top w:val="single" w:sz="4"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Borders>
              <w:top w:val="single" w:sz="4" w:space="0" w:color="auto"/>
            </w:tcBorders>
            <w:tcPrChange w:id="2871" w:author="morayoa" w:date="2013-06-11T11:25:00Z">
              <w:tcPr>
                <w:tcW w:w="567" w:type="dxa"/>
                <w:gridSpan w:val="2"/>
                <w:tcBorders>
                  <w:top w:val="single" w:sz="4"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701" w:type="dxa"/>
            <w:tcBorders>
              <w:top w:val="single" w:sz="4" w:space="0" w:color="auto"/>
            </w:tcBorders>
            <w:tcPrChange w:id="2872" w:author="morayoa" w:date="2013-06-11T11:25:00Z">
              <w:tcPr>
                <w:tcW w:w="1701" w:type="dxa"/>
                <w:gridSpan w:val="2"/>
                <w:tcBorders>
                  <w:top w:val="single" w:sz="4"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E733C5" w:rsidRPr="00A12F15" w:rsidTr="003F2A7A">
        <w:trPr>
          <w:trPrChange w:id="2873" w:author="morayoa" w:date="2013-06-11T11:25:00Z">
            <w:trPr>
              <w:gridAfter w:val="0"/>
            </w:trPr>
          </w:trPrChange>
        </w:trPr>
        <w:tc>
          <w:tcPr>
            <w:tcW w:w="993" w:type="dxa"/>
            <w:tcBorders>
              <w:top w:val="nil"/>
              <w:bottom w:val="nil"/>
            </w:tcBorders>
            <w:tcPrChange w:id="2874" w:author="morayoa" w:date="2013-06-11T11:25:00Z">
              <w:tcPr>
                <w:tcW w:w="993" w:type="dxa"/>
                <w:gridSpan w:val="2"/>
                <w:tcBorders>
                  <w:top w:val="nil"/>
                  <w:bottom w:val="nil"/>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PrChange w:id="2875" w:author="morayoa" w:date="2013-06-11T11:25:00Z">
              <w:tcPr>
                <w:tcW w:w="1134" w:type="dxa"/>
                <w:gridSpan w:val="2"/>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A.7.3.2</w:t>
            </w:r>
          </w:p>
        </w:tc>
        <w:tc>
          <w:tcPr>
            <w:tcW w:w="3260" w:type="dxa"/>
            <w:tcPrChange w:id="2876" w:author="morayoa" w:date="2013-06-11T11:25:00Z">
              <w:tcPr>
                <w:tcW w:w="3260" w:type="dxa"/>
                <w:gridSpan w:val="2"/>
              </w:tcPr>
            </w:tcPrChange>
          </w:tcPr>
          <w:p w:rsidR="00E733C5" w:rsidRPr="00A12F15" w:rsidRDefault="00E733C5" w:rsidP="003B7BF9">
            <w:pPr>
              <w:tabs>
                <w:tab w:val="left" w:pos="-720"/>
                <w:tab w:val="left" w:pos="58"/>
                <w:tab w:val="left" w:pos="259"/>
                <w:tab w:val="left" w:pos="604"/>
                <w:tab w:val="left" w:pos="816"/>
                <w:tab w:val="left" w:pos="1440"/>
              </w:tabs>
              <w:suppressAutoHyphens/>
              <w:spacing w:after="56"/>
              <w:ind w:left="58"/>
              <w:rPr>
                <w:rFonts w:ascii="Arial" w:hAnsi="Arial" w:cs="Arial"/>
                <w:sz w:val="18"/>
                <w:szCs w:val="18"/>
              </w:rPr>
            </w:pPr>
            <w:r>
              <w:rPr>
                <w:rFonts w:ascii="Arial" w:hAnsi="Arial" w:cs="Arial"/>
                <w:sz w:val="18"/>
                <w:szCs w:val="18"/>
              </w:rPr>
              <w:t>Bursts (fast transient tests) on mains power lines and on signal, data and control lines</w:t>
            </w:r>
          </w:p>
        </w:tc>
        <w:tc>
          <w:tcPr>
            <w:tcW w:w="850" w:type="dxa"/>
            <w:tcPrChange w:id="2877" w:author="morayoa" w:date="2013-06-11T11:25:00Z">
              <w:tcPr>
                <w:tcW w:w="850" w:type="dxa"/>
                <w:gridSpan w:val="2"/>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Change w:id="2878" w:author="morayoa" w:date="2013-06-11T11:25:00Z">
              <w:tcPr>
                <w:tcW w:w="709" w:type="dxa"/>
                <w:gridSpan w:val="2"/>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PrChange w:id="2879" w:author="morayoa" w:date="2013-06-11T11:25:00Z">
              <w:tcPr>
                <w:tcW w:w="567" w:type="dxa"/>
                <w:gridSpan w:val="2"/>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701" w:type="dxa"/>
            <w:tcPrChange w:id="2880" w:author="morayoa" w:date="2013-06-11T11:25:00Z">
              <w:tcPr>
                <w:tcW w:w="1701" w:type="dxa"/>
                <w:gridSpan w:val="2"/>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E733C5" w:rsidRPr="00A12F15" w:rsidTr="003F2A7A">
        <w:trPr>
          <w:trPrChange w:id="2881" w:author="morayoa" w:date="2013-06-11T11:25:00Z">
            <w:trPr>
              <w:gridAfter w:val="0"/>
            </w:trPr>
          </w:trPrChange>
        </w:trPr>
        <w:tc>
          <w:tcPr>
            <w:tcW w:w="993" w:type="dxa"/>
            <w:tcBorders>
              <w:top w:val="nil"/>
              <w:bottom w:val="nil"/>
            </w:tcBorders>
            <w:tcPrChange w:id="2882" w:author="morayoa" w:date="2013-06-11T11:25:00Z">
              <w:tcPr>
                <w:tcW w:w="993" w:type="dxa"/>
                <w:gridSpan w:val="2"/>
                <w:tcBorders>
                  <w:top w:val="nil"/>
                  <w:bottom w:val="nil"/>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PrChange w:id="2883" w:author="morayoa" w:date="2013-06-11T11:25:00Z">
              <w:tcPr>
                <w:tcW w:w="1134" w:type="dxa"/>
                <w:gridSpan w:val="2"/>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A.7.3.3</w:t>
            </w:r>
          </w:p>
        </w:tc>
        <w:tc>
          <w:tcPr>
            <w:tcW w:w="3260" w:type="dxa"/>
            <w:tcPrChange w:id="2884" w:author="morayoa" w:date="2013-06-11T11:25:00Z">
              <w:tcPr>
                <w:tcW w:w="3260" w:type="dxa"/>
                <w:gridSpan w:val="2"/>
              </w:tcPr>
            </w:tcPrChange>
          </w:tcPr>
          <w:p w:rsidR="00E733C5" w:rsidRPr="00A12F15" w:rsidRDefault="00E733C5" w:rsidP="000B4295">
            <w:pPr>
              <w:widowControl w:val="0"/>
              <w:tabs>
                <w:tab w:val="left" w:pos="58"/>
              </w:tabs>
              <w:autoSpaceDE w:val="0"/>
              <w:autoSpaceDN w:val="0"/>
              <w:adjustRightInd w:val="0"/>
              <w:ind w:left="58"/>
              <w:rPr>
                <w:rFonts w:ascii="Arial" w:hAnsi="Arial" w:cs="Arial"/>
                <w:sz w:val="18"/>
                <w:szCs w:val="18"/>
              </w:rPr>
            </w:pPr>
            <w:r>
              <w:rPr>
                <w:rFonts w:ascii="Arial" w:hAnsi="Arial" w:cs="Arial"/>
                <w:sz w:val="18"/>
                <w:szCs w:val="18"/>
              </w:rPr>
              <w:t>Surges on AC and DC mains power lines and on signal, data and control lines</w:t>
            </w:r>
          </w:p>
        </w:tc>
        <w:tc>
          <w:tcPr>
            <w:tcW w:w="850" w:type="dxa"/>
            <w:tcPrChange w:id="2885" w:author="morayoa" w:date="2013-06-11T11:25:00Z">
              <w:tcPr>
                <w:tcW w:w="850" w:type="dxa"/>
                <w:gridSpan w:val="2"/>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Change w:id="2886" w:author="morayoa" w:date="2013-06-11T11:25:00Z">
              <w:tcPr>
                <w:tcW w:w="709" w:type="dxa"/>
                <w:gridSpan w:val="2"/>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PrChange w:id="2887" w:author="morayoa" w:date="2013-06-11T11:25:00Z">
              <w:tcPr>
                <w:tcW w:w="567" w:type="dxa"/>
                <w:gridSpan w:val="2"/>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701" w:type="dxa"/>
            <w:tcPrChange w:id="2888" w:author="morayoa" w:date="2013-06-11T11:25:00Z">
              <w:tcPr>
                <w:tcW w:w="1701" w:type="dxa"/>
                <w:gridSpan w:val="2"/>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E733C5" w:rsidRPr="00A12F15" w:rsidTr="003F2A7A">
        <w:trPr>
          <w:trPrChange w:id="2889" w:author="morayoa" w:date="2013-06-11T11:25:00Z">
            <w:trPr>
              <w:gridAfter w:val="0"/>
            </w:trPr>
          </w:trPrChange>
        </w:trPr>
        <w:tc>
          <w:tcPr>
            <w:tcW w:w="993" w:type="dxa"/>
            <w:tcBorders>
              <w:top w:val="nil"/>
              <w:bottom w:val="nil"/>
            </w:tcBorders>
            <w:tcPrChange w:id="2890" w:author="morayoa" w:date="2013-06-11T11:25:00Z">
              <w:tcPr>
                <w:tcW w:w="993" w:type="dxa"/>
                <w:gridSpan w:val="2"/>
                <w:tcBorders>
                  <w:top w:val="nil"/>
                  <w:bottom w:val="nil"/>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PrChange w:id="2891" w:author="morayoa" w:date="2013-06-11T11:25:00Z">
              <w:tcPr>
                <w:tcW w:w="1134" w:type="dxa"/>
                <w:gridSpan w:val="2"/>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A.7.3.4</w:t>
            </w:r>
          </w:p>
        </w:tc>
        <w:tc>
          <w:tcPr>
            <w:tcW w:w="3260" w:type="dxa"/>
            <w:tcPrChange w:id="2892" w:author="morayoa" w:date="2013-06-11T11:25:00Z">
              <w:tcPr>
                <w:tcW w:w="3260" w:type="dxa"/>
                <w:gridSpan w:val="2"/>
              </w:tcPr>
            </w:tcPrChange>
          </w:tcPr>
          <w:p w:rsidR="00E733C5" w:rsidRPr="00A12F15" w:rsidRDefault="00E733C5" w:rsidP="003B7BF9">
            <w:pPr>
              <w:tabs>
                <w:tab w:val="left" w:pos="-720"/>
                <w:tab w:val="left" w:pos="58"/>
                <w:tab w:val="left" w:pos="259"/>
                <w:tab w:val="left" w:pos="604"/>
                <w:tab w:val="left" w:pos="816"/>
                <w:tab w:val="left" w:pos="1440"/>
              </w:tabs>
              <w:suppressAutoHyphens/>
              <w:spacing w:after="56"/>
              <w:ind w:left="58"/>
              <w:rPr>
                <w:rFonts w:ascii="Arial" w:hAnsi="Arial" w:cs="Arial"/>
                <w:sz w:val="18"/>
                <w:szCs w:val="18"/>
              </w:rPr>
            </w:pPr>
            <w:r w:rsidRPr="00A12F15">
              <w:rPr>
                <w:rFonts w:ascii="Arial" w:hAnsi="Arial" w:cs="Arial"/>
                <w:sz w:val="18"/>
                <w:szCs w:val="18"/>
              </w:rPr>
              <w:t>electrostatic discharge test</w:t>
            </w:r>
          </w:p>
        </w:tc>
        <w:tc>
          <w:tcPr>
            <w:tcW w:w="850" w:type="dxa"/>
            <w:tcPrChange w:id="2893" w:author="morayoa" w:date="2013-06-11T11:25:00Z">
              <w:tcPr>
                <w:tcW w:w="850" w:type="dxa"/>
                <w:gridSpan w:val="2"/>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Change w:id="2894" w:author="morayoa" w:date="2013-06-11T11:25:00Z">
              <w:tcPr>
                <w:tcW w:w="709" w:type="dxa"/>
                <w:gridSpan w:val="2"/>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PrChange w:id="2895" w:author="morayoa" w:date="2013-06-11T11:25:00Z">
              <w:tcPr>
                <w:tcW w:w="567" w:type="dxa"/>
                <w:gridSpan w:val="2"/>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701" w:type="dxa"/>
            <w:tcPrChange w:id="2896" w:author="morayoa" w:date="2013-06-11T11:25:00Z">
              <w:tcPr>
                <w:tcW w:w="1701" w:type="dxa"/>
                <w:gridSpan w:val="2"/>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E733C5" w:rsidRPr="00A12F15" w:rsidTr="003F2A7A">
        <w:trPr>
          <w:trPrChange w:id="2897" w:author="morayoa" w:date="2013-06-11T11:25:00Z">
            <w:trPr>
              <w:gridAfter w:val="0"/>
            </w:trPr>
          </w:trPrChange>
        </w:trPr>
        <w:tc>
          <w:tcPr>
            <w:tcW w:w="993" w:type="dxa"/>
            <w:tcBorders>
              <w:top w:val="nil"/>
              <w:bottom w:val="nil"/>
            </w:tcBorders>
            <w:tcPrChange w:id="2898" w:author="morayoa" w:date="2013-06-11T11:25:00Z">
              <w:tcPr>
                <w:tcW w:w="993" w:type="dxa"/>
                <w:gridSpan w:val="2"/>
                <w:tcBorders>
                  <w:top w:val="nil"/>
                  <w:bottom w:val="nil"/>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PrChange w:id="2899" w:author="morayoa" w:date="2013-06-11T11:25:00Z">
              <w:tcPr>
                <w:tcW w:w="1134" w:type="dxa"/>
                <w:gridSpan w:val="2"/>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A.7.3.5.1</w:t>
            </w:r>
          </w:p>
        </w:tc>
        <w:tc>
          <w:tcPr>
            <w:tcW w:w="3260" w:type="dxa"/>
            <w:tcPrChange w:id="2900" w:author="morayoa" w:date="2013-06-11T11:25:00Z">
              <w:tcPr>
                <w:tcW w:w="3260" w:type="dxa"/>
                <w:gridSpan w:val="2"/>
              </w:tcPr>
            </w:tcPrChange>
          </w:tcPr>
          <w:p w:rsidR="00E733C5" w:rsidRPr="00A12F15" w:rsidRDefault="00E733C5" w:rsidP="003B7BF9">
            <w:pPr>
              <w:tabs>
                <w:tab w:val="left" w:pos="-720"/>
                <w:tab w:val="left" w:pos="58"/>
                <w:tab w:val="left" w:pos="259"/>
                <w:tab w:val="left" w:pos="604"/>
                <w:tab w:val="left" w:pos="816"/>
                <w:tab w:val="left" w:pos="1440"/>
              </w:tabs>
              <w:suppressAutoHyphens/>
              <w:spacing w:after="56"/>
              <w:ind w:left="58"/>
              <w:rPr>
                <w:rFonts w:ascii="Arial" w:hAnsi="Arial" w:cs="Arial"/>
                <w:sz w:val="18"/>
                <w:szCs w:val="18"/>
              </w:rPr>
            </w:pPr>
            <w:r w:rsidRPr="00A12F15">
              <w:rPr>
                <w:rFonts w:ascii="Arial" w:hAnsi="Arial" w:cs="Arial"/>
                <w:sz w:val="18"/>
                <w:szCs w:val="18"/>
              </w:rPr>
              <w:t>immunity to radiated electromagnetic fields</w:t>
            </w:r>
          </w:p>
        </w:tc>
        <w:tc>
          <w:tcPr>
            <w:tcW w:w="850" w:type="dxa"/>
            <w:tcPrChange w:id="2901" w:author="morayoa" w:date="2013-06-11T11:25:00Z">
              <w:tcPr>
                <w:tcW w:w="850" w:type="dxa"/>
                <w:gridSpan w:val="2"/>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Change w:id="2902" w:author="morayoa" w:date="2013-06-11T11:25:00Z">
              <w:tcPr>
                <w:tcW w:w="709" w:type="dxa"/>
                <w:gridSpan w:val="2"/>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PrChange w:id="2903" w:author="morayoa" w:date="2013-06-11T11:25:00Z">
              <w:tcPr>
                <w:tcW w:w="567" w:type="dxa"/>
                <w:gridSpan w:val="2"/>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701" w:type="dxa"/>
            <w:tcPrChange w:id="2904" w:author="morayoa" w:date="2013-06-11T11:25:00Z">
              <w:tcPr>
                <w:tcW w:w="1701" w:type="dxa"/>
                <w:gridSpan w:val="2"/>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E733C5" w:rsidRPr="00A12F15" w:rsidTr="003F2A7A">
        <w:trPr>
          <w:trPrChange w:id="2905" w:author="morayoa" w:date="2013-06-11T11:25:00Z">
            <w:trPr>
              <w:gridAfter w:val="0"/>
            </w:trPr>
          </w:trPrChange>
        </w:trPr>
        <w:tc>
          <w:tcPr>
            <w:tcW w:w="993" w:type="dxa"/>
            <w:tcBorders>
              <w:top w:val="nil"/>
              <w:bottom w:val="nil"/>
            </w:tcBorders>
            <w:tcPrChange w:id="2906" w:author="morayoa" w:date="2013-06-11T11:25:00Z">
              <w:tcPr>
                <w:tcW w:w="993" w:type="dxa"/>
                <w:gridSpan w:val="2"/>
                <w:tcBorders>
                  <w:top w:val="nil"/>
                  <w:bottom w:val="dashSmallGap" w:sz="4"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bottom w:val="dashSmallGap" w:sz="4" w:space="0" w:color="auto"/>
            </w:tcBorders>
            <w:tcPrChange w:id="2907" w:author="morayoa" w:date="2013-06-11T11:25:00Z">
              <w:tcPr>
                <w:tcW w:w="1134" w:type="dxa"/>
                <w:gridSpan w:val="2"/>
                <w:tcBorders>
                  <w:bottom w:val="dashSmallGap" w:sz="4"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A.7.3.5.2</w:t>
            </w:r>
          </w:p>
        </w:tc>
        <w:tc>
          <w:tcPr>
            <w:tcW w:w="3260" w:type="dxa"/>
            <w:tcBorders>
              <w:bottom w:val="dashSmallGap" w:sz="4" w:space="0" w:color="auto"/>
            </w:tcBorders>
            <w:tcPrChange w:id="2908" w:author="morayoa" w:date="2013-06-11T11:25:00Z">
              <w:tcPr>
                <w:tcW w:w="3260" w:type="dxa"/>
                <w:gridSpan w:val="2"/>
                <w:tcBorders>
                  <w:bottom w:val="dashSmallGap" w:sz="4" w:space="0" w:color="auto"/>
                </w:tcBorders>
              </w:tcPr>
            </w:tcPrChange>
          </w:tcPr>
          <w:p w:rsidR="00E733C5" w:rsidRPr="00A12F15" w:rsidRDefault="00E733C5" w:rsidP="003B7BF9">
            <w:pPr>
              <w:tabs>
                <w:tab w:val="left" w:pos="-720"/>
                <w:tab w:val="left" w:pos="58"/>
                <w:tab w:val="left" w:pos="259"/>
                <w:tab w:val="left" w:pos="604"/>
                <w:tab w:val="left" w:pos="816"/>
                <w:tab w:val="left" w:pos="1440"/>
              </w:tabs>
              <w:suppressAutoHyphens/>
              <w:spacing w:after="56"/>
              <w:ind w:left="58"/>
              <w:rPr>
                <w:rFonts w:ascii="Arial" w:hAnsi="Arial" w:cs="Arial"/>
                <w:sz w:val="18"/>
                <w:szCs w:val="18"/>
              </w:rPr>
            </w:pPr>
            <w:r w:rsidRPr="00A12F15">
              <w:rPr>
                <w:rFonts w:ascii="Arial" w:hAnsi="Arial" w:cs="Arial"/>
                <w:sz w:val="18"/>
                <w:szCs w:val="18"/>
              </w:rPr>
              <w:t>immunity to conducted electromagnetic fields</w:t>
            </w:r>
          </w:p>
        </w:tc>
        <w:tc>
          <w:tcPr>
            <w:tcW w:w="850" w:type="dxa"/>
            <w:tcBorders>
              <w:bottom w:val="dashSmallGap" w:sz="4" w:space="0" w:color="auto"/>
            </w:tcBorders>
            <w:tcPrChange w:id="2909" w:author="morayoa" w:date="2013-06-11T11:25:00Z">
              <w:tcPr>
                <w:tcW w:w="850" w:type="dxa"/>
                <w:gridSpan w:val="2"/>
                <w:tcBorders>
                  <w:bottom w:val="dashSmallGap" w:sz="4"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bottom w:val="dashSmallGap" w:sz="4" w:space="0" w:color="auto"/>
            </w:tcBorders>
            <w:tcPrChange w:id="2910" w:author="morayoa" w:date="2013-06-11T11:25:00Z">
              <w:tcPr>
                <w:tcW w:w="709" w:type="dxa"/>
                <w:gridSpan w:val="2"/>
                <w:tcBorders>
                  <w:bottom w:val="dashSmallGap" w:sz="4"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Borders>
              <w:bottom w:val="dashSmallGap" w:sz="4" w:space="0" w:color="auto"/>
            </w:tcBorders>
            <w:tcPrChange w:id="2911" w:author="morayoa" w:date="2013-06-11T11:25:00Z">
              <w:tcPr>
                <w:tcW w:w="567" w:type="dxa"/>
                <w:gridSpan w:val="2"/>
                <w:tcBorders>
                  <w:bottom w:val="dashSmallGap" w:sz="4"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701" w:type="dxa"/>
            <w:tcBorders>
              <w:bottom w:val="dashSmallGap" w:sz="4" w:space="0" w:color="auto"/>
            </w:tcBorders>
            <w:tcPrChange w:id="2912" w:author="morayoa" w:date="2013-06-11T11:25:00Z">
              <w:tcPr>
                <w:tcW w:w="1701" w:type="dxa"/>
                <w:gridSpan w:val="2"/>
                <w:tcBorders>
                  <w:bottom w:val="dashSmallGap" w:sz="4"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E733C5" w:rsidRPr="00A12F15" w:rsidTr="003F2A7A">
        <w:trPr>
          <w:trPrChange w:id="2913" w:author="morayoa" w:date="2013-06-11T11:25:00Z">
            <w:trPr>
              <w:gridAfter w:val="0"/>
            </w:trPr>
          </w:trPrChange>
        </w:trPr>
        <w:tc>
          <w:tcPr>
            <w:tcW w:w="993" w:type="dxa"/>
            <w:tcBorders>
              <w:top w:val="nil"/>
              <w:bottom w:val="nil"/>
            </w:tcBorders>
            <w:tcPrChange w:id="2914" w:author="morayoa" w:date="2013-06-11T11:25:00Z">
              <w:tcPr>
                <w:tcW w:w="993" w:type="dxa"/>
                <w:gridSpan w:val="2"/>
                <w:tcBorders>
                  <w:top w:val="dashSmallGap" w:sz="4" w:space="0" w:color="auto"/>
                  <w:bottom w:val="nil"/>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4.1.2</w:t>
            </w:r>
          </w:p>
        </w:tc>
        <w:tc>
          <w:tcPr>
            <w:tcW w:w="1134" w:type="dxa"/>
            <w:tcBorders>
              <w:top w:val="dashSmallGap" w:sz="4" w:space="0" w:color="auto"/>
              <w:bottom w:val="nil"/>
            </w:tcBorders>
            <w:tcPrChange w:id="2915" w:author="morayoa" w:date="2013-06-11T11:25:00Z">
              <w:tcPr>
                <w:tcW w:w="1134" w:type="dxa"/>
                <w:gridSpan w:val="2"/>
                <w:tcBorders>
                  <w:top w:val="dashSmallGap" w:sz="4" w:space="0" w:color="auto"/>
                  <w:bottom w:val="nil"/>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Observe</w:t>
            </w:r>
          </w:p>
        </w:tc>
        <w:tc>
          <w:tcPr>
            <w:tcW w:w="3260" w:type="dxa"/>
            <w:tcBorders>
              <w:top w:val="dashSmallGap" w:sz="4" w:space="0" w:color="auto"/>
            </w:tcBorders>
            <w:tcPrChange w:id="2916" w:author="morayoa" w:date="2013-06-11T11:25:00Z">
              <w:tcPr>
                <w:tcW w:w="3260" w:type="dxa"/>
                <w:gridSpan w:val="2"/>
                <w:tcBorders>
                  <w:top w:val="dashSmallGap" w:sz="4"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Durability:</w:t>
            </w:r>
          </w:p>
        </w:tc>
        <w:tc>
          <w:tcPr>
            <w:tcW w:w="850" w:type="dxa"/>
            <w:tcBorders>
              <w:top w:val="dashSmallGap" w:sz="4" w:space="0" w:color="auto"/>
            </w:tcBorders>
            <w:tcPrChange w:id="2917" w:author="morayoa" w:date="2013-06-11T11:25:00Z">
              <w:tcPr>
                <w:tcW w:w="850" w:type="dxa"/>
                <w:gridSpan w:val="2"/>
                <w:tcBorders>
                  <w:top w:val="dashSmallGap" w:sz="4"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tcBorders>
            <w:tcPrChange w:id="2918" w:author="morayoa" w:date="2013-06-11T11:25:00Z">
              <w:tcPr>
                <w:tcW w:w="709" w:type="dxa"/>
                <w:gridSpan w:val="2"/>
                <w:tcBorders>
                  <w:top w:val="dashSmallGap" w:sz="4"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Borders>
              <w:top w:val="dashSmallGap" w:sz="4" w:space="0" w:color="auto"/>
            </w:tcBorders>
            <w:tcPrChange w:id="2919" w:author="morayoa" w:date="2013-06-11T11:25:00Z">
              <w:tcPr>
                <w:tcW w:w="567" w:type="dxa"/>
                <w:gridSpan w:val="2"/>
                <w:tcBorders>
                  <w:top w:val="dashSmallGap" w:sz="4"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701" w:type="dxa"/>
            <w:tcBorders>
              <w:top w:val="dashSmallGap" w:sz="4" w:space="0" w:color="auto"/>
            </w:tcBorders>
            <w:tcPrChange w:id="2920" w:author="morayoa" w:date="2013-06-11T11:25:00Z">
              <w:tcPr>
                <w:tcW w:w="1701" w:type="dxa"/>
                <w:gridSpan w:val="2"/>
                <w:tcBorders>
                  <w:top w:val="dashSmallGap" w:sz="4"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E733C5" w:rsidRPr="00A12F15" w:rsidTr="003F2A7A">
        <w:trPr>
          <w:trPrChange w:id="2921" w:author="morayoa" w:date="2013-06-11T11:25:00Z">
            <w:trPr>
              <w:gridAfter w:val="0"/>
            </w:trPr>
          </w:trPrChange>
        </w:trPr>
        <w:tc>
          <w:tcPr>
            <w:tcW w:w="993" w:type="dxa"/>
            <w:tcBorders>
              <w:top w:val="nil"/>
              <w:bottom w:val="nil"/>
            </w:tcBorders>
            <w:tcPrChange w:id="2922" w:author="morayoa" w:date="2013-06-11T11:25:00Z">
              <w:tcPr>
                <w:tcW w:w="993" w:type="dxa"/>
                <w:gridSpan w:val="2"/>
                <w:tcBorders>
                  <w:top w:val="nil"/>
                  <w:bottom w:val="dashSmallGap" w:sz="4"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dashSmallGap" w:sz="4" w:space="0" w:color="auto"/>
            </w:tcBorders>
            <w:tcPrChange w:id="2923" w:author="morayoa" w:date="2013-06-11T11:25:00Z">
              <w:tcPr>
                <w:tcW w:w="1134" w:type="dxa"/>
                <w:gridSpan w:val="2"/>
                <w:tcBorders>
                  <w:top w:val="nil"/>
                  <w:bottom w:val="dashSmallGap" w:sz="4"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Borders>
              <w:bottom w:val="dashSmallGap" w:sz="4" w:space="0" w:color="auto"/>
            </w:tcBorders>
            <w:tcPrChange w:id="2924" w:author="morayoa" w:date="2013-06-11T11:25:00Z">
              <w:tcPr>
                <w:tcW w:w="3260" w:type="dxa"/>
                <w:gridSpan w:val="2"/>
                <w:tcBorders>
                  <w:bottom w:val="dashSmallGap" w:sz="4"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requirements of 2, 3  and 4.1.1 (R 50</w:t>
            </w:r>
            <w:r w:rsidRPr="00A12F15">
              <w:rPr>
                <w:rFonts w:ascii="Arial" w:hAnsi="Arial" w:cs="Arial"/>
                <w:sz w:val="18"/>
                <w:szCs w:val="18"/>
              </w:rPr>
              <w:noBreakHyphen/>
              <w:t>1) shall be met durably</w:t>
            </w:r>
          </w:p>
        </w:tc>
        <w:tc>
          <w:tcPr>
            <w:tcW w:w="850" w:type="dxa"/>
            <w:tcBorders>
              <w:bottom w:val="dashSmallGap" w:sz="4" w:space="0" w:color="auto"/>
            </w:tcBorders>
            <w:tcPrChange w:id="2925" w:author="morayoa" w:date="2013-06-11T11:25:00Z">
              <w:tcPr>
                <w:tcW w:w="850" w:type="dxa"/>
                <w:gridSpan w:val="2"/>
                <w:tcBorders>
                  <w:bottom w:val="dashSmallGap" w:sz="4"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bottom w:val="dashSmallGap" w:sz="4" w:space="0" w:color="auto"/>
            </w:tcBorders>
            <w:tcPrChange w:id="2926" w:author="morayoa" w:date="2013-06-11T11:25:00Z">
              <w:tcPr>
                <w:tcW w:w="709" w:type="dxa"/>
                <w:gridSpan w:val="2"/>
                <w:tcBorders>
                  <w:bottom w:val="dashSmallGap" w:sz="4"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Borders>
              <w:bottom w:val="dashSmallGap" w:sz="4" w:space="0" w:color="auto"/>
            </w:tcBorders>
            <w:tcPrChange w:id="2927" w:author="morayoa" w:date="2013-06-11T11:25:00Z">
              <w:tcPr>
                <w:tcW w:w="567" w:type="dxa"/>
                <w:gridSpan w:val="2"/>
                <w:tcBorders>
                  <w:bottom w:val="dashSmallGap" w:sz="4"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701" w:type="dxa"/>
            <w:tcBorders>
              <w:bottom w:val="dashSmallGap" w:sz="4" w:space="0" w:color="auto"/>
            </w:tcBorders>
            <w:tcPrChange w:id="2928" w:author="morayoa" w:date="2013-06-11T11:25:00Z">
              <w:tcPr>
                <w:tcW w:w="1701" w:type="dxa"/>
                <w:gridSpan w:val="2"/>
                <w:tcBorders>
                  <w:bottom w:val="dashSmallGap" w:sz="4"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E733C5" w:rsidRPr="00A12F15" w:rsidTr="003F2A7A">
        <w:trPr>
          <w:trPrChange w:id="2929" w:author="morayoa" w:date="2013-06-11T11:25:00Z">
            <w:trPr>
              <w:gridAfter w:val="0"/>
            </w:trPr>
          </w:trPrChange>
        </w:trPr>
        <w:tc>
          <w:tcPr>
            <w:tcW w:w="993" w:type="dxa"/>
            <w:tcBorders>
              <w:top w:val="nil"/>
              <w:bottom w:val="nil"/>
            </w:tcBorders>
            <w:tcPrChange w:id="2930" w:author="morayoa" w:date="2013-06-11T11:25:00Z">
              <w:tcPr>
                <w:tcW w:w="993" w:type="dxa"/>
                <w:gridSpan w:val="2"/>
                <w:tcBorders>
                  <w:top w:val="dashSmallGap" w:sz="4" w:space="0" w:color="auto"/>
                  <w:bottom w:val="dashSmallGap" w:sz="4"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4.1.3</w:t>
            </w:r>
          </w:p>
        </w:tc>
        <w:tc>
          <w:tcPr>
            <w:tcW w:w="1134" w:type="dxa"/>
            <w:tcBorders>
              <w:top w:val="dashSmallGap" w:sz="4" w:space="0" w:color="auto"/>
              <w:bottom w:val="dashSmallGap" w:sz="4" w:space="0" w:color="auto"/>
            </w:tcBorders>
            <w:tcPrChange w:id="2931" w:author="morayoa" w:date="2013-06-11T11:25:00Z">
              <w:tcPr>
                <w:tcW w:w="1134" w:type="dxa"/>
                <w:gridSpan w:val="2"/>
                <w:tcBorders>
                  <w:top w:val="dashSmallGap" w:sz="4" w:space="0" w:color="auto"/>
                  <w:bottom w:val="dashSmallGap" w:sz="4"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Observe</w:t>
            </w:r>
          </w:p>
        </w:tc>
        <w:tc>
          <w:tcPr>
            <w:tcW w:w="3260" w:type="dxa"/>
            <w:tcBorders>
              <w:top w:val="dashSmallGap" w:sz="4" w:space="0" w:color="auto"/>
              <w:bottom w:val="dashSmallGap" w:sz="4" w:space="0" w:color="auto"/>
            </w:tcBorders>
            <w:tcPrChange w:id="2932" w:author="morayoa" w:date="2013-06-11T11:25:00Z">
              <w:tcPr>
                <w:tcW w:w="3260" w:type="dxa"/>
                <w:gridSpan w:val="2"/>
                <w:tcBorders>
                  <w:top w:val="dashSmallGap" w:sz="4" w:space="0" w:color="auto"/>
                  <w:bottom w:val="dashSmallGap" w:sz="4"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Evaluation for compliance:</w:t>
            </w:r>
          </w:p>
        </w:tc>
        <w:tc>
          <w:tcPr>
            <w:tcW w:w="850" w:type="dxa"/>
            <w:tcBorders>
              <w:top w:val="dashSmallGap" w:sz="4" w:space="0" w:color="auto"/>
              <w:bottom w:val="dashSmallGap" w:sz="4" w:space="0" w:color="auto"/>
            </w:tcBorders>
            <w:tcPrChange w:id="2933" w:author="morayoa" w:date="2013-06-11T11:25:00Z">
              <w:tcPr>
                <w:tcW w:w="850" w:type="dxa"/>
                <w:gridSpan w:val="2"/>
                <w:tcBorders>
                  <w:top w:val="dashSmallGap" w:sz="4" w:space="0" w:color="auto"/>
                  <w:bottom w:val="dashSmallGap" w:sz="4"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bottom w:val="dashSmallGap" w:sz="4" w:space="0" w:color="auto"/>
            </w:tcBorders>
            <w:tcPrChange w:id="2934" w:author="morayoa" w:date="2013-06-11T11:25:00Z">
              <w:tcPr>
                <w:tcW w:w="709" w:type="dxa"/>
                <w:gridSpan w:val="2"/>
                <w:tcBorders>
                  <w:top w:val="dashSmallGap" w:sz="4" w:space="0" w:color="auto"/>
                  <w:bottom w:val="dashSmallGap" w:sz="4"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Borders>
              <w:top w:val="dashSmallGap" w:sz="4" w:space="0" w:color="auto"/>
              <w:bottom w:val="dashSmallGap" w:sz="4" w:space="0" w:color="auto"/>
            </w:tcBorders>
            <w:tcPrChange w:id="2935" w:author="morayoa" w:date="2013-06-11T11:25:00Z">
              <w:tcPr>
                <w:tcW w:w="567" w:type="dxa"/>
                <w:gridSpan w:val="2"/>
                <w:tcBorders>
                  <w:top w:val="dashSmallGap" w:sz="4" w:space="0" w:color="auto"/>
                  <w:bottom w:val="dashSmallGap" w:sz="4"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701" w:type="dxa"/>
            <w:tcBorders>
              <w:top w:val="dashSmallGap" w:sz="4" w:space="0" w:color="auto"/>
              <w:bottom w:val="dashSmallGap" w:sz="4" w:space="0" w:color="auto"/>
            </w:tcBorders>
            <w:tcPrChange w:id="2936" w:author="morayoa" w:date="2013-06-11T11:25:00Z">
              <w:tcPr>
                <w:tcW w:w="1701" w:type="dxa"/>
                <w:gridSpan w:val="2"/>
                <w:tcBorders>
                  <w:top w:val="dashSmallGap" w:sz="4" w:space="0" w:color="auto"/>
                  <w:bottom w:val="dashSmallGap" w:sz="4"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E733C5" w:rsidRPr="00A12F15" w:rsidTr="003F2A7A">
        <w:trPr>
          <w:trPrChange w:id="2937" w:author="morayoa" w:date="2013-06-11T11:25:00Z">
            <w:trPr>
              <w:gridAfter w:val="0"/>
            </w:trPr>
          </w:trPrChange>
        </w:trPr>
        <w:tc>
          <w:tcPr>
            <w:tcW w:w="993" w:type="dxa"/>
            <w:tcBorders>
              <w:top w:val="nil"/>
              <w:bottom w:val="dashSmallGap" w:sz="4" w:space="0" w:color="auto"/>
            </w:tcBorders>
            <w:tcPrChange w:id="2938" w:author="morayoa" w:date="2013-06-11T11:25:00Z">
              <w:tcPr>
                <w:tcW w:w="993" w:type="dxa"/>
                <w:gridSpan w:val="2"/>
                <w:tcBorders>
                  <w:top w:val="dashSmallGap" w:sz="4" w:space="0" w:color="auto"/>
                  <w:bottom w:val="dashSmallGap" w:sz="4"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dashSmallGap" w:sz="4" w:space="0" w:color="auto"/>
              <w:bottom w:val="dashSmallGap" w:sz="4" w:space="0" w:color="auto"/>
            </w:tcBorders>
            <w:tcPrChange w:id="2939" w:author="morayoa" w:date="2013-06-11T11:25:00Z">
              <w:tcPr>
                <w:tcW w:w="1134" w:type="dxa"/>
                <w:gridSpan w:val="2"/>
                <w:tcBorders>
                  <w:top w:val="dashSmallGap" w:sz="4" w:space="0" w:color="auto"/>
                  <w:bottom w:val="dashSmallGap" w:sz="4"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Borders>
              <w:top w:val="dashSmallGap" w:sz="4" w:space="0" w:color="auto"/>
              <w:bottom w:val="dashSmallGap" w:sz="4" w:space="0" w:color="auto"/>
            </w:tcBorders>
            <w:tcPrChange w:id="2940" w:author="morayoa" w:date="2013-06-11T11:25:00Z">
              <w:tcPr>
                <w:tcW w:w="3260" w:type="dxa"/>
                <w:gridSpan w:val="2"/>
                <w:tcBorders>
                  <w:top w:val="dashSmallGap" w:sz="4" w:space="0" w:color="auto"/>
                  <w:bottom w:val="dashSmallGap" w:sz="4"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instrument has passed examination and tests specified in Annex A:</w:t>
            </w:r>
          </w:p>
        </w:tc>
        <w:tc>
          <w:tcPr>
            <w:tcW w:w="850" w:type="dxa"/>
            <w:tcBorders>
              <w:top w:val="dashSmallGap" w:sz="4" w:space="0" w:color="auto"/>
              <w:bottom w:val="dashSmallGap" w:sz="4" w:space="0" w:color="auto"/>
            </w:tcBorders>
            <w:tcPrChange w:id="2941" w:author="morayoa" w:date="2013-06-11T11:25:00Z">
              <w:tcPr>
                <w:tcW w:w="850" w:type="dxa"/>
                <w:gridSpan w:val="2"/>
                <w:tcBorders>
                  <w:top w:val="dashSmallGap" w:sz="4" w:space="0" w:color="auto"/>
                  <w:bottom w:val="dashSmallGap" w:sz="4"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bottom w:val="dashSmallGap" w:sz="4" w:space="0" w:color="auto"/>
            </w:tcBorders>
            <w:tcPrChange w:id="2942" w:author="morayoa" w:date="2013-06-11T11:25:00Z">
              <w:tcPr>
                <w:tcW w:w="709" w:type="dxa"/>
                <w:gridSpan w:val="2"/>
                <w:tcBorders>
                  <w:top w:val="dashSmallGap" w:sz="4" w:space="0" w:color="auto"/>
                  <w:bottom w:val="dashSmallGap" w:sz="4"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Borders>
              <w:top w:val="dashSmallGap" w:sz="4" w:space="0" w:color="auto"/>
              <w:bottom w:val="dashSmallGap" w:sz="4" w:space="0" w:color="auto"/>
            </w:tcBorders>
            <w:tcPrChange w:id="2943" w:author="morayoa" w:date="2013-06-11T11:25:00Z">
              <w:tcPr>
                <w:tcW w:w="567" w:type="dxa"/>
                <w:gridSpan w:val="2"/>
                <w:tcBorders>
                  <w:top w:val="dashSmallGap" w:sz="4" w:space="0" w:color="auto"/>
                  <w:bottom w:val="dashSmallGap" w:sz="4"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701" w:type="dxa"/>
            <w:tcBorders>
              <w:top w:val="dashSmallGap" w:sz="4" w:space="0" w:color="auto"/>
              <w:bottom w:val="dashSmallGap" w:sz="4" w:space="0" w:color="auto"/>
            </w:tcBorders>
            <w:tcPrChange w:id="2944" w:author="morayoa" w:date="2013-06-11T11:25:00Z">
              <w:tcPr>
                <w:tcW w:w="1701" w:type="dxa"/>
                <w:gridSpan w:val="2"/>
                <w:tcBorders>
                  <w:top w:val="dashSmallGap" w:sz="4" w:space="0" w:color="auto"/>
                  <w:bottom w:val="dashSmallGap" w:sz="4"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E733C5" w:rsidRPr="00A12F15" w:rsidTr="00450700">
        <w:tc>
          <w:tcPr>
            <w:tcW w:w="993" w:type="dxa"/>
            <w:tcBorders>
              <w:top w:val="dashSmallGap" w:sz="4" w:space="0" w:color="auto"/>
              <w:bottom w:val="dashSmallGap" w:sz="4" w:space="0" w:color="auto"/>
            </w:tcBorders>
          </w:tcPr>
          <w:p w:rsidR="00E733C5" w:rsidRPr="00A12F15" w:rsidRDefault="00E733C5" w:rsidP="00446E76">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Pr>
                <w:rFonts w:ascii="Arial" w:hAnsi="Arial" w:cs="Arial"/>
                <w:sz w:val="18"/>
                <w:szCs w:val="18"/>
              </w:rPr>
              <w:t>2.7.4</w:t>
            </w:r>
            <w:r w:rsidRPr="00A12F15">
              <w:rPr>
                <w:rFonts w:ascii="Arial" w:hAnsi="Arial" w:cs="Arial"/>
                <w:sz w:val="18"/>
                <w:szCs w:val="18"/>
              </w:rPr>
              <w:t>.2</w:t>
            </w:r>
          </w:p>
        </w:tc>
        <w:tc>
          <w:tcPr>
            <w:tcW w:w="1134" w:type="dxa"/>
            <w:tcBorders>
              <w:top w:val="dashSmallGap" w:sz="4" w:space="0" w:color="auto"/>
              <w:bottom w:val="dashSmallGap" w:sz="4" w:space="0" w:color="auto"/>
            </w:tcBorders>
          </w:tcPr>
          <w:p w:rsidR="00E733C5" w:rsidRPr="00A12F15" w:rsidRDefault="00E733C5" w:rsidP="00446E76">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A.7.2.1</w:t>
            </w:r>
          </w:p>
        </w:tc>
        <w:tc>
          <w:tcPr>
            <w:tcW w:w="3260" w:type="dxa"/>
            <w:tcBorders>
              <w:top w:val="dashSmallGap" w:sz="4" w:space="0" w:color="auto"/>
              <w:bottom w:val="dashSmallGap" w:sz="4" w:space="0" w:color="auto"/>
            </w:tcBorders>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napToGrid w:val="0"/>
                <w:sz w:val="18"/>
                <w:szCs w:val="18"/>
                <w:lang w:eastAsia="en-US"/>
              </w:rPr>
              <w:t>static temperatures:</w:t>
            </w:r>
          </w:p>
        </w:tc>
        <w:tc>
          <w:tcPr>
            <w:tcW w:w="850" w:type="dxa"/>
            <w:tcBorders>
              <w:top w:val="dashSmallGap" w:sz="4" w:space="0" w:color="auto"/>
              <w:bottom w:val="dashSmallGap" w:sz="4" w:space="0" w:color="auto"/>
            </w:tcBorders>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bottom w:val="dashSmallGap" w:sz="4" w:space="0" w:color="auto"/>
            </w:tcBorders>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Borders>
              <w:top w:val="dashSmallGap" w:sz="4" w:space="0" w:color="auto"/>
              <w:bottom w:val="dashSmallGap" w:sz="4" w:space="0" w:color="auto"/>
            </w:tcBorders>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701" w:type="dxa"/>
            <w:tcBorders>
              <w:top w:val="dashSmallGap" w:sz="4" w:space="0" w:color="auto"/>
              <w:bottom w:val="dashSmallGap" w:sz="4" w:space="0" w:color="auto"/>
            </w:tcBorders>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E733C5" w:rsidRPr="00A12F15" w:rsidTr="00450700">
        <w:tc>
          <w:tcPr>
            <w:tcW w:w="993" w:type="dxa"/>
            <w:tcBorders>
              <w:top w:val="dashSmallGap" w:sz="4" w:space="0" w:color="auto"/>
              <w:bottom w:val="dashSmallGap" w:sz="4" w:space="0" w:color="auto"/>
            </w:tcBorders>
          </w:tcPr>
          <w:p w:rsidR="00E733C5" w:rsidRPr="00A12F15" w:rsidRDefault="00E733C5" w:rsidP="00446E76">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Pr>
                <w:rFonts w:ascii="Arial" w:hAnsi="Arial" w:cs="Arial"/>
                <w:sz w:val="18"/>
                <w:szCs w:val="18"/>
              </w:rPr>
              <w:t>2.7.4</w:t>
            </w:r>
            <w:r w:rsidRPr="00A12F15">
              <w:rPr>
                <w:rFonts w:ascii="Arial" w:hAnsi="Arial" w:cs="Arial"/>
                <w:sz w:val="18"/>
                <w:szCs w:val="18"/>
              </w:rPr>
              <w:t>.2</w:t>
            </w:r>
          </w:p>
        </w:tc>
        <w:tc>
          <w:tcPr>
            <w:tcW w:w="1134" w:type="dxa"/>
            <w:tcBorders>
              <w:top w:val="dashSmallGap" w:sz="4" w:space="0" w:color="auto"/>
              <w:bottom w:val="dashSmallGap" w:sz="4" w:space="0" w:color="auto"/>
            </w:tcBorders>
          </w:tcPr>
          <w:p w:rsidR="00E733C5" w:rsidRPr="00A12F15" w:rsidRDefault="00E733C5" w:rsidP="00446E76">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A.7.2.2</w:t>
            </w:r>
          </w:p>
        </w:tc>
        <w:tc>
          <w:tcPr>
            <w:tcW w:w="3260" w:type="dxa"/>
            <w:tcBorders>
              <w:top w:val="dashSmallGap" w:sz="4" w:space="0" w:color="auto"/>
              <w:bottom w:val="dashSmallGap" w:sz="4" w:space="0" w:color="auto"/>
            </w:tcBorders>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 xml:space="preserve">temperature effect at zero </w:t>
            </w:r>
            <w:proofErr w:type="spellStart"/>
            <w:r w:rsidRPr="00A12F15">
              <w:rPr>
                <w:rFonts w:ascii="Arial" w:hAnsi="Arial" w:cs="Arial"/>
                <w:sz w:val="18"/>
                <w:szCs w:val="18"/>
              </w:rPr>
              <w:t>flowrate</w:t>
            </w:r>
            <w:proofErr w:type="spellEnd"/>
            <w:r w:rsidRPr="00A12F15">
              <w:rPr>
                <w:rFonts w:ascii="Arial" w:hAnsi="Arial" w:cs="Arial"/>
                <w:sz w:val="18"/>
                <w:szCs w:val="18"/>
              </w:rPr>
              <w:t xml:space="preserve"> test</w:t>
            </w:r>
          </w:p>
        </w:tc>
        <w:tc>
          <w:tcPr>
            <w:tcW w:w="850" w:type="dxa"/>
            <w:tcBorders>
              <w:top w:val="dashSmallGap" w:sz="4" w:space="0" w:color="auto"/>
              <w:bottom w:val="dashSmallGap" w:sz="4" w:space="0" w:color="auto"/>
            </w:tcBorders>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bottom w:val="dashSmallGap" w:sz="4" w:space="0" w:color="auto"/>
            </w:tcBorders>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Borders>
              <w:top w:val="dashSmallGap" w:sz="4" w:space="0" w:color="auto"/>
              <w:bottom w:val="dashSmallGap" w:sz="4" w:space="0" w:color="auto"/>
            </w:tcBorders>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701" w:type="dxa"/>
            <w:tcBorders>
              <w:top w:val="dashSmallGap" w:sz="4" w:space="0" w:color="auto"/>
              <w:bottom w:val="dashSmallGap" w:sz="4" w:space="0" w:color="auto"/>
            </w:tcBorders>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E733C5" w:rsidRPr="00A12F15" w:rsidTr="00450700">
        <w:tc>
          <w:tcPr>
            <w:tcW w:w="993" w:type="dxa"/>
            <w:tcBorders>
              <w:top w:val="dashSmallGap" w:sz="4" w:space="0" w:color="auto"/>
              <w:bottom w:val="dashSmallGap" w:sz="4" w:space="0" w:color="auto"/>
            </w:tcBorders>
          </w:tcPr>
          <w:p w:rsidR="00E733C5" w:rsidRPr="00A12F15" w:rsidRDefault="00E733C5" w:rsidP="00446E76">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4.5.1</w:t>
            </w:r>
          </w:p>
        </w:tc>
        <w:tc>
          <w:tcPr>
            <w:tcW w:w="1134" w:type="dxa"/>
            <w:tcBorders>
              <w:top w:val="dashSmallGap" w:sz="4" w:space="0" w:color="auto"/>
              <w:bottom w:val="dashSmallGap" w:sz="4" w:space="0" w:color="auto"/>
            </w:tcBorders>
          </w:tcPr>
          <w:p w:rsidR="00E733C5" w:rsidRPr="00A12F15" w:rsidRDefault="00E733C5" w:rsidP="00446E76">
            <w:pPr>
              <w:tabs>
                <w:tab w:val="left" w:pos="-720"/>
                <w:tab w:val="left" w:pos="0"/>
                <w:tab w:val="left" w:pos="259"/>
                <w:tab w:val="left" w:pos="604"/>
                <w:tab w:val="left" w:pos="816"/>
                <w:tab w:val="left" w:pos="1333"/>
              </w:tabs>
              <w:suppressAutoHyphens/>
              <w:spacing w:after="56"/>
              <w:jc w:val="center"/>
              <w:rPr>
                <w:rFonts w:ascii="Arial" w:hAnsi="Arial" w:cs="Arial"/>
                <w:sz w:val="18"/>
                <w:szCs w:val="18"/>
              </w:rPr>
            </w:pPr>
            <w:r w:rsidRPr="00A12F15">
              <w:rPr>
                <w:rFonts w:ascii="Arial" w:hAnsi="Arial" w:cs="Arial"/>
                <w:sz w:val="18"/>
                <w:szCs w:val="18"/>
              </w:rPr>
              <w:t>A.7.2.3.1</w:t>
            </w:r>
          </w:p>
        </w:tc>
        <w:tc>
          <w:tcPr>
            <w:tcW w:w="3260" w:type="dxa"/>
            <w:tcBorders>
              <w:top w:val="dashSmallGap" w:sz="4" w:space="0" w:color="auto"/>
              <w:bottom w:val="dashSmallGap" w:sz="4" w:space="0" w:color="auto"/>
            </w:tcBorders>
          </w:tcPr>
          <w:p w:rsidR="00E733C5" w:rsidRPr="00A12F15" w:rsidRDefault="00E733C5" w:rsidP="004D0DE1">
            <w:pPr>
              <w:tabs>
                <w:tab w:val="left" w:pos="0"/>
                <w:tab w:val="left" w:pos="58"/>
              </w:tabs>
              <w:rPr>
                <w:rFonts w:ascii="Arial" w:hAnsi="Arial" w:cs="Arial"/>
                <w:sz w:val="18"/>
                <w:szCs w:val="18"/>
              </w:rPr>
            </w:pPr>
            <w:r w:rsidRPr="00A12F15">
              <w:rPr>
                <w:rFonts w:ascii="Arial" w:hAnsi="Arial" w:cs="Arial"/>
                <w:sz w:val="18"/>
                <w:szCs w:val="18"/>
              </w:rPr>
              <w:t xml:space="preserve">damp heat, steady state </w:t>
            </w:r>
            <w:r w:rsidRPr="00A12F15">
              <w:rPr>
                <w:rFonts w:ascii="Arial" w:hAnsi="Arial" w:cs="Arial"/>
                <w:bCs/>
                <w:sz w:val="18"/>
                <w:szCs w:val="18"/>
              </w:rPr>
              <w:t>(non condensing)</w:t>
            </w:r>
          </w:p>
        </w:tc>
        <w:tc>
          <w:tcPr>
            <w:tcW w:w="850" w:type="dxa"/>
            <w:tcBorders>
              <w:top w:val="dashSmallGap" w:sz="4" w:space="0" w:color="auto"/>
              <w:bottom w:val="dashSmallGap" w:sz="4" w:space="0" w:color="auto"/>
            </w:tcBorders>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bottom w:val="dashSmallGap" w:sz="4" w:space="0" w:color="auto"/>
            </w:tcBorders>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Borders>
              <w:top w:val="dashSmallGap" w:sz="4" w:space="0" w:color="auto"/>
              <w:bottom w:val="dashSmallGap" w:sz="4" w:space="0" w:color="auto"/>
            </w:tcBorders>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701" w:type="dxa"/>
            <w:tcBorders>
              <w:top w:val="dashSmallGap" w:sz="4" w:space="0" w:color="auto"/>
              <w:bottom w:val="dashSmallGap" w:sz="4" w:space="0" w:color="auto"/>
            </w:tcBorders>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E733C5" w:rsidRPr="00A12F15" w:rsidTr="00450700">
        <w:tc>
          <w:tcPr>
            <w:tcW w:w="993" w:type="dxa"/>
            <w:tcBorders>
              <w:top w:val="dashSmallGap" w:sz="4" w:space="0" w:color="auto"/>
            </w:tcBorders>
          </w:tcPr>
          <w:p w:rsidR="00E733C5" w:rsidRPr="00A12F15" w:rsidRDefault="00E733C5" w:rsidP="00446E76">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4.1.1</w:t>
            </w:r>
          </w:p>
        </w:tc>
        <w:tc>
          <w:tcPr>
            <w:tcW w:w="1134" w:type="dxa"/>
            <w:tcBorders>
              <w:top w:val="dashSmallGap" w:sz="4" w:space="0" w:color="auto"/>
            </w:tcBorders>
          </w:tcPr>
          <w:p w:rsidR="00E733C5" w:rsidRPr="00A12F15" w:rsidRDefault="00E733C5" w:rsidP="00446E76">
            <w:pPr>
              <w:tabs>
                <w:tab w:val="left" w:pos="-720"/>
                <w:tab w:val="left" w:pos="0"/>
                <w:tab w:val="left" w:pos="259"/>
                <w:tab w:val="left" w:pos="604"/>
                <w:tab w:val="left" w:pos="816"/>
                <w:tab w:val="left" w:pos="1333"/>
              </w:tabs>
              <w:suppressAutoHyphens/>
              <w:spacing w:after="56"/>
              <w:jc w:val="center"/>
              <w:rPr>
                <w:rFonts w:ascii="Arial" w:hAnsi="Arial" w:cs="Arial"/>
                <w:sz w:val="18"/>
                <w:szCs w:val="18"/>
              </w:rPr>
            </w:pPr>
            <w:r w:rsidRPr="00A12F15">
              <w:rPr>
                <w:rFonts w:ascii="Arial" w:hAnsi="Arial" w:cs="Arial"/>
                <w:snapToGrid w:val="0"/>
                <w:sz w:val="18"/>
                <w:szCs w:val="18"/>
                <w:lang w:eastAsia="en-US"/>
              </w:rPr>
              <w:t>A.7.2.3.2</w:t>
            </w:r>
          </w:p>
        </w:tc>
        <w:tc>
          <w:tcPr>
            <w:tcW w:w="3260" w:type="dxa"/>
            <w:tcBorders>
              <w:top w:val="dashSmallGap" w:sz="4" w:space="0" w:color="auto"/>
            </w:tcBorders>
          </w:tcPr>
          <w:p w:rsidR="00E733C5" w:rsidRPr="00A12F15" w:rsidRDefault="00E733C5" w:rsidP="008047C0">
            <w:pPr>
              <w:tabs>
                <w:tab w:val="left" w:pos="0"/>
                <w:tab w:val="left" w:pos="58"/>
              </w:tabs>
              <w:rPr>
                <w:rFonts w:ascii="Arial" w:hAnsi="Arial" w:cs="Arial"/>
                <w:snapToGrid w:val="0"/>
                <w:sz w:val="18"/>
                <w:szCs w:val="18"/>
                <w:lang w:eastAsia="en-US"/>
              </w:rPr>
            </w:pPr>
            <w:r w:rsidRPr="00A12F15">
              <w:rPr>
                <w:rFonts w:ascii="Arial" w:hAnsi="Arial" w:cs="Arial"/>
                <w:sz w:val="18"/>
                <w:szCs w:val="18"/>
              </w:rPr>
              <w:t xml:space="preserve">damp heat, steady state </w:t>
            </w:r>
            <w:r w:rsidRPr="00A12F15">
              <w:rPr>
                <w:rFonts w:ascii="Arial" w:hAnsi="Arial" w:cs="Arial"/>
                <w:bCs/>
                <w:sz w:val="18"/>
                <w:szCs w:val="18"/>
              </w:rPr>
              <w:t>(condensing)</w:t>
            </w:r>
          </w:p>
        </w:tc>
        <w:tc>
          <w:tcPr>
            <w:tcW w:w="850" w:type="dxa"/>
            <w:tcBorders>
              <w:top w:val="dashSmallGap" w:sz="4" w:space="0" w:color="auto"/>
            </w:tcBorders>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tcBorders>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Borders>
              <w:top w:val="dashSmallGap" w:sz="4" w:space="0" w:color="auto"/>
            </w:tcBorders>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701" w:type="dxa"/>
            <w:tcBorders>
              <w:top w:val="dashSmallGap" w:sz="4" w:space="0" w:color="auto"/>
            </w:tcBorders>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bl>
    <w:p w:rsidR="0080427F" w:rsidRPr="00A12F15" w:rsidRDefault="0080427F">
      <w:pPr>
        <w:rPr>
          <w:rFonts w:ascii="Arial" w:hAnsi="Arial" w:cs="Arial"/>
          <w:sz w:val="18"/>
          <w:szCs w:val="18"/>
        </w:rPr>
      </w:pPr>
      <w:r w:rsidRPr="00A12F15">
        <w:rPr>
          <w:rFonts w:ascii="Arial" w:hAnsi="Arial" w:cs="Arial"/>
          <w:sz w:val="18"/>
          <w:szCs w:val="18"/>
        </w:rPr>
        <w:br w:type="page"/>
      </w:r>
    </w:p>
    <w:tbl>
      <w:tblPr>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Change w:id="2945" w:author="morayoa" w:date="2013-06-11T11:25:00Z">
          <w:tblPr>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
        </w:tblPrChange>
      </w:tblPr>
      <w:tblGrid>
        <w:gridCol w:w="993"/>
        <w:gridCol w:w="1134"/>
        <w:gridCol w:w="3260"/>
        <w:gridCol w:w="850"/>
        <w:gridCol w:w="709"/>
        <w:gridCol w:w="567"/>
        <w:gridCol w:w="1559"/>
        <w:tblGridChange w:id="2946">
          <w:tblGrid>
            <w:gridCol w:w="84"/>
            <w:gridCol w:w="909"/>
            <w:gridCol w:w="84"/>
            <w:gridCol w:w="1050"/>
            <w:gridCol w:w="84"/>
            <w:gridCol w:w="3176"/>
            <w:gridCol w:w="84"/>
            <w:gridCol w:w="766"/>
            <w:gridCol w:w="709"/>
            <w:gridCol w:w="84"/>
            <w:gridCol w:w="483"/>
            <w:gridCol w:w="84"/>
            <w:gridCol w:w="1475"/>
            <w:gridCol w:w="84"/>
          </w:tblGrid>
        </w:tblGridChange>
      </w:tblGrid>
      <w:tr w:rsidR="00E733C5" w:rsidRPr="00A12F15" w:rsidTr="003F2A7A">
        <w:trPr>
          <w:trPrChange w:id="2947" w:author="morayoa" w:date="2013-06-11T11:25:00Z">
            <w:trPr>
              <w:gridAfter w:val="0"/>
            </w:trPr>
          </w:trPrChange>
        </w:trPr>
        <w:tc>
          <w:tcPr>
            <w:tcW w:w="993" w:type="dxa"/>
            <w:tcBorders>
              <w:bottom w:val="single" w:sz="8" w:space="0" w:color="auto"/>
            </w:tcBorders>
            <w:tcPrChange w:id="2948" w:author="morayoa" w:date="2013-06-11T11:25:00Z">
              <w:tcPr>
                <w:tcW w:w="993" w:type="dxa"/>
                <w:gridSpan w:val="2"/>
              </w:tcPr>
            </w:tcPrChange>
          </w:tcPr>
          <w:p w:rsidR="00E733C5" w:rsidRPr="00A12F15" w:rsidRDefault="00FC47BA" w:rsidP="0080427F">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b/>
                <w:sz w:val="18"/>
                <w:szCs w:val="18"/>
              </w:rPr>
              <w:fldChar w:fldCharType="begin"/>
            </w:r>
            <w:r w:rsidR="00E733C5" w:rsidRPr="00A12F15">
              <w:rPr>
                <w:rFonts w:ascii="Arial" w:hAnsi="Arial" w:cs="Arial"/>
                <w:b/>
                <w:sz w:val="18"/>
                <w:szCs w:val="18"/>
              </w:rPr>
              <w:instrText xml:space="preserve">PRIVATE </w:instrText>
            </w:r>
            <w:r w:rsidRPr="00A12F15">
              <w:rPr>
                <w:rFonts w:ascii="Arial" w:hAnsi="Arial" w:cs="Arial"/>
                <w:b/>
                <w:sz w:val="18"/>
                <w:szCs w:val="18"/>
              </w:rPr>
              <w:fldChar w:fldCharType="end"/>
            </w:r>
          </w:p>
          <w:p w:rsidR="00E733C5" w:rsidRPr="00A12F15" w:rsidRDefault="00E733C5" w:rsidP="0080427F">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b/>
                <w:sz w:val="18"/>
                <w:szCs w:val="18"/>
              </w:rPr>
              <w:t>R 50-1</w:t>
            </w:r>
          </w:p>
        </w:tc>
        <w:tc>
          <w:tcPr>
            <w:tcW w:w="1134" w:type="dxa"/>
            <w:tcBorders>
              <w:bottom w:val="single" w:sz="8" w:space="0" w:color="auto"/>
            </w:tcBorders>
            <w:tcPrChange w:id="2949" w:author="morayoa" w:date="2013-06-11T11:25:00Z">
              <w:tcPr>
                <w:tcW w:w="1134" w:type="dxa"/>
                <w:gridSpan w:val="2"/>
              </w:tcPr>
            </w:tcPrChange>
          </w:tcPr>
          <w:p w:rsidR="00E733C5" w:rsidRPr="00A12F15" w:rsidRDefault="00E733C5" w:rsidP="0080427F">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b/>
                <w:sz w:val="18"/>
                <w:szCs w:val="18"/>
              </w:rPr>
              <w:t>Test</w:t>
            </w:r>
          </w:p>
          <w:p w:rsidR="00E733C5" w:rsidRPr="00A12F15" w:rsidRDefault="00E733C5" w:rsidP="0080427F">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b/>
                <w:sz w:val="18"/>
                <w:szCs w:val="18"/>
              </w:rPr>
              <w:t>procedure</w:t>
            </w:r>
          </w:p>
        </w:tc>
        <w:tc>
          <w:tcPr>
            <w:tcW w:w="3260" w:type="dxa"/>
            <w:tcBorders>
              <w:bottom w:val="single" w:sz="8" w:space="0" w:color="auto"/>
            </w:tcBorders>
            <w:tcPrChange w:id="2950" w:author="morayoa" w:date="2013-06-11T11:25:00Z">
              <w:tcPr>
                <w:tcW w:w="3260" w:type="dxa"/>
                <w:gridSpan w:val="2"/>
              </w:tcPr>
            </w:tcPrChange>
          </w:tcPr>
          <w:p w:rsidR="00E733C5" w:rsidRPr="00A12F15" w:rsidRDefault="00E733C5" w:rsidP="0080427F">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b/>
                <w:sz w:val="18"/>
                <w:szCs w:val="18"/>
              </w:rPr>
              <w:t xml:space="preserve">Belt </w:t>
            </w:r>
            <w:proofErr w:type="spellStart"/>
            <w:r w:rsidRPr="00A12F15">
              <w:rPr>
                <w:rFonts w:ascii="Arial" w:hAnsi="Arial" w:cs="Arial"/>
                <w:b/>
                <w:sz w:val="18"/>
                <w:szCs w:val="18"/>
              </w:rPr>
              <w:t>weighers</w:t>
            </w:r>
            <w:proofErr w:type="spellEnd"/>
          </w:p>
          <w:p w:rsidR="00E733C5" w:rsidRPr="00A12F15" w:rsidRDefault="00E733C5" w:rsidP="0080427F">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b/>
                <w:sz w:val="18"/>
                <w:szCs w:val="18"/>
              </w:rPr>
              <w:t>Checklist</w:t>
            </w:r>
          </w:p>
        </w:tc>
        <w:tc>
          <w:tcPr>
            <w:tcW w:w="850" w:type="dxa"/>
            <w:tcBorders>
              <w:bottom w:val="single" w:sz="8" w:space="0" w:color="auto"/>
            </w:tcBorders>
            <w:tcPrChange w:id="2951" w:author="morayoa" w:date="2013-06-11T11:25:00Z">
              <w:tcPr>
                <w:tcW w:w="850" w:type="dxa"/>
                <w:gridSpan w:val="2"/>
              </w:tcPr>
            </w:tcPrChange>
          </w:tcPr>
          <w:p w:rsidR="00E733C5" w:rsidRPr="00A12F15" w:rsidRDefault="00E733C5" w:rsidP="0080427F">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b/>
                <w:sz w:val="18"/>
                <w:szCs w:val="18"/>
              </w:rPr>
              <w:t>Passed</w:t>
            </w:r>
          </w:p>
        </w:tc>
        <w:tc>
          <w:tcPr>
            <w:tcW w:w="709" w:type="dxa"/>
            <w:tcBorders>
              <w:bottom w:val="single" w:sz="8" w:space="0" w:color="auto"/>
            </w:tcBorders>
            <w:tcPrChange w:id="2952" w:author="morayoa" w:date="2013-06-11T11:25:00Z">
              <w:tcPr>
                <w:tcW w:w="709" w:type="dxa"/>
              </w:tcPr>
            </w:tcPrChange>
          </w:tcPr>
          <w:p w:rsidR="00E733C5" w:rsidRPr="00A12F15" w:rsidRDefault="00E733C5" w:rsidP="0080427F">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b/>
                <w:sz w:val="18"/>
                <w:szCs w:val="18"/>
              </w:rPr>
              <w:t>Failed</w:t>
            </w:r>
          </w:p>
        </w:tc>
        <w:tc>
          <w:tcPr>
            <w:tcW w:w="567" w:type="dxa"/>
            <w:tcBorders>
              <w:bottom w:val="single" w:sz="8" w:space="0" w:color="auto"/>
            </w:tcBorders>
            <w:tcPrChange w:id="2953" w:author="morayoa" w:date="2013-06-11T11:25:00Z">
              <w:tcPr>
                <w:tcW w:w="567" w:type="dxa"/>
                <w:gridSpan w:val="2"/>
              </w:tcPr>
            </w:tcPrChange>
          </w:tcPr>
          <w:p w:rsidR="00E733C5" w:rsidRPr="00A12F15" w:rsidDel="00DC255E" w:rsidRDefault="005B530A" w:rsidP="0080427F">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ins w:id="2954" w:author="morayoa" w:date="2013-06-06T15:40:00Z">
              <w:r>
                <w:rPr>
                  <w:rFonts w:ascii="Arial" w:hAnsi="Arial" w:cs="Arial"/>
                  <w:b/>
                  <w:sz w:val="18"/>
                  <w:szCs w:val="18"/>
                </w:rPr>
                <w:t>N/A</w:t>
              </w:r>
            </w:ins>
          </w:p>
        </w:tc>
        <w:tc>
          <w:tcPr>
            <w:tcW w:w="1559" w:type="dxa"/>
            <w:tcBorders>
              <w:bottom w:val="single" w:sz="8" w:space="0" w:color="auto"/>
            </w:tcBorders>
            <w:tcPrChange w:id="2955" w:author="morayoa" w:date="2013-06-11T11:25:00Z">
              <w:tcPr>
                <w:tcW w:w="1559" w:type="dxa"/>
                <w:gridSpan w:val="2"/>
              </w:tcPr>
            </w:tcPrChange>
          </w:tcPr>
          <w:p w:rsidR="00E733C5" w:rsidRPr="00A12F15" w:rsidRDefault="00E733C5" w:rsidP="0080427F">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del w:id="2956" w:author="morayoa" w:date="2013-06-06T09:05:00Z">
              <w:r w:rsidRPr="00A12F15" w:rsidDel="00DC255E">
                <w:rPr>
                  <w:rFonts w:ascii="Arial" w:hAnsi="Arial" w:cs="Arial"/>
                  <w:b/>
                  <w:sz w:val="18"/>
                  <w:szCs w:val="18"/>
                </w:rPr>
                <w:delText>Remarks</w:delText>
              </w:r>
            </w:del>
            <w:ins w:id="2957" w:author="morayoa" w:date="2013-06-06T09:05:00Z">
              <w:r>
                <w:rPr>
                  <w:rFonts w:ascii="Arial" w:hAnsi="Arial" w:cs="Arial"/>
                  <w:b/>
                  <w:sz w:val="18"/>
                  <w:szCs w:val="18"/>
                </w:rPr>
                <w:t>Observations</w:t>
              </w:r>
            </w:ins>
            <w:fldSimple w:instr=" NOTEREF _Ref324497122 \f \h  \* MERGEFORMAT ">
              <w:ins w:id="2958" w:author="morayoa" w:date="2013-06-14T14:16:00Z">
                <w:r w:rsidR="00FC47BA" w:rsidRPr="00FC47BA">
                  <w:rPr>
                    <w:rStyle w:val="FootnoteReference"/>
                    <w:rFonts w:ascii="Arial" w:hAnsi="Arial" w:cs="Arial"/>
                    <w:sz w:val="18"/>
                    <w:szCs w:val="18"/>
                    <w:rPrChange w:id="2959" w:author="morayoa" w:date="2013-06-14T14:16:00Z">
                      <w:rPr/>
                    </w:rPrChange>
                  </w:rPr>
                  <w:t>3</w:t>
                </w:r>
              </w:ins>
              <w:del w:id="2960" w:author="morayoa" w:date="2013-06-05T13:45:00Z">
                <w:r w:rsidRPr="00FD5CAF" w:rsidDel="000A507D">
                  <w:rPr>
                    <w:rStyle w:val="FootnoteReference"/>
                    <w:rFonts w:ascii="Arial" w:hAnsi="Arial" w:cs="Arial"/>
                    <w:sz w:val="18"/>
                    <w:szCs w:val="18"/>
                  </w:rPr>
                  <w:delText>3</w:delText>
                </w:r>
              </w:del>
            </w:fldSimple>
          </w:p>
        </w:tc>
      </w:tr>
      <w:tr w:rsidR="00E733C5" w:rsidRPr="00A12F15" w:rsidTr="003F2A7A">
        <w:trPr>
          <w:trPrChange w:id="2961" w:author="morayoa" w:date="2013-06-11T11:25:00Z">
            <w:trPr>
              <w:gridAfter w:val="0"/>
            </w:trPr>
          </w:trPrChange>
        </w:trPr>
        <w:tc>
          <w:tcPr>
            <w:tcW w:w="993" w:type="dxa"/>
            <w:tcBorders>
              <w:bottom w:val="nil"/>
            </w:tcBorders>
            <w:tcPrChange w:id="2962" w:author="morayoa" w:date="2013-06-11T11:25:00Z">
              <w:tcPr>
                <w:tcW w:w="993" w:type="dxa"/>
                <w:gridSpan w:val="2"/>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Pr>
                <w:rFonts w:ascii="Arial" w:hAnsi="Arial" w:cs="Arial"/>
                <w:sz w:val="18"/>
                <w:szCs w:val="18"/>
              </w:rPr>
              <w:t>2.7.4</w:t>
            </w:r>
            <w:r w:rsidRPr="00A12F15">
              <w:rPr>
                <w:rFonts w:ascii="Arial" w:hAnsi="Arial" w:cs="Arial"/>
                <w:sz w:val="18"/>
                <w:szCs w:val="18"/>
              </w:rPr>
              <w:t>.3 and 4.5.4</w:t>
            </w:r>
          </w:p>
        </w:tc>
        <w:tc>
          <w:tcPr>
            <w:tcW w:w="1134" w:type="dxa"/>
            <w:tcBorders>
              <w:bottom w:val="dashSmallGap" w:sz="4" w:space="0" w:color="auto"/>
            </w:tcBorders>
            <w:tcPrChange w:id="2963" w:author="morayoa" w:date="2013-06-11T11:25:00Z">
              <w:tcPr>
                <w:tcW w:w="1134" w:type="dxa"/>
                <w:gridSpan w:val="2"/>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napToGrid w:val="0"/>
                <w:sz w:val="18"/>
                <w:szCs w:val="18"/>
                <w:lang w:eastAsia="en-US"/>
              </w:rPr>
              <w:t>A.7.2.4</w:t>
            </w:r>
          </w:p>
        </w:tc>
        <w:tc>
          <w:tcPr>
            <w:tcW w:w="3260" w:type="dxa"/>
            <w:tcBorders>
              <w:bottom w:val="dashSmallGap" w:sz="4" w:space="0" w:color="auto"/>
            </w:tcBorders>
            <w:tcPrChange w:id="2964" w:author="morayoa" w:date="2013-06-11T11:25:00Z">
              <w:tcPr>
                <w:tcW w:w="3260" w:type="dxa"/>
                <w:gridSpan w:val="2"/>
              </w:tcPr>
            </w:tcPrChange>
          </w:tcPr>
          <w:p w:rsidR="00E733C5" w:rsidRPr="00A12F15" w:rsidRDefault="00E733C5" w:rsidP="00AC7EFF">
            <w:pPr>
              <w:tabs>
                <w:tab w:val="left" w:pos="0"/>
                <w:tab w:val="left" w:pos="58"/>
              </w:tabs>
              <w:rPr>
                <w:rFonts w:ascii="Arial" w:hAnsi="Arial" w:cs="Arial"/>
                <w:sz w:val="18"/>
                <w:szCs w:val="18"/>
              </w:rPr>
            </w:pPr>
            <w:r w:rsidRPr="00A12F15">
              <w:rPr>
                <w:rFonts w:ascii="Arial" w:hAnsi="Arial" w:cs="Arial"/>
                <w:snapToGrid w:val="0"/>
                <w:sz w:val="18"/>
                <w:szCs w:val="18"/>
                <w:lang w:eastAsia="en-US"/>
              </w:rPr>
              <w:tab/>
              <w:t>AC mains voltage variations</w:t>
            </w:r>
          </w:p>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850" w:type="dxa"/>
            <w:tcBorders>
              <w:bottom w:val="dashSmallGap" w:sz="4" w:space="0" w:color="auto"/>
            </w:tcBorders>
            <w:tcPrChange w:id="2965" w:author="morayoa" w:date="2013-06-11T11:25:00Z">
              <w:tcPr>
                <w:tcW w:w="850" w:type="dxa"/>
                <w:gridSpan w:val="2"/>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bottom w:val="dashSmallGap" w:sz="4" w:space="0" w:color="auto"/>
            </w:tcBorders>
            <w:tcPrChange w:id="2966" w:author="morayoa" w:date="2013-06-11T11:25:00Z">
              <w:tcPr>
                <w:tcW w:w="709" w:type="dxa"/>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Borders>
              <w:bottom w:val="dashSmallGap" w:sz="4" w:space="0" w:color="auto"/>
            </w:tcBorders>
            <w:tcPrChange w:id="2967" w:author="morayoa" w:date="2013-06-11T11:25:00Z">
              <w:tcPr>
                <w:tcW w:w="567" w:type="dxa"/>
                <w:gridSpan w:val="2"/>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ins w:id="2968" w:author="morayoa" w:date="2013-06-06T15:31:00Z"/>
                <w:rFonts w:ascii="Arial" w:hAnsi="Arial" w:cs="Arial"/>
                <w:sz w:val="18"/>
                <w:szCs w:val="18"/>
              </w:rPr>
            </w:pPr>
          </w:p>
        </w:tc>
        <w:tc>
          <w:tcPr>
            <w:tcW w:w="1559" w:type="dxa"/>
            <w:tcBorders>
              <w:bottom w:val="dashSmallGap" w:sz="4" w:space="0" w:color="auto"/>
            </w:tcBorders>
            <w:tcPrChange w:id="2969" w:author="morayoa" w:date="2013-06-11T11:25:00Z">
              <w:tcPr>
                <w:tcW w:w="1559" w:type="dxa"/>
                <w:gridSpan w:val="2"/>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E733C5" w:rsidRPr="00A12F15" w:rsidTr="003F2A7A">
        <w:trPr>
          <w:trPrChange w:id="2970" w:author="morayoa" w:date="2013-06-11T11:25:00Z">
            <w:trPr>
              <w:gridAfter w:val="0"/>
            </w:trPr>
          </w:trPrChange>
        </w:trPr>
        <w:tc>
          <w:tcPr>
            <w:tcW w:w="993" w:type="dxa"/>
            <w:tcBorders>
              <w:top w:val="nil"/>
              <w:bottom w:val="nil"/>
            </w:tcBorders>
            <w:tcPrChange w:id="2971" w:author="morayoa" w:date="2013-06-11T11:25:00Z">
              <w:tcPr>
                <w:tcW w:w="993" w:type="dxa"/>
                <w:gridSpan w:val="2"/>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Pr>
                <w:rFonts w:ascii="Arial" w:hAnsi="Arial" w:cs="Arial"/>
                <w:sz w:val="18"/>
                <w:szCs w:val="18"/>
              </w:rPr>
              <w:t>2.7.4</w:t>
            </w:r>
            <w:r w:rsidRPr="00A12F15">
              <w:rPr>
                <w:rFonts w:ascii="Arial" w:hAnsi="Arial" w:cs="Arial"/>
                <w:sz w:val="18"/>
                <w:szCs w:val="18"/>
              </w:rPr>
              <w:t>.3 and 4.5.5</w:t>
            </w:r>
          </w:p>
        </w:tc>
        <w:tc>
          <w:tcPr>
            <w:tcW w:w="1134" w:type="dxa"/>
            <w:tcBorders>
              <w:top w:val="dashSmallGap" w:sz="4" w:space="0" w:color="auto"/>
              <w:bottom w:val="dashSmallGap" w:sz="4" w:space="0" w:color="auto"/>
            </w:tcBorders>
            <w:tcPrChange w:id="2972" w:author="morayoa" w:date="2013-06-11T11:25:00Z">
              <w:tcPr>
                <w:tcW w:w="1134" w:type="dxa"/>
                <w:gridSpan w:val="2"/>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A.7.2.5</w:t>
            </w:r>
          </w:p>
        </w:tc>
        <w:tc>
          <w:tcPr>
            <w:tcW w:w="3260" w:type="dxa"/>
            <w:tcBorders>
              <w:top w:val="dashSmallGap" w:sz="4" w:space="0" w:color="auto"/>
              <w:bottom w:val="dashSmallGap" w:sz="4" w:space="0" w:color="auto"/>
            </w:tcBorders>
            <w:tcPrChange w:id="2973" w:author="morayoa" w:date="2013-06-11T11:25:00Z">
              <w:tcPr>
                <w:tcW w:w="3260" w:type="dxa"/>
                <w:gridSpan w:val="2"/>
              </w:tcPr>
            </w:tcPrChange>
          </w:tcPr>
          <w:p w:rsidR="00E733C5" w:rsidRPr="00A12F15" w:rsidRDefault="00E733C5" w:rsidP="00446846">
            <w:pPr>
              <w:pStyle w:val="Heading6"/>
              <w:spacing w:before="0" w:after="0"/>
              <w:ind w:left="57" w:hanging="57"/>
              <w:rPr>
                <w:rFonts w:ascii="Arial" w:hAnsi="Arial" w:cs="Arial"/>
                <w:b w:val="0"/>
                <w:sz w:val="18"/>
                <w:szCs w:val="18"/>
              </w:rPr>
            </w:pPr>
            <w:r w:rsidRPr="00A12F15">
              <w:rPr>
                <w:rFonts w:ascii="Arial" w:hAnsi="Arial" w:cs="Arial"/>
                <w:b w:val="0"/>
                <w:sz w:val="18"/>
                <w:szCs w:val="18"/>
              </w:rPr>
              <w:tab/>
              <w:t xml:space="preserve">DC mains voltage </w:t>
            </w:r>
            <w:r w:rsidRPr="00A12F15">
              <w:rPr>
                <w:rFonts w:ascii="Arial" w:hAnsi="Arial" w:cs="Arial"/>
                <w:b w:val="0"/>
                <w:snapToGrid w:val="0"/>
                <w:sz w:val="18"/>
                <w:szCs w:val="18"/>
                <w:lang w:eastAsia="en-US"/>
              </w:rPr>
              <w:t>variations</w:t>
            </w:r>
          </w:p>
        </w:tc>
        <w:tc>
          <w:tcPr>
            <w:tcW w:w="850" w:type="dxa"/>
            <w:tcBorders>
              <w:top w:val="dashSmallGap" w:sz="4" w:space="0" w:color="auto"/>
              <w:bottom w:val="dashSmallGap" w:sz="4" w:space="0" w:color="auto"/>
            </w:tcBorders>
            <w:tcPrChange w:id="2974" w:author="morayoa" w:date="2013-06-11T11:25:00Z">
              <w:tcPr>
                <w:tcW w:w="850" w:type="dxa"/>
                <w:gridSpan w:val="2"/>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bottom w:val="dashSmallGap" w:sz="4" w:space="0" w:color="auto"/>
            </w:tcBorders>
            <w:tcPrChange w:id="2975" w:author="morayoa" w:date="2013-06-11T11:25:00Z">
              <w:tcPr>
                <w:tcW w:w="709" w:type="dxa"/>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Borders>
              <w:top w:val="dashSmallGap" w:sz="4" w:space="0" w:color="auto"/>
              <w:bottom w:val="dashSmallGap" w:sz="4" w:space="0" w:color="auto"/>
            </w:tcBorders>
            <w:tcPrChange w:id="2976" w:author="morayoa" w:date="2013-06-11T11:25:00Z">
              <w:tcPr>
                <w:tcW w:w="567" w:type="dxa"/>
                <w:gridSpan w:val="2"/>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ins w:id="2977" w:author="morayoa" w:date="2013-06-06T15:31:00Z"/>
                <w:rFonts w:ascii="Arial" w:hAnsi="Arial" w:cs="Arial"/>
                <w:sz w:val="18"/>
                <w:szCs w:val="18"/>
              </w:rPr>
            </w:pPr>
          </w:p>
        </w:tc>
        <w:tc>
          <w:tcPr>
            <w:tcW w:w="1559" w:type="dxa"/>
            <w:tcBorders>
              <w:top w:val="dashSmallGap" w:sz="4" w:space="0" w:color="auto"/>
              <w:bottom w:val="dashSmallGap" w:sz="4" w:space="0" w:color="auto"/>
            </w:tcBorders>
            <w:tcPrChange w:id="2978" w:author="morayoa" w:date="2013-06-11T11:25:00Z">
              <w:tcPr>
                <w:tcW w:w="1559" w:type="dxa"/>
                <w:gridSpan w:val="2"/>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E733C5" w:rsidRPr="00A12F15" w:rsidTr="003F2A7A">
        <w:trPr>
          <w:trPrChange w:id="2979" w:author="morayoa" w:date="2013-06-11T11:25:00Z">
            <w:trPr>
              <w:gridAfter w:val="0"/>
            </w:trPr>
          </w:trPrChange>
        </w:trPr>
        <w:tc>
          <w:tcPr>
            <w:tcW w:w="993" w:type="dxa"/>
            <w:tcBorders>
              <w:top w:val="nil"/>
              <w:bottom w:val="dashSmallGap" w:sz="4" w:space="0" w:color="auto"/>
            </w:tcBorders>
            <w:tcPrChange w:id="2980" w:author="morayoa" w:date="2013-06-11T11:25:00Z">
              <w:tcPr>
                <w:tcW w:w="993" w:type="dxa"/>
                <w:gridSpan w:val="2"/>
                <w:tcBorders>
                  <w:bottom w:val="single" w:sz="8"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Pr>
                <w:rFonts w:ascii="Arial" w:hAnsi="Arial" w:cs="Arial"/>
                <w:sz w:val="18"/>
                <w:szCs w:val="18"/>
              </w:rPr>
              <w:t>2.7.4</w:t>
            </w:r>
            <w:r w:rsidRPr="00A12F15">
              <w:rPr>
                <w:rFonts w:ascii="Arial" w:hAnsi="Arial" w:cs="Arial"/>
                <w:sz w:val="18"/>
                <w:szCs w:val="18"/>
              </w:rPr>
              <w:t>.3 and 4.5.5</w:t>
            </w:r>
          </w:p>
        </w:tc>
        <w:tc>
          <w:tcPr>
            <w:tcW w:w="1134" w:type="dxa"/>
            <w:tcBorders>
              <w:top w:val="dashSmallGap" w:sz="4" w:space="0" w:color="auto"/>
            </w:tcBorders>
            <w:tcPrChange w:id="2981" w:author="morayoa" w:date="2013-06-11T11:25:00Z">
              <w:tcPr>
                <w:tcW w:w="1134" w:type="dxa"/>
                <w:gridSpan w:val="2"/>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A.7.2.6</w:t>
            </w:r>
          </w:p>
        </w:tc>
        <w:tc>
          <w:tcPr>
            <w:tcW w:w="3260" w:type="dxa"/>
            <w:tcBorders>
              <w:top w:val="dashSmallGap" w:sz="4" w:space="0" w:color="auto"/>
            </w:tcBorders>
            <w:tcPrChange w:id="2982" w:author="morayoa" w:date="2013-06-11T11:25:00Z">
              <w:tcPr>
                <w:tcW w:w="3260" w:type="dxa"/>
                <w:gridSpan w:val="2"/>
              </w:tcPr>
            </w:tcPrChange>
          </w:tcPr>
          <w:p w:rsidR="00E733C5" w:rsidRPr="00A12F15" w:rsidRDefault="00E733C5" w:rsidP="003B46A9">
            <w:pPr>
              <w:tabs>
                <w:tab w:val="left" w:pos="58"/>
              </w:tabs>
              <w:rPr>
                <w:rFonts w:ascii="Arial" w:hAnsi="Arial" w:cs="Arial"/>
                <w:sz w:val="18"/>
                <w:szCs w:val="18"/>
              </w:rPr>
            </w:pPr>
            <w:r w:rsidRPr="00A12F15">
              <w:rPr>
                <w:rFonts w:ascii="Arial" w:hAnsi="Arial" w:cs="Arial"/>
                <w:sz w:val="18"/>
                <w:szCs w:val="18"/>
              </w:rPr>
              <w:tab/>
              <w:t>Battery voltage variations, not mains connected</w:t>
            </w:r>
            <w:r w:rsidRPr="00A12F15" w:rsidDel="00714D82">
              <w:rPr>
                <w:rFonts w:ascii="Arial" w:hAnsi="Arial" w:cs="Arial"/>
                <w:snapToGrid w:val="0"/>
                <w:sz w:val="18"/>
                <w:szCs w:val="18"/>
              </w:rPr>
              <w:t xml:space="preserve"> </w:t>
            </w:r>
            <w:r w:rsidRPr="00A12F15">
              <w:rPr>
                <w:rFonts w:ascii="Arial" w:hAnsi="Arial" w:cs="Arial"/>
                <w:sz w:val="18"/>
                <w:szCs w:val="18"/>
              </w:rPr>
              <w:t>(DC)</w:t>
            </w:r>
          </w:p>
        </w:tc>
        <w:tc>
          <w:tcPr>
            <w:tcW w:w="850" w:type="dxa"/>
            <w:tcBorders>
              <w:top w:val="dashSmallGap" w:sz="4" w:space="0" w:color="auto"/>
            </w:tcBorders>
            <w:tcPrChange w:id="2983" w:author="morayoa" w:date="2013-06-11T11:25:00Z">
              <w:tcPr>
                <w:tcW w:w="850" w:type="dxa"/>
                <w:gridSpan w:val="2"/>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tcBorders>
            <w:tcPrChange w:id="2984" w:author="morayoa" w:date="2013-06-11T11:25:00Z">
              <w:tcPr>
                <w:tcW w:w="709" w:type="dxa"/>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Borders>
              <w:top w:val="dashSmallGap" w:sz="4" w:space="0" w:color="auto"/>
            </w:tcBorders>
            <w:tcPrChange w:id="2985" w:author="morayoa" w:date="2013-06-11T11:25:00Z">
              <w:tcPr>
                <w:tcW w:w="567" w:type="dxa"/>
                <w:gridSpan w:val="2"/>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tcBorders>
              <w:top w:val="dashSmallGap" w:sz="4" w:space="0" w:color="auto"/>
            </w:tcBorders>
            <w:tcPrChange w:id="2986" w:author="morayoa" w:date="2013-06-11T11:25:00Z">
              <w:tcPr>
                <w:tcW w:w="1559" w:type="dxa"/>
                <w:gridSpan w:val="2"/>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7146A4" w:rsidRPr="00A12F15" w:rsidTr="003F2A7A">
        <w:trPr>
          <w:trPrChange w:id="2987" w:author="morayoa" w:date="2013-06-11T11:25:00Z">
            <w:trPr>
              <w:gridAfter w:val="0"/>
            </w:trPr>
          </w:trPrChange>
        </w:trPr>
        <w:tc>
          <w:tcPr>
            <w:tcW w:w="993" w:type="dxa"/>
            <w:tcBorders>
              <w:top w:val="dashSmallGap" w:sz="4" w:space="0" w:color="auto"/>
              <w:bottom w:val="nil"/>
            </w:tcBorders>
            <w:tcPrChange w:id="2988" w:author="morayoa" w:date="2013-06-11T11:25:00Z">
              <w:tcPr>
                <w:tcW w:w="993" w:type="dxa"/>
                <w:gridSpan w:val="2"/>
                <w:tcBorders>
                  <w:bottom w:val="nil"/>
                </w:tcBorders>
              </w:tcPr>
            </w:tcPrChange>
          </w:tcPr>
          <w:p w:rsidR="007146A4" w:rsidRPr="00A12F15" w:rsidRDefault="007146A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4.2</w:t>
            </w:r>
          </w:p>
        </w:tc>
        <w:tc>
          <w:tcPr>
            <w:tcW w:w="1134" w:type="dxa"/>
            <w:tcBorders>
              <w:bottom w:val="single" w:sz="8" w:space="0" w:color="auto"/>
            </w:tcBorders>
            <w:tcPrChange w:id="2989" w:author="morayoa" w:date="2013-06-11T11:25:00Z">
              <w:tcPr>
                <w:tcW w:w="1134" w:type="dxa"/>
                <w:gridSpan w:val="2"/>
                <w:tcBorders>
                  <w:bottom w:val="single" w:sz="8" w:space="0" w:color="auto"/>
                </w:tcBorders>
              </w:tcPr>
            </w:tcPrChange>
          </w:tcPr>
          <w:p w:rsidR="007146A4" w:rsidRPr="00A12F15" w:rsidRDefault="007146A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Observe</w:t>
            </w:r>
          </w:p>
        </w:tc>
        <w:tc>
          <w:tcPr>
            <w:tcW w:w="6945" w:type="dxa"/>
            <w:gridSpan w:val="5"/>
            <w:tcPrChange w:id="2990" w:author="morayoa" w:date="2013-06-11T11:25:00Z">
              <w:tcPr>
                <w:tcW w:w="6945" w:type="dxa"/>
                <w:gridSpan w:val="9"/>
              </w:tcPr>
            </w:tcPrChange>
          </w:tcPr>
          <w:p w:rsidR="007146A4" w:rsidRPr="00A12F15" w:rsidRDefault="007146A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Application: requirement in 4.1.1  (R 50-1) may be applied separately to:</w:t>
            </w:r>
          </w:p>
        </w:tc>
      </w:tr>
      <w:tr w:rsidR="00E733C5" w:rsidRPr="00A12F15" w:rsidTr="008314D7">
        <w:tc>
          <w:tcPr>
            <w:tcW w:w="993" w:type="dxa"/>
            <w:tcBorders>
              <w:top w:val="nil"/>
              <w:bottom w:val="nil"/>
            </w:tcBorders>
          </w:tcPr>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4.2.1</w:t>
            </w:r>
          </w:p>
        </w:tc>
        <w:tc>
          <w:tcPr>
            <w:tcW w:w="1134" w:type="dxa"/>
            <w:tcBorders>
              <w:bottom w:val="nil"/>
            </w:tcBorders>
          </w:tcPr>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E733C5">
            <w:pPr>
              <w:numPr>
                <w:ilvl w:val="0"/>
                <w:numId w:val="28"/>
              </w:numPr>
              <w:tabs>
                <w:tab w:val="left" w:pos="-720"/>
                <w:tab w:val="left" w:pos="0"/>
                <w:tab w:val="left" w:pos="342"/>
                <w:tab w:val="left" w:pos="1440"/>
              </w:tabs>
              <w:suppressAutoHyphens/>
              <w:spacing w:after="56"/>
              <w:ind w:left="342" w:hanging="342"/>
              <w:rPr>
                <w:rFonts w:ascii="Arial" w:hAnsi="Arial" w:cs="Arial"/>
                <w:sz w:val="18"/>
                <w:szCs w:val="18"/>
              </w:rPr>
              <w:pPrChange w:id="2991" w:author="morayoa" w:date="2013-06-14T13:59:00Z">
                <w:pPr>
                  <w:numPr>
                    <w:numId w:val="29"/>
                  </w:numPr>
                  <w:tabs>
                    <w:tab w:val="left" w:pos="-720"/>
                    <w:tab w:val="left" w:pos="0"/>
                    <w:tab w:val="left" w:pos="342"/>
                    <w:tab w:val="left" w:pos="1440"/>
                  </w:tabs>
                  <w:suppressAutoHyphens/>
                  <w:spacing w:after="56"/>
                  <w:ind w:left="342" w:hanging="342"/>
                </w:pPr>
              </w:pPrChange>
            </w:pPr>
            <w:r w:rsidRPr="00A12F15">
              <w:rPr>
                <w:rFonts w:ascii="Arial" w:hAnsi="Arial" w:cs="Arial"/>
                <w:sz w:val="18"/>
                <w:szCs w:val="18"/>
              </w:rPr>
              <w:t>each individual cause of significant fault, and/or</w:t>
            </w:r>
          </w:p>
        </w:tc>
        <w:tc>
          <w:tcPr>
            <w:tcW w:w="1559" w:type="dxa"/>
            <w:gridSpan w:val="2"/>
          </w:tcPr>
          <w:p w:rsidR="00E733C5" w:rsidRPr="00A12F15" w:rsidRDefault="00E733C5" w:rsidP="007146A4">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 xml:space="preserve">Note in </w:t>
            </w:r>
            <w:ins w:id="2992" w:author="morayoa" w:date="2013-06-06T09:43:00Z">
              <w:r>
                <w:rPr>
                  <w:rFonts w:ascii="Arial" w:hAnsi="Arial" w:cs="Arial"/>
                  <w:sz w:val="18"/>
                  <w:szCs w:val="18"/>
                </w:rPr>
                <w:t>Observations</w:t>
              </w:r>
            </w:ins>
          </w:p>
        </w:tc>
        <w:tc>
          <w:tcPr>
            <w:tcW w:w="567" w:type="dxa"/>
          </w:tcPr>
          <w:p w:rsidR="00E733C5" w:rsidRPr="00A12F15" w:rsidRDefault="00E733C5" w:rsidP="00E7071C">
            <w:pPr>
              <w:tabs>
                <w:tab w:val="left" w:pos="-720"/>
                <w:tab w:val="left" w:pos="0"/>
                <w:tab w:val="left" w:pos="259"/>
                <w:tab w:val="left" w:pos="604"/>
                <w:tab w:val="left" w:pos="816"/>
                <w:tab w:val="left" w:pos="1440"/>
              </w:tabs>
              <w:suppressAutoHyphens/>
              <w:spacing w:after="56"/>
              <w:rPr>
                <w:ins w:id="2993" w:author="morayoa" w:date="2013-06-06T15:31:00Z"/>
                <w:rFonts w:ascii="Arial" w:hAnsi="Arial" w:cs="Arial"/>
                <w:sz w:val="18"/>
                <w:szCs w:val="18"/>
              </w:rPr>
            </w:pPr>
          </w:p>
        </w:tc>
        <w:tc>
          <w:tcPr>
            <w:tcW w:w="1559" w:type="dxa"/>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E733C5" w:rsidRPr="00A12F15" w:rsidTr="008314D7">
        <w:tc>
          <w:tcPr>
            <w:tcW w:w="993" w:type="dxa"/>
            <w:tcBorders>
              <w:top w:val="nil"/>
              <w:bottom w:val="nil"/>
            </w:tcBorders>
          </w:tcPr>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E733C5">
            <w:pPr>
              <w:numPr>
                <w:ilvl w:val="0"/>
                <w:numId w:val="28"/>
              </w:numPr>
              <w:tabs>
                <w:tab w:val="left" w:pos="-720"/>
                <w:tab w:val="left" w:pos="0"/>
                <w:tab w:val="left" w:pos="342"/>
                <w:tab w:val="left" w:pos="1440"/>
              </w:tabs>
              <w:suppressAutoHyphens/>
              <w:spacing w:after="56"/>
              <w:ind w:left="342" w:hanging="342"/>
              <w:rPr>
                <w:rFonts w:ascii="Arial" w:hAnsi="Arial" w:cs="Arial"/>
                <w:sz w:val="18"/>
                <w:szCs w:val="18"/>
              </w:rPr>
              <w:pPrChange w:id="2994" w:author="morayoa" w:date="2013-06-14T13:59:00Z">
                <w:pPr>
                  <w:numPr>
                    <w:numId w:val="29"/>
                  </w:numPr>
                  <w:tabs>
                    <w:tab w:val="left" w:pos="-720"/>
                    <w:tab w:val="left" w:pos="0"/>
                    <w:tab w:val="left" w:pos="342"/>
                    <w:tab w:val="left" w:pos="1440"/>
                  </w:tabs>
                  <w:suppressAutoHyphens/>
                  <w:spacing w:after="56"/>
                  <w:ind w:left="342" w:hanging="342"/>
                </w:pPr>
              </w:pPrChange>
            </w:pPr>
            <w:r w:rsidRPr="00A12F15">
              <w:rPr>
                <w:rFonts w:ascii="Arial" w:hAnsi="Arial" w:cs="Arial"/>
                <w:sz w:val="18"/>
                <w:szCs w:val="18"/>
              </w:rPr>
              <w:t>each part of the electronic instrument</w:t>
            </w:r>
          </w:p>
        </w:tc>
        <w:tc>
          <w:tcPr>
            <w:tcW w:w="1559" w:type="dxa"/>
            <w:gridSpan w:val="2"/>
          </w:tcPr>
          <w:p w:rsidR="00E733C5" w:rsidRPr="00A12F15" w:rsidRDefault="00E733C5" w:rsidP="007146A4">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567" w:type="dxa"/>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E733C5" w:rsidRPr="00A12F15" w:rsidTr="008314D7">
        <w:tc>
          <w:tcPr>
            <w:tcW w:w="993" w:type="dxa"/>
            <w:tcBorders>
              <w:top w:val="nil"/>
              <w:bottom w:val="nil"/>
            </w:tcBorders>
          </w:tcPr>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4.2.2</w:t>
            </w:r>
          </w:p>
        </w:tc>
        <w:tc>
          <w:tcPr>
            <w:tcW w:w="1134" w:type="dxa"/>
            <w:tcBorders>
              <w:top w:val="nil"/>
              <w:bottom w:val="nil"/>
            </w:tcBorders>
          </w:tcPr>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E733C5" w:rsidRPr="00A12F15" w:rsidRDefault="00E733C5" w:rsidP="00B366CB">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Choice of (a) or (b) above is made by the manufacturer</w:t>
            </w:r>
          </w:p>
        </w:tc>
        <w:tc>
          <w:tcPr>
            <w:tcW w:w="1559" w:type="dxa"/>
            <w:gridSpan w:val="2"/>
          </w:tcPr>
          <w:p w:rsidR="00E733C5" w:rsidRPr="00A12F15" w:rsidRDefault="00E733C5" w:rsidP="007146A4">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 xml:space="preserve">Note in </w:t>
            </w:r>
            <w:ins w:id="2995" w:author="morayoa" w:date="2013-06-06T09:43:00Z">
              <w:r>
                <w:rPr>
                  <w:rFonts w:ascii="Arial" w:hAnsi="Arial" w:cs="Arial"/>
                  <w:sz w:val="18"/>
                  <w:szCs w:val="18"/>
                </w:rPr>
                <w:t>Observations</w:t>
              </w:r>
            </w:ins>
          </w:p>
        </w:tc>
        <w:tc>
          <w:tcPr>
            <w:tcW w:w="567" w:type="dxa"/>
          </w:tcPr>
          <w:p w:rsidR="00E733C5" w:rsidRPr="00A12F15" w:rsidRDefault="00E733C5" w:rsidP="00E7071C">
            <w:pPr>
              <w:tabs>
                <w:tab w:val="left" w:pos="-720"/>
                <w:tab w:val="left" w:pos="0"/>
                <w:tab w:val="left" w:pos="259"/>
                <w:tab w:val="left" w:pos="604"/>
                <w:tab w:val="left" w:pos="816"/>
                <w:tab w:val="left" w:pos="1440"/>
              </w:tabs>
              <w:suppressAutoHyphens/>
              <w:spacing w:after="56"/>
              <w:rPr>
                <w:ins w:id="2996" w:author="morayoa" w:date="2013-06-06T15:31:00Z"/>
                <w:rFonts w:ascii="Arial" w:hAnsi="Arial" w:cs="Arial"/>
                <w:sz w:val="18"/>
                <w:szCs w:val="18"/>
              </w:rPr>
            </w:pPr>
          </w:p>
        </w:tc>
        <w:tc>
          <w:tcPr>
            <w:tcW w:w="1559" w:type="dxa"/>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bl>
    <w:p w:rsidR="00E7071C" w:rsidRPr="00A12F15" w:rsidRDefault="00E7071C" w:rsidP="00E7071C">
      <w:pPr>
        <w:rPr>
          <w:rFonts w:ascii="Arial" w:hAnsi="Arial" w:cs="Arial"/>
          <w:vanish/>
          <w:sz w:val="18"/>
          <w:szCs w:val="18"/>
        </w:rPr>
      </w:pPr>
    </w:p>
    <w:tbl>
      <w:tblPr>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
      <w:tblGrid>
        <w:gridCol w:w="993"/>
        <w:gridCol w:w="1134"/>
        <w:gridCol w:w="3260"/>
        <w:gridCol w:w="850"/>
        <w:gridCol w:w="709"/>
        <w:gridCol w:w="567"/>
        <w:gridCol w:w="1559"/>
        <w:tblGridChange w:id="2997">
          <w:tblGrid>
            <w:gridCol w:w="108"/>
            <w:gridCol w:w="885"/>
            <w:gridCol w:w="108"/>
            <w:gridCol w:w="1026"/>
            <w:gridCol w:w="108"/>
            <w:gridCol w:w="3152"/>
            <w:gridCol w:w="108"/>
            <w:gridCol w:w="742"/>
            <w:gridCol w:w="108"/>
            <w:gridCol w:w="601"/>
            <w:gridCol w:w="108"/>
            <w:gridCol w:w="459"/>
            <w:gridCol w:w="108"/>
            <w:gridCol w:w="1451"/>
            <w:gridCol w:w="108"/>
          </w:tblGrid>
        </w:tblGridChange>
      </w:tblGrid>
      <w:tr w:rsidR="00E733C5" w:rsidRPr="00A12F15" w:rsidTr="007146A4">
        <w:tc>
          <w:tcPr>
            <w:tcW w:w="993" w:type="dxa"/>
            <w:tcBorders>
              <w:top w:val="single" w:sz="4" w:space="0" w:color="auto"/>
              <w:bottom w:val="nil"/>
            </w:tcBorders>
          </w:tcPr>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4.3</w:t>
            </w:r>
          </w:p>
        </w:tc>
        <w:tc>
          <w:tcPr>
            <w:tcW w:w="1134" w:type="dxa"/>
            <w:tcBorders>
              <w:top w:val="nil"/>
              <w:bottom w:val="nil"/>
            </w:tcBorders>
          </w:tcPr>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Observe</w:t>
            </w:r>
          </w:p>
        </w:tc>
        <w:tc>
          <w:tcPr>
            <w:tcW w:w="3260" w:type="dxa"/>
            <w:tcBorders>
              <w:top w:val="nil"/>
            </w:tcBorders>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Acting upon a significant fault:</w:t>
            </w:r>
          </w:p>
        </w:tc>
        <w:tc>
          <w:tcPr>
            <w:tcW w:w="850" w:type="dxa"/>
            <w:tcBorders>
              <w:top w:val="nil"/>
            </w:tcBorders>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nil"/>
            </w:tcBorders>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Borders>
              <w:top w:val="nil"/>
            </w:tcBorders>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tcBorders>
              <w:top w:val="nil"/>
            </w:tcBorders>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E733C5" w:rsidRPr="00A12F15" w:rsidTr="007146A4">
        <w:tc>
          <w:tcPr>
            <w:tcW w:w="993" w:type="dxa"/>
            <w:tcBorders>
              <w:top w:val="nil"/>
              <w:bottom w:val="nil"/>
            </w:tcBorders>
          </w:tcPr>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E733C5">
            <w:pPr>
              <w:numPr>
                <w:ilvl w:val="0"/>
                <w:numId w:val="10"/>
              </w:numPr>
              <w:tabs>
                <w:tab w:val="left" w:pos="-720"/>
                <w:tab w:val="left" w:pos="0"/>
                <w:tab w:val="left" w:pos="341"/>
                <w:tab w:val="left" w:pos="816"/>
                <w:tab w:val="left" w:pos="1440"/>
              </w:tabs>
              <w:suppressAutoHyphens/>
              <w:spacing w:after="56"/>
              <w:ind w:left="341" w:hanging="283"/>
              <w:rPr>
                <w:rFonts w:ascii="Arial" w:hAnsi="Arial" w:cs="Arial"/>
                <w:sz w:val="18"/>
                <w:szCs w:val="18"/>
              </w:rPr>
              <w:pPrChange w:id="2998" w:author="morayoa" w:date="2013-06-14T13:59:00Z">
                <w:pPr>
                  <w:numPr>
                    <w:numId w:val="11"/>
                  </w:numPr>
                  <w:tabs>
                    <w:tab w:val="left" w:pos="-720"/>
                    <w:tab w:val="left" w:pos="0"/>
                    <w:tab w:val="left" w:pos="341"/>
                    <w:tab w:val="left" w:pos="816"/>
                    <w:tab w:val="left" w:pos="1440"/>
                  </w:tabs>
                  <w:suppressAutoHyphens/>
                  <w:spacing w:after="56"/>
                  <w:ind w:left="341" w:hanging="283"/>
                </w:pPr>
              </w:pPrChange>
            </w:pPr>
            <w:r w:rsidRPr="00A12F15">
              <w:rPr>
                <w:rFonts w:ascii="Arial" w:hAnsi="Arial" w:cs="Arial"/>
                <w:sz w:val="18"/>
                <w:szCs w:val="18"/>
              </w:rPr>
              <w:t>visual indication, or</w:t>
            </w:r>
          </w:p>
        </w:tc>
        <w:tc>
          <w:tcPr>
            <w:tcW w:w="850" w:type="dxa"/>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E733C5" w:rsidRPr="00A12F15" w:rsidTr="007146A4">
        <w:tc>
          <w:tcPr>
            <w:tcW w:w="993" w:type="dxa"/>
            <w:tcBorders>
              <w:top w:val="nil"/>
              <w:bottom w:val="nil"/>
            </w:tcBorders>
          </w:tcPr>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E733C5">
            <w:pPr>
              <w:numPr>
                <w:ilvl w:val="0"/>
                <w:numId w:val="10"/>
              </w:numPr>
              <w:tabs>
                <w:tab w:val="left" w:pos="-720"/>
                <w:tab w:val="left" w:pos="0"/>
                <w:tab w:val="left" w:pos="341"/>
                <w:tab w:val="left" w:pos="816"/>
                <w:tab w:val="left" w:pos="1440"/>
              </w:tabs>
              <w:suppressAutoHyphens/>
              <w:spacing w:after="56"/>
              <w:ind w:left="341" w:hanging="283"/>
              <w:rPr>
                <w:rFonts w:ascii="Arial" w:hAnsi="Arial" w:cs="Arial"/>
                <w:sz w:val="18"/>
                <w:szCs w:val="18"/>
              </w:rPr>
              <w:pPrChange w:id="2999" w:author="morayoa" w:date="2013-06-14T13:59:00Z">
                <w:pPr>
                  <w:numPr>
                    <w:numId w:val="11"/>
                  </w:numPr>
                  <w:tabs>
                    <w:tab w:val="left" w:pos="-720"/>
                    <w:tab w:val="left" w:pos="0"/>
                    <w:tab w:val="left" w:pos="341"/>
                    <w:tab w:val="left" w:pos="816"/>
                    <w:tab w:val="left" w:pos="1440"/>
                  </w:tabs>
                  <w:suppressAutoHyphens/>
                  <w:spacing w:after="56"/>
                  <w:ind w:left="341" w:hanging="283"/>
                </w:pPr>
              </w:pPrChange>
            </w:pPr>
            <w:r w:rsidRPr="00A12F15">
              <w:rPr>
                <w:rFonts w:ascii="Arial" w:hAnsi="Arial" w:cs="Arial"/>
                <w:sz w:val="18"/>
                <w:szCs w:val="18"/>
              </w:rPr>
              <w:t>audible indication is provided and continues until user takes action or the fault disappears</w:t>
            </w:r>
          </w:p>
        </w:tc>
        <w:tc>
          <w:tcPr>
            <w:tcW w:w="850" w:type="dxa"/>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E733C5" w:rsidRPr="00A12F15" w:rsidTr="00B1236F">
        <w:tblPrEx>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3000" w:author="morayoa" w:date="2013-06-10T11:31:00Z">
            <w:tblPrEx>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3001" w:author="morayoa" w:date="2013-06-10T11:31:00Z">
            <w:trPr>
              <w:gridAfter w:val="0"/>
            </w:trPr>
          </w:trPrChange>
        </w:trPr>
        <w:tc>
          <w:tcPr>
            <w:tcW w:w="993" w:type="dxa"/>
            <w:tcBorders>
              <w:top w:val="nil"/>
              <w:bottom w:val="single" w:sz="4" w:space="0" w:color="auto"/>
            </w:tcBorders>
            <w:tcPrChange w:id="3002" w:author="morayoa" w:date="2013-06-10T11:31:00Z">
              <w:tcPr>
                <w:tcW w:w="993" w:type="dxa"/>
                <w:gridSpan w:val="2"/>
                <w:tcBorders>
                  <w:top w:val="nil"/>
                  <w:bottom w:val="single" w:sz="8"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single" w:sz="4" w:space="0" w:color="auto"/>
            </w:tcBorders>
            <w:tcPrChange w:id="3003" w:author="morayoa" w:date="2013-06-10T11:31:00Z">
              <w:tcPr>
                <w:tcW w:w="1134" w:type="dxa"/>
                <w:gridSpan w:val="2"/>
                <w:tcBorders>
                  <w:top w:val="nil"/>
                  <w:bottom w:val="single" w:sz="8"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Borders>
              <w:bottom w:val="single" w:sz="4" w:space="0" w:color="auto"/>
            </w:tcBorders>
            <w:tcPrChange w:id="3004" w:author="morayoa" w:date="2013-06-10T11:31:00Z">
              <w:tcPr>
                <w:tcW w:w="3260" w:type="dxa"/>
                <w:gridSpan w:val="2"/>
              </w:tcPr>
            </w:tcPrChange>
          </w:tcPr>
          <w:p w:rsidR="00E733C5" w:rsidRPr="00A12F15" w:rsidRDefault="007146A4" w:rsidP="007146A4">
            <w:pPr>
              <w:tabs>
                <w:tab w:val="left" w:pos="-720"/>
                <w:tab w:val="left" w:pos="0"/>
                <w:tab w:val="left" w:pos="259"/>
                <w:tab w:val="left" w:pos="341"/>
                <w:tab w:val="left" w:pos="1440"/>
              </w:tabs>
              <w:suppressAutoHyphens/>
              <w:spacing w:after="56"/>
              <w:ind w:left="57"/>
              <w:rPr>
                <w:rFonts w:ascii="Arial" w:hAnsi="Arial" w:cs="Arial"/>
                <w:sz w:val="18"/>
                <w:szCs w:val="18"/>
              </w:rPr>
            </w:pPr>
            <w:ins w:id="3005" w:author="morayoa" w:date="2013-06-06T16:17:00Z">
              <w:r>
                <w:rPr>
                  <w:rFonts w:ascii="Arial" w:hAnsi="Arial" w:cs="Arial"/>
                  <w:sz w:val="18"/>
                  <w:szCs w:val="18"/>
                </w:rPr>
                <w:t>T</w:t>
              </w:r>
            </w:ins>
            <w:r w:rsidR="00E733C5" w:rsidRPr="00A12F15">
              <w:rPr>
                <w:rFonts w:ascii="Arial" w:hAnsi="Arial" w:cs="Arial"/>
                <w:sz w:val="18"/>
                <w:szCs w:val="18"/>
              </w:rPr>
              <w:t>otalized load information is retained when a significant fault occurs</w:t>
            </w:r>
          </w:p>
        </w:tc>
        <w:tc>
          <w:tcPr>
            <w:tcW w:w="850" w:type="dxa"/>
            <w:tcBorders>
              <w:bottom w:val="single" w:sz="4" w:space="0" w:color="auto"/>
            </w:tcBorders>
            <w:tcPrChange w:id="3006" w:author="morayoa" w:date="2013-06-10T11:31:00Z">
              <w:tcPr>
                <w:tcW w:w="850" w:type="dxa"/>
                <w:gridSpan w:val="2"/>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bottom w:val="single" w:sz="4" w:space="0" w:color="auto"/>
            </w:tcBorders>
            <w:tcPrChange w:id="3007" w:author="morayoa" w:date="2013-06-10T11:31:00Z">
              <w:tcPr>
                <w:tcW w:w="709" w:type="dxa"/>
                <w:gridSpan w:val="2"/>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Borders>
              <w:bottom w:val="single" w:sz="4" w:space="0" w:color="auto"/>
            </w:tcBorders>
            <w:tcPrChange w:id="3008" w:author="morayoa" w:date="2013-06-10T11:31:00Z">
              <w:tcPr>
                <w:tcW w:w="567" w:type="dxa"/>
                <w:gridSpan w:val="2"/>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tcBorders>
              <w:bottom w:val="single" w:sz="4" w:space="0" w:color="auto"/>
            </w:tcBorders>
            <w:tcPrChange w:id="3009" w:author="morayoa" w:date="2013-06-10T11:31:00Z">
              <w:tcPr>
                <w:tcW w:w="1559" w:type="dxa"/>
                <w:gridSpan w:val="2"/>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E733C5" w:rsidRPr="00A12F15" w:rsidTr="00B1236F">
        <w:tblPrEx>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3010" w:author="morayoa" w:date="2013-06-10T11:31:00Z">
            <w:tblPrEx>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3011" w:author="morayoa" w:date="2013-06-10T11:31:00Z">
            <w:trPr>
              <w:gridAfter w:val="0"/>
            </w:trPr>
          </w:trPrChange>
        </w:trPr>
        <w:tc>
          <w:tcPr>
            <w:tcW w:w="993" w:type="dxa"/>
            <w:tcBorders>
              <w:top w:val="single" w:sz="4" w:space="0" w:color="auto"/>
              <w:bottom w:val="single" w:sz="4" w:space="0" w:color="auto"/>
            </w:tcBorders>
            <w:tcPrChange w:id="3012" w:author="morayoa" w:date="2013-06-10T11:31:00Z">
              <w:tcPr>
                <w:tcW w:w="993" w:type="dxa"/>
                <w:gridSpan w:val="2"/>
                <w:tcBorders>
                  <w:bottom w:val="single" w:sz="4" w:space="0" w:color="auto"/>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4.4</w:t>
            </w:r>
          </w:p>
        </w:tc>
        <w:tc>
          <w:tcPr>
            <w:tcW w:w="1134" w:type="dxa"/>
            <w:tcBorders>
              <w:top w:val="single" w:sz="4" w:space="0" w:color="auto"/>
              <w:bottom w:val="nil"/>
            </w:tcBorders>
            <w:tcPrChange w:id="3013" w:author="morayoa" w:date="2013-06-10T11:31:00Z">
              <w:tcPr>
                <w:tcW w:w="1134" w:type="dxa"/>
                <w:gridSpan w:val="2"/>
                <w:tcBorders>
                  <w:bottom w:val="nil"/>
                </w:tcBorders>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Observe</w:t>
            </w:r>
          </w:p>
        </w:tc>
        <w:tc>
          <w:tcPr>
            <w:tcW w:w="3260" w:type="dxa"/>
            <w:tcBorders>
              <w:top w:val="single" w:sz="4" w:space="0" w:color="auto"/>
            </w:tcBorders>
            <w:tcPrChange w:id="3014" w:author="morayoa" w:date="2013-06-10T11:31:00Z">
              <w:tcPr>
                <w:tcW w:w="3260" w:type="dxa"/>
                <w:gridSpan w:val="2"/>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indicator display test: all relevant signs of indicating devices are activated</w:t>
            </w:r>
          </w:p>
        </w:tc>
        <w:tc>
          <w:tcPr>
            <w:tcW w:w="850" w:type="dxa"/>
            <w:tcBorders>
              <w:top w:val="single" w:sz="4" w:space="0" w:color="auto"/>
            </w:tcBorders>
            <w:tcPrChange w:id="3015" w:author="morayoa" w:date="2013-06-10T11:31:00Z">
              <w:tcPr>
                <w:tcW w:w="850" w:type="dxa"/>
                <w:gridSpan w:val="2"/>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single" w:sz="4" w:space="0" w:color="auto"/>
            </w:tcBorders>
            <w:tcPrChange w:id="3016" w:author="morayoa" w:date="2013-06-10T11:31:00Z">
              <w:tcPr>
                <w:tcW w:w="709" w:type="dxa"/>
                <w:gridSpan w:val="2"/>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Borders>
              <w:top w:val="single" w:sz="4" w:space="0" w:color="auto"/>
            </w:tcBorders>
            <w:tcPrChange w:id="3017" w:author="morayoa" w:date="2013-06-10T11:31:00Z">
              <w:tcPr>
                <w:tcW w:w="567" w:type="dxa"/>
                <w:gridSpan w:val="2"/>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tcBorders>
              <w:top w:val="single" w:sz="4" w:space="0" w:color="auto"/>
            </w:tcBorders>
            <w:tcPrChange w:id="3018" w:author="morayoa" w:date="2013-06-10T11:31:00Z">
              <w:tcPr>
                <w:tcW w:w="1559" w:type="dxa"/>
                <w:gridSpan w:val="2"/>
              </w:tcPr>
            </w:tcPrChange>
          </w:tcPr>
          <w:p w:rsidR="00E733C5" w:rsidRPr="00A12F15" w:rsidRDefault="00E733C5"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7146A4" w:rsidRPr="00A12F15" w:rsidTr="008314D7">
        <w:trPr>
          <w:ins w:id="3019" w:author="morayoa" w:date="2013-06-06T16:08:00Z"/>
        </w:trPr>
        <w:tc>
          <w:tcPr>
            <w:tcW w:w="993" w:type="dxa"/>
            <w:tcBorders>
              <w:top w:val="single" w:sz="4" w:space="0" w:color="auto"/>
              <w:bottom w:val="nil"/>
            </w:tcBorders>
          </w:tcPr>
          <w:p w:rsidR="007146A4" w:rsidRPr="00A12F15" w:rsidRDefault="007146A4" w:rsidP="00E7071C">
            <w:pPr>
              <w:tabs>
                <w:tab w:val="left" w:pos="-720"/>
                <w:tab w:val="left" w:pos="0"/>
                <w:tab w:val="left" w:pos="259"/>
                <w:tab w:val="left" w:pos="604"/>
                <w:tab w:val="left" w:pos="816"/>
                <w:tab w:val="left" w:pos="1440"/>
              </w:tabs>
              <w:suppressAutoHyphens/>
              <w:spacing w:after="56"/>
              <w:jc w:val="center"/>
              <w:rPr>
                <w:ins w:id="3020" w:author="morayoa" w:date="2013-06-06T16:08:00Z"/>
                <w:rFonts w:ascii="Arial" w:hAnsi="Arial" w:cs="Arial"/>
                <w:sz w:val="18"/>
                <w:szCs w:val="18"/>
              </w:rPr>
            </w:pPr>
            <w:ins w:id="3021" w:author="morayoa" w:date="2013-06-06T16:08:00Z">
              <w:r w:rsidRPr="00A12F15">
                <w:rPr>
                  <w:rFonts w:ascii="Arial" w:hAnsi="Arial" w:cs="Arial"/>
                  <w:sz w:val="18"/>
                  <w:szCs w:val="18"/>
                </w:rPr>
                <w:t>4.5</w:t>
              </w:r>
            </w:ins>
          </w:p>
        </w:tc>
        <w:tc>
          <w:tcPr>
            <w:tcW w:w="1134" w:type="dxa"/>
          </w:tcPr>
          <w:p w:rsidR="007146A4" w:rsidRPr="00A12F15" w:rsidRDefault="007146A4" w:rsidP="00E7071C">
            <w:pPr>
              <w:tabs>
                <w:tab w:val="left" w:pos="-720"/>
                <w:tab w:val="left" w:pos="0"/>
                <w:tab w:val="left" w:pos="259"/>
                <w:tab w:val="left" w:pos="604"/>
                <w:tab w:val="left" w:pos="816"/>
                <w:tab w:val="left" w:pos="1440"/>
              </w:tabs>
              <w:suppressAutoHyphens/>
              <w:spacing w:after="56"/>
              <w:jc w:val="center"/>
              <w:rPr>
                <w:ins w:id="3022" w:author="morayoa" w:date="2013-06-06T16:08:00Z"/>
                <w:rFonts w:ascii="Arial" w:hAnsi="Arial" w:cs="Arial"/>
                <w:sz w:val="18"/>
                <w:szCs w:val="18"/>
              </w:rPr>
            </w:pPr>
          </w:p>
        </w:tc>
        <w:tc>
          <w:tcPr>
            <w:tcW w:w="3260" w:type="dxa"/>
          </w:tcPr>
          <w:p w:rsidR="007146A4" w:rsidRPr="00A12F15" w:rsidRDefault="007146A4" w:rsidP="00E7071C">
            <w:pPr>
              <w:tabs>
                <w:tab w:val="left" w:pos="-720"/>
                <w:tab w:val="left" w:pos="0"/>
                <w:tab w:val="left" w:pos="259"/>
                <w:tab w:val="left" w:pos="604"/>
                <w:tab w:val="left" w:pos="816"/>
                <w:tab w:val="left" w:pos="1440"/>
              </w:tabs>
              <w:suppressAutoHyphens/>
              <w:spacing w:after="56"/>
              <w:rPr>
                <w:ins w:id="3023" w:author="morayoa" w:date="2013-06-06T16:08:00Z"/>
                <w:rFonts w:ascii="Arial" w:hAnsi="Arial" w:cs="Arial"/>
                <w:sz w:val="18"/>
                <w:szCs w:val="18"/>
              </w:rPr>
            </w:pPr>
            <w:ins w:id="3024" w:author="morayoa" w:date="2013-06-06T16:08:00Z">
              <w:r w:rsidRPr="00A12F15">
                <w:rPr>
                  <w:rFonts w:ascii="Arial" w:hAnsi="Arial" w:cs="Arial"/>
                  <w:sz w:val="18"/>
                  <w:szCs w:val="18"/>
                </w:rPr>
                <w:t>Functional requirements</w:t>
              </w:r>
            </w:ins>
          </w:p>
        </w:tc>
        <w:tc>
          <w:tcPr>
            <w:tcW w:w="850" w:type="dxa"/>
          </w:tcPr>
          <w:p w:rsidR="007146A4" w:rsidRPr="00A12F15" w:rsidRDefault="007146A4" w:rsidP="00E7071C">
            <w:pPr>
              <w:tabs>
                <w:tab w:val="left" w:pos="-720"/>
                <w:tab w:val="left" w:pos="0"/>
                <w:tab w:val="left" w:pos="259"/>
                <w:tab w:val="left" w:pos="604"/>
                <w:tab w:val="left" w:pos="816"/>
                <w:tab w:val="left" w:pos="1440"/>
              </w:tabs>
              <w:suppressAutoHyphens/>
              <w:spacing w:after="56"/>
              <w:rPr>
                <w:ins w:id="3025" w:author="morayoa" w:date="2013-06-06T16:08:00Z"/>
                <w:rFonts w:ascii="Arial" w:hAnsi="Arial" w:cs="Arial"/>
                <w:sz w:val="18"/>
                <w:szCs w:val="18"/>
              </w:rPr>
            </w:pPr>
          </w:p>
        </w:tc>
        <w:tc>
          <w:tcPr>
            <w:tcW w:w="709" w:type="dxa"/>
          </w:tcPr>
          <w:p w:rsidR="007146A4" w:rsidRPr="00A12F15" w:rsidRDefault="007146A4" w:rsidP="00E7071C">
            <w:pPr>
              <w:tabs>
                <w:tab w:val="left" w:pos="-720"/>
                <w:tab w:val="left" w:pos="0"/>
                <w:tab w:val="left" w:pos="259"/>
                <w:tab w:val="left" w:pos="604"/>
                <w:tab w:val="left" w:pos="816"/>
                <w:tab w:val="left" w:pos="1440"/>
              </w:tabs>
              <w:suppressAutoHyphens/>
              <w:spacing w:after="56"/>
              <w:rPr>
                <w:ins w:id="3026" w:author="morayoa" w:date="2013-06-06T16:08:00Z"/>
                <w:rFonts w:ascii="Arial" w:hAnsi="Arial" w:cs="Arial"/>
                <w:sz w:val="18"/>
                <w:szCs w:val="18"/>
              </w:rPr>
            </w:pPr>
          </w:p>
        </w:tc>
        <w:tc>
          <w:tcPr>
            <w:tcW w:w="567" w:type="dxa"/>
          </w:tcPr>
          <w:p w:rsidR="007146A4" w:rsidRPr="00A12F15" w:rsidRDefault="007146A4" w:rsidP="00E7071C">
            <w:pPr>
              <w:tabs>
                <w:tab w:val="left" w:pos="-720"/>
                <w:tab w:val="left" w:pos="0"/>
                <w:tab w:val="left" w:pos="259"/>
                <w:tab w:val="left" w:pos="604"/>
                <w:tab w:val="left" w:pos="816"/>
                <w:tab w:val="left" w:pos="1440"/>
              </w:tabs>
              <w:suppressAutoHyphens/>
              <w:spacing w:after="56"/>
              <w:rPr>
                <w:ins w:id="3027" w:author="morayoa" w:date="2013-06-06T16:08:00Z"/>
                <w:rFonts w:ascii="Arial" w:hAnsi="Arial" w:cs="Arial"/>
                <w:sz w:val="18"/>
                <w:szCs w:val="18"/>
              </w:rPr>
            </w:pPr>
          </w:p>
        </w:tc>
        <w:tc>
          <w:tcPr>
            <w:tcW w:w="1559" w:type="dxa"/>
          </w:tcPr>
          <w:p w:rsidR="007146A4" w:rsidRPr="00A12F15" w:rsidRDefault="007146A4" w:rsidP="00E7071C">
            <w:pPr>
              <w:tabs>
                <w:tab w:val="left" w:pos="-720"/>
                <w:tab w:val="left" w:pos="0"/>
                <w:tab w:val="left" w:pos="259"/>
                <w:tab w:val="left" w:pos="604"/>
                <w:tab w:val="left" w:pos="816"/>
                <w:tab w:val="left" w:pos="1440"/>
              </w:tabs>
              <w:suppressAutoHyphens/>
              <w:spacing w:after="56"/>
              <w:rPr>
                <w:ins w:id="3028" w:author="morayoa" w:date="2013-06-06T16:08:00Z"/>
                <w:rFonts w:ascii="Arial" w:hAnsi="Arial" w:cs="Arial"/>
                <w:sz w:val="18"/>
                <w:szCs w:val="18"/>
              </w:rPr>
            </w:pPr>
          </w:p>
        </w:tc>
      </w:tr>
      <w:tr w:rsidR="007146A4" w:rsidRPr="00A12F15" w:rsidTr="003F2A7A">
        <w:trPr>
          <w:ins w:id="3029" w:author="morayoa" w:date="2013-06-06T16:07:00Z"/>
        </w:trPr>
        <w:tc>
          <w:tcPr>
            <w:tcW w:w="993" w:type="dxa"/>
            <w:tcBorders>
              <w:top w:val="nil"/>
              <w:bottom w:val="nil"/>
            </w:tcBorders>
          </w:tcPr>
          <w:p w:rsidR="007146A4" w:rsidRPr="00A12F15" w:rsidRDefault="007146A4" w:rsidP="00E7071C">
            <w:pPr>
              <w:tabs>
                <w:tab w:val="left" w:pos="-720"/>
                <w:tab w:val="left" w:pos="0"/>
                <w:tab w:val="left" w:pos="259"/>
                <w:tab w:val="left" w:pos="604"/>
                <w:tab w:val="left" w:pos="816"/>
                <w:tab w:val="left" w:pos="1440"/>
              </w:tabs>
              <w:suppressAutoHyphens/>
              <w:spacing w:after="56"/>
              <w:jc w:val="center"/>
              <w:rPr>
                <w:ins w:id="3030" w:author="morayoa" w:date="2013-06-06T16:07:00Z"/>
                <w:rFonts w:ascii="Arial" w:hAnsi="Arial" w:cs="Arial"/>
                <w:sz w:val="18"/>
                <w:szCs w:val="18"/>
              </w:rPr>
            </w:pPr>
            <w:ins w:id="3031" w:author="morayoa" w:date="2013-06-06T16:08:00Z">
              <w:r w:rsidRPr="00A12F15">
                <w:rPr>
                  <w:rFonts w:ascii="Arial" w:hAnsi="Arial" w:cs="Arial"/>
                  <w:sz w:val="18"/>
                  <w:szCs w:val="18"/>
                </w:rPr>
                <w:t>4.5.1</w:t>
              </w:r>
            </w:ins>
          </w:p>
        </w:tc>
        <w:tc>
          <w:tcPr>
            <w:tcW w:w="1134" w:type="dxa"/>
          </w:tcPr>
          <w:p w:rsidR="007146A4" w:rsidRPr="00A12F15" w:rsidRDefault="007146A4" w:rsidP="00E7071C">
            <w:pPr>
              <w:tabs>
                <w:tab w:val="left" w:pos="-720"/>
                <w:tab w:val="left" w:pos="0"/>
                <w:tab w:val="left" w:pos="259"/>
                <w:tab w:val="left" w:pos="604"/>
                <w:tab w:val="left" w:pos="816"/>
                <w:tab w:val="left" w:pos="1440"/>
              </w:tabs>
              <w:suppressAutoHyphens/>
              <w:spacing w:after="56"/>
              <w:jc w:val="center"/>
              <w:rPr>
                <w:ins w:id="3032" w:author="morayoa" w:date="2013-06-06T16:07:00Z"/>
                <w:rFonts w:ascii="Arial" w:hAnsi="Arial" w:cs="Arial"/>
                <w:sz w:val="18"/>
                <w:szCs w:val="18"/>
              </w:rPr>
            </w:pPr>
            <w:ins w:id="3033" w:author="morayoa" w:date="2013-06-06T16:08:00Z">
              <w:r w:rsidRPr="00A12F15">
                <w:rPr>
                  <w:rFonts w:ascii="Arial" w:hAnsi="Arial" w:cs="Arial"/>
                  <w:sz w:val="18"/>
                  <w:szCs w:val="18"/>
                </w:rPr>
                <w:t>A.7</w:t>
              </w:r>
            </w:ins>
          </w:p>
        </w:tc>
        <w:tc>
          <w:tcPr>
            <w:tcW w:w="3260" w:type="dxa"/>
          </w:tcPr>
          <w:p w:rsidR="007146A4" w:rsidRPr="00A12F15" w:rsidRDefault="007146A4" w:rsidP="007146A4">
            <w:pPr>
              <w:tabs>
                <w:tab w:val="left" w:pos="-720"/>
                <w:tab w:val="left" w:pos="0"/>
                <w:tab w:val="left" w:pos="259"/>
                <w:tab w:val="left" w:pos="604"/>
                <w:tab w:val="left" w:pos="816"/>
                <w:tab w:val="left" w:pos="1440"/>
              </w:tabs>
              <w:suppressAutoHyphens/>
              <w:spacing w:after="56"/>
              <w:rPr>
                <w:ins w:id="3034" w:author="morayoa" w:date="2013-06-06T16:07:00Z"/>
                <w:rFonts w:ascii="Arial" w:hAnsi="Arial" w:cs="Arial"/>
                <w:sz w:val="18"/>
                <w:szCs w:val="18"/>
              </w:rPr>
            </w:pPr>
            <w:ins w:id="3035" w:author="morayoa" w:date="2013-06-06T16:08:00Z">
              <w:r w:rsidRPr="00A12F15">
                <w:rPr>
                  <w:rFonts w:ascii="Arial" w:hAnsi="Arial" w:cs="Arial"/>
                  <w:sz w:val="18"/>
                  <w:szCs w:val="18"/>
                </w:rPr>
                <w:t xml:space="preserve">Influence factors: complies with </w:t>
              </w:r>
              <w:r>
                <w:rPr>
                  <w:rFonts w:ascii="Arial" w:hAnsi="Arial" w:cs="Arial"/>
                  <w:sz w:val="18"/>
                  <w:szCs w:val="18"/>
                </w:rPr>
                <w:t xml:space="preserve"> </w:t>
              </w:r>
              <w:r w:rsidRPr="00A12F15">
                <w:rPr>
                  <w:rFonts w:ascii="Arial" w:hAnsi="Arial" w:cs="Arial"/>
                  <w:sz w:val="18"/>
                  <w:szCs w:val="18"/>
                </w:rPr>
                <w:t>R 50</w:t>
              </w:r>
              <w:r w:rsidRPr="00A12F15">
                <w:rPr>
                  <w:rFonts w:ascii="Arial" w:hAnsi="Arial" w:cs="Arial"/>
                  <w:sz w:val="18"/>
                  <w:szCs w:val="18"/>
                </w:rPr>
                <w:noBreakHyphen/>
                <w:t xml:space="preserve">1, </w:t>
              </w:r>
            </w:ins>
            <w:ins w:id="3036" w:author="morayoa" w:date="2013-06-06T16:09:00Z">
              <w:r>
                <w:rPr>
                  <w:rFonts w:ascii="Arial" w:hAnsi="Arial" w:cs="Arial"/>
                  <w:sz w:val="18"/>
                  <w:szCs w:val="18"/>
                </w:rPr>
                <w:t xml:space="preserve">2.7.4, </w:t>
              </w:r>
            </w:ins>
            <w:ins w:id="3037" w:author="morayoa" w:date="2013-06-06T16:08:00Z">
              <w:r w:rsidRPr="00A12F15">
                <w:rPr>
                  <w:rFonts w:ascii="Arial" w:hAnsi="Arial" w:cs="Arial"/>
                  <w:sz w:val="18"/>
                  <w:szCs w:val="18"/>
                </w:rPr>
                <w:t>and</w:t>
              </w:r>
            </w:ins>
          </w:p>
        </w:tc>
        <w:tc>
          <w:tcPr>
            <w:tcW w:w="850" w:type="dxa"/>
          </w:tcPr>
          <w:p w:rsidR="007146A4" w:rsidRPr="00A12F15" w:rsidRDefault="007146A4" w:rsidP="00E7071C">
            <w:pPr>
              <w:tabs>
                <w:tab w:val="left" w:pos="-720"/>
                <w:tab w:val="left" w:pos="0"/>
                <w:tab w:val="left" w:pos="259"/>
                <w:tab w:val="left" w:pos="604"/>
                <w:tab w:val="left" w:pos="816"/>
                <w:tab w:val="left" w:pos="1440"/>
              </w:tabs>
              <w:suppressAutoHyphens/>
              <w:spacing w:after="56"/>
              <w:rPr>
                <w:ins w:id="3038" w:author="morayoa" w:date="2013-06-06T16:07:00Z"/>
                <w:rFonts w:ascii="Arial" w:hAnsi="Arial" w:cs="Arial"/>
                <w:sz w:val="18"/>
                <w:szCs w:val="18"/>
              </w:rPr>
            </w:pPr>
          </w:p>
        </w:tc>
        <w:tc>
          <w:tcPr>
            <w:tcW w:w="709" w:type="dxa"/>
          </w:tcPr>
          <w:p w:rsidR="007146A4" w:rsidRPr="00A12F15" w:rsidRDefault="007146A4" w:rsidP="00E7071C">
            <w:pPr>
              <w:tabs>
                <w:tab w:val="left" w:pos="-720"/>
                <w:tab w:val="left" w:pos="0"/>
                <w:tab w:val="left" w:pos="259"/>
                <w:tab w:val="left" w:pos="604"/>
                <w:tab w:val="left" w:pos="816"/>
                <w:tab w:val="left" w:pos="1440"/>
              </w:tabs>
              <w:suppressAutoHyphens/>
              <w:spacing w:after="56"/>
              <w:rPr>
                <w:ins w:id="3039" w:author="morayoa" w:date="2013-06-06T16:07:00Z"/>
                <w:rFonts w:ascii="Arial" w:hAnsi="Arial" w:cs="Arial"/>
                <w:sz w:val="18"/>
                <w:szCs w:val="18"/>
              </w:rPr>
            </w:pPr>
          </w:p>
        </w:tc>
        <w:tc>
          <w:tcPr>
            <w:tcW w:w="567" w:type="dxa"/>
          </w:tcPr>
          <w:p w:rsidR="007146A4" w:rsidRPr="00A12F15" w:rsidRDefault="007146A4" w:rsidP="00E7071C">
            <w:pPr>
              <w:tabs>
                <w:tab w:val="left" w:pos="-720"/>
                <w:tab w:val="left" w:pos="0"/>
                <w:tab w:val="left" w:pos="259"/>
                <w:tab w:val="left" w:pos="604"/>
                <w:tab w:val="left" w:pos="816"/>
                <w:tab w:val="left" w:pos="1440"/>
              </w:tabs>
              <w:suppressAutoHyphens/>
              <w:spacing w:after="56"/>
              <w:rPr>
                <w:ins w:id="3040" w:author="morayoa" w:date="2013-06-06T16:07:00Z"/>
                <w:rFonts w:ascii="Arial" w:hAnsi="Arial" w:cs="Arial"/>
                <w:sz w:val="18"/>
                <w:szCs w:val="18"/>
              </w:rPr>
            </w:pPr>
          </w:p>
        </w:tc>
        <w:tc>
          <w:tcPr>
            <w:tcW w:w="1559" w:type="dxa"/>
          </w:tcPr>
          <w:p w:rsidR="007146A4" w:rsidRPr="00A12F15" w:rsidRDefault="007146A4" w:rsidP="00E7071C">
            <w:pPr>
              <w:tabs>
                <w:tab w:val="left" w:pos="-720"/>
                <w:tab w:val="left" w:pos="0"/>
                <w:tab w:val="left" w:pos="259"/>
                <w:tab w:val="left" w:pos="604"/>
                <w:tab w:val="left" w:pos="816"/>
                <w:tab w:val="left" w:pos="1440"/>
              </w:tabs>
              <w:suppressAutoHyphens/>
              <w:spacing w:after="56"/>
              <w:rPr>
                <w:ins w:id="3041" w:author="morayoa" w:date="2013-06-06T16:07:00Z"/>
                <w:rFonts w:ascii="Arial" w:hAnsi="Arial" w:cs="Arial"/>
                <w:sz w:val="18"/>
                <w:szCs w:val="18"/>
              </w:rPr>
            </w:pPr>
          </w:p>
        </w:tc>
      </w:tr>
      <w:tr w:rsidR="007146A4" w:rsidRPr="00A12F15" w:rsidTr="003F2A7A">
        <w:tc>
          <w:tcPr>
            <w:tcW w:w="993" w:type="dxa"/>
            <w:tcBorders>
              <w:top w:val="nil"/>
              <w:bottom w:val="nil"/>
            </w:tcBorders>
          </w:tcPr>
          <w:p w:rsidR="007146A4" w:rsidRPr="00A12F15" w:rsidRDefault="007146A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bottom w:val="single" w:sz="4" w:space="0" w:color="auto"/>
            </w:tcBorders>
          </w:tcPr>
          <w:p w:rsidR="007146A4" w:rsidRPr="00A12F15" w:rsidRDefault="007146A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A.7.2.3.1</w:t>
            </w:r>
          </w:p>
        </w:tc>
        <w:tc>
          <w:tcPr>
            <w:tcW w:w="3260" w:type="dxa"/>
            <w:tcBorders>
              <w:bottom w:val="single" w:sz="4" w:space="0" w:color="auto"/>
            </w:tcBorders>
          </w:tcPr>
          <w:p w:rsidR="007146A4" w:rsidRPr="00A12F15" w:rsidRDefault="007146A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maintains its characteristics at a relative humidity of 85 % at the upper limit of its temperature range</w:t>
            </w:r>
          </w:p>
        </w:tc>
        <w:tc>
          <w:tcPr>
            <w:tcW w:w="850" w:type="dxa"/>
            <w:tcBorders>
              <w:bottom w:val="single" w:sz="4" w:space="0" w:color="auto"/>
            </w:tcBorders>
          </w:tcPr>
          <w:p w:rsidR="007146A4" w:rsidRPr="00A12F15" w:rsidRDefault="007146A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bottom w:val="single" w:sz="4" w:space="0" w:color="auto"/>
            </w:tcBorders>
          </w:tcPr>
          <w:p w:rsidR="007146A4" w:rsidRPr="00A12F15" w:rsidRDefault="007146A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Borders>
              <w:bottom w:val="single" w:sz="4" w:space="0" w:color="auto"/>
            </w:tcBorders>
          </w:tcPr>
          <w:p w:rsidR="007146A4" w:rsidRPr="00A12F15" w:rsidRDefault="007146A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tcBorders>
              <w:bottom w:val="single" w:sz="4" w:space="0" w:color="auto"/>
            </w:tcBorders>
          </w:tcPr>
          <w:p w:rsidR="007146A4" w:rsidRPr="00A12F15" w:rsidRDefault="007146A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7146A4" w:rsidRPr="00A12F15" w:rsidTr="003F2A7A">
        <w:tc>
          <w:tcPr>
            <w:tcW w:w="993" w:type="dxa"/>
            <w:tcBorders>
              <w:top w:val="nil"/>
              <w:bottom w:val="nil"/>
            </w:tcBorders>
          </w:tcPr>
          <w:p w:rsidR="007146A4" w:rsidRPr="00A12F15" w:rsidRDefault="007146A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4.5.2</w:t>
            </w:r>
          </w:p>
        </w:tc>
        <w:tc>
          <w:tcPr>
            <w:tcW w:w="1134" w:type="dxa"/>
            <w:tcBorders>
              <w:top w:val="single" w:sz="4" w:space="0" w:color="auto"/>
              <w:bottom w:val="nil"/>
            </w:tcBorders>
          </w:tcPr>
          <w:p w:rsidR="007146A4" w:rsidRPr="00A12F15" w:rsidRDefault="007146A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See A.7.3</w:t>
            </w:r>
          </w:p>
        </w:tc>
        <w:tc>
          <w:tcPr>
            <w:tcW w:w="3260" w:type="dxa"/>
            <w:tcBorders>
              <w:top w:val="single" w:sz="4" w:space="0" w:color="auto"/>
            </w:tcBorders>
          </w:tcPr>
          <w:p w:rsidR="007146A4" w:rsidRPr="00A12F15" w:rsidRDefault="007146A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Disturbances:</w:t>
            </w:r>
          </w:p>
        </w:tc>
        <w:tc>
          <w:tcPr>
            <w:tcW w:w="850" w:type="dxa"/>
            <w:tcBorders>
              <w:top w:val="single" w:sz="4" w:space="0" w:color="auto"/>
            </w:tcBorders>
          </w:tcPr>
          <w:p w:rsidR="007146A4" w:rsidRPr="00A12F15" w:rsidRDefault="007146A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single" w:sz="4" w:space="0" w:color="auto"/>
            </w:tcBorders>
          </w:tcPr>
          <w:p w:rsidR="007146A4" w:rsidRPr="00A12F15" w:rsidRDefault="007146A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Borders>
              <w:top w:val="single" w:sz="4" w:space="0" w:color="auto"/>
            </w:tcBorders>
          </w:tcPr>
          <w:p w:rsidR="007146A4" w:rsidRPr="00A12F15" w:rsidRDefault="007146A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tcBorders>
              <w:top w:val="single" w:sz="4" w:space="0" w:color="auto"/>
            </w:tcBorders>
          </w:tcPr>
          <w:p w:rsidR="007146A4" w:rsidRPr="00A12F15" w:rsidRDefault="007146A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7146A4" w:rsidRPr="00A12F15" w:rsidTr="003F2A7A">
        <w:tc>
          <w:tcPr>
            <w:tcW w:w="993" w:type="dxa"/>
            <w:tcBorders>
              <w:top w:val="nil"/>
              <w:bottom w:val="nil"/>
            </w:tcBorders>
          </w:tcPr>
          <w:p w:rsidR="007146A4" w:rsidRPr="00A12F15" w:rsidRDefault="007146A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7146A4" w:rsidRPr="00A12F15" w:rsidRDefault="007146A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7146A4">
            <w:pPr>
              <w:numPr>
                <w:ilvl w:val="0"/>
                <w:numId w:val="15"/>
              </w:numPr>
              <w:tabs>
                <w:tab w:val="left" w:pos="-720"/>
                <w:tab w:val="left" w:pos="0"/>
                <w:tab w:val="left" w:pos="341"/>
                <w:tab w:val="left" w:pos="1440"/>
              </w:tabs>
              <w:suppressAutoHyphens/>
              <w:spacing w:after="56"/>
              <w:ind w:left="341" w:hanging="341"/>
              <w:rPr>
                <w:rFonts w:ascii="Arial" w:hAnsi="Arial" w:cs="Arial"/>
                <w:sz w:val="18"/>
                <w:szCs w:val="18"/>
              </w:rPr>
              <w:pPrChange w:id="3042" w:author="morayoa" w:date="2013-06-14T13:59:00Z">
                <w:pPr>
                  <w:numPr>
                    <w:numId w:val="16"/>
                  </w:numPr>
                  <w:tabs>
                    <w:tab w:val="left" w:pos="-720"/>
                    <w:tab w:val="left" w:pos="0"/>
                    <w:tab w:val="left" w:pos="341"/>
                    <w:tab w:val="left" w:pos="1440"/>
                  </w:tabs>
                  <w:suppressAutoHyphens/>
                  <w:spacing w:after="56"/>
                  <w:ind w:left="341" w:hanging="341"/>
                </w:pPr>
              </w:pPrChange>
            </w:pPr>
            <w:r w:rsidRPr="00A12F15">
              <w:rPr>
                <w:rFonts w:ascii="Arial" w:hAnsi="Arial" w:cs="Arial"/>
                <w:sz w:val="18"/>
                <w:szCs w:val="18"/>
              </w:rPr>
              <w:t xml:space="preserve">either difference in indications shall not exceed value in </w:t>
            </w:r>
            <w:ins w:id="3043" w:author="morayoa" w:date="2013-06-06T16:18:00Z">
              <w:r w:rsidR="008314D7" w:rsidRPr="00A12F15">
                <w:rPr>
                  <w:rFonts w:ascii="Arial" w:hAnsi="Arial" w:cs="Arial"/>
                  <w:sz w:val="18"/>
                  <w:szCs w:val="18"/>
                </w:rPr>
                <w:t>R 50-1</w:t>
              </w:r>
              <w:r w:rsidR="008314D7">
                <w:rPr>
                  <w:rFonts w:ascii="Arial" w:hAnsi="Arial" w:cs="Arial"/>
                  <w:sz w:val="18"/>
                  <w:szCs w:val="18"/>
                </w:rPr>
                <w:t xml:space="preserve">, </w:t>
              </w:r>
            </w:ins>
            <w:r w:rsidRPr="00A12F15">
              <w:rPr>
                <w:rFonts w:ascii="Arial" w:hAnsi="Arial" w:cs="Arial"/>
                <w:sz w:val="18"/>
                <w:szCs w:val="18"/>
              </w:rPr>
              <w:t>0.4.5.4; or</w:t>
            </w:r>
          </w:p>
        </w:tc>
        <w:tc>
          <w:tcPr>
            <w:tcW w:w="1559" w:type="dxa"/>
            <w:gridSpan w:val="2"/>
          </w:tcPr>
          <w:p w:rsidR="007146A4" w:rsidRPr="00A12F15" w:rsidRDefault="007146A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 xml:space="preserve">Note in </w:t>
            </w:r>
            <w:ins w:id="3044" w:author="morayoa" w:date="2013-06-06T09:44:00Z">
              <w:r>
                <w:rPr>
                  <w:rFonts w:ascii="Arial" w:hAnsi="Arial" w:cs="Arial"/>
                  <w:sz w:val="18"/>
                  <w:szCs w:val="18"/>
                </w:rPr>
                <w:t>Observations</w:t>
              </w:r>
            </w:ins>
          </w:p>
        </w:tc>
        <w:tc>
          <w:tcPr>
            <w:tcW w:w="567" w:type="dxa"/>
          </w:tcPr>
          <w:p w:rsidR="007146A4" w:rsidRPr="00A12F15" w:rsidRDefault="007146A4" w:rsidP="00E7071C">
            <w:pPr>
              <w:tabs>
                <w:tab w:val="left" w:pos="-720"/>
                <w:tab w:val="left" w:pos="0"/>
                <w:tab w:val="left" w:pos="259"/>
                <w:tab w:val="left" w:pos="604"/>
                <w:tab w:val="left" w:pos="816"/>
                <w:tab w:val="left" w:pos="1440"/>
              </w:tabs>
              <w:suppressAutoHyphens/>
              <w:spacing w:after="56"/>
              <w:rPr>
                <w:ins w:id="3045" w:author="morayoa" w:date="2013-06-06T15:31:00Z"/>
                <w:rFonts w:ascii="Arial" w:hAnsi="Arial" w:cs="Arial"/>
                <w:sz w:val="18"/>
                <w:szCs w:val="18"/>
              </w:rPr>
            </w:pPr>
          </w:p>
        </w:tc>
        <w:tc>
          <w:tcPr>
            <w:tcW w:w="1559" w:type="dxa"/>
          </w:tcPr>
          <w:p w:rsidR="007146A4" w:rsidRPr="00A12F15" w:rsidRDefault="007146A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7146A4" w:rsidRPr="00A12F15" w:rsidTr="003F2A7A">
        <w:tc>
          <w:tcPr>
            <w:tcW w:w="993" w:type="dxa"/>
            <w:tcBorders>
              <w:top w:val="nil"/>
              <w:bottom w:val="nil"/>
            </w:tcBorders>
          </w:tcPr>
          <w:p w:rsidR="007146A4" w:rsidRPr="00A12F15" w:rsidRDefault="007146A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single" w:sz="8" w:space="0" w:color="auto"/>
            </w:tcBorders>
          </w:tcPr>
          <w:p w:rsidR="007146A4" w:rsidRPr="00A12F15" w:rsidRDefault="007146A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7146A4">
            <w:pPr>
              <w:numPr>
                <w:ilvl w:val="0"/>
                <w:numId w:val="15"/>
              </w:numPr>
              <w:tabs>
                <w:tab w:val="left" w:pos="-720"/>
                <w:tab w:val="left" w:pos="0"/>
                <w:tab w:val="left" w:pos="341"/>
                <w:tab w:val="left" w:pos="1440"/>
              </w:tabs>
              <w:suppressAutoHyphens/>
              <w:spacing w:after="56"/>
              <w:ind w:left="341" w:hanging="341"/>
              <w:rPr>
                <w:rFonts w:ascii="Arial" w:hAnsi="Arial" w:cs="Arial"/>
                <w:sz w:val="18"/>
                <w:szCs w:val="18"/>
              </w:rPr>
              <w:pPrChange w:id="3046" w:author="morayoa" w:date="2013-06-14T13:59:00Z">
                <w:pPr>
                  <w:numPr>
                    <w:numId w:val="16"/>
                  </w:numPr>
                  <w:tabs>
                    <w:tab w:val="left" w:pos="-720"/>
                    <w:tab w:val="left" w:pos="0"/>
                    <w:tab w:val="left" w:pos="341"/>
                    <w:tab w:val="left" w:pos="1440"/>
                  </w:tabs>
                  <w:suppressAutoHyphens/>
                  <w:spacing w:after="56"/>
                  <w:ind w:left="341" w:hanging="341"/>
                </w:pPr>
              </w:pPrChange>
            </w:pPr>
            <w:r w:rsidRPr="00A12F15">
              <w:rPr>
                <w:rFonts w:ascii="Arial" w:hAnsi="Arial" w:cs="Arial"/>
                <w:sz w:val="18"/>
                <w:szCs w:val="18"/>
              </w:rPr>
              <w:t>instrument detects and act upon a significant fault</w:t>
            </w:r>
          </w:p>
        </w:tc>
        <w:tc>
          <w:tcPr>
            <w:tcW w:w="1559" w:type="dxa"/>
            <w:gridSpan w:val="2"/>
          </w:tcPr>
          <w:p w:rsidR="007146A4" w:rsidRPr="00A12F15" w:rsidRDefault="007146A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 xml:space="preserve">Note in </w:t>
            </w:r>
            <w:ins w:id="3047" w:author="morayoa" w:date="2013-06-06T09:44:00Z">
              <w:r>
                <w:rPr>
                  <w:rFonts w:ascii="Arial" w:hAnsi="Arial" w:cs="Arial"/>
                  <w:sz w:val="18"/>
                  <w:szCs w:val="18"/>
                </w:rPr>
                <w:t>Observations</w:t>
              </w:r>
            </w:ins>
          </w:p>
        </w:tc>
        <w:tc>
          <w:tcPr>
            <w:tcW w:w="567" w:type="dxa"/>
          </w:tcPr>
          <w:p w:rsidR="007146A4" w:rsidRPr="00A12F15" w:rsidRDefault="007146A4" w:rsidP="00E7071C">
            <w:pPr>
              <w:tabs>
                <w:tab w:val="left" w:pos="-720"/>
                <w:tab w:val="left" w:pos="0"/>
                <w:tab w:val="left" w:pos="259"/>
                <w:tab w:val="left" w:pos="604"/>
                <w:tab w:val="left" w:pos="816"/>
                <w:tab w:val="left" w:pos="1440"/>
              </w:tabs>
              <w:suppressAutoHyphens/>
              <w:spacing w:after="56"/>
              <w:rPr>
                <w:ins w:id="3048" w:author="morayoa" w:date="2013-06-06T15:31:00Z"/>
                <w:rFonts w:ascii="Arial" w:hAnsi="Arial" w:cs="Arial"/>
                <w:sz w:val="18"/>
                <w:szCs w:val="18"/>
              </w:rPr>
            </w:pPr>
          </w:p>
        </w:tc>
        <w:tc>
          <w:tcPr>
            <w:tcW w:w="1559" w:type="dxa"/>
          </w:tcPr>
          <w:p w:rsidR="007146A4" w:rsidRPr="00A12F15" w:rsidRDefault="007146A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7146A4" w:rsidRPr="00A12F15" w:rsidTr="003F2A7A">
        <w:tblPrEx>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3049" w:author="morayoa" w:date="2013-06-11T11:24:00Z">
            <w:tblPrEx>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3050" w:author="morayoa" w:date="2013-06-11T11:24:00Z">
            <w:trPr>
              <w:gridBefore w:val="1"/>
            </w:trPr>
          </w:trPrChange>
        </w:trPr>
        <w:tc>
          <w:tcPr>
            <w:tcW w:w="993" w:type="dxa"/>
            <w:tcBorders>
              <w:top w:val="nil"/>
              <w:bottom w:val="nil"/>
            </w:tcBorders>
            <w:tcPrChange w:id="3051" w:author="morayoa" w:date="2013-06-11T11:24:00Z">
              <w:tcPr>
                <w:tcW w:w="993" w:type="dxa"/>
                <w:gridSpan w:val="2"/>
                <w:tcBorders>
                  <w:top w:val="nil"/>
                  <w:bottom w:val="nil"/>
                </w:tcBorders>
              </w:tcPr>
            </w:tcPrChange>
          </w:tcPr>
          <w:p w:rsidR="007146A4" w:rsidRPr="00A12F15" w:rsidRDefault="007146A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4.5.3</w:t>
            </w:r>
          </w:p>
        </w:tc>
        <w:tc>
          <w:tcPr>
            <w:tcW w:w="1134" w:type="dxa"/>
            <w:tcBorders>
              <w:bottom w:val="nil"/>
            </w:tcBorders>
            <w:tcPrChange w:id="3052" w:author="morayoa" w:date="2013-06-11T11:24:00Z">
              <w:tcPr>
                <w:tcW w:w="1134" w:type="dxa"/>
                <w:gridSpan w:val="2"/>
                <w:tcBorders>
                  <w:bottom w:val="nil"/>
                </w:tcBorders>
              </w:tcPr>
            </w:tcPrChange>
          </w:tcPr>
          <w:p w:rsidR="007146A4" w:rsidRPr="00A12F15" w:rsidRDefault="007146A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A.5.2.2</w:t>
            </w:r>
          </w:p>
        </w:tc>
        <w:tc>
          <w:tcPr>
            <w:tcW w:w="3260" w:type="dxa"/>
            <w:tcPrChange w:id="3053" w:author="morayoa" w:date="2013-06-11T11:24:00Z">
              <w:tcPr>
                <w:tcW w:w="3260" w:type="dxa"/>
                <w:gridSpan w:val="2"/>
              </w:tcPr>
            </w:tcPrChange>
          </w:tcPr>
          <w:p w:rsidR="007146A4" w:rsidRPr="00A12F15" w:rsidRDefault="007146A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Warm-up time:</w:t>
            </w:r>
          </w:p>
        </w:tc>
        <w:tc>
          <w:tcPr>
            <w:tcW w:w="850" w:type="dxa"/>
            <w:tcPrChange w:id="3054" w:author="morayoa" w:date="2013-06-11T11:24:00Z">
              <w:tcPr>
                <w:tcW w:w="850" w:type="dxa"/>
                <w:gridSpan w:val="2"/>
              </w:tcPr>
            </w:tcPrChange>
          </w:tcPr>
          <w:p w:rsidR="007146A4" w:rsidRPr="00A12F15" w:rsidRDefault="007146A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Change w:id="3055" w:author="morayoa" w:date="2013-06-11T11:24:00Z">
              <w:tcPr>
                <w:tcW w:w="709" w:type="dxa"/>
                <w:gridSpan w:val="2"/>
              </w:tcPr>
            </w:tcPrChange>
          </w:tcPr>
          <w:p w:rsidR="007146A4" w:rsidRPr="00A12F15" w:rsidRDefault="007146A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PrChange w:id="3056" w:author="morayoa" w:date="2013-06-11T11:24:00Z">
              <w:tcPr>
                <w:tcW w:w="567" w:type="dxa"/>
                <w:gridSpan w:val="2"/>
              </w:tcPr>
            </w:tcPrChange>
          </w:tcPr>
          <w:p w:rsidR="007146A4" w:rsidRPr="00A12F15" w:rsidRDefault="007146A4" w:rsidP="00E7071C">
            <w:pPr>
              <w:tabs>
                <w:tab w:val="left" w:pos="-720"/>
                <w:tab w:val="left" w:pos="0"/>
                <w:tab w:val="left" w:pos="259"/>
                <w:tab w:val="left" w:pos="604"/>
                <w:tab w:val="left" w:pos="816"/>
                <w:tab w:val="left" w:pos="1440"/>
              </w:tabs>
              <w:suppressAutoHyphens/>
              <w:spacing w:after="56"/>
              <w:rPr>
                <w:ins w:id="3057" w:author="morayoa" w:date="2013-06-06T15:31:00Z"/>
                <w:rFonts w:ascii="Arial" w:hAnsi="Arial" w:cs="Arial"/>
                <w:sz w:val="18"/>
                <w:szCs w:val="18"/>
              </w:rPr>
            </w:pPr>
          </w:p>
        </w:tc>
        <w:tc>
          <w:tcPr>
            <w:tcW w:w="1559" w:type="dxa"/>
            <w:tcPrChange w:id="3058" w:author="morayoa" w:date="2013-06-11T11:24:00Z">
              <w:tcPr>
                <w:tcW w:w="1559" w:type="dxa"/>
                <w:gridSpan w:val="2"/>
              </w:tcPr>
            </w:tcPrChange>
          </w:tcPr>
          <w:p w:rsidR="007146A4" w:rsidRPr="00A12F15" w:rsidRDefault="007146A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7146A4" w:rsidRPr="00A12F15" w:rsidTr="003F2A7A">
        <w:tblPrEx>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3059" w:author="morayoa" w:date="2013-06-11T11:24:00Z">
            <w:tblPrEx>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3060" w:author="morayoa" w:date="2013-06-11T11:24:00Z">
            <w:trPr>
              <w:gridBefore w:val="1"/>
            </w:trPr>
          </w:trPrChange>
        </w:trPr>
        <w:tc>
          <w:tcPr>
            <w:tcW w:w="993" w:type="dxa"/>
            <w:tcBorders>
              <w:top w:val="nil"/>
              <w:bottom w:val="nil"/>
            </w:tcBorders>
            <w:tcPrChange w:id="3061" w:author="morayoa" w:date="2013-06-11T11:24:00Z">
              <w:tcPr>
                <w:tcW w:w="993" w:type="dxa"/>
                <w:gridSpan w:val="2"/>
                <w:tcBorders>
                  <w:top w:val="nil"/>
                  <w:bottom w:val="single" w:sz="4" w:space="0" w:color="auto"/>
                </w:tcBorders>
              </w:tcPr>
            </w:tcPrChange>
          </w:tcPr>
          <w:p w:rsidR="007146A4" w:rsidRPr="00A12F15" w:rsidRDefault="007146A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single" w:sz="4" w:space="0" w:color="auto"/>
            </w:tcBorders>
            <w:tcPrChange w:id="3062" w:author="morayoa" w:date="2013-06-11T11:24:00Z">
              <w:tcPr>
                <w:tcW w:w="1134" w:type="dxa"/>
                <w:gridSpan w:val="2"/>
                <w:tcBorders>
                  <w:top w:val="nil"/>
                  <w:bottom w:val="single" w:sz="4" w:space="0" w:color="auto"/>
                </w:tcBorders>
              </w:tcPr>
            </w:tcPrChange>
          </w:tcPr>
          <w:p w:rsidR="007146A4" w:rsidRPr="00A12F15" w:rsidRDefault="007146A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Borders>
              <w:bottom w:val="single" w:sz="4" w:space="0" w:color="auto"/>
            </w:tcBorders>
            <w:tcPrChange w:id="3063" w:author="morayoa" w:date="2013-06-11T11:24:00Z">
              <w:tcPr>
                <w:tcW w:w="3260" w:type="dxa"/>
                <w:gridSpan w:val="2"/>
                <w:tcBorders>
                  <w:bottom w:val="single" w:sz="4" w:space="0" w:color="auto"/>
                </w:tcBorders>
              </w:tcPr>
            </w:tcPrChange>
          </w:tcPr>
          <w:p w:rsidR="007146A4" w:rsidRPr="00A12F15" w:rsidRDefault="007146A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no indication/transmission of results and automatic operation is inhibited</w:t>
            </w:r>
          </w:p>
        </w:tc>
        <w:tc>
          <w:tcPr>
            <w:tcW w:w="850" w:type="dxa"/>
            <w:tcBorders>
              <w:bottom w:val="single" w:sz="4" w:space="0" w:color="auto"/>
            </w:tcBorders>
            <w:tcPrChange w:id="3064" w:author="morayoa" w:date="2013-06-11T11:24:00Z">
              <w:tcPr>
                <w:tcW w:w="850" w:type="dxa"/>
                <w:gridSpan w:val="2"/>
                <w:tcBorders>
                  <w:bottom w:val="single" w:sz="4" w:space="0" w:color="auto"/>
                </w:tcBorders>
              </w:tcPr>
            </w:tcPrChange>
          </w:tcPr>
          <w:p w:rsidR="007146A4" w:rsidRPr="00A12F15" w:rsidRDefault="007146A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bottom w:val="single" w:sz="4" w:space="0" w:color="auto"/>
            </w:tcBorders>
            <w:tcPrChange w:id="3065" w:author="morayoa" w:date="2013-06-11T11:24:00Z">
              <w:tcPr>
                <w:tcW w:w="709" w:type="dxa"/>
                <w:gridSpan w:val="2"/>
                <w:tcBorders>
                  <w:bottom w:val="single" w:sz="4" w:space="0" w:color="auto"/>
                </w:tcBorders>
              </w:tcPr>
            </w:tcPrChange>
          </w:tcPr>
          <w:p w:rsidR="007146A4" w:rsidRPr="00A12F15" w:rsidRDefault="007146A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Borders>
              <w:bottom w:val="single" w:sz="4" w:space="0" w:color="auto"/>
            </w:tcBorders>
            <w:tcPrChange w:id="3066" w:author="morayoa" w:date="2013-06-11T11:24:00Z">
              <w:tcPr>
                <w:tcW w:w="567" w:type="dxa"/>
                <w:gridSpan w:val="2"/>
                <w:tcBorders>
                  <w:bottom w:val="single" w:sz="4" w:space="0" w:color="auto"/>
                </w:tcBorders>
              </w:tcPr>
            </w:tcPrChange>
          </w:tcPr>
          <w:p w:rsidR="007146A4" w:rsidRPr="00A12F15" w:rsidRDefault="007146A4" w:rsidP="00E7071C">
            <w:pPr>
              <w:tabs>
                <w:tab w:val="left" w:pos="-720"/>
                <w:tab w:val="left" w:pos="0"/>
                <w:tab w:val="left" w:pos="259"/>
                <w:tab w:val="left" w:pos="604"/>
                <w:tab w:val="left" w:pos="816"/>
                <w:tab w:val="left" w:pos="1440"/>
              </w:tabs>
              <w:suppressAutoHyphens/>
              <w:spacing w:after="56"/>
              <w:rPr>
                <w:ins w:id="3067" w:author="morayoa" w:date="2013-06-06T15:31:00Z"/>
                <w:rFonts w:ascii="Arial" w:hAnsi="Arial" w:cs="Arial"/>
                <w:sz w:val="18"/>
                <w:szCs w:val="18"/>
              </w:rPr>
            </w:pPr>
          </w:p>
        </w:tc>
        <w:tc>
          <w:tcPr>
            <w:tcW w:w="1559" w:type="dxa"/>
            <w:tcBorders>
              <w:bottom w:val="single" w:sz="4" w:space="0" w:color="auto"/>
            </w:tcBorders>
            <w:tcPrChange w:id="3068" w:author="morayoa" w:date="2013-06-11T11:24:00Z">
              <w:tcPr>
                <w:tcW w:w="1559" w:type="dxa"/>
                <w:gridSpan w:val="2"/>
                <w:tcBorders>
                  <w:bottom w:val="single" w:sz="4" w:space="0" w:color="auto"/>
                </w:tcBorders>
              </w:tcPr>
            </w:tcPrChange>
          </w:tcPr>
          <w:p w:rsidR="007146A4" w:rsidRPr="00A12F15" w:rsidRDefault="007146A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7146A4" w:rsidRPr="00A12F15" w:rsidTr="003F2A7A">
        <w:tblPrEx>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3069" w:author="morayoa" w:date="2013-06-11T11:24:00Z">
            <w:tblPrEx>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3070" w:author="morayoa" w:date="2013-06-11T11:24:00Z">
            <w:trPr>
              <w:gridBefore w:val="1"/>
            </w:trPr>
          </w:trPrChange>
        </w:trPr>
        <w:tc>
          <w:tcPr>
            <w:tcW w:w="993" w:type="dxa"/>
            <w:tcBorders>
              <w:top w:val="nil"/>
              <w:bottom w:val="nil"/>
            </w:tcBorders>
            <w:tcPrChange w:id="3071" w:author="morayoa" w:date="2013-06-11T11:24:00Z">
              <w:tcPr>
                <w:tcW w:w="993" w:type="dxa"/>
                <w:gridSpan w:val="2"/>
                <w:tcBorders>
                  <w:top w:val="single" w:sz="4" w:space="0" w:color="auto"/>
                  <w:bottom w:val="single" w:sz="8" w:space="0" w:color="auto"/>
                </w:tcBorders>
              </w:tcPr>
            </w:tcPrChange>
          </w:tcPr>
          <w:p w:rsidR="007146A4" w:rsidRPr="00A12F15" w:rsidRDefault="007146A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4.5.4</w:t>
            </w:r>
          </w:p>
        </w:tc>
        <w:tc>
          <w:tcPr>
            <w:tcW w:w="1134" w:type="dxa"/>
            <w:tcBorders>
              <w:top w:val="single" w:sz="4" w:space="0" w:color="auto"/>
              <w:bottom w:val="single" w:sz="8" w:space="0" w:color="auto"/>
            </w:tcBorders>
            <w:tcPrChange w:id="3072" w:author="morayoa" w:date="2013-06-11T11:24:00Z">
              <w:tcPr>
                <w:tcW w:w="1134" w:type="dxa"/>
                <w:gridSpan w:val="2"/>
                <w:tcBorders>
                  <w:top w:val="single" w:sz="4" w:space="0" w:color="auto"/>
                  <w:bottom w:val="single" w:sz="8" w:space="0" w:color="auto"/>
                </w:tcBorders>
              </w:tcPr>
            </w:tcPrChange>
          </w:tcPr>
          <w:p w:rsidR="007146A4" w:rsidRPr="00A12F15" w:rsidRDefault="007146A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Observe</w:t>
            </w:r>
          </w:p>
        </w:tc>
        <w:tc>
          <w:tcPr>
            <w:tcW w:w="3260" w:type="dxa"/>
            <w:tcBorders>
              <w:top w:val="single" w:sz="4" w:space="0" w:color="auto"/>
            </w:tcBorders>
            <w:tcPrChange w:id="3073" w:author="morayoa" w:date="2013-06-11T11:24:00Z">
              <w:tcPr>
                <w:tcW w:w="3260" w:type="dxa"/>
                <w:gridSpan w:val="2"/>
                <w:tcBorders>
                  <w:top w:val="single" w:sz="4" w:space="0" w:color="auto"/>
                </w:tcBorders>
              </w:tcPr>
            </w:tcPrChange>
          </w:tcPr>
          <w:p w:rsidR="007146A4" w:rsidRPr="00A12F15" w:rsidRDefault="007146A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interface: does not affect metrological functions and instrument functions correctly</w:t>
            </w:r>
          </w:p>
        </w:tc>
        <w:tc>
          <w:tcPr>
            <w:tcW w:w="850" w:type="dxa"/>
            <w:tcBorders>
              <w:top w:val="single" w:sz="4" w:space="0" w:color="auto"/>
            </w:tcBorders>
            <w:tcPrChange w:id="3074" w:author="morayoa" w:date="2013-06-11T11:24:00Z">
              <w:tcPr>
                <w:tcW w:w="850" w:type="dxa"/>
                <w:gridSpan w:val="2"/>
                <w:tcBorders>
                  <w:top w:val="single" w:sz="4" w:space="0" w:color="auto"/>
                </w:tcBorders>
              </w:tcPr>
            </w:tcPrChange>
          </w:tcPr>
          <w:p w:rsidR="007146A4" w:rsidRPr="00A12F15" w:rsidRDefault="007146A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single" w:sz="4" w:space="0" w:color="auto"/>
            </w:tcBorders>
            <w:tcPrChange w:id="3075" w:author="morayoa" w:date="2013-06-11T11:24:00Z">
              <w:tcPr>
                <w:tcW w:w="709" w:type="dxa"/>
                <w:gridSpan w:val="2"/>
                <w:tcBorders>
                  <w:top w:val="single" w:sz="4" w:space="0" w:color="auto"/>
                </w:tcBorders>
              </w:tcPr>
            </w:tcPrChange>
          </w:tcPr>
          <w:p w:rsidR="007146A4" w:rsidRPr="00A12F15" w:rsidRDefault="007146A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Borders>
              <w:top w:val="single" w:sz="4" w:space="0" w:color="auto"/>
            </w:tcBorders>
            <w:tcPrChange w:id="3076" w:author="morayoa" w:date="2013-06-11T11:24:00Z">
              <w:tcPr>
                <w:tcW w:w="567" w:type="dxa"/>
                <w:gridSpan w:val="2"/>
                <w:tcBorders>
                  <w:top w:val="single" w:sz="4" w:space="0" w:color="auto"/>
                </w:tcBorders>
              </w:tcPr>
            </w:tcPrChange>
          </w:tcPr>
          <w:p w:rsidR="007146A4" w:rsidRPr="00A12F15" w:rsidRDefault="007146A4" w:rsidP="00E7071C">
            <w:pPr>
              <w:tabs>
                <w:tab w:val="left" w:pos="-720"/>
                <w:tab w:val="left" w:pos="0"/>
                <w:tab w:val="left" w:pos="259"/>
                <w:tab w:val="left" w:pos="604"/>
                <w:tab w:val="left" w:pos="816"/>
                <w:tab w:val="left" w:pos="1440"/>
              </w:tabs>
              <w:suppressAutoHyphens/>
              <w:spacing w:after="56"/>
              <w:rPr>
                <w:ins w:id="3077" w:author="morayoa" w:date="2013-06-06T15:31:00Z"/>
                <w:rFonts w:ascii="Arial" w:hAnsi="Arial" w:cs="Arial"/>
                <w:sz w:val="18"/>
                <w:szCs w:val="18"/>
              </w:rPr>
            </w:pPr>
          </w:p>
        </w:tc>
        <w:tc>
          <w:tcPr>
            <w:tcW w:w="1559" w:type="dxa"/>
            <w:tcBorders>
              <w:top w:val="single" w:sz="4" w:space="0" w:color="auto"/>
            </w:tcBorders>
            <w:tcPrChange w:id="3078" w:author="morayoa" w:date="2013-06-11T11:24:00Z">
              <w:tcPr>
                <w:tcW w:w="1559" w:type="dxa"/>
                <w:gridSpan w:val="2"/>
                <w:tcBorders>
                  <w:top w:val="single" w:sz="4" w:space="0" w:color="auto"/>
                </w:tcBorders>
              </w:tcPr>
            </w:tcPrChange>
          </w:tcPr>
          <w:p w:rsidR="007146A4" w:rsidRPr="00A12F15" w:rsidRDefault="007146A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8314D7" w:rsidRPr="00A12F15" w:rsidTr="003F2A7A">
        <w:tblPrEx>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3079" w:author="morayoa" w:date="2013-06-11T11:24:00Z">
            <w:tblPrEx>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Height w:val="303"/>
          <w:trPrChange w:id="3080" w:author="morayoa" w:date="2013-06-11T11:24:00Z">
            <w:trPr>
              <w:gridBefore w:val="1"/>
              <w:trHeight w:val="303"/>
            </w:trPr>
          </w:trPrChange>
        </w:trPr>
        <w:tc>
          <w:tcPr>
            <w:tcW w:w="993" w:type="dxa"/>
            <w:tcBorders>
              <w:top w:val="nil"/>
              <w:bottom w:val="nil"/>
            </w:tcBorders>
            <w:tcPrChange w:id="3081" w:author="morayoa" w:date="2013-06-11T11:24:00Z">
              <w:tcPr>
                <w:tcW w:w="993" w:type="dxa"/>
                <w:gridSpan w:val="2"/>
                <w:tcBorders>
                  <w:bottom w:val="nil"/>
                </w:tcBorders>
              </w:tcPr>
            </w:tcPrChange>
          </w:tcPr>
          <w:p w:rsidR="008314D7" w:rsidRPr="00A12F15" w:rsidRDefault="008314D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 xml:space="preserve">4.5.4  </w:t>
            </w:r>
          </w:p>
        </w:tc>
        <w:tc>
          <w:tcPr>
            <w:tcW w:w="1134" w:type="dxa"/>
            <w:vMerge w:val="restart"/>
            <w:tcPrChange w:id="3082" w:author="morayoa" w:date="2013-06-11T11:24:00Z">
              <w:tcPr>
                <w:tcW w:w="1134" w:type="dxa"/>
                <w:gridSpan w:val="2"/>
                <w:vMerge w:val="restart"/>
              </w:tcPr>
            </w:tcPrChange>
          </w:tcPr>
          <w:p w:rsidR="008314D7" w:rsidRPr="00A12F15" w:rsidRDefault="008314D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 xml:space="preserve">A.7.2.4 A.7.2.5 </w:t>
            </w:r>
          </w:p>
        </w:tc>
        <w:tc>
          <w:tcPr>
            <w:tcW w:w="3260" w:type="dxa"/>
            <w:tcPrChange w:id="3083" w:author="morayoa" w:date="2013-06-11T11:24:00Z">
              <w:tcPr>
                <w:tcW w:w="3260" w:type="dxa"/>
                <w:gridSpan w:val="2"/>
              </w:tcPr>
            </w:tcPrChange>
          </w:tcPr>
          <w:p w:rsidR="008314D7" w:rsidRPr="00A12F15" w:rsidRDefault="008314D7" w:rsidP="00111CE8">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 xml:space="preserve">mains </w:t>
            </w:r>
            <w:r>
              <w:rPr>
                <w:rFonts w:ascii="Arial" w:hAnsi="Arial" w:cs="Arial"/>
                <w:sz w:val="18"/>
                <w:szCs w:val="18"/>
              </w:rPr>
              <w:t xml:space="preserve">electrical power </w:t>
            </w:r>
            <w:r w:rsidRPr="00A12F15">
              <w:rPr>
                <w:rFonts w:ascii="Arial" w:hAnsi="Arial" w:cs="Arial"/>
                <w:sz w:val="18"/>
                <w:szCs w:val="18"/>
              </w:rPr>
              <w:t xml:space="preserve">supply </w:t>
            </w:r>
            <w:r>
              <w:rPr>
                <w:rFonts w:ascii="Arial" w:hAnsi="Arial" w:cs="Arial"/>
                <w:sz w:val="18"/>
                <w:szCs w:val="18"/>
              </w:rPr>
              <w:t>failure</w:t>
            </w:r>
            <w:r w:rsidRPr="00A12F15">
              <w:rPr>
                <w:rFonts w:ascii="Arial" w:hAnsi="Arial" w:cs="Arial"/>
                <w:sz w:val="18"/>
                <w:szCs w:val="18"/>
              </w:rPr>
              <w:t>:</w:t>
            </w:r>
          </w:p>
        </w:tc>
        <w:tc>
          <w:tcPr>
            <w:tcW w:w="850" w:type="dxa"/>
            <w:tcPrChange w:id="3084" w:author="morayoa" w:date="2013-06-11T11:24:00Z">
              <w:tcPr>
                <w:tcW w:w="850" w:type="dxa"/>
                <w:gridSpan w:val="2"/>
              </w:tcPr>
            </w:tcPrChange>
          </w:tcPr>
          <w:p w:rsidR="008314D7" w:rsidRPr="00A12F15" w:rsidRDefault="008314D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Change w:id="3085" w:author="morayoa" w:date="2013-06-11T11:24:00Z">
              <w:tcPr>
                <w:tcW w:w="709" w:type="dxa"/>
                <w:gridSpan w:val="2"/>
              </w:tcPr>
            </w:tcPrChange>
          </w:tcPr>
          <w:p w:rsidR="008314D7" w:rsidRPr="00A12F15" w:rsidRDefault="008314D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PrChange w:id="3086" w:author="morayoa" w:date="2013-06-11T11:24:00Z">
              <w:tcPr>
                <w:tcW w:w="567" w:type="dxa"/>
                <w:gridSpan w:val="2"/>
              </w:tcPr>
            </w:tcPrChange>
          </w:tcPr>
          <w:p w:rsidR="008314D7" w:rsidRPr="00A12F15" w:rsidRDefault="008314D7" w:rsidP="00E7071C">
            <w:pPr>
              <w:tabs>
                <w:tab w:val="left" w:pos="-720"/>
                <w:tab w:val="left" w:pos="0"/>
                <w:tab w:val="left" w:pos="259"/>
                <w:tab w:val="left" w:pos="604"/>
                <w:tab w:val="left" w:pos="816"/>
                <w:tab w:val="left" w:pos="1440"/>
              </w:tabs>
              <w:suppressAutoHyphens/>
              <w:spacing w:after="56"/>
              <w:rPr>
                <w:ins w:id="3087" w:author="morayoa" w:date="2013-06-06T15:31:00Z"/>
                <w:rFonts w:ascii="Arial" w:hAnsi="Arial" w:cs="Arial"/>
                <w:sz w:val="18"/>
                <w:szCs w:val="18"/>
              </w:rPr>
            </w:pPr>
          </w:p>
        </w:tc>
        <w:tc>
          <w:tcPr>
            <w:tcW w:w="1559" w:type="dxa"/>
            <w:tcPrChange w:id="3088" w:author="morayoa" w:date="2013-06-11T11:24:00Z">
              <w:tcPr>
                <w:tcW w:w="1559" w:type="dxa"/>
                <w:gridSpan w:val="2"/>
              </w:tcPr>
            </w:tcPrChange>
          </w:tcPr>
          <w:p w:rsidR="008314D7" w:rsidRPr="00A12F15" w:rsidRDefault="008314D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8314D7" w:rsidRPr="00A12F15" w:rsidTr="00E86404">
        <w:tc>
          <w:tcPr>
            <w:tcW w:w="993" w:type="dxa"/>
            <w:tcBorders>
              <w:top w:val="nil"/>
              <w:bottom w:val="nil"/>
            </w:tcBorders>
          </w:tcPr>
          <w:p w:rsidR="008314D7" w:rsidRPr="00A12F15" w:rsidRDefault="008314D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vMerge/>
            <w:tcBorders>
              <w:bottom w:val="nil"/>
            </w:tcBorders>
          </w:tcPr>
          <w:p w:rsidR="008314D7" w:rsidRPr="00A12F15" w:rsidRDefault="008314D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8314D7" w:rsidRPr="00A12F15" w:rsidRDefault="008314D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 xml:space="preserve">retain the metrological information contained in the belt </w:t>
            </w:r>
            <w:proofErr w:type="spellStart"/>
            <w:r w:rsidRPr="00A12F15">
              <w:rPr>
                <w:rFonts w:ascii="Arial" w:hAnsi="Arial" w:cs="Arial"/>
                <w:sz w:val="18"/>
                <w:szCs w:val="18"/>
              </w:rPr>
              <w:t>weigher</w:t>
            </w:r>
            <w:proofErr w:type="spellEnd"/>
            <w:r w:rsidRPr="00A12F15">
              <w:rPr>
                <w:rFonts w:ascii="Arial" w:hAnsi="Arial" w:cs="Arial"/>
                <w:sz w:val="18"/>
                <w:szCs w:val="18"/>
              </w:rPr>
              <w:t xml:space="preserve"> at the time of failure for at least 24 hours; and</w:t>
            </w:r>
          </w:p>
        </w:tc>
        <w:tc>
          <w:tcPr>
            <w:tcW w:w="850" w:type="dxa"/>
          </w:tcPr>
          <w:p w:rsidR="008314D7" w:rsidRPr="00A12F15" w:rsidRDefault="008314D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8314D7" w:rsidRPr="00A12F15" w:rsidRDefault="008314D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Pr>
          <w:p w:rsidR="008314D7" w:rsidRPr="00A12F15" w:rsidRDefault="008314D7" w:rsidP="00E7071C">
            <w:pPr>
              <w:tabs>
                <w:tab w:val="left" w:pos="-720"/>
                <w:tab w:val="left" w:pos="0"/>
                <w:tab w:val="left" w:pos="259"/>
                <w:tab w:val="left" w:pos="604"/>
                <w:tab w:val="left" w:pos="816"/>
                <w:tab w:val="left" w:pos="1440"/>
              </w:tabs>
              <w:suppressAutoHyphens/>
              <w:spacing w:after="56"/>
              <w:rPr>
                <w:ins w:id="3089" w:author="morayoa" w:date="2013-06-06T15:31:00Z"/>
                <w:rFonts w:ascii="Arial" w:hAnsi="Arial" w:cs="Arial"/>
                <w:sz w:val="18"/>
                <w:szCs w:val="18"/>
              </w:rPr>
            </w:pPr>
          </w:p>
        </w:tc>
        <w:tc>
          <w:tcPr>
            <w:tcW w:w="1559" w:type="dxa"/>
          </w:tcPr>
          <w:p w:rsidR="008314D7" w:rsidRPr="00A12F15" w:rsidRDefault="008314D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7146A4" w:rsidRPr="00A12F15" w:rsidTr="00177D17">
        <w:tc>
          <w:tcPr>
            <w:tcW w:w="993" w:type="dxa"/>
            <w:tcBorders>
              <w:top w:val="nil"/>
              <w:bottom w:val="nil"/>
            </w:tcBorders>
          </w:tcPr>
          <w:p w:rsidR="007146A4" w:rsidRPr="00A12F15" w:rsidRDefault="007146A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7146A4" w:rsidRPr="00A12F15" w:rsidRDefault="007146A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7146A4" w:rsidRPr="00A12F15" w:rsidRDefault="007146A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roofErr w:type="gramStart"/>
            <w:r w:rsidRPr="00A12F15">
              <w:rPr>
                <w:rFonts w:ascii="Arial" w:hAnsi="Arial" w:cs="Arial"/>
                <w:sz w:val="18"/>
                <w:szCs w:val="18"/>
              </w:rPr>
              <w:t>is</w:t>
            </w:r>
            <w:proofErr w:type="gramEnd"/>
            <w:r w:rsidRPr="00A12F15">
              <w:rPr>
                <w:rFonts w:ascii="Arial" w:hAnsi="Arial" w:cs="Arial"/>
                <w:sz w:val="18"/>
                <w:szCs w:val="18"/>
              </w:rPr>
              <w:t xml:space="preserve"> capable of indicating that information for at least 5 minutes following </w:t>
            </w:r>
            <w:proofErr w:type="spellStart"/>
            <w:r w:rsidRPr="00A12F15">
              <w:rPr>
                <w:rFonts w:ascii="Arial" w:hAnsi="Arial" w:cs="Arial"/>
                <w:sz w:val="18"/>
                <w:szCs w:val="18"/>
              </w:rPr>
              <w:t>energization</w:t>
            </w:r>
            <w:proofErr w:type="spellEnd"/>
            <w:r w:rsidRPr="00A12F15">
              <w:rPr>
                <w:rFonts w:ascii="Arial" w:hAnsi="Arial" w:cs="Arial"/>
                <w:sz w:val="18"/>
                <w:szCs w:val="18"/>
              </w:rPr>
              <w:t xml:space="preserve"> during the 24-hour period.</w:t>
            </w:r>
          </w:p>
        </w:tc>
        <w:tc>
          <w:tcPr>
            <w:tcW w:w="850" w:type="dxa"/>
          </w:tcPr>
          <w:p w:rsidR="007146A4" w:rsidRPr="00A12F15" w:rsidRDefault="007146A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7146A4" w:rsidRPr="00A12F15" w:rsidRDefault="007146A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Pr>
          <w:p w:rsidR="007146A4" w:rsidRPr="00A12F15" w:rsidRDefault="007146A4" w:rsidP="00E7071C">
            <w:pPr>
              <w:tabs>
                <w:tab w:val="left" w:pos="-720"/>
                <w:tab w:val="left" w:pos="0"/>
                <w:tab w:val="left" w:pos="259"/>
                <w:tab w:val="left" w:pos="604"/>
                <w:tab w:val="left" w:pos="816"/>
                <w:tab w:val="left" w:pos="1440"/>
              </w:tabs>
              <w:suppressAutoHyphens/>
              <w:spacing w:after="56"/>
              <w:rPr>
                <w:ins w:id="3090" w:author="morayoa" w:date="2013-06-06T15:31:00Z"/>
                <w:rFonts w:ascii="Arial" w:hAnsi="Arial" w:cs="Arial"/>
                <w:sz w:val="18"/>
                <w:szCs w:val="18"/>
              </w:rPr>
            </w:pPr>
          </w:p>
        </w:tc>
        <w:tc>
          <w:tcPr>
            <w:tcW w:w="1559" w:type="dxa"/>
          </w:tcPr>
          <w:p w:rsidR="007146A4" w:rsidRPr="00A12F15" w:rsidRDefault="007146A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7146A4" w:rsidRPr="00A12F15" w:rsidTr="00177D17">
        <w:tc>
          <w:tcPr>
            <w:tcW w:w="993" w:type="dxa"/>
            <w:tcBorders>
              <w:top w:val="nil"/>
            </w:tcBorders>
          </w:tcPr>
          <w:p w:rsidR="007146A4" w:rsidRPr="00A12F15" w:rsidRDefault="007146A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tcBorders>
          </w:tcPr>
          <w:p w:rsidR="007146A4" w:rsidRPr="00A12F15" w:rsidRDefault="007146A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7146A4" w:rsidRPr="00A12F15" w:rsidRDefault="008314D7" w:rsidP="008314D7">
            <w:pPr>
              <w:tabs>
                <w:tab w:val="left" w:pos="-720"/>
                <w:tab w:val="left" w:pos="0"/>
                <w:tab w:val="left" w:pos="259"/>
                <w:tab w:val="left" w:pos="604"/>
                <w:tab w:val="left" w:pos="816"/>
                <w:tab w:val="left" w:pos="1440"/>
              </w:tabs>
              <w:suppressAutoHyphens/>
              <w:spacing w:after="56"/>
              <w:rPr>
                <w:rFonts w:ascii="Arial" w:hAnsi="Arial" w:cs="Arial"/>
                <w:sz w:val="18"/>
                <w:szCs w:val="18"/>
              </w:rPr>
            </w:pPr>
            <w:r>
              <w:rPr>
                <w:rFonts w:ascii="Arial" w:hAnsi="Arial" w:cs="Arial"/>
                <w:sz w:val="18"/>
                <w:szCs w:val="18"/>
              </w:rPr>
              <w:t>S</w:t>
            </w:r>
            <w:r w:rsidR="007146A4" w:rsidRPr="00A12F15">
              <w:rPr>
                <w:rFonts w:ascii="Arial" w:hAnsi="Arial" w:cs="Arial"/>
                <w:sz w:val="18"/>
                <w:szCs w:val="18"/>
              </w:rPr>
              <w:t>witch-over to emergency power supply shall not cause a significant fault</w:t>
            </w:r>
          </w:p>
        </w:tc>
        <w:tc>
          <w:tcPr>
            <w:tcW w:w="850" w:type="dxa"/>
          </w:tcPr>
          <w:p w:rsidR="007146A4" w:rsidRPr="00A12F15" w:rsidRDefault="007146A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7146A4" w:rsidRPr="00A12F15" w:rsidRDefault="007146A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Pr>
          <w:p w:rsidR="007146A4" w:rsidRPr="00A12F15" w:rsidRDefault="007146A4" w:rsidP="00E7071C">
            <w:pPr>
              <w:tabs>
                <w:tab w:val="left" w:pos="-720"/>
                <w:tab w:val="left" w:pos="0"/>
                <w:tab w:val="left" w:pos="259"/>
                <w:tab w:val="left" w:pos="604"/>
                <w:tab w:val="left" w:pos="816"/>
                <w:tab w:val="left" w:pos="1440"/>
              </w:tabs>
              <w:suppressAutoHyphens/>
              <w:spacing w:after="56"/>
              <w:rPr>
                <w:ins w:id="3091" w:author="morayoa" w:date="2013-06-06T15:31:00Z"/>
                <w:rFonts w:ascii="Arial" w:hAnsi="Arial" w:cs="Arial"/>
                <w:sz w:val="18"/>
                <w:szCs w:val="18"/>
              </w:rPr>
            </w:pPr>
          </w:p>
        </w:tc>
        <w:tc>
          <w:tcPr>
            <w:tcW w:w="1559" w:type="dxa"/>
          </w:tcPr>
          <w:p w:rsidR="007146A4" w:rsidRPr="00A12F15" w:rsidRDefault="007146A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bl>
    <w:p w:rsidR="0080427F" w:rsidRPr="00A12F15" w:rsidRDefault="0080427F">
      <w:pPr>
        <w:rPr>
          <w:rFonts w:ascii="Arial" w:hAnsi="Arial" w:cs="Arial"/>
          <w:sz w:val="18"/>
          <w:szCs w:val="18"/>
        </w:rPr>
      </w:pPr>
      <w:r w:rsidRPr="00A12F15">
        <w:rPr>
          <w:rFonts w:ascii="Arial" w:hAnsi="Arial" w:cs="Arial"/>
          <w:sz w:val="18"/>
          <w:szCs w:val="18"/>
        </w:rPr>
        <w:br w:type="page"/>
      </w:r>
    </w:p>
    <w:tbl>
      <w:tblPr>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
      <w:tblGrid>
        <w:gridCol w:w="993"/>
        <w:gridCol w:w="1134"/>
        <w:gridCol w:w="3260"/>
        <w:gridCol w:w="850"/>
        <w:gridCol w:w="709"/>
        <w:gridCol w:w="567"/>
        <w:gridCol w:w="1559"/>
      </w:tblGrid>
      <w:tr w:rsidR="00A4604D" w:rsidRPr="00A12F15" w:rsidTr="00177D17">
        <w:tc>
          <w:tcPr>
            <w:tcW w:w="993" w:type="dxa"/>
            <w:tcBorders>
              <w:bottom w:val="single" w:sz="8" w:space="0" w:color="auto"/>
            </w:tcBorders>
          </w:tcPr>
          <w:p w:rsidR="00A4604D" w:rsidRPr="00A12F15" w:rsidRDefault="00FC47BA" w:rsidP="0080427F">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b/>
                <w:sz w:val="18"/>
                <w:szCs w:val="18"/>
              </w:rPr>
              <w:fldChar w:fldCharType="begin"/>
            </w:r>
            <w:r w:rsidR="00A4604D" w:rsidRPr="00A12F15">
              <w:rPr>
                <w:rFonts w:ascii="Arial" w:hAnsi="Arial" w:cs="Arial"/>
                <w:b/>
                <w:sz w:val="18"/>
                <w:szCs w:val="18"/>
              </w:rPr>
              <w:instrText xml:space="preserve">PRIVATE </w:instrText>
            </w:r>
            <w:r w:rsidRPr="00A12F15">
              <w:rPr>
                <w:rFonts w:ascii="Arial" w:hAnsi="Arial" w:cs="Arial"/>
                <w:b/>
                <w:sz w:val="18"/>
                <w:szCs w:val="18"/>
              </w:rPr>
              <w:fldChar w:fldCharType="end"/>
            </w:r>
          </w:p>
          <w:p w:rsidR="00A4604D" w:rsidRPr="00A12F15" w:rsidRDefault="00A4604D" w:rsidP="0080427F">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b/>
                <w:sz w:val="18"/>
                <w:szCs w:val="18"/>
              </w:rPr>
              <w:t>R 50-1</w:t>
            </w:r>
          </w:p>
        </w:tc>
        <w:tc>
          <w:tcPr>
            <w:tcW w:w="1134" w:type="dxa"/>
            <w:tcBorders>
              <w:bottom w:val="single" w:sz="8" w:space="0" w:color="auto"/>
            </w:tcBorders>
          </w:tcPr>
          <w:p w:rsidR="00A4604D" w:rsidRPr="00A12F15" w:rsidRDefault="00A4604D" w:rsidP="0080427F">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b/>
                <w:sz w:val="18"/>
                <w:szCs w:val="18"/>
              </w:rPr>
              <w:t>Test</w:t>
            </w:r>
          </w:p>
          <w:p w:rsidR="00A4604D" w:rsidRPr="00A12F15" w:rsidRDefault="00A4604D" w:rsidP="0080427F">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b/>
                <w:sz w:val="18"/>
                <w:szCs w:val="18"/>
              </w:rPr>
              <w:t>procedure</w:t>
            </w:r>
          </w:p>
        </w:tc>
        <w:tc>
          <w:tcPr>
            <w:tcW w:w="3260" w:type="dxa"/>
          </w:tcPr>
          <w:p w:rsidR="00A4604D" w:rsidRPr="00A12F15" w:rsidRDefault="00A4604D" w:rsidP="0080427F">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b/>
                <w:sz w:val="18"/>
                <w:szCs w:val="18"/>
              </w:rPr>
              <w:t xml:space="preserve">Belt </w:t>
            </w:r>
            <w:proofErr w:type="spellStart"/>
            <w:r w:rsidRPr="00A12F15">
              <w:rPr>
                <w:rFonts w:ascii="Arial" w:hAnsi="Arial" w:cs="Arial"/>
                <w:b/>
                <w:sz w:val="18"/>
                <w:szCs w:val="18"/>
              </w:rPr>
              <w:t>weighers</w:t>
            </w:r>
            <w:proofErr w:type="spellEnd"/>
          </w:p>
          <w:p w:rsidR="00A4604D" w:rsidRPr="00A12F15" w:rsidRDefault="00A4604D" w:rsidP="0080427F">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b/>
                <w:sz w:val="18"/>
                <w:szCs w:val="18"/>
              </w:rPr>
              <w:t>Checklist</w:t>
            </w:r>
          </w:p>
        </w:tc>
        <w:tc>
          <w:tcPr>
            <w:tcW w:w="850" w:type="dxa"/>
          </w:tcPr>
          <w:p w:rsidR="00A4604D" w:rsidRPr="00A12F15" w:rsidRDefault="00A4604D" w:rsidP="0080427F">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b/>
                <w:sz w:val="18"/>
                <w:szCs w:val="18"/>
              </w:rPr>
              <w:t>Passed</w:t>
            </w:r>
          </w:p>
        </w:tc>
        <w:tc>
          <w:tcPr>
            <w:tcW w:w="709" w:type="dxa"/>
          </w:tcPr>
          <w:p w:rsidR="00A4604D" w:rsidRPr="00A12F15" w:rsidRDefault="00A4604D" w:rsidP="0080427F">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b/>
                <w:sz w:val="18"/>
                <w:szCs w:val="18"/>
              </w:rPr>
              <w:t>Failed</w:t>
            </w:r>
          </w:p>
        </w:tc>
        <w:tc>
          <w:tcPr>
            <w:tcW w:w="567" w:type="dxa"/>
          </w:tcPr>
          <w:p w:rsidR="00A4604D" w:rsidRPr="00A12F15" w:rsidDel="00DC255E" w:rsidRDefault="005B530A" w:rsidP="0080427F">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ins w:id="3092" w:author="morayoa" w:date="2013-06-06T15:40:00Z">
              <w:r>
                <w:rPr>
                  <w:rFonts w:ascii="Arial" w:hAnsi="Arial" w:cs="Arial"/>
                  <w:b/>
                  <w:sz w:val="18"/>
                  <w:szCs w:val="18"/>
                </w:rPr>
                <w:t>N/A</w:t>
              </w:r>
            </w:ins>
          </w:p>
        </w:tc>
        <w:tc>
          <w:tcPr>
            <w:tcW w:w="1559" w:type="dxa"/>
          </w:tcPr>
          <w:p w:rsidR="00A4604D" w:rsidRPr="00A12F15" w:rsidRDefault="00A4604D" w:rsidP="0080427F">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del w:id="3093" w:author="morayoa" w:date="2013-06-06T09:05:00Z">
              <w:r w:rsidRPr="00A12F15" w:rsidDel="00DC255E">
                <w:rPr>
                  <w:rFonts w:ascii="Arial" w:hAnsi="Arial" w:cs="Arial"/>
                  <w:b/>
                  <w:sz w:val="18"/>
                  <w:szCs w:val="18"/>
                </w:rPr>
                <w:delText>Remarks</w:delText>
              </w:r>
            </w:del>
            <w:ins w:id="3094" w:author="morayoa" w:date="2013-06-06T09:05:00Z">
              <w:r>
                <w:rPr>
                  <w:rFonts w:ascii="Arial" w:hAnsi="Arial" w:cs="Arial"/>
                  <w:b/>
                  <w:sz w:val="18"/>
                  <w:szCs w:val="18"/>
                </w:rPr>
                <w:t>Observations</w:t>
              </w:r>
            </w:ins>
            <w:fldSimple w:instr=" NOTEREF _Ref324497122 \f \h  \* MERGEFORMAT ">
              <w:ins w:id="3095" w:author="morayoa" w:date="2013-06-14T14:16:00Z">
                <w:r w:rsidR="00FC47BA" w:rsidRPr="00FC47BA">
                  <w:rPr>
                    <w:rStyle w:val="FootnoteReference"/>
                    <w:rFonts w:ascii="Arial" w:hAnsi="Arial" w:cs="Arial"/>
                    <w:sz w:val="18"/>
                    <w:szCs w:val="18"/>
                    <w:rPrChange w:id="3096" w:author="morayoa" w:date="2013-06-14T14:16:00Z">
                      <w:rPr/>
                    </w:rPrChange>
                  </w:rPr>
                  <w:t>3</w:t>
                </w:r>
              </w:ins>
              <w:del w:id="3097" w:author="morayoa" w:date="2013-06-05T13:45:00Z">
                <w:r w:rsidRPr="00FD5CAF" w:rsidDel="000A507D">
                  <w:rPr>
                    <w:rStyle w:val="FootnoteReference"/>
                    <w:rFonts w:ascii="Arial" w:hAnsi="Arial" w:cs="Arial"/>
                    <w:sz w:val="18"/>
                    <w:szCs w:val="18"/>
                  </w:rPr>
                  <w:delText>3</w:delText>
                </w:r>
              </w:del>
            </w:fldSimple>
          </w:p>
        </w:tc>
      </w:tr>
      <w:tr w:rsidR="00A4604D" w:rsidRPr="00A12F15" w:rsidTr="00177D17">
        <w:tc>
          <w:tcPr>
            <w:tcW w:w="993" w:type="dxa"/>
            <w:tcBorders>
              <w:bottom w:val="nil"/>
            </w:tcBorders>
          </w:tcPr>
          <w:p w:rsidR="00A4604D" w:rsidRPr="00A12F15" w:rsidRDefault="00A4604D"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4.5.5</w:t>
            </w:r>
          </w:p>
        </w:tc>
        <w:tc>
          <w:tcPr>
            <w:tcW w:w="1134" w:type="dxa"/>
            <w:tcBorders>
              <w:bottom w:val="nil"/>
            </w:tcBorders>
          </w:tcPr>
          <w:p w:rsidR="00A4604D" w:rsidRPr="00A12F15" w:rsidRDefault="00A4604D"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A.7.2.6</w:t>
            </w:r>
          </w:p>
        </w:tc>
        <w:tc>
          <w:tcPr>
            <w:tcW w:w="3260" w:type="dxa"/>
          </w:tcPr>
          <w:p w:rsidR="00A4604D" w:rsidRPr="00A12F15" w:rsidRDefault="00A4604D" w:rsidP="00C55F5B">
            <w:pPr>
              <w:tabs>
                <w:tab w:val="left" w:pos="0"/>
              </w:tabs>
              <w:rPr>
                <w:rFonts w:ascii="Arial" w:hAnsi="Arial" w:cs="Arial"/>
                <w:sz w:val="18"/>
                <w:szCs w:val="18"/>
              </w:rPr>
            </w:pPr>
            <w:r w:rsidRPr="00A12F15">
              <w:rPr>
                <w:rFonts w:ascii="Arial" w:hAnsi="Arial" w:cs="Arial"/>
                <w:sz w:val="18"/>
                <w:szCs w:val="18"/>
              </w:rPr>
              <w:t xml:space="preserve">Battery </w:t>
            </w:r>
            <w:r>
              <w:rPr>
                <w:rFonts w:ascii="Arial" w:hAnsi="Arial" w:cs="Arial"/>
                <w:sz w:val="18"/>
                <w:szCs w:val="18"/>
              </w:rPr>
              <w:t>power supply failure</w:t>
            </w:r>
            <w:r w:rsidRPr="00A12F15">
              <w:rPr>
                <w:rFonts w:ascii="Arial" w:hAnsi="Arial" w:cs="Arial"/>
                <w:sz w:val="18"/>
                <w:szCs w:val="18"/>
              </w:rPr>
              <w:t>:</w:t>
            </w:r>
          </w:p>
        </w:tc>
        <w:tc>
          <w:tcPr>
            <w:tcW w:w="850" w:type="dxa"/>
          </w:tcPr>
          <w:p w:rsidR="00A4604D" w:rsidRPr="00A12F15" w:rsidRDefault="00A4604D"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A4604D" w:rsidRPr="00A12F15" w:rsidRDefault="00A4604D"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Pr>
          <w:p w:rsidR="00A4604D" w:rsidRPr="00A12F15" w:rsidRDefault="00A4604D" w:rsidP="00E7071C">
            <w:pPr>
              <w:tabs>
                <w:tab w:val="left" w:pos="-720"/>
                <w:tab w:val="left" w:pos="0"/>
                <w:tab w:val="left" w:pos="259"/>
                <w:tab w:val="left" w:pos="604"/>
                <w:tab w:val="left" w:pos="816"/>
                <w:tab w:val="left" w:pos="1440"/>
              </w:tabs>
              <w:suppressAutoHyphens/>
              <w:spacing w:after="56"/>
              <w:rPr>
                <w:ins w:id="3098" w:author="morayoa" w:date="2013-06-06T15:33:00Z"/>
                <w:rFonts w:ascii="Arial" w:hAnsi="Arial" w:cs="Arial"/>
                <w:sz w:val="18"/>
                <w:szCs w:val="18"/>
              </w:rPr>
            </w:pPr>
          </w:p>
        </w:tc>
        <w:tc>
          <w:tcPr>
            <w:tcW w:w="1559" w:type="dxa"/>
          </w:tcPr>
          <w:p w:rsidR="00A4604D" w:rsidRPr="00A12F15" w:rsidRDefault="00A4604D"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A4604D" w:rsidRPr="00A12F15" w:rsidTr="00177D17">
        <w:tc>
          <w:tcPr>
            <w:tcW w:w="993" w:type="dxa"/>
            <w:tcBorders>
              <w:top w:val="nil"/>
              <w:bottom w:val="nil"/>
            </w:tcBorders>
          </w:tcPr>
          <w:p w:rsidR="00A4604D" w:rsidRPr="00A12F15" w:rsidRDefault="00A4604D"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A4604D" w:rsidRPr="00A12F15" w:rsidRDefault="00A4604D"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A4604D">
            <w:pPr>
              <w:numPr>
                <w:ilvl w:val="0"/>
                <w:numId w:val="40"/>
              </w:numPr>
              <w:ind w:left="342" w:hanging="284"/>
              <w:rPr>
                <w:rFonts w:ascii="Arial" w:hAnsi="Arial" w:cs="Arial"/>
                <w:sz w:val="18"/>
                <w:szCs w:val="18"/>
              </w:rPr>
              <w:pPrChange w:id="3099" w:author="morayoa" w:date="2013-06-14T13:59:00Z">
                <w:pPr>
                  <w:numPr>
                    <w:numId w:val="41"/>
                  </w:numPr>
                  <w:ind w:left="342" w:hanging="284"/>
                </w:pPr>
              </w:pPrChange>
            </w:pPr>
            <w:r w:rsidRPr="00A12F15">
              <w:rPr>
                <w:rFonts w:ascii="Arial" w:hAnsi="Arial" w:cs="Arial"/>
                <w:sz w:val="18"/>
                <w:szCs w:val="18"/>
              </w:rPr>
              <w:t>whenever the voltage drops below the manufacturer’s specified minimum value, either continue to function correctly or is automatically put out of service;</w:t>
            </w:r>
          </w:p>
        </w:tc>
        <w:tc>
          <w:tcPr>
            <w:tcW w:w="850" w:type="dxa"/>
          </w:tcPr>
          <w:p w:rsidR="00A4604D" w:rsidRPr="00A12F15" w:rsidRDefault="00A4604D"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A4604D" w:rsidRPr="00A12F15" w:rsidRDefault="00A4604D"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Pr>
          <w:p w:rsidR="00A4604D" w:rsidRPr="00A12F15" w:rsidRDefault="00A4604D" w:rsidP="00E7071C">
            <w:pPr>
              <w:tabs>
                <w:tab w:val="left" w:pos="-720"/>
                <w:tab w:val="left" w:pos="0"/>
                <w:tab w:val="left" w:pos="259"/>
                <w:tab w:val="left" w:pos="604"/>
                <w:tab w:val="left" w:pos="816"/>
                <w:tab w:val="left" w:pos="1440"/>
              </w:tabs>
              <w:suppressAutoHyphens/>
              <w:spacing w:after="56"/>
              <w:rPr>
                <w:ins w:id="3100" w:author="morayoa" w:date="2013-06-06T15:33:00Z"/>
                <w:rFonts w:ascii="Arial" w:hAnsi="Arial" w:cs="Arial"/>
                <w:sz w:val="18"/>
                <w:szCs w:val="18"/>
              </w:rPr>
            </w:pPr>
          </w:p>
        </w:tc>
        <w:tc>
          <w:tcPr>
            <w:tcW w:w="1559" w:type="dxa"/>
          </w:tcPr>
          <w:p w:rsidR="00A4604D" w:rsidRPr="00A12F15" w:rsidRDefault="00A4604D"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A4604D" w:rsidRPr="00A12F15" w:rsidTr="00177D17">
        <w:tc>
          <w:tcPr>
            <w:tcW w:w="993" w:type="dxa"/>
            <w:tcBorders>
              <w:top w:val="nil"/>
              <w:bottom w:val="nil"/>
            </w:tcBorders>
          </w:tcPr>
          <w:p w:rsidR="00A4604D" w:rsidRPr="00A12F15" w:rsidRDefault="00A4604D"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A4604D" w:rsidRPr="00A12F15" w:rsidRDefault="00A4604D"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A4604D">
            <w:pPr>
              <w:numPr>
                <w:ilvl w:val="0"/>
                <w:numId w:val="40"/>
              </w:numPr>
              <w:ind w:left="342" w:hanging="284"/>
              <w:rPr>
                <w:rFonts w:ascii="Arial" w:hAnsi="Arial" w:cs="Arial"/>
                <w:sz w:val="18"/>
                <w:szCs w:val="18"/>
              </w:rPr>
              <w:pPrChange w:id="3101" w:author="morayoa" w:date="2013-06-14T13:59:00Z">
                <w:pPr>
                  <w:numPr>
                    <w:numId w:val="41"/>
                  </w:numPr>
                  <w:ind w:left="342" w:hanging="284"/>
                </w:pPr>
              </w:pPrChange>
            </w:pPr>
            <w:r w:rsidRPr="00A12F15">
              <w:rPr>
                <w:rFonts w:ascii="Arial" w:hAnsi="Arial" w:cs="Arial"/>
                <w:sz w:val="18"/>
                <w:szCs w:val="18"/>
              </w:rPr>
              <w:t xml:space="preserve">retain the metrological information contained in the belt </w:t>
            </w:r>
            <w:proofErr w:type="spellStart"/>
            <w:r w:rsidRPr="00A12F15">
              <w:rPr>
                <w:rFonts w:ascii="Arial" w:hAnsi="Arial" w:cs="Arial"/>
                <w:sz w:val="18"/>
                <w:szCs w:val="18"/>
              </w:rPr>
              <w:t>weigher</w:t>
            </w:r>
            <w:proofErr w:type="spellEnd"/>
            <w:r w:rsidRPr="00A12F15">
              <w:rPr>
                <w:rFonts w:ascii="Arial" w:hAnsi="Arial" w:cs="Arial"/>
                <w:sz w:val="18"/>
                <w:szCs w:val="18"/>
              </w:rPr>
              <w:t xml:space="preserve"> at the time of failure for at least 24 hours; and</w:t>
            </w:r>
          </w:p>
        </w:tc>
        <w:tc>
          <w:tcPr>
            <w:tcW w:w="850" w:type="dxa"/>
          </w:tcPr>
          <w:p w:rsidR="00A4604D" w:rsidRPr="00A12F15" w:rsidRDefault="00A4604D"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A4604D" w:rsidRPr="00A12F15" w:rsidRDefault="00A4604D"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Pr>
          <w:p w:rsidR="00A4604D" w:rsidRPr="00A12F15" w:rsidRDefault="00A4604D" w:rsidP="00E7071C">
            <w:pPr>
              <w:tabs>
                <w:tab w:val="left" w:pos="-720"/>
                <w:tab w:val="left" w:pos="0"/>
                <w:tab w:val="left" w:pos="259"/>
                <w:tab w:val="left" w:pos="604"/>
                <w:tab w:val="left" w:pos="816"/>
                <w:tab w:val="left" w:pos="1440"/>
              </w:tabs>
              <w:suppressAutoHyphens/>
              <w:spacing w:after="56"/>
              <w:rPr>
                <w:ins w:id="3102" w:author="morayoa" w:date="2013-06-06T15:33:00Z"/>
                <w:rFonts w:ascii="Arial" w:hAnsi="Arial" w:cs="Arial"/>
                <w:sz w:val="18"/>
                <w:szCs w:val="18"/>
              </w:rPr>
            </w:pPr>
          </w:p>
        </w:tc>
        <w:tc>
          <w:tcPr>
            <w:tcW w:w="1559" w:type="dxa"/>
          </w:tcPr>
          <w:p w:rsidR="00A4604D" w:rsidRPr="00A12F15" w:rsidRDefault="00A4604D"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A4604D" w:rsidRPr="00A12F15" w:rsidTr="00177D17">
        <w:tc>
          <w:tcPr>
            <w:tcW w:w="993" w:type="dxa"/>
            <w:tcBorders>
              <w:top w:val="nil"/>
            </w:tcBorders>
          </w:tcPr>
          <w:p w:rsidR="00A4604D" w:rsidRPr="00A12F15" w:rsidRDefault="00A4604D"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tcBorders>
          </w:tcPr>
          <w:p w:rsidR="00A4604D" w:rsidRPr="00A12F15" w:rsidRDefault="00A4604D"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A4604D">
            <w:pPr>
              <w:numPr>
                <w:ilvl w:val="0"/>
                <w:numId w:val="40"/>
              </w:numPr>
              <w:ind w:left="342" w:hanging="284"/>
              <w:rPr>
                <w:rFonts w:ascii="Arial" w:hAnsi="Arial" w:cs="Arial"/>
                <w:sz w:val="18"/>
                <w:szCs w:val="18"/>
              </w:rPr>
              <w:pPrChange w:id="3103" w:author="morayoa" w:date="2013-06-14T13:59:00Z">
                <w:pPr>
                  <w:numPr>
                    <w:numId w:val="41"/>
                  </w:numPr>
                  <w:ind w:left="342" w:hanging="284"/>
                </w:pPr>
              </w:pPrChange>
            </w:pPr>
            <w:r w:rsidRPr="00A12F15">
              <w:rPr>
                <w:rFonts w:ascii="Arial" w:hAnsi="Arial" w:cs="Arial"/>
                <w:sz w:val="18"/>
                <w:szCs w:val="18"/>
              </w:rPr>
              <w:t xml:space="preserve">be capable of indicating that information for at least 5 minutes following </w:t>
            </w:r>
            <w:proofErr w:type="spellStart"/>
            <w:r w:rsidRPr="00A12F15">
              <w:rPr>
                <w:rFonts w:ascii="Arial" w:hAnsi="Arial" w:cs="Arial"/>
                <w:sz w:val="18"/>
                <w:szCs w:val="18"/>
              </w:rPr>
              <w:t>energization</w:t>
            </w:r>
            <w:proofErr w:type="spellEnd"/>
            <w:r w:rsidRPr="00A12F15">
              <w:rPr>
                <w:rFonts w:ascii="Arial" w:hAnsi="Arial" w:cs="Arial"/>
                <w:sz w:val="18"/>
                <w:szCs w:val="18"/>
              </w:rPr>
              <w:t xml:space="preserve"> during the 24-hour period</w:t>
            </w:r>
          </w:p>
        </w:tc>
        <w:tc>
          <w:tcPr>
            <w:tcW w:w="850" w:type="dxa"/>
          </w:tcPr>
          <w:p w:rsidR="00A4604D" w:rsidRPr="00A12F15" w:rsidRDefault="00A4604D"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A4604D" w:rsidRPr="00A12F15" w:rsidRDefault="00A4604D"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Pr>
          <w:p w:rsidR="00A4604D" w:rsidRPr="00A12F15" w:rsidRDefault="00A4604D" w:rsidP="00E7071C">
            <w:pPr>
              <w:tabs>
                <w:tab w:val="left" w:pos="-720"/>
                <w:tab w:val="left" w:pos="0"/>
                <w:tab w:val="left" w:pos="259"/>
                <w:tab w:val="left" w:pos="604"/>
                <w:tab w:val="left" w:pos="816"/>
                <w:tab w:val="left" w:pos="1440"/>
              </w:tabs>
              <w:suppressAutoHyphens/>
              <w:spacing w:after="56"/>
              <w:rPr>
                <w:ins w:id="3104" w:author="morayoa" w:date="2013-06-06T15:33:00Z"/>
                <w:rFonts w:ascii="Arial" w:hAnsi="Arial" w:cs="Arial"/>
                <w:sz w:val="18"/>
                <w:szCs w:val="18"/>
              </w:rPr>
            </w:pPr>
          </w:p>
        </w:tc>
        <w:tc>
          <w:tcPr>
            <w:tcW w:w="1559" w:type="dxa"/>
          </w:tcPr>
          <w:p w:rsidR="00A4604D" w:rsidRPr="00A12F15" w:rsidRDefault="00A4604D"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bl>
    <w:p w:rsidR="00E7071C" w:rsidRPr="00A12F15" w:rsidRDefault="00E7071C" w:rsidP="00E7071C">
      <w:pPr>
        <w:rPr>
          <w:rFonts w:ascii="Arial" w:hAnsi="Arial" w:cs="Arial"/>
          <w:vanish/>
          <w:sz w:val="18"/>
          <w:szCs w:val="18"/>
        </w:rPr>
      </w:pPr>
    </w:p>
    <w:tbl>
      <w:tblPr>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Change w:id="3105" w:author="morayoa" w:date="2013-06-10T11:31:00Z">
          <w:tblPr>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
        </w:tblPrChange>
      </w:tblPr>
      <w:tblGrid>
        <w:gridCol w:w="993"/>
        <w:gridCol w:w="1134"/>
        <w:gridCol w:w="3260"/>
        <w:gridCol w:w="850"/>
        <w:gridCol w:w="709"/>
        <w:gridCol w:w="567"/>
        <w:gridCol w:w="142"/>
        <w:gridCol w:w="1417"/>
        <w:tblGridChange w:id="3106">
          <w:tblGrid>
            <w:gridCol w:w="84"/>
            <w:gridCol w:w="909"/>
            <w:gridCol w:w="84"/>
            <w:gridCol w:w="1050"/>
            <w:gridCol w:w="84"/>
            <w:gridCol w:w="3176"/>
            <w:gridCol w:w="84"/>
            <w:gridCol w:w="766"/>
            <w:gridCol w:w="84"/>
            <w:gridCol w:w="625"/>
            <w:gridCol w:w="84"/>
            <w:gridCol w:w="483"/>
            <w:gridCol w:w="84"/>
            <w:gridCol w:w="142"/>
            <w:gridCol w:w="1333"/>
            <w:gridCol w:w="84"/>
          </w:tblGrid>
        </w:tblGridChange>
      </w:tblGrid>
      <w:tr w:rsidR="00F63884" w:rsidRPr="00A12F15" w:rsidTr="00B1236F">
        <w:trPr>
          <w:ins w:id="3107" w:author="morayoa" w:date="2013-06-06T15:39:00Z"/>
          <w:trPrChange w:id="3108" w:author="morayoa" w:date="2013-06-10T11:31:00Z">
            <w:trPr>
              <w:gridAfter w:val="0"/>
            </w:trPr>
          </w:trPrChange>
        </w:trPr>
        <w:tc>
          <w:tcPr>
            <w:tcW w:w="993" w:type="dxa"/>
            <w:tcBorders>
              <w:top w:val="nil"/>
              <w:bottom w:val="nil"/>
            </w:tcBorders>
            <w:tcPrChange w:id="3109" w:author="morayoa" w:date="2013-06-10T11:31:00Z">
              <w:tcPr>
                <w:tcW w:w="993" w:type="dxa"/>
                <w:gridSpan w:val="2"/>
                <w:tcBorders>
                  <w:top w:val="nil"/>
                  <w:bottom w:val="nil"/>
                </w:tcBorders>
              </w:tcPr>
            </w:tcPrChange>
          </w:tcPr>
          <w:p w:rsidR="00F63884" w:rsidRPr="00A12F15" w:rsidRDefault="00F63884" w:rsidP="00E7071C">
            <w:pPr>
              <w:tabs>
                <w:tab w:val="left" w:pos="-720"/>
                <w:tab w:val="left" w:pos="0"/>
                <w:tab w:val="left" w:pos="259"/>
                <w:tab w:val="left" w:pos="604"/>
                <w:tab w:val="left" w:pos="816"/>
                <w:tab w:val="left" w:pos="1440"/>
              </w:tabs>
              <w:suppressAutoHyphens/>
              <w:spacing w:after="56"/>
              <w:jc w:val="center"/>
              <w:rPr>
                <w:ins w:id="3110" w:author="morayoa" w:date="2013-06-06T15:39:00Z"/>
                <w:rFonts w:ascii="Arial" w:hAnsi="Arial" w:cs="Arial"/>
                <w:sz w:val="18"/>
                <w:szCs w:val="18"/>
              </w:rPr>
            </w:pPr>
            <w:ins w:id="3111" w:author="morayoa" w:date="2013-06-06T15:39:00Z">
              <w:r w:rsidRPr="00A12F15">
                <w:rPr>
                  <w:rFonts w:ascii="Arial" w:hAnsi="Arial" w:cs="Arial"/>
                  <w:sz w:val="18"/>
                  <w:szCs w:val="18"/>
                </w:rPr>
                <w:t>4.6</w:t>
              </w:r>
            </w:ins>
          </w:p>
        </w:tc>
        <w:tc>
          <w:tcPr>
            <w:tcW w:w="1134" w:type="dxa"/>
            <w:tcBorders>
              <w:top w:val="nil"/>
              <w:bottom w:val="nil"/>
            </w:tcBorders>
            <w:tcPrChange w:id="3112" w:author="morayoa" w:date="2013-06-10T11:31:00Z">
              <w:tcPr>
                <w:tcW w:w="1134" w:type="dxa"/>
                <w:gridSpan w:val="2"/>
                <w:tcBorders>
                  <w:top w:val="nil"/>
                  <w:bottom w:val="nil"/>
                </w:tcBorders>
              </w:tcPr>
            </w:tcPrChange>
          </w:tcPr>
          <w:p w:rsidR="00F63884" w:rsidRPr="00A12F15" w:rsidRDefault="00F63884" w:rsidP="00E7071C">
            <w:pPr>
              <w:tabs>
                <w:tab w:val="left" w:pos="-720"/>
                <w:tab w:val="left" w:pos="0"/>
                <w:tab w:val="left" w:pos="259"/>
                <w:tab w:val="left" w:pos="604"/>
                <w:tab w:val="left" w:pos="816"/>
                <w:tab w:val="left" w:pos="1440"/>
              </w:tabs>
              <w:suppressAutoHyphens/>
              <w:spacing w:after="56"/>
              <w:jc w:val="center"/>
              <w:rPr>
                <w:ins w:id="3113" w:author="morayoa" w:date="2013-06-06T15:39:00Z"/>
                <w:rFonts w:ascii="Arial" w:hAnsi="Arial" w:cs="Arial"/>
                <w:sz w:val="18"/>
                <w:szCs w:val="18"/>
              </w:rPr>
            </w:pPr>
            <w:ins w:id="3114" w:author="morayoa" w:date="2013-06-06T15:39:00Z">
              <w:r w:rsidRPr="00A12F15">
                <w:rPr>
                  <w:rFonts w:ascii="Arial" w:hAnsi="Arial" w:cs="Arial"/>
                  <w:sz w:val="18"/>
                  <w:szCs w:val="18"/>
                </w:rPr>
                <w:t>Observe</w:t>
              </w:r>
            </w:ins>
          </w:p>
        </w:tc>
        <w:tc>
          <w:tcPr>
            <w:tcW w:w="3260" w:type="dxa"/>
            <w:tcBorders>
              <w:top w:val="nil"/>
            </w:tcBorders>
            <w:tcPrChange w:id="3115" w:author="morayoa" w:date="2013-06-10T11:31:00Z">
              <w:tcPr>
                <w:tcW w:w="3260" w:type="dxa"/>
                <w:gridSpan w:val="2"/>
              </w:tcPr>
            </w:tcPrChange>
          </w:tcPr>
          <w:p w:rsidR="00F63884" w:rsidRPr="00A12F15" w:rsidRDefault="00F63884" w:rsidP="00F63884">
            <w:pPr>
              <w:tabs>
                <w:tab w:val="left" w:pos="-720"/>
                <w:tab w:val="left" w:pos="0"/>
                <w:tab w:val="left" w:pos="341"/>
                <w:tab w:val="left" w:pos="1440"/>
              </w:tabs>
              <w:suppressAutoHyphens/>
              <w:spacing w:after="56"/>
              <w:rPr>
                <w:ins w:id="3116" w:author="morayoa" w:date="2013-06-06T15:39:00Z"/>
                <w:rFonts w:ascii="Arial" w:hAnsi="Arial" w:cs="Arial"/>
                <w:sz w:val="18"/>
                <w:szCs w:val="18"/>
              </w:rPr>
            </w:pPr>
            <w:ins w:id="3117" w:author="morayoa" w:date="2013-06-06T15:39:00Z">
              <w:r w:rsidRPr="00A12F15">
                <w:rPr>
                  <w:rFonts w:ascii="Arial" w:hAnsi="Arial" w:cs="Arial"/>
                  <w:sz w:val="18"/>
                  <w:szCs w:val="18"/>
                </w:rPr>
                <w:t>Interfaces:</w:t>
              </w:r>
            </w:ins>
          </w:p>
        </w:tc>
        <w:tc>
          <w:tcPr>
            <w:tcW w:w="850" w:type="dxa"/>
            <w:tcBorders>
              <w:top w:val="nil"/>
            </w:tcBorders>
            <w:tcPrChange w:id="3118" w:author="morayoa" w:date="2013-06-10T11:31:00Z">
              <w:tcPr>
                <w:tcW w:w="850" w:type="dxa"/>
                <w:gridSpan w:val="2"/>
              </w:tcPr>
            </w:tcPrChange>
          </w:tcPr>
          <w:p w:rsidR="00F63884" w:rsidRPr="00A12F15" w:rsidRDefault="00F63884" w:rsidP="00E7071C">
            <w:pPr>
              <w:tabs>
                <w:tab w:val="left" w:pos="-720"/>
                <w:tab w:val="left" w:pos="0"/>
                <w:tab w:val="left" w:pos="259"/>
                <w:tab w:val="left" w:pos="604"/>
                <w:tab w:val="left" w:pos="816"/>
                <w:tab w:val="left" w:pos="1440"/>
              </w:tabs>
              <w:suppressAutoHyphens/>
              <w:spacing w:after="56"/>
              <w:rPr>
                <w:ins w:id="3119" w:author="morayoa" w:date="2013-06-06T15:39:00Z"/>
                <w:rFonts w:ascii="Arial" w:hAnsi="Arial" w:cs="Arial"/>
                <w:sz w:val="18"/>
                <w:szCs w:val="18"/>
              </w:rPr>
            </w:pPr>
          </w:p>
        </w:tc>
        <w:tc>
          <w:tcPr>
            <w:tcW w:w="709" w:type="dxa"/>
            <w:tcBorders>
              <w:top w:val="nil"/>
            </w:tcBorders>
            <w:tcPrChange w:id="3120" w:author="morayoa" w:date="2013-06-10T11:31:00Z">
              <w:tcPr>
                <w:tcW w:w="709" w:type="dxa"/>
                <w:gridSpan w:val="2"/>
              </w:tcPr>
            </w:tcPrChange>
          </w:tcPr>
          <w:p w:rsidR="00F63884" w:rsidRPr="00A12F15" w:rsidRDefault="00F63884" w:rsidP="00E7071C">
            <w:pPr>
              <w:tabs>
                <w:tab w:val="left" w:pos="-720"/>
                <w:tab w:val="left" w:pos="0"/>
                <w:tab w:val="left" w:pos="259"/>
                <w:tab w:val="left" w:pos="604"/>
                <w:tab w:val="left" w:pos="816"/>
                <w:tab w:val="left" w:pos="1440"/>
              </w:tabs>
              <w:suppressAutoHyphens/>
              <w:spacing w:after="56"/>
              <w:rPr>
                <w:ins w:id="3121" w:author="morayoa" w:date="2013-06-06T15:39:00Z"/>
                <w:rFonts w:ascii="Arial" w:hAnsi="Arial" w:cs="Arial"/>
                <w:sz w:val="18"/>
                <w:szCs w:val="18"/>
              </w:rPr>
            </w:pPr>
          </w:p>
        </w:tc>
        <w:tc>
          <w:tcPr>
            <w:tcW w:w="567" w:type="dxa"/>
            <w:tcBorders>
              <w:top w:val="nil"/>
            </w:tcBorders>
            <w:tcPrChange w:id="3122" w:author="morayoa" w:date="2013-06-10T11:31:00Z">
              <w:tcPr>
                <w:tcW w:w="567" w:type="dxa"/>
                <w:gridSpan w:val="2"/>
              </w:tcPr>
            </w:tcPrChange>
          </w:tcPr>
          <w:p w:rsidR="00F63884" w:rsidRPr="00A12F15" w:rsidRDefault="00F63884" w:rsidP="00E7071C">
            <w:pPr>
              <w:tabs>
                <w:tab w:val="left" w:pos="-720"/>
                <w:tab w:val="left" w:pos="0"/>
                <w:tab w:val="left" w:pos="259"/>
                <w:tab w:val="left" w:pos="604"/>
                <w:tab w:val="left" w:pos="816"/>
                <w:tab w:val="left" w:pos="1440"/>
              </w:tabs>
              <w:suppressAutoHyphens/>
              <w:spacing w:after="56"/>
              <w:rPr>
                <w:ins w:id="3123" w:author="morayoa" w:date="2013-06-06T15:39:00Z"/>
                <w:rFonts w:ascii="Arial" w:hAnsi="Arial" w:cs="Arial"/>
                <w:sz w:val="18"/>
                <w:szCs w:val="18"/>
              </w:rPr>
            </w:pPr>
          </w:p>
        </w:tc>
        <w:tc>
          <w:tcPr>
            <w:tcW w:w="1559" w:type="dxa"/>
            <w:gridSpan w:val="2"/>
            <w:tcBorders>
              <w:top w:val="nil"/>
            </w:tcBorders>
            <w:tcPrChange w:id="3124" w:author="morayoa" w:date="2013-06-10T11:31:00Z">
              <w:tcPr>
                <w:tcW w:w="1559" w:type="dxa"/>
                <w:gridSpan w:val="3"/>
              </w:tcPr>
            </w:tcPrChange>
          </w:tcPr>
          <w:p w:rsidR="00F63884" w:rsidRPr="00A12F15" w:rsidRDefault="00F63884" w:rsidP="00E7071C">
            <w:pPr>
              <w:tabs>
                <w:tab w:val="left" w:pos="-720"/>
                <w:tab w:val="left" w:pos="0"/>
                <w:tab w:val="left" w:pos="259"/>
                <w:tab w:val="left" w:pos="604"/>
                <w:tab w:val="left" w:pos="816"/>
                <w:tab w:val="left" w:pos="1440"/>
              </w:tabs>
              <w:suppressAutoHyphens/>
              <w:spacing w:after="56"/>
              <w:rPr>
                <w:ins w:id="3125" w:author="morayoa" w:date="2013-06-06T15:39:00Z"/>
                <w:rFonts w:ascii="Arial" w:hAnsi="Arial" w:cs="Arial"/>
                <w:sz w:val="18"/>
                <w:szCs w:val="18"/>
              </w:rPr>
            </w:pPr>
          </w:p>
        </w:tc>
      </w:tr>
      <w:tr w:rsidR="00F63884" w:rsidRPr="00A12F15" w:rsidTr="003F2A7A">
        <w:trPr>
          <w:trPrChange w:id="3126" w:author="morayoa" w:date="2013-06-11T11:23:00Z">
            <w:trPr>
              <w:gridBefore w:val="1"/>
            </w:trPr>
          </w:trPrChange>
        </w:trPr>
        <w:tc>
          <w:tcPr>
            <w:tcW w:w="993" w:type="dxa"/>
            <w:tcBorders>
              <w:top w:val="nil"/>
              <w:bottom w:val="nil"/>
            </w:tcBorders>
            <w:tcPrChange w:id="3127" w:author="morayoa" w:date="2013-06-11T11:23:00Z">
              <w:tcPr>
                <w:tcW w:w="993" w:type="dxa"/>
                <w:gridSpan w:val="2"/>
                <w:tcBorders>
                  <w:top w:val="nil"/>
                  <w:bottom w:val="nil"/>
                </w:tcBorders>
              </w:tcPr>
            </w:tcPrChange>
          </w:tcPr>
          <w:p w:rsidR="00F63884" w:rsidRPr="00A12F15" w:rsidRDefault="00F6388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Change w:id="3128" w:author="morayoa" w:date="2013-06-11T11:23:00Z">
              <w:tcPr>
                <w:tcW w:w="1134" w:type="dxa"/>
                <w:gridSpan w:val="2"/>
                <w:tcBorders>
                  <w:top w:val="nil"/>
                  <w:bottom w:val="nil"/>
                </w:tcBorders>
              </w:tcPr>
            </w:tcPrChange>
          </w:tcPr>
          <w:p w:rsidR="00F63884" w:rsidRPr="00A12F15" w:rsidRDefault="00F6388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Change w:id="3129" w:author="morayoa" w:date="2013-06-11T11:23:00Z">
              <w:tcPr>
                <w:tcW w:w="3260" w:type="dxa"/>
                <w:gridSpan w:val="2"/>
              </w:tcPr>
            </w:tcPrChange>
          </w:tcPr>
          <w:p w:rsidR="00000000" w:rsidRDefault="00F63884">
            <w:pPr>
              <w:numPr>
                <w:ilvl w:val="0"/>
                <w:numId w:val="11"/>
              </w:numPr>
              <w:tabs>
                <w:tab w:val="left" w:pos="-720"/>
                <w:tab w:val="left" w:pos="0"/>
                <w:tab w:val="left" w:pos="341"/>
                <w:tab w:val="left" w:pos="1440"/>
              </w:tabs>
              <w:suppressAutoHyphens/>
              <w:spacing w:after="56"/>
              <w:ind w:left="341" w:hanging="341"/>
              <w:rPr>
                <w:rFonts w:ascii="Arial" w:hAnsi="Arial" w:cs="Arial"/>
                <w:sz w:val="18"/>
                <w:szCs w:val="18"/>
              </w:rPr>
              <w:pPrChange w:id="3130" w:author="morayoa" w:date="2013-06-14T13:59:00Z">
                <w:pPr>
                  <w:numPr>
                    <w:numId w:val="12"/>
                  </w:numPr>
                  <w:tabs>
                    <w:tab w:val="left" w:pos="-720"/>
                    <w:tab w:val="left" w:pos="0"/>
                    <w:tab w:val="left" w:pos="341"/>
                    <w:tab w:val="left" w:pos="1440"/>
                  </w:tabs>
                  <w:suppressAutoHyphens/>
                  <w:spacing w:after="56"/>
                  <w:ind w:left="341" w:hanging="341"/>
                </w:pPr>
              </w:pPrChange>
            </w:pPr>
            <w:r w:rsidRPr="00A12F15">
              <w:rPr>
                <w:rFonts w:ascii="Arial" w:hAnsi="Arial" w:cs="Arial"/>
                <w:sz w:val="18"/>
                <w:szCs w:val="18"/>
              </w:rPr>
              <w:t xml:space="preserve">where used, the belt </w:t>
            </w:r>
            <w:proofErr w:type="spellStart"/>
            <w:r w:rsidRPr="00A12F15">
              <w:rPr>
                <w:rFonts w:ascii="Arial" w:hAnsi="Arial" w:cs="Arial"/>
                <w:sz w:val="18"/>
                <w:szCs w:val="18"/>
              </w:rPr>
              <w:t>weighers</w:t>
            </w:r>
            <w:proofErr w:type="spellEnd"/>
            <w:r w:rsidRPr="00A12F15">
              <w:rPr>
                <w:rFonts w:ascii="Arial" w:hAnsi="Arial" w:cs="Arial"/>
                <w:sz w:val="18"/>
                <w:szCs w:val="18"/>
              </w:rPr>
              <w:t xml:space="preserve"> shall continue to function correctly and its metrological functions (including all </w:t>
            </w:r>
            <w:proofErr w:type="spellStart"/>
            <w:r w:rsidRPr="00A12F15">
              <w:rPr>
                <w:rFonts w:ascii="Arial" w:hAnsi="Arial" w:cs="Arial"/>
                <w:sz w:val="18"/>
                <w:szCs w:val="18"/>
              </w:rPr>
              <w:t>metrologically</w:t>
            </w:r>
            <w:proofErr w:type="spellEnd"/>
            <w:r w:rsidRPr="00A12F15">
              <w:rPr>
                <w:rFonts w:ascii="Arial" w:hAnsi="Arial" w:cs="Arial"/>
                <w:sz w:val="18"/>
                <w:szCs w:val="18"/>
              </w:rPr>
              <w:t xml:space="preserve"> relevant parameters and software) shall not be influenced</w:t>
            </w:r>
          </w:p>
        </w:tc>
        <w:tc>
          <w:tcPr>
            <w:tcW w:w="850" w:type="dxa"/>
            <w:tcPrChange w:id="3131" w:author="morayoa" w:date="2013-06-11T11:23:00Z">
              <w:tcPr>
                <w:tcW w:w="850" w:type="dxa"/>
                <w:gridSpan w:val="2"/>
              </w:tcPr>
            </w:tcPrChange>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Change w:id="3132" w:author="morayoa" w:date="2013-06-11T11:23:00Z">
              <w:tcPr>
                <w:tcW w:w="709" w:type="dxa"/>
                <w:gridSpan w:val="2"/>
              </w:tcPr>
            </w:tcPrChange>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PrChange w:id="3133" w:author="morayoa" w:date="2013-06-11T11:23:00Z">
              <w:tcPr>
                <w:tcW w:w="567" w:type="dxa"/>
                <w:gridSpan w:val="2"/>
              </w:tcPr>
            </w:tcPrChange>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gridSpan w:val="2"/>
            <w:tcPrChange w:id="3134" w:author="morayoa" w:date="2013-06-11T11:23:00Z">
              <w:tcPr>
                <w:tcW w:w="1559" w:type="dxa"/>
                <w:gridSpan w:val="3"/>
              </w:tcPr>
            </w:tcPrChange>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F63884" w:rsidRPr="00A12F15" w:rsidTr="003F2A7A">
        <w:trPr>
          <w:trPrChange w:id="3135" w:author="morayoa" w:date="2013-06-11T11:23:00Z">
            <w:trPr>
              <w:gridAfter w:val="0"/>
            </w:trPr>
          </w:trPrChange>
        </w:trPr>
        <w:tc>
          <w:tcPr>
            <w:tcW w:w="993" w:type="dxa"/>
            <w:tcBorders>
              <w:top w:val="nil"/>
              <w:bottom w:val="nil"/>
            </w:tcBorders>
            <w:tcPrChange w:id="3136" w:author="morayoa" w:date="2013-06-11T11:23:00Z">
              <w:tcPr>
                <w:tcW w:w="993" w:type="dxa"/>
                <w:gridSpan w:val="2"/>
                <w:tcBorders>
                  <w:top w:val="nil"/>
                  <w:bottom w:val="single" w:sz="8" w:space="0" w:color="auto"/>
                </w:tcBorders>
              </w:tcPr>
            </w:tcPrChange>
          </w:tcPr>
          <w:p w:rsidR="00F63884" w:rsidRPr="00A12F15" w:rsidRDefault="00F6388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single" w:sz="4" w:space="0" w:color="auto"/>
            </w:tcBorders>
            <w:tcPrChange w:id="3137" w:author="morayoa" w:date="2013-06-11T11:23:00Z">
              <w:tcPr>
                <w:tcW w:w="1134" w:type="dxa"/>
                <w:gridSpan w:val="2"/>
                <w:tcBorders>
                  <w:top w:val="nil"/>
                  <w:bottom w:val="single" w:sz="8" w:space="0" w:color="auto"/>
                </w:tcBorders>
              </w:tcPr>
            </w:tcPrChange>
          </w:tcPr>
          <w:p w:rsidR="00F63884" w:rsidRPr="00A12F15" w:rsidRDefault="00F6388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Borders>
              <w:bottom w:val="single" w:sz="4" w:space="0" w:color="auto"/>
            </w:tcBorders>
            <w:tcPrChange w:id="3138" w:author="morayoa" w:date="2013-06-11T11:23:00Z">
              <w:tcPr>
                <w:tcW w:w="3260" w:type="dxa"/>
                <w:gridSpan w:val="2"/>
              </w:tcPr>
            </w:tcPrChange>
          </w:tcPr>
          <w:p w:rsidR="00000000" w:rsidRDefault="00F63884">
            <w:pPr>
              <w:numPr>
                <w:ilvl w:val="0"/>
                <w:numId w:val="11"/>
              </w:numPr>
              <w:tabs>
                <w:tab w:val="left" w:pos="-720"/>
                <w:tab w:val="left" w:pos="0"/>
                <w:tab w:val="left" w:pos="341"/>
                <w:tab w:val="left" w:pos="1440"/>
              </w:tabs>
              <w:suppressAutoHyphens/>
              <w:spacing w:after="56"/>
              <w:ind w:left="341" w:hanging="341"/>
              <w:rPr>
                <w:rFonts w:ascii="Arial" w:hAnsi="Arial" w:cs="Arial"/>
                <w:sz w:val="18"/>
                <w:szCs w:val="18"/>
              </w:rPr>
              <w:pPrChange w:id="3139" w:author="morayoa" w:date="2013-06-14T13:59:00Z">
                <w:pPr>
                  <w:numPr>
                    <w:numId w:val="12"/>
                  </w:numPr>
                  <w:tabs>
                    <w:tab w:val="left" w:pos="-720"/>
                    <w:tab w:val="left" w:pos="0"/>
                    <w:tab w:val="left" w:pos="341"/>
                    <w:tab w:val="left" w:pos="1440"/>
                  </w:tabs>
                  <w:suppressAutoHyphens/>
                  <w:spacing w:after="56"/>
                  <w:ind w:left="341" w:hanging="341"/>
                </w:pPr>
              </w:pPrChange>
            </w:pPr>
            <w:r w:rsidRPr="00A12F15">
              <w:rPr>
                <w:rFonts w:ascii="Arial" w:hAnsi="Arial" w:cs="Arial"/>
                <w:sz w:val="18"/>
                <w:szCs w:val="18"/>
              </w:rPr>
              <w:t xml:space="preserve">includes sufficient information on belt </w:t>
            </w:r>
            <w:proofErr w:type="spellStart"/>
            <w:r w:rsidRPr="00A12F15">
              <w:rPr>
                <w:rFonts w:ascii="Arial" w:hAnsi="Arial" w:cs="Arial"/>
                <w:sz w:val="18"/>
                <w:szCs w:val="18"/>
              </w:rPr>
              <w:t>weigher</w:t>
            </w:r>
            <w:proofErr w:type="spellEnd"/>
            <w:r w:rsidRPr="00A12F15">
              <w:rPr>
                <w:rFonts w:ascii="Arial" w:hAnsi="Arial" w:cs="Arial"/>
                <w:sz w:val="18"/>
                <w:szCs w:val="18"/>
              </w:rPr>
              <w:t xml:space="preserve"> interfaces </w:t>
            </w:r>
            <w:r w:rsidRPr="00A12F15">
              <w:rPr>
                <w:rFonts w:ascii="Arial" w:hAnsi="Arial" w:cs="Arial"/>
                <w:iCs/>
                <w:sz w:val="18"/>
                <w:szCs w:val="18"/>
              </w:rPr>
              <w:t>as specified in 4.6 (R50-1)</w:t>
            </w:r>
          </w:p>
        </w:tc>
        <w:tc>
          <w:tcPr>
            <w:tcW w:w="850" w:type="dxa"/>
            <w:tcBorders>
              <w:bottom w:val="single" w:sz="4" w:space="0" w:color="auto"/>
            </w:tcBorders>
            <w:tcPrChange w:id="3140" w:author="morayoa" w:date="2013-06-11T11:23:00Z">
              <w:tcPr>
                <w:tcW w:w="850" w:type="dxa"/>
                <w:gridSpan w:val="2"/>
              </w:tcPr>
            </w:tcPrChange>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bottom w:val="single" w:sz="4" w:space="0" w:color="auto"/>
            </w:tcBorders>
            <w:tcPrChange w:id="3141" w:author="morayoa" w:date="2013-06-11T11:23:00Z">
              <w:tcPr>
                <w:tcW w:w="709" w:type="dxa"/>
                <w:gridSpan w:val="2"/>
              </w:tcPr>
            </w:tcPrChange>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Borders>
              <w:bottom w:val="single" w:sz="4" w:space="0" w:color="auto"/>
            </w:tcBorders>
            <w:tcPrChange w:id="3142" w:author="morayoa" w:date="2013-06-11T11:23:00Z">
              <w:tcPr>
                <w:tcW w:w="567" w:type="dxa"/>
                <w:gridSpan w:val="2"/>
              </w:tcPr>
            </w:tcPrChange>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gridSpan w:val="2"/>
            <w:tcBorders>
              <w:bottom w:val="single" w:sz="4" w:space="0" w:color="auto"/>
            </w:tcBorders>
            <w:tcPrChange w:id="3143" w:author="morayoa" w:date="2013-06-11T11:23:00Z">
              <w:tcPr>
                <w:tcW w:w="1559" w:type="dxa"/>
                <w:gridSpan w:val="3"/>
              </w:tcPr>
            </w:tcPrChange>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F63884" w:rsidRPr="00A12F15" w:rsidTr="003F2A7A">
        <w:trPr>
          <w:trPrChange w:id="3144" w:author="morayoa" w:date="2013-06-11T11:23:00Z">
            <w:trPr>
              <w:gridAfter w:val="0"/>
            </w:trPr>
          </w:trPrChange>
        </w:trPr>
        <w:tc>
          <w:tcPr>
            <w:tcW w:w="993" w:type="dxa"/>
            <w:tcBorders>
              <w:top w:val="nil"/>
              <w:bottom w:val="nil"/>
            </w:tcBorders>
            <w:tcPrChange w:id="3145" w:author="morayoa" w:date="2013-06-11T11:23:00Z">
              <w:tcPr>
                <w:tcW w:w="993" w:type="dxa"/>
                <w:gridSpan w:val="2"/>
                <w:tcBorders>
                  <w:bottom w:val="nil"/>
                </w:tcBorders>
              </w:tcPr>
            </w:tcPrChange>
          </w:tcPr>
          <w:p w:rsidR="00F63884" w:rsidRPr="00A12F15" w:rsidRDefault="00F6388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4.6.1</w:t>
            </w:r>
          </w:p>
        </w:tc>
        <w:tc>
          <w:tcPr>
            <w:tcW w:w="1134" w:type="dxa"/>
            <w:tcBorders>
              <w:top w:val="single" w:sz="4" w:space="0" w:color="auto"/>
              <w:bottom w:val="nil"/>
            </w:tcBorders>
            <w:tcPrChange w:id="3146" w:author="morayoa" w:date="2013-06-11T11:23:00Z">
              <w:tcPr>
                <w:tcW w:w="1134" w:type="dxa"/>
                <w:gridSpan w:val="2"/>
                <w:tcBorders>
                  <w:bottom w:val="nil"/>
                </w:tcBorders>
              </w:tcPr>
            </w:tcPrChange>
          </w:tcPr>
          <w:p w:rsidR="00F63884" w:rsidRPr="00A12F15" w:rsidRDefault="00F6388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Annex B.2.3</w:t>
            </w:r>
          </w:p>
        </w:tc>
        <w:tc>
          <w:tcPr>
            <w:tcW w:w="3260" w:type="dxa"/>
            <w:tcBorders>
              <w:top w:val="single" w:sz="4" w:space="0" w:color="auto"/>
            </w:tcBorders>
            <w:tcPrChange w:id="3147" w:author="morayoa" w:date="2013-06-11T11:23:00Z">
              <w:tcPr>
                <w:tcW w:w="3260" w:type="dxa"/>
                <w:gridSpan w:val="2"/>
              </w:tcPr>
            </w:tcPrChange>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Interface security:</w:t>
            </w:r>
          </w:p>
        </w:tc>
        <w:tc>
          <w:tcPr>
            <w:tcW w:w="850" w:type="dxa"/>
            <w:tcBorders>
              <w:top w:val="single" w:sz="4" w:space="0" w:color="auto"/>
            </w:tcBorders>
            <w:tcPrChange w:id="3148" w:author="morayoa" w:date="2013-06-11T11:23:00Z">
              <w:tcPr>
                <w:tcW w:w="850" w:type="dxa"/>
                <w:gridSpan w:val="2"/>
              </w:tcPr>
            </w:tcPrChange>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single" w:sz="4" w:space="0" w:color="auto"/>
            </w:tcBorders>
            <w:tcPrChange w:id="3149" w:author="morayoa" w:date="2013-06-11T11:23:00Z">
              <w:tcPr>
                <w:tcW w:w="709" w:type="dxa"/>
                <w:gridSpan w:val="2"/>
              </w:tcPr>
            </w:tcPrChange>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Borders>
              <w:top w:val="single" w:sz="4" w:space="0" w:color="auto"/>
            </w:tcBorders>
            <w:tcPrChange w:id="3150" w:author="morayoa" w:date="2013-06-11T11:23:00Z">
              <w:tcPr>
                <w:tcW w:w="567" w:type="dxa"/>
                <w:gridSpan w:val="2"/>
              </w:tcPr>
            </w:tcPrChange>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gridSpan w:val="2"/>
            <w:tcBorders>
              <w:top w:val="single" w:sz="4" w:space="0" w:color="auto"/>
            </w:tcBorders>
            <w:tcPrChange w:id="3151" w:author="morayoa" w:date="2013-06-11T11:23:00Z">
              <w:tcPr>
                <w:tcW w:w="1559" w:type="dxa"/>
                <w:gridSpan w:val="3"/>
              </w:tcPr>
            </w:tcPrChange>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F63884" w:rsidRPr="00A12F15" w:rsidTr="00177D17">
        <w:tc>
          <w:tcPr>
            <w:tcW w:w="993" w:type="dxa"/>
            <w:tcBorders>
              <w:top w:val="nil"/>
              <w:bottom w:val="nil"/>
            </w:tcBorders>
          </w:tcPr>
          <w:p w:rsidR="00F63884" w:rsidRPr="00A12F15" w:rsidRDefault="00F6388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F63884" w:rsidRPr="00A12F15" w:rsidRDefault="00F6388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F63884">
            <w:pPr>
              <w:numPr>
                <w:ilvl w:val="0"/>
                <w:numId w:val="50"/>
              </w:numPr>
              <w:tabs>
                <w:tab w:val="left" w:pos="-720"/>
                <w:tab w:val="left" w:pos="0"/>
                <w:tab w:val="left" w:pos="341"/>
                <w:tab w:val="left" w:pos="1440"/>
              </w:tabs>
              <w:suppressAutoHyphens/>
              <w:spacing w:after="56"/>
              <w:ind w:left="342" w:hanging="342"/>
              <w:rPr>
                <w:rFonts w:ascii="Arial" w:hAnsi="Arial" w:cs="Arial"/>
                <w:sz w:val="18"/>
                <w:szCs w:val="18"/>
              </w:rPr>
              <w:pPrChange w:id="3152" w:author="morayoa" w:date="2013-06-14T13:59:00Z">
                <w:pPr>
                  <w:numPr>
                    <w:numId w:val="51"/>
                  </w:numPr>
                  <w:tabs>
                    <w:tab w:val="left" w:pos="-720"/>
                    <w:tab w:val="left" w:pos="0"/>
                    <w:tab w:val="left" w:pos="341"/>
                    <w:tab w:val="left" w:pos="1440"/>
                  </w:tabs>
                  <w:suppressAutoHyphens/>
                  <w:spacing w:after="56"/>
                  <w:ind w:left="342" w:hanging="342"/>
                </w:pPr>
              </w:pPrChange>
            </w:pPr>
            <w:r w:rsidRPr="00A12F15">
              <w:rPr>
                <w:rFonts w:ascii="Arial" w:hAnsi="Arial" w:cs="Arial"/>
                <w:snapToGrid w:val="0"/>
                <w:sz w:val="18"/>
                <w:szCs w:val="18"/>
              </w:rPr>
              <w:t xml:space="preserve">does not allow the </w:t>
            </w:r>
            <w:r w:rsidRPr="00A12F15">
              <w:rPr>
                <w:rFonts w:ascii="Arial" w:hAnsi="Arial" w:cs="Arial"/>
                <w:iCs/>
                <w:sz w:val="18"/>
                <w:szCs w:val="18"/>
              </w:rPr>
              <w:t xml:space="preserve">legally relevant software and </w:t>
            </w:r>
            <w:r w:rsidRPr="00A12F15">
              <w:rPr>
                <w:rFonts w:ascii="Arial" w:hAnsi="Arial" w:cs="Arial"/>
                <w:snapToGrid w:val="0"/>
                <w:sz w:val="18"/>
                <w:szCs w:val="18"/>
              </w:rPr>
              <w:t xml:space="preserve">functions of the belt </w:t>
            </w:r>
            <w:proofErr w:type="spellStart"/>
            <w:r w:rsidRPr="00A12F15">
              <w:rPr>
                <w:rFonts w:ascii="Arial" w:hAnsi="Arial" w:cs="Arial"/>
                <w:snapToGrid w:val="0"/>
                <w:sz w:val="18"/>
                <w:szCs w:val="18"/>
              </w:rPr>
              <w:t>weigher</w:t>
            </w:r>
            <w:proofErr w:type="spellEnd"/>
            <w:r w:rsidRPr="00A12F15">
              <w:rPr>
                <w:rFonts w:ascii="Arial" w:hAnsi="Arial" w:cs="Arial"/>
                <w:snapToGrid w:val="0"/>
                <w:sz w:val="18"/>
                <w:szCs w:val="18"/>
              </w:rPr>
              <w:t xml:space="preserve"> and its measurement data to be inadmissibly influenced by other interconnected instruments, or</w:t>
            </w:r>
          </w:p>
        </w:tc>
        <w:tc>
          <w:tcPr>
            <w:tcW w:w="850" w:type="dxa"/>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gridSpan w:val="2"/>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F63884" w:rsidRPr="00A12F15" w:rsidTr="00177D17">
        <w:tc>
          <w:tcPr>
            <w:tcW w:w="993" w:type="dxa"/>
            <w:tcBorders>
              <w:top w:val="nil"/>
              <w:bottom w:val="nil"/>
            </w:tcBorders>
          </w:tcPr>
          <w:p w:rsidR="00F63884" w:rsidRPr="00A12F15" w:rsidRDefault="00F6388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single" w:sz="8" w:space="0" w:color="auto"/>
            </w:tcBorders>
          </w:tcPr>
          <w:p w:rsidR="00F63884" w:rsidRPr="00A12F15" w:rsidRDefault="00F6388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F63884">
            <w:pPr>
              <w:numPr>
                <w:ilvl w:val="0"/>
                <w:numId w:val="50"/>
              </w:numPr>
              <w:tabs>
                <w:tab w:val="left" w:pos="-720"/>
                <w:tab w:val="left" w:pos="0"/>
                <w:tab w:val="left" w:pos="341"/>
                <w:tab w:val="left" w:pos="1440"/>
              </w:tabs>
              <w:suppressAutoHyphens/>
              <w:spacing w:after="56"/>
              <w:ind w:left="342" w:hanging="342"/>
              <w:rPr>
                <w:rFonts w:ascii="Arial" w:hAnsi="Arial" w:cs="Arial"/>
                <w:sz w:val="18"/>
                <w:szCs w:val="18"/>
              </w:rPr>
              <w:pPrChange w:id="3153" w:author="morayoa" w:date="2013-06-14T13:59:00Z">
                <w:pPr>
                  <w:numPr>
                    <w:numId w:val="51"/>
                  </w:numPr>
                  <w:tabs>
                    <w:tab w:val="left" w:pos="-720"/>
                    <w:tab w:val="left" w:pos="0"/>
                    <w:tab w:val="left" w:pos="341"/>
                    <w:tab w:val="left" w:pos="1440"/>
                  </w:tabs>
                  <w:suppressAutoHyphens/>
                  <w:spacing w:after="56"/>
                  <w:ind w:left="342" w:hanging="342"/>
                </w:pPr>
              </w:pPrChange>
            </w:pPr>
            <w:r w:rsidRPr="00A12F15">
              <w:rPr>
                <w:rFonts w:ascii="Arial" w:hAnsi="Arial" w:cs="Arial"/>
                <w:snapToGrid w:val="0"/>
                <w:sz w:val="18"/>
                <w:szCs w:val="18"/>
              </w:rPr>
              <w:t>by disturbances acting on the interface</w:t>
            </w:r>
          </w:p>
        </w:tc>
        <w:tc>
          <w:tcPr>
            <w:tcW w:w="850" w:type="dxa"/>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gridSpan w:val="2"/>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F63884" w:rsidRPr="00A12F15" w:rsidTr="005B530A">
        <w:tc>
          <w:tcPr>
            <w:tcW w:w="993" w:type="dxa"/>
            <w:tcBorders>
              <w:top w:val="nil"/>
              <w:bottom w:val="nil"/>
            </w:tcBorders>
          </w:tcPr>
          <w:p w:rsidR="00F63884" w:rsidRPr="00A12F15" w:rsidRDefault="00F6388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bottom w:val="nil"/>
            </w:tcBorders>
          </w:tcPr>
          <w:p w:rsidR="00F63884" w:rsidRPr="00A12F15" w:rsidRDefault="00F6388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Observe</w:t>
            </w:r>
          </w:p>
        </w:tc>
        <w:tc>
          <w:tcPr>
            <w:tcW w:w="6945" w:type="dxa"/>
            <w:gridSpan w:val="6"/>
          </w:tcPr>
          <w:p w:rsidR="00F63884" w:rsidRPr="00A12F15" w:rsidRDefault="00F63884" w:rsidP="00166592">
            <w:pPr>
              <w:suppressAutoHyphens/>
              <w:rPr>
                <w:rFonts w:ascii="Arial" w:hAnsi="Arial" w:cs="Arial"/>
                <w:sz w:val="18"/>
                <w:szCs w:val="18"/>
              </w:rPr>
            </w:pPr>
            <w:r w:rsidRPr="00A12F15">
              <w:rPr>
                <w:rFonts w:ascii="Arial" w:hAnsi="Arial" w:cs="Arial"/>
                <w:sz w:val="18"/>
                <w:szCs w:val="18"/>
              </w:rPr>
              <w:t>An interface through which the functions mentioned above cannot be performed or initiated, need not be protected. Other interfaces shall be secured as follows:</w:t>
            </w:r>
          </w:p>
        </w:tc>
      </w:tr>
      <w:tr w:rsidR="005B530A" w:rsidRPr="00A12F15" w:rsidTr="00177D17">
        <w:tc>
          <w:tcPr>
            <w:tcW w:w="993" w:type="dxa"/>
            <w:tcBorders>
              <w:top w:val="nil"/>
              <w:bottom w:val="nil"/>
            </w:tcBorders>
          </w:tcPr>
          <w:p w:rsidR="00F63884" w:rsidRPr="00A12F15" w:rsidRDefault="00F6388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F63884" w:rsidRPr="00A12F15" w:rsidRDefault="00F6388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F63884">
            <w:pPr>
              <w:numPr>
                <w:ilvl w:val="0"/>
                <w:numId w:val="42"/>
              </w:numPr>
              <w:tabs>
                <w:tab w:val="left" w:pos="342"/>
              </w:tabs>
              <w:ind w:left="342" w:hanging="342"/>
              <w:rPr>
                <w:rFonts w:ascii="Arial" w:hAnsi="Arial" w:cs="Arial"/>
                <w:sz w:val="18"/>
                <w:szCs w:val="18"/>
              </w:rPr>
              <w:pPrChange w:id="3154" w:author="morayoa" w:date="2013-06-14T13:59:00Z">
                <w:pPr>
                  <w:numPr>
                    <w:numId w:val="43"/>
                  </w:numPr>
                  <w:tabs>
                    <w:tab w:val="left" w:pos="342"/>
                  </w:tabs>
                  <w:ind w:left="342" w:hanging="342"/>
                </w:pPr>
              </w:pPrChange>
            </w:pPr>
            <w:r w:rsidRPr="00A12F15">
              <w:rPr>
                <w:rFonts w:ascii="Arial" w:hAnsi="Arial" w:cs="Arial"/>
                <w:sz w:val="18"/>
                <w:szCs w:val="18"/>
              </w:rPr>
              <w:t>data is protected e.g., with a protective interface (0.2.14.2) (R50-1), against accidental or intentional interference;</w:t>
            </w:r>
          </w:p>
        </w:tc>
        <w:tc>
          <w:tcPr>
            <w:tcW w:w="850" w:type="dxa"/>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gridSpan w:val="2"/>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B530A" w:rsidRPr="00A12F15" w:rsidTr="00177D17">
        <w:tc>
          <w:tcPr>
            <w:tcW w:w="993" w:type="dxa"/>
            <w:tcBorders>
              <w:top w:val="nil"/>
              <w:bottom w:val="nil"/>
            </w:tcBorders>
          </w:tcPr>
          <w:p w:rsidR="00F63884" w:rsidRPr="00A12F15" w:rsidRDefault="00F6388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F63884" w:rsidRPr="00A12F15" w:rsidRDefault="00F6388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F63884">
            <w:pPr>
              <w:numPr>
                <w:ilvl w:val="0"/>
                <w:numId w:val="42"/>
              </w:numPr>
              <w:tabs>
                <w:tab w:val="left" w:pos="-720"/>
                <w:tab w:val="left" w:pos="0"/>
                <w:tab w:val="left" w:pos="341"/>
                <w:tab w:val="left" w:pos="1440"/>
              </w:tabs>
              <w:suppressAutoHyphens/>
              <w:spacing w:after="56"/>
              <w:ind w:left="342" w:hanging="342"/>
              <w:rPr>
                <w:rFonts w:ascii="Arial" w:hAnsi="Arial" w:cs="Arial"/>
                <w:sz w:val="18"/>
                <w:szCs w:val="18"/>
              </w:rPr>
              <w:pPrChange w:id="3155" w:author="morayoa" w:date="2013-06-14T13:59:00Z">
                <w:pPr>
                  <w:numPr>
                    <w:numId w:val="43"/>
                  </w:numPr>
                  <w:tabs>
                    <w:tab w:val="left" w:pos="-720"/>
                    <w:tab w:val="left" w:pos="0"/>
                    <w:tab w:val="left" w:pos="341"/>
                    <w:tab w:val="left" w:pos="1440"/>
                  </w:tabs>
                  <w:suppressAutoHyphens/>
                  <w:spacing w:after="56"/>
                  <w:ind w:left="342" w:hanging="342"/>
                </w:pPr>
              </w:pPrChange>
            </w:pPr>
            <w:r w:rsidRPr="00A12F15">
              <w:rPr>
                <w:rFonts w:ascii="Arial" w:hAnsi="Arial" w:cs="Arial"/>
                <w:sz w:val="18"/>
                <w:szCs w:val="18"/>
              </w:rPr>
              <w:t>hardware and software functions shall comply with the appropriate requirements for securing in 3.3.7 and 4.8 (R50-1)</w:t>
            </w:r>
          </w:p>
        </w:tc>
        <w:tc>
          <w:tcPr>
            <w:tcW w:w="850" w:type="dxa"/>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gridSpan w:val="2"/>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B530A" w:rsidRPr="00A12F15" w:rsidTr="00177D17">
        <w:tc>
          <w:tcPr>
            <w:tcW w:w="993" w:type="dxa"/>
            <w:tcBorders>
              <w:top w:val="nil"/>
              <w:bottom w:val="nil"/>
            </w:tcBorders>
          </w:tcPr>
          <w:p w:rsidR="00F63884" w:rsidRPr="00A12F15" w:rsidRDefault="00F6388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F63884" w:rsidRPr="00A12F15" w:rsidRDefault="00F6388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F63884">
            <w:pPr>
              <w:pStyle w:val="BodyText3"/>
              <w:numPr>
                <w:ilvl w:val="0"/>
                <w:numId w:val="42"/>
              </w:numPr>
              <w:tabs>
                <w:tab w:val="left" w:pos="58"/>
              </w:tabs>
              <w:spacing w:after="0"/>
              <w:ind w:left="342" w:hanging="342"/>
              <w:rPr>
                <w:rFonts w:ascii="Arial" w:hAnsi="Arial" w:cs="Arial"/>
                <w:sz w:val="18"/>
                <w:szCs w:val="18"/>
              </w:rPr>
              <w:pPrChange w:id="3156" w:author="morayoa" w:date="2013-06-14T13:59:00Z">
                <w:pPr>
                  <w:pStyle w:val="BodyText3"/>
                  <w:numPr>
                    <w:numId w:val="43"/>
                  </w:numPr>
                  <w:tabs>
                    <w:tab w:val="left" w:pos="58"/>
                    <w:tab w:val="num" w:pos="360"/>
                  </w:tabs>
                  <w:spacing w:after="0"/>
                  <w:ind w:left="342" w:hanging="342"/>
                </w:pPr>
              </w:pPrChange>
            </w:pPr>
            <w:r w:rsidRPr="00A12F15">
              <w:rPr>
                <w:rFonts w:ascii="Arial" w:hAnsi="Arial" w:cs="Arial"/>
                <w:sz w:val="18"/>
                <w:szCs w:val="18"/>
              </w:rPr>
              <w:t xml:space="preserve">it shall be easily possible to verify the authenticity and integrity of data transmitted to and from the belt </w:t>
            </w:r>
            <w:proofErr w:type="spellStart"/>
            <w:r w:rsidRPr="00A12F15">
              <w:rPr>
                <w:rFonts w:ascii="Arial" w:hAnsi="Arial" w:cs="Arial"/>
                <w:sz w:val="18"/>
                <w:szCs w:val="18"/>
              </w:rPr>
              <w:t>weigher</w:t>
            </w:r>
            <w:proofErr w:type="spellEnd"/>
            <w:r w:rsidRPr="00A12F15">
              <w:rPr>
                <w:rFonts w:ascii="Arial" w:hAnsi="Arial" w:cs="Arial"/>
                <w:sz w:val="18"/>
                <w:szCs w:val="18"/>
              </w:rPr>
              <w:t>;</w:t>
            </w:r>
          </w:p>
        </w:tc>
        <w:tc>
          <w:tcPr>
            <w:tcW w:w="850" w:type="dxa"/>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gridSpan w:val="2"/>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B530A" w:rsidRPr="00A12F15" w:rsidTr="00177D17">
        <w:tc>
          <w:tcPr>
            <w:tcW w:w="993" w:type="dxa"/>
            <w:tcBorders>
              <w:top w:val="nil"/>
            </w:tcBorders>
          </w:tcPr>
          <w:p w:rsidR="00F63884" w:rsidRPr="00A12F15" w:rsidRDefault="00F6388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tcBorders>
          </w:tcPr>
          <w:p w:rsidR="00F63884" w:rsidRPr="00A12F15" w:rsidRDefault="00F6388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F63884">
            <w:pPr>
              <w:pStyle w:val="BodyText3"/>
              <w:numPr>
                <w:ilvl w:val="0"/>
                <w:numId w:val="42"/>
              </w:numPr>
              <w:tabs>
                <w:tab w:val="left" w:pos="58"/>
              </w:tabs>
              <w:spacing w:after="0"/>
              <w:ind w:left="342" w:hanging="342"/>
              <w:rPr>
                <w:rFonts w:ascii="Arial" w:hAnsi="Arial" w:cs="Arial"/>
                <w:sz w:val="18"/>
                <w:szCs w:val="18"/>
              </w:rPr>
              <w:pPrChange w:id="3157" w:author="morayoa" w:date="2013-06-14T13:59:00Z">
                <w:pPr>
                  <w:pStyle w:val="BodyText3"/>
                  <w:numPr>
                    <w:numId w:val="43"/>
                  </w:numPr>
                  <w:tabs>
                    <w:tab w:val="left" w:pos="58"/>
                    <w:tab w:val="num" w:pos="360"/>
                  </w:tabs>
                  <w:spacing w:after="0"/>
                  <w:ind w:left="342" w:hanging="342"/>
                </w:pPr>
              </w:pPrChange>
            </w:pPr>
            <w:proofErr w:type="gramStart"/>
            <w:r w:rsidRPr="00A12F15">
              <w:rPr>
                <w:rFonts w:ascii="Arial" w:hAnsi="Arial" w:cs="Arial"/>
                <w:sz w:val="18"/>
                <w:szCs w:val="18"/>
              </w:rPr>
              <w:t>other</w:t>
            </w:r>
            <w:proofErr w:type="gramEnd"/>
            <w:r w:rsidRPr="00A12F15">
              <w:rPr>
                <w:rFonts w:ascii="Arial" w:hAnsi="Arial" w:cs="Arial"/>
                <w:sz w:val="18"/>
                <w:szCs w:val="18"/>
              </w:rPr>
              <w:t xml:space="preserve"> devices required by national regulations to be connected to the interfaces of a belt </w:t>
            </w:r>
            <w:proofErr w:type="spellStart"/>
            <w:r w:rsidRPr="00A12F15">
              <w:rPr>
                <w:rFonts w:ascii="Arial" w:hAnsi="Arial" w:cs="Arial"/>
                <w:sz w:val="18"/>
                <w:szCs w:val="18"/>
              </w:rPr>
              <w:t>weigher</w:t>
            </w:r>
            <w:proofErr w:type="spellEnd"/>
            <w:r w:rsidRPr="00A12F15">
              <w:rPr>
                <w:rFonts w:ascii="Arial" w:hAnsi="Arial" w:cs="Arial"/>
                <w:sz w:val="18"/>
                <w:szCs w:val="18"/>
              </w:rPr>
              <w:t xml:space="preserve"> shall be secured to inhibit automatically the operation of the belt </w:t>
            </w:r>
            <w:proofErr w:type="spellStart"/>
            <w:r w:rsidRPr="00A12F15">
              <w:rPr>
                <w:rFonts w:ascii="Arial" w:hAnsi="Arial" w:cs="Arial"/>
                <w:sz w:val="18"/>
                <w:szCs w:val="18"/>
              </w:rPr>
              <w:t>weigher</w:t>
            </w:r>
            <w:proofErr w:type="spellEnd"/>
            <w:r w:rsidRPr="00A12F15">
              <w:rPr>
                <w:rFonts w:ascii="Arial" w:hAnsi="Arial" w:cs="Arial"/>
                <w:sz w:val="18"/>
                <w:szCs w:val="18"/>
              </w:rPr>
              <w:t xml:space="preserve"> for reasons of the non-presence or improper functioning of the required device.</w:t>
            </w:r>
          </w:p>
        </w:tc>
        <w:tc>
          <w:tcPr>
            <w:tcW w:w="850" w:type="dxa"/>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gridSpan w:val="2"/>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bl>
    <w:p w:rsidR="0080427F" w:rsidRPr="00A12F15" w:rsidRDefault="0080427F">
      <w:pPr>
        <w:rPr>
          <w:rFonts w:ascii="Arial" w:hAnsi="Arial" w:cs="Arial"/>
          <w:sz w:val="18"/>
          <w:szCs w:val="18"/>
        </w:rPr>
      </w:pPr>
      <w:r w:rsidRPr="00A12F15">
        <w:rPr>
          <w:rFonts w:ascii="Arial" w:hAnsi="Arial" w:cs="Arial"/>
          <w:sz w:val="18"/>
          <w:szCs w:val="18"/>
        </w:rPr>
        <w:br w:type="page"/>
      </w:r>
    </w:p>
    <w:tbl>
      <w:tblPr>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
      <w:tblGrid>
        <w:gridCol w:w="993"/>
        <w:gridCol w:w="1134"/>
        <w:gridCol w:w="3260"/>
        <w:gridCol w:w="850"/>
        <w:gridCol w:w="709"/>
        <w:gridCol w:w="709"/>
        <w:gridCol w:w="1417"/>
        <w:tblGridChange w:id="3158">
          <w:tblGrid>
            <w:gridCol w:w="108"/>
            <w:gridCol w:w="885"/>
            <w:gridCol w:w="108"/>
            <w:gridCol w:w="1026"/>
            <w:gridCol w:w="108"/>
            <w:gridCol w:w="3152"/>
            <w:gridCol w:w="108"/>
            <w:gridCol w:w="742"/>
            <w:gridCol w:w="108"/>
            <w:gridCol w:w="601"/>
            <w:gridCol w:w="108"/>
            <w:gridCol w:w="601"/>
            <w:gridCol w:w="108"/>
            <w:gridCol w:w="1309"/>
            <w:gridCol w:w="108"/>
          </w:tblGrid>
        </w:tblGridChange>
      </w:tblGrid>
      <w:tr w:rsidR="00F63884" w:rsidRPr="00A12F15" w:rsidTr="00177D17">
        <w:tc>
          <w:tcPr>
            <w:tcW w:w="993" w:type="dxa"/>
            <w:tcBorders>
              <w:bottom w:val="single" w:sz="8" w:space="0" w:color="auto"/>
            </w:tcBorders>
          </w:tcPr>
          <w:p w:rsidR="00F63884" w:rsidRPr="00A12F15" w:rsidRDefault="00FC47BA" w:rsidP="0080427F">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b/>
                <w:sz w:val="18"/>
                <w:szCs w:val="18"/>
              </w:rPr>
              <w:fldChar w:fldCharType="begin"/>
            </w:r>
            <w:r w:rsidR="00F63884" w:rsidRPr="00A12F15">
              <w:rPr>
                <w:rFonts w:ascii="Arial" w:hAnsi="Arial" w:cs="Arial"/>
                <w:b/>
                <w:sz w:val="18"/>
                <w:szCs w:val="18"/>
              </w:rPr>
              <w:instrText xml:space="preserve">PRIVATE </w:instrText>
            </w:r>
            <w:r w:rsidRPr="00A12F15">
              <w:rPr>
                <w:rFonts w:ascii="Arial" w:hAnsi="Arial" w:cs="Arial"/>
                <w:b/>
                <w:sz w:val="18"/>
                <w:szCs w:val="18"/>
              </w:rPr>
              <w:fldChar w:fldCharType="end"/>
            </w:r>
          </w:p>
          <w:p w:rsidR="00F63884" w:rsidRPr="00A12F15" w:rsidRDefault="00F63884" w:rsidP="0080427F">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b/>
                <w:sz w:val="18"/>
                <w:szCs w:val="18"/>
              </w:rPr>
              <w:t>R 50-1</w:t>
            </w:r>
          </w:p>
        </w:tc>
        <w:tc>
          <w:tcPr>
            <w:tcW w:w="1134" w:type="dxa"/>
            <w:tcBorders>
              <w:bottom w:val="single" w:sz="8" w:space="0" w:color="auto"/>
            </w:tcBorders>
          </w:tcPr>
          <w:p w:rsidR="00F63884" w:rsidRPr="00A12F15" w:rsidRDefault="00F63884" w:rsidP="0080427F">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b/>
                <w:sz w:val="18"/>
                <w:szCs w:val="18"/>
              </w:rPr>
              <w:t>Test</w:t>
            </w:r>
          </w:p>
          <w:p w:rsidR="00F63884" w:rsidRPr="00A12F15" w:rsidRDefault="00F63884" w:rsidP="0080427F">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b/>
                <w:sz w:val="18"/>
                <w:szCs w:val="18"/>
              </w:rPr>
              <w:t>procedure</w:t>
            </w:r>
          </w:p>
        </w:tc>
        <w:tc>
          <w:tcPr>
            <w:tcW w:w="3260" w:type="dxa"/>
          </w:tcPr>
          <w:p w:rsidR="00F63884" w:rsidRPr="00A12F15" w:rsidRDefault="00F63884" w:rsidP="0080427F">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b/>
                <w:sz w:val="18"/>
                <w:szCs w:val="18"/>
              </w:rPr>
              <w:t xml:space="preserve">Belt </w:t>
            </w:r>
            <w:proofErr w:type="spellStart"/>
            <w:r w:rsidRPr="00A12F15">
              <w:rPr>
                <w:rFonts w:ascii="Arial" w:hAnsi="Arial" w:cs="Arial"/>
                <w:b/>
                <w:sz w:val="18"/>
                <w:szCs w:val="18"/>
              </w:rPr>
              <w:t>weighers</w:t>
            </w:r>
            <w:proofErr w:type="spellEnd"/>
          </w:p>
          <w:p w:rsidR="00F63884" w:rsidRPr="00A12F15" w:rsidRDefault="00F63884" w:rsidP="0080427F">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b/>
                <w:sz w:val="18"/>
                <w:szCs w:val="18"/>
              </w:rPr>
              <w:t>Checklist</w:t>
            </w:r>
          </w:p>
        </w:tc>
        <w:tc>
          <w:tcPr>
            <w:tcW w:w="850" w:type="dxa"/>
          </w:tcPr>
          <w:p w:rsidR="00F63884" w:rsidRPr="00A12F15" w:rsidRDefault="00F63884" w:rsidP="0080427F">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b/>
                <w:sz w:val="18"/>
                <w:szCs w:val="18"/>
              </w:rPr>
              <w:t>Passed</w:t>
            </w:r>
          </w:p>
        </w:tc>
        <w:tc>
          <w:tcPr>
            <w:tcW w:w="709" w:type="dxa"/>
          </w:tcPr>
          <w:p w:rsidR="00F63884" w:rsidRPr="00A12F15" w:rsidRDefault="00F63884" w:rsidP="0080427F">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b/>
                <w:sz w:val="18"/>
                <w:szCs w:val="18"/>
              </w:rPr>
              <w:t>Failed</w:t>
            </w:r>
          </w:p>
        </w:tc>
        <w:tc>
          <w:tcPr>
            <w:tcW w:w="709" w:type="dxa"/>
          </w:tcPr>
          <w:p w:rsidR="00F63884" w:rsidRPr="00A12F15" w:rsidDel="00DC255E" w:rsidRDefault="00F63884" w:rsidP="0080427F">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ins w:id="3159" w:author="morayoa" w:date="2013-06-06T15:38:00Z">
              <w:r>
                <w:rPr>
                  <w:rFonts w:ascii="Arial" w:hAnsi="Arial" w:cs="Arial"/>
                  <w:b/>
                  <w:sz w:val="18"/>
                  <w:szCs w:val="18"/>
                </w:rPr>
                <w:t>N/A</w:t>
              </w:r>
            </w:ins>
          </w:p>
        </w:tc>
        <w:tc>
          <w:tcPr>
            <w:tcW w:w="1417" w:type="dxa"/>
          </w:tcPr>
          <w:p w:rsidR="00F63884" w:rsidRPr="00A12F15" w:rsidRDefault="00F63884" w:rsidP="0080427F">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del w:id="3160" w:author="morayoa" w:date="2013-06-06T09:05:00Z">
              <w:r w:rsidRPr="00A12F15" w:rsidDel="00DC255E">
                <w:rPr>
                  <w:rFonts w:ascii="Arial" w:hAnsi="Arial" w:cs="Arial"/>
                  <w:b/>
                  <w:sz w:val="18"/>
                  <w:szCs w:val="18"/>
                </w:rPr>
                <w:delText>Remarks</w:delText>
              </w:r>
            </w:del>
            <w:ins w:id="3161" w:author="morayoa" w:date="2013-06-06T09:05:00Z">
              <w:r>
                <w:rPr>
                  <w:rFonts w:ascii="Arial" w:hAnsi="Arial" w:cs="Arial"/>
                  <w:b/>
                  <w:sz w:val="18"/>
                  <w:szCs w:val="18"/>
                </w:rPr>
                <w:t>Observations</w:t>
              </w:r>
            </w:ins>
            <w:fldSimple w:instr=" NOTEREF _Ref324497122 \f \h  \* MERGEFORMAT ">
              <w:ins w:id="3162" w:author="morayoa" w:date="2013-06-14T14:16:00Z">
                <w:r w:rsidR="00FC47BA" w:rsidRPr="00FC47BA">
                  <w:rPr>
                    <w:rStyle w:val="FootnoteReference"/>
                    <w:rFonts w:ascii="Arial" w:hAnsi="Arial" w:cs="Arial"/>
                    <w:sz w:val="18"/>
                    <w:szCs w:val="18"/>
                    <w:rPrChange w:id="3163" w:author="morayoa" w:date="2013-06-14T14:16:00Z">
                      <w:rPr/>
                    </w:rPrChange>
                  </w:rPr>
                  <w:t>3</w:t>
                </w:r>
              </w:ins>
              <w:del w:id="3164" w:author="morayoa" w:date="2013-06-05T13:45:00Z">
                <w:r w:rsidRPr="00FD5CAF" w:rsidDel="000A507D">
                  <w:rPr>
                    <w:rStyle w:val="FootnoteReference"/>
                    <w:rFonts w:ascii="Arial" w:hAnsi="Arial" w:cs="Arial"/>
                    <w:sz w:val="18"/>
                    <w:szCs w:val="18"/>
                  </w:rPr>
                  <w:delText>3</w:delText>
                </w:r>
              </w:del>
            </w:fldSimple>
          </w:p>
        </w:tc>
      </w:tr>
      <w:tr w:rsidR="00F63884" w:rsidRPr="00A12F15" w:rsidTr="00177D17">
        <w:tc>
          <w:tcPr>
            <w:tcW w:w="993" w:type="dxa"/>
            <w:tcBorders>
              <w:bottom w:val="nil"/>
            </w:tcBorders>
          </w:tcPr>
          <w:p w:rsidR="00F63884" w:rsidRPr="00A12F15" w:rsidRDefault="00F6388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4.7</w:t>
            </w:r>
          </w:p>
        </w:tc>
        <w:tc>
          <w:tcPr>
            <w:tcW w:w="1134" w:type="dxa"/>
            <w:tcBorders>
              <w:bottom w:val="nil"/>
            </w:tcBorders>
          </w:tcPr>
          <w:p w:rsidR="00F63884" w:rsidRPr="00A12F15" w:rsidRDefault="00F6388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Annex B.3</w:t>
            </w:r>
          </w:p>
        </w:tc>
        <w:tc>
          <w:tcPr>
            <w:tcW w:w="3260" w:type="dxa"/>
          </w:tcPr>
          <w:p w:rsidR="00F63884" w:rsidRPr="00A12F15" w:rsidRDefault="00F63884" w:rsidP="002360E6">
            <w:pPr>
              <w:autoSpaceDE w:val="0"/>
              <w:autoSpaceDN w:val="0"/>
              <w:adjustRightInd w:val="0"/>
              <w:rPr>
                <w:rFonts w:ascii="Arial" w:hAnsi="Arial" w:cs="Arial"/>
                <w:snapToGrid w:val="0"/>
                <w:sz w:val="18"/>
                <w:szCs w:val="18"/>
              </w:rPr>
            </w:pPr>
            <w:r w:rsidRPr="00A12F15">
              <w:rPr>
                <w:rFonts w:ascii="Arial" w:hAnsi="Arial" w:cs="Arial"/>
                <w:snapToGrid w:val="0"/>
                <w:sz w:val="18"/>
                <w:szCs w:val="18"/>
                <w:lang w:eastAsia="en-US"/>
              </w:rPr>
              <w:t>Data storage device</w:t>
            </w:r>
            <w:r w:rsidRPr="00A12F15">
              <w:rPr>
                <w:rFonts w:ascii="Arial" w:hAnsi="Arial" w:cs="Arial"/>
                <w:iCs/>
                <w:sz w:val="18"/>
                <w:szCs w:val="18"/>
              </w:rPr>
              <w:t xml:space="preserve">:  </w:t>
            </w:r>
          </w:p>
        </w:tc>
        <w:tc>
          <w:tcPr>
            <w:tcW w:w="850" w:type="dxa"/>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F63884" w:rsidRPr="00A12F15" w:rsidRDefault="00F63884" w:rsidP="00E7071C">
            <w:pPr>
              <w:tabs>
                <w:tab w:val="left" w:pos="-720"/>
                <w:tab w:val="left" w:pos="0"/>
                <w:tab w:val="left" w:pos="259"/>
                <w:tab w:val="left" w:pos="604"/>
                <w:tab w:val="left" w:pos="816"/>
                <w:tab w:val="left" w:pos="1440"/>
              </w:tabs>
              <w:suppressAutoHyphens/>
              <w:spacing w:after="56"/>
              <w:rPr>
                <w:ins w:id="3165" w:author="morayoa" w:date="2013-06-06T15:38:00Z"/>
                <w:rFonts w:ascii="Arial" w:hAnsi="Arial" w:cs="Arial"/>
                <w:sz w:val="18"/>
                <w:szCs w:val="18"/>
              </w:rPr>
            </w:pPr>
          </w:p>
        </w:tc>
        <w:tc>
          <w:tcPr>
            <w:tcW w:w="1417" w:type="dxa"/>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F63884" w:rsidRPr="00A12F15" w:rsidTr="00177D17">
        <w:tc>
          <w:tcPr>
            <w:tcW w:w="993" w:type="dxa"/>
            <w:tcBorders>
              <w:top w:val="nil"/>
              <w:bottom w:val="nil"/>
            </w:tcBorders>
          </w:tcPr>
          <w:p w:rsidR="00F63884" w:rsidRPr="00A12F15" w:rsidRDefault="00F6388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F63884" w:rsidRPr="00A12F15" w:rsidRDefault="00F6388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F63884">
            <w:pPr>
              <w:numPr>
                <w:ilvl w:val="0"/>
                <w:numId w:val="29"/>
              </w:numPr>
              <w:tabs>
                <w:tab w:val="left" w:pos="58"/>
              </w:tabs>
              <w:autoSpaceDE w:val="0"/>
              <w:autoSpaceDN w:val="0"/>
              <w:adjustRightInd w:val="0"/>
              <w:ind w:left="342" w:hanging="342"/>
              <w:rPr>
                <w:rFonts w:ascii="Arial" w:hAnsi="Arial" w:cs="Arial"/>
                <w:snapToGrid w:val="0"/>
                <w:sz w:val="18"/>
                <w:szCs w:val="18"/>
              </w:rPr>
              <w:pPrChange w:id="3166" w:author="morayoa" w:date="2013-06-14T13:59:00Z">
                <w:pPr>
                  <w:numPr>
                    <w:numId w:val="30"/>
                  </w:numPr>
                  <w:tabs>
                    <w:tab w:val="left" w:pos="58"/>
                  </w:tabs>
                  <w:autoSpaceDE w:val="0"/>
                  <w:autoSpaceDN w:val="0"/>
                  <w:adjustRightInd w:val="0"/>
                  <w:ind w:left="342" w:hanging="342"/>
                </w:pPr>
              </w:pPrChange>
            </w:pPr>
            <w:proofErr w:type="gramStart"/>
            <w:r w:rsidRPr="00A12F15">
              <w:rPr>
                <w:rFonts w:ascii="Arial" w:hAnsi="Arial" w:cs="Arial"/>
                <w:iCs/>
                <w:sz w:val="18"/>
                <w:szCs w:val="18"/>
              </w:rPr>
              <w:t>stored</w:t>
            </w:r>
            <w:proofErr w:type="gramEnd"/>
            <w:r w:rsidRPr="00A12F15">
              <w:rPr>
                <w:rFonts w:ascii="Arial" w:hAnsi="Arial" w:cs="Arial"/>
                <w:iCs/>
                <w:sz w:val="18"/>
                <w:szCs w:val="18"/>
              </w:rPr>
              <w:t xml:space="preserve"> in </w:t>
            </w:r>
            <w:r w:rsidRPr="00A12F15">
              <w:rPr>
                <w:rFonts w:ascii="Arial" w:hAnsi="Arial" w:cs="Arial"/>
                <w:snapToGrid w:val="0"/>
                <w:sz w:val="18"/>
                <w:szCs w:val="18"/>
              </w:rPr>
              <w:t>internal memory or on external storage for subsequent use.</w:t>
            </w:r>
          </w:p>
        </w:tc>
        <w:tc>
          <w:tcPr>
            <w:tcW w:w="850" w:type="dxa"/>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F63884" w:rsidRPr="00A12F15" w:rsidRDefault="00F63884" w:rsidP="00E7071C">
            <w:pPr>
              <w:tabs>
                <w:tab w:val="left" w:pos="-720"/>
                <w:tab w:val="left" w:pos="0"/>
                <w:tab w:val="left" w:pos="259"/>
                <w:tab w:val="left" w:pos="604"/>
                <w:tab w:val="left" w:pos="816"/>
                <w:tab w:val="left" w:pos="1440"/>
              </w:tabs>
              <w:suppressAutoHyphens/>
              <w:spacing w:after="56"/>
              <w:rPr>
                <w:ins w:id="3167" w:author="morayoa" w:date="2013-06-06T15:38:00Z"/>
                <w:rFonts w:ascii="Arial" w:hAnsi="Arial" w:cs="Arial"/>
                <w:sz w:val="18"/>
                <w:szCs w:val="18"/>
              </w:rPr>
            </w:pPr>
          </w:p>
        </w:tc>
        <w:tc>
          <w:tcPr>
            <w:tcW w:w="1417" w:type="dxa"/>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F63884" w:rsidRPr="00A12F15" w:rsidTr="003F2A7A">
        <w:tblPrEx>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3168" w:author="morayoa" w:date="2013-06-11T11:23:00Z">
            <w:tblPrEx>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3169" w:author="morayoa" w:date="2013-06-11T11:23:00Z">
            <w:trPr>
              <w:gridBefore w:val="1"/>
            </w:trPr>
          </w:trPrChange>
        </w:trPr>
        <w:tc>
          <w:tcPr>
            <w:tcW w:w="993" w:type="dxa"/>
            <w:tcBorders>
              <w:top w:val="nil"/>
              <w:bottom w:val="nil"/>
            </w:tcBorders>
            <w:tcPrChange w:id="3170" w:author="morayoa" w:date="2013-06-11T11:23:00Z">
              <w:tcPr>
                <w:tcW w:w="993" w:type="dxa"/>
                <w:gridSpan w:val="2"/>
                <w:tcBorders>
                  <w:top w:val="nil"/>
                  <w:bottom w:val="nil"/>
                </w:tcBorders>
              </w:tcPr>
            </w:tcPrChange>
          </w:tcPr>
          <w:p w:rsidR="00F63884" w:rsidRPr="00A12F15" w:rsidRDefault="00F6388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Change w:id="3171" w:author="morayoa" w:date="2013-06-11T11:23:00Z">
              <w:tcPr>
                <w:tcW w:w="1134" w:type="dxa"/>
                <w:gridSpan w:val="2"/>
                <w:tcBorders>
                  <w:top w:val="nil"/>
                  <w:bottom w:val="nil"/>
                </w:tcBorders>
              </w:tcPr>
            </w:tcPrChange>
          </w:tcPr>
          <w:p w:rsidR="00F63884" w:rsidRPr="00A12F15" w:rsidRDefault="00F6388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Change w:id="3172" w:author="morayoa" w:date="2013-06-11T11:23:00Z">
              <w:tcPr>
                <w:tcW w:w="3260" w:type="dxa"/>
                <w:gridSpan w:val="2"/>
              </w:tcPr>
            </w:tcPrChange>
          </w:tcPr>
          <w:p w:rsidR="00000000" w:rsidRDefault="00F63884">
            <w:pPr>
              <w:numPr>
                <w:ilvl w:val="0"/>
                <w:numId w:val="29"/>
              </w:numPr>
              <w:tabs>
                <w:tab w:val="left" w:pos="58"/>
              </w:tabs>
              <w:autoSpaceDE w:val="0"/>
              <w:autoSpaceDN w:val="0"/>
              <w:adjustRightInd w:val="0"/>
              <w:ind w:left="342" w:hanging="342"/>
              <w:rPr>
                <w:rFonts w:ascii="Arial" w:hAnsi="Arial" w:cs="Arial"/>
                <w:iCs/>
                <w:sz w:val="18"/>
                <w:szCs w:val="18"/>
              </w:rPr>
              <w:pPrChange w:id="3173" w:author="morayoa" w:date="2013-06-14T13:59:00Z">
                <w:pPr>
                  <w:numPr>
                    <w:numId w:val="30"/>
                  </w:numPr>
                  <w:tabs>
                    <w:tab w:val="left" w:pos="58"/>
                  </w:tabs>
                  <w:autoSpaceDE w:val="0"/>
                  <w:autoSpaceDN w:val="0"/>
                  <w:adjustRightInd w:val="0"/>
                  <w:ind w:left="342" w:hanging="342"/>
                </w:pPr>
              </w:pPrChange>
            </w:pPr>
            <w:r w:rsidRPr="00A12F15">
              <w:rPr>
                <w:rFonts w:ascii="Arial" w:hAnsi="Arial" w:cs="Arial"/>
                <w:snapToGrid w:val="0"/>
                <w:sz w:val="18"/>
                <w:szCs w:val="18"/>
              </w:rPr>
              <w:t>the stored data is adequately protected against intentional and unintentional changes during the data transmission</w:t>
            </w:r>
            <w:r w:rsidRPr="00A12F15" w:rsidDel="0062320B">
              <w:rPr>
                <w:rFonts w:ascii="Arial" w:hAnsi="Arial" w:cs="Arial"/>
                <w:snapToGrid w:val="0"/>
                <w:sz w:val="18"/>
                <w:szCs w:val="18"/>
              </w:rPr>
              <w:t xml:space="preserve"> </w:t>
            </w:r>
            <w:r w:rsidRPr="00A12F15">
              <w:rPr>
                <w:rFonts w:ascii="Arial" w:hAnsi="Arial" w:cs="Arial"/>
                <w:snapToGrid w:val="0"/>
                <w:sz w:val="18"/>
                <w:szCs w:val="18"/>
              </w:rPr>
              <w:t>and/or storage process</w:t>
            </w:r>
          </w:p>
        </w:tc>
        <w:tc>
          <w:tcPr>
            <w:tcW w:w="850" w:type="dxa"/>
            <w:tcPrChange w:id="3174" w:author="morayoa" w:date="2013-06-11T11:23:00Z">
              <w:tcPr>
                <w:tcW w:w="850" w:type="dxa"/>
                <w:gridSpan w:val="2"/>
              </w:tcPr>
            </w:tcPrChange>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Change w:id="3175" w:author="morayoa" w:date="2013-06-11T11:23:00Z">
              <w:tcPr>
                <w:tcW w:w="709" w:type="dxa"/>
                <w:gridSpan w:val="2"/>
              </w:tcPr>
            </w:tcPrChange>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Change w:id="3176" w:author="morayoa" w:date="2013-06-11T11:23:00Z">
              <w:tcPr>
                <w:tcW w:w="709" w:type="dxa"/>
                <w:gridSpan w:val="2"/>
              </w:tcPr>
            </w:tcPrChange>
          </w:tcPr>
          <w:p w:rsidR="00F63884" w:rsidRPr="00A12F15" w:rsidRDefault="00F63884" w:rsidP="00E7071C">
            <w:pPr>
              <w:tabs>
                <w:tab w:val="left" w:pos="-720"/>
                <w:tab w:val="left" w:pos="0"/>
                <w:tab w:val="left" w:pos="259"/>
                <w:tab w:val="left" w:pos="604"/>
                <w:tab w:val="left" w:pos="816"/>
                <w:tab w:val="left" w:pos="1440"/>
              </w:tabs>
              <w:suppressAutoHyphens/>
              <w:spacing w:after="56"/>
              <w:rPr>
                <w:ins w:id="3177" w:author="morayoa" w:date="2013-06-06T15:38:00Z"/>
                <w:rFonts w:ascii="Arial" w:hAnsi="Arial" w:cs="Arial"/>
                <w:sz w:val="18"/>
                <w:szCs w:val="18"/>
              </w:rPr>
            </w:pPr>
          </w:p>
        </w:tc>
        <w:tc>
          <w:tcPr>
            <w:tcW w:w="1417" w:type="dxa"/>
            <w:tcPrChange w:id="3178" w:author="morayoa" w:date="2013-06-11T11:23:00Z">
              <w:tcPr>
                <w:tcW w:w="1417" w:type="dxa"/>
                <w:gridSpan w:val="2"/>
              </w:tcPr>
            </w:tcPrChange>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F63884" w:rsidRPr="00A12F15" w:rsidTr="003F2A7A">
        <w:tblPrEx>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3179" w:author="morayoa" w:date="2013-06-11T11:23:00Z">
            <w:tblPrEx>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3180" w:author="morayoa" w:date="2013-06-11T11:23:00Z">
            <w:trPr>
              <w:gridAfter w:val="0"/>
            </w:trPr>
          </w:trPrChange>
        </w:trPr>
        <w:tc>
          <w:tcPr>
            <w:tcW w:w="993" w:type="dxa"/>
            <w:tcBorders>
              <w:top w:val="nil"/>
              <w:bottom w:val="nil"/>
            </w:tcBorders>
            <w:tcPrChange w:id="3181" w:author="morayoa" w:date="2013-06-11T11:23:00Z">
              <w:tcPr>
                <w:tcW w:w="993" w:type="dxa"/>
                <w:gridSpan w:val="2"/>
                <w:tcBorders>
                  <w:top w:val="nil"/>
                  <w:bottom w:val="single" w:sz="8" w:space="0" w:color="auto"/>
                </w:tcBorders>
              </w:tcPr>
            </w:tcPrChange>
          </w:tcPr>
          <w:p w:rsidR="00F63884" w:rsidRPr="00A12F15" w:rsidRDefault="00F6388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single" w:sz="4" w:space="0" w:color="auto"/>
            </w:tcBorders>
            <w:tcPrChange w:id="3182" w:author="morayoa" w:date="2013-06-11T11:23:00Z">
              <w:tcPr>
                <w:tcW w:w="1134" w:type="dxa"/>
                <w:gridSpan w:val="2"/>
                <w:tcBorders>
                  <w:top w:val="nil"/>
                  <w:bottom w:val="single" w:sz="8" w:space="0" w:color="auto"/>
                </w:tcBorders>
              </w:tcPr>
            </w:tcPrChange>
          </w:tcPr>
          <w:p w:rsidR="00F63884" w:rsidRPr="00A12F15" w:rsidRDefault="00F6388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Borders>
              <w:bottom w:val="single" w:sz="4" w:space="0" w:color="auto"/>
            </w:tcBorders>
            <w:tcPrChange w:id="3183" w:author="morayoa" w:date="2013-06-11T11:23:00Z">
              <w:tcPr>
                <w:tcW w:w="3260" w:type="dxa"/>
                <w:gridSpan w:val="2"/>
              </w:tcPr>
            </w:tcPrChange>
          </w:tcPr>
          <w:p w:rsidR="00000000" w:rsidRDefault="00F63884">
            <w:pPr>
              <w:numPr>
                <w:ilvl w:val="0"/>
                <w:numId w:val="29"/>
              </w:numPr>
              <w:tabs>
                <w:tab w:val="left" w:pos="58"/>
              </w:tabs>
              <w:autoSpaceDE w:val="0"/>
              <w:autoSpaceDN w:val="0"/>
              <w:adjustRightInd w:val="0"/>
              <w:ind w:left="342" w:hanging="342"/>
              <w:rPr>
                <w:rFonts w:ascii="Arial" w:hAnsi="Arial" w:cs="Arial"/>
                <w:iCs/>
                <w:sz w:val="18"/>
                <w:szCs w:val="18"/>
              </w:rPr>
              <w:pPrChange w:id="3184" w:author="morayoa" w:date="2013-06-14T13:59:00Z">
                <w:pPr>
                  <w:numPr>
                    <w:numId w:val="30"/>
                  </w:numPr>
                  <w:tabs>
                    <w:tab w:val="left" w:pos="58"/>
                  </w:tabs>
                  <w:autoSpaceDE w:val="0"/>
                  <w:autoSpaceDN w:val="0"/>
                  <w:adjustRightInd w:val="0"/>
                  <w:ind w:left="342" w:hanging="342"/>
                </w:pPr>
              </w:pPrChange>
            </w:pPr>
            <w:proofErr w:type="gramStart"/>
            <w:r w:rsidRPr="00A12F15">
              <w:rPr>
                <w:rFonts w:ascii="Arial" w:hAnsi="Arial" w:cs="Arial"/>
                <w:iCs/>
                <w:sz w:val="18"/>
                <w:szCs w:val="18"/>
              </w:rPr>
              <w:t>contains</w:t>
            </w:r>
            <w:proofErr w:type="gramEnd"/>
            <w:r w:rsidRPr="00A12F15">
              <w:rPr>
                <w:rFonts w:ascii="Arial" w:hAnsi="Arial" w:cs="Arial"/>
                <w:iCs/>
                <w:sz w:val="18"/>
                <w:szCs w:val="18"/>
              </w:rPr>
              <w:t xml:space="preserve"> all relevant information necessary to reconstruct an earlier measurement. </w:t>
            </w:r>
          </w:p>
        </w:tc>
        <w:tc>
          <w:tcPr>
            <w:tcW w:w="850" w:type="dxa"/>
            <w:tcBorders>
              <w:bottom w:val="single" w:sz="4" w:space="0" w:color="auto"/>
            </w:tcBorders>
            <w:tcPrChange w:id="3185" w:author="morayoa" w:date="2013-06-11T11:23:00Z">
              <w:tcPr>
                <w:tcW w:w="850" w:type="dxa"/>
                <w:gridSpan w:val="2"/>
              </w:tcPr>
            </w:tcPrChange>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bottom w:val="single" w:sz="4" w:space="0" w:color="auto"/>
            </w:tcBorders>
            <w:tcPrChange w:id="3186" w:author="morayoa" w:date="2013-06-11T11:23:00Z">
              <w:tcPr>
                <w:tcW w:w="709" w:type="dxa"/>
                <w:gridSpan w:val="2"/>
              </w:tcPr>
            </w:tcPrChange>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bottom w:val="single" w:sz="4" w:space="0" w:color="auto"/>
            </w:tcBorders>
            <w:tcPrChange w:id="3187" w:author="morayoa" w:date="2013-06-11T11:23:00Z">
              <w:tcPr>
                <w:tcW w:w="709" w:type="dxa"/>
                <w:gridSpan w:val="2"/>
              </w:tcPr>
            </w:tcPrChange>
          </w:tcPr>
          <w:p w:rsidR="00F63884" w:rsidRPr="00A12F15" w:rsidRDefault="00F63884" w:rsidP="00E7071C">
            <w:pPr>
              <w:tabs>
                <w:tab w:val="left" w:pos="-720"/>
                <w:tab w:val="left" w:pos="0"/>
                <w:tab w:val="left" w:pos="259"/>
                <w:tab w:val="left" w:pos="604"/>
                <w:tab w:val="left" w:pos="816"/>
                <w:tab w:val="left" w:pos="1440"/>
              </w:tabs>
              <w:suppressAutoHyphens/>
              <w:spacing w:after="56"/>
              <w:rPr>
                <w:ins w:id="3188" w:author="morayoa" w:date="2013-06-06T15:38:00Z"/>
                <w:rFonts w:ascii="Arial" w:hAnsi="Arial" w:cs="Arial"/>
                <w:sz w:val="18"/>
                <w:szCs w:val="18"/>
              </w:rPr>
            </w:pPr>
          </w:p>
        </w:tc>
        <w:tc>
          <w:tcPr>
            <w:tcW w:w="1417" w:type="dxa"/>
            <w:tcBorders>
              <w:bottom w:val="single" w:sz="4" w:space="0" w:color="auto"/>
            </w:tcBorders>
            <w:tcPrChange w:id="3189" w:author="morayoa" w:date="2013-06-11T11:23:00Z">
              <w:tcPr>
                <w:tcW w:w="1417" w:type="dxa"/>
                <w:gridSpan w:val="2"/>
              </w:tcPr>
            </w:tcPrChange>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F63884" w:rsidRPr="00A12F15" w:rsidTr="003F2A7A">
        <w:tblPrEx>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3190" w:author="morayoa" w:date="2013-06-11T11:23:00Z">
            <w:tblPrEx>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3191" w:author="morayoa" w:date="2013-06-11T11:23:00Z">
            <w:trPr>
              <w:gridAfter w:val="0"/>
            </w:trPr>
          </w:trPrChange>
        </w:trPr>
        <w:tc>
          <w:tcPr>
            <w:tcW w:w="993" w:type="dxa"/>
            <w:tcBorders>
              <w:top w:val="nil"/>
              <w:bottom w:val="nil"/>
            </w:tcBorders>
            <w:tcPrChange w:id="3192" w:author="morayoa" w:date="2013-06-11T11:23:00Z">
              <w:tcPr>
                <w:tcW w:w="993" w:type="dxa"/>
                <w:gridSpan w:val="2"/>
                <w:tcBorders>
                  <w:bottom w:val="nil"/>
                </w:tcBorders>
              </w:tcPr>
            </w:tcPrChange>
          </w:tcPr>
          <w:p w:rsidR="00F63884" w:rsidRPr="00A12F15" w:rsidRDefault="00F6388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4.7.1</w:t>
            </w:r>
          </w:p>
        </w:tc>
        <w:tc>
          <w:tcPr>
            <w:tcW w:w="1134" w:type="dxa"/>
            <w:tcBorders>
              <w:top w:val="single" w:sz="4" w:space="0" w:color="auto"/>
              <w:bottom w:val="nil"/>
            </w:tcBorders>
            <w:tcPrChange w:id="3193" w:author="morayoa" w:date="2013-06-11T11:23:00Z">
              <w:tcPr>
                <w:tcW w:w="1134" w:type="dxa"/>
                <w:gridSpan w:val="2"/>
                <w:tcBorders>
                  <w:bottom w:val="nil"/>
                </w:tcBorders>
              </w:tcPr>
            </w:tcPrChange>
          </w:tcPr>
          <w:p w:rsidR="00F63884" w:rsidRPr="00A12F15" w:rsidRDefault="00F6388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Observe</w:t>
            </w:r>
          </w:p>
        </w:tc>
        <w:tc>
          <w:tcPr>
            <w:tcW w:w="3260" w:type="dxa"/>
            <w:tcBorders>
              <w:top w:val="single" w:sz="4" w:space="0" w:color="auto"/>
            </w:tcBorders>
            <w:tcPrChange w:id="3194" w:author="morayoa" w:date="2013-06-11T11:23:00Z">
              <w:tcPr>
                <w:tcW w:w="3260" w:type="dxa"/>
                <w:gridSpan w:val="2"/>
              </w:tcPr>
            </w:tcPrChange>
          </w:tcPr>
          <w:p w:rsidR="00F63884" w:rsidRPr="00A12F15" w:rsidRDefault="00F63884" w:rsidP="00A540D4">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 xml:space="preserve">Data storage sealing measures: </w:t>
            </w:r>
          </w:p>
        </w:tc>
        <w:tc>
          <w:tcPr>
            <w:tcW w:w="850" w:type="dxa"/>
            <w:tcBorders>
              <w:top w:val="single" w:sz="4" w:space="0" w:color="auto"/>
            </w:tcBorders>
            <w:tcPrChange w:id="3195" w:author="morayoa" w:date="2013-06-11T11:23:00Z">
              <w:tcPr>
                <w:tcW w:w="850" w:type="dxa"/>
                <w:gridSpan w:val="2"/>
              </w:tcPr>
            </w:tcPrChange>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single" w:sz="4" w:space="0" w:color="auto"/>
            </w:tcBorders>
            <w:tcPrChange w:id="3196" w:author="morayoa" w:date="2013-06-11T11:23:00Z">
              <w:tcPr>
                <w:tcW w:w="709" w:type="dxa"/>
                <w:gridSpan w:val="2"/>
              </w:tcPr>
            </w:tcPrChange>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single" w:sz="4" w:space="0" w:color="auto"/>
            </w:tcBorders>
            <w:tcPrChange w:id="3197" w:author="morayoa" w:date="2013-06-11T11:23:00Z">
              <w:tcPr>
                <w:tcW w:w="709" w:type="dxa"/>
                <w:gridSpan w:val="2"/>
              </w:tcPr>
            </w:tcPrChange>
          </w:tcPr>
          <w:p w:rsidR="00F63884" w:rsidRPr="00A12F15" w:rsidRDefault="00F63884" w:rsidP="00E7071C">
            <w:pPr>
              <w:tabs>
                <w:tab w:val="left" w:pos="-720"/>
                <w:tab w:val="left" w:pos="0"/>
                <w:tab w:val="left" w:pos="259"/>
                <w:tab w:val="left" w:pos="604"/>
                <w:tab w:val="left" w:pos="816"/>
                <w:tab w:val="left" w:pos="1440"/>
              </w:tabs>
              <w:suppressAutoHyphens/>
              <w:spacing w:after="56"/>
              <w:rPr>
                <w:ins w:id="3198" w:author="morayoa" w:date="2013-06-06T15:38:00Z"/>
                <w:rFonts w:ascii="Arial" w:hAnsi="Arial" w:cs="Arial"/>
                <w:sz w:val="18"/>
                <w:szCs w:val="18"/>
              </w:rPr>
            </w:pPr>
          </w:p>
        </w:tc>
        <w:tc>
          <w:tcPr>
            <w:tcW w:w="1417" w:type="dxa"/>
            <w:tcBorders>
              <w:top w:val="single" w:sz="4" w:space="0" w:color="auto"/>
            </w:tcBorders>
            <w:tcPrChange w:id="3199" w:author="morayoa" w:date="2013-06-11T11:23:00Z">
              <w:tcPr>
                <w:tcW w:w="1417" w:type="dxa"/>
                <w:gridSpan w:val="2"/>
              </w:tcPr>
            </w:tcPrChange>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F63884" w:rsidRPr="00A12F15" w:rsidTr="00177D17">
        <w:tc>
          <w:tcPr>
            <w:tcW w:w="993" w:type="dxa"/>
            <w:tcBorders>
              <w:top w:val="nil"/>
              <w:bottom w:val="nil"/>
            </w:tcBorders>
          </w:tcPr>
          <w:p w:rsidR="00F63884" w:rsidRPr="00A12F15" w:rsidRDefault="00F6388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F63884" w:rsidRPr="00A12F15" w:rsidRDefault="00F6388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F63884">
            <w:pPr>
              <w:numPr>
                <w:ilvl w:val="0"/>
                <w:numId w:val="43"/>
              </w:numPr>
              <w:rPr>
                <w:rFonts w:ascii="Arial" w:hAnsi="Arial" w:cs="Arial"/>
                <w:sz w:val="18"/>
                <w:szCs w:val="18"/>
              </w:rPr>
              <w:pPrChange w:id="3200" w:author="morayoa" w:date="2013-06-14T13:59:00Z">
                <w:pPr>
                  <w:numPr>
                    <w:numId w:val="44"/>
                  </w:numPr>
                  <w:ind w:left="720" w:hanging="360"/>
                </w:pPr>
              </w:pPrChange>
            </w:pPr>
            <w:r w:rsidRPr="00A12F15">
              <w:rPr>
                <w:rFonts w:ascii="Arial" w:hAnsi="Arial" w:cs="Arial"/>
                <w:sz w:val="18"/>
                <w:szCs w:val="18"/>
              </w:rPr>
              <w:t>meets the appropriate requirements of 3.3.7 (R50-1) for securing;</w:t>
            </w:r>
          </w:p>
        </w:tc>
        <w:tc>
          <w:tcPr>
            <w:tcW w:w="850" w:type="dxa"/>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F63884" w:rsidRPr="00A12F15" w:rsidRDefault="00F63884" w:rsidP="00E7071C">
            <w:pPr>
              <w:tabs>
                <w:tab w:val="left" w:pos="-720"/>
                <w:tab w:val="left" w:pos="0"/>
                <w:tab w:val="left" w:pos="259"/>
                <w:tab w:val="left" w:pos="604"/>
                <w:tab w:val="left" w:pos="816"/>
                <w:tab w:val="left" w:pos="1440"/>
              </w:tabs>
              <w:suppressAutoHyphens/>
              <w:spacing w:after="56"/>
              <w:rPr>
                <w:ins w:id="3201" w:author="morayoa" w:date="2013-06-06T15:38:00Z"/>
                <w:rFonts w:ascii="Arial" w:hAnsi="Arial" w:cs="Arial"/>
                <w:sz w:val="18"/>
                <w:szCs w:val="18"/>
              </w:rPr>
            </w:pPr>
          </w:p>
        </w:tc>
        <w:tc>
          <w:tcPr>
            <w:tcW w:w="1417" w:type="dxa"/>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F63884" w:rsidRPr="00A12F15" w:rsidTr="00177D17">
        <w:tc>
          <w:tcPr>
            <w:tcW w:w="993" w:type="dxa"/>
            <w:tcBorders>
              <w:top w:val="nil"/>
              <w:bottom w:val="nil"/>
            </w:tcBorders>
          </w:tcPr>
          <w:p w:rsidR="00F63884" w:rsidRPr="00A12F15" w:rsidRDefault="00F6388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F63884" w:rsidRPr="00A12F15" w:rsidRDefault="00F6388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F63884">
            <w:pPr>
              <w:numPr>
                <w:ilvl w:val="0"/>
                <w:numId w:val="43"/>
              </w:numPr>
              <w:autoSpaceDE w:val="0"/>
              <w:autoSpaceDN w:val="0"/>
              <w:adjustRightInd w:val="0"/>
              <w:rPr>
                <w:rFonts w:ascii="Arial" w:hAnsi="Arial" w:cs="Arial"/>
                <w:sz w:val="18"/>
                <w:szCs w:val="18"/>
              </w:rPr>
              <w:pPrChange w:id="3202" w:author="morayoa" w:date="2013-06-14T13:59:00Z">
                <w:pPr>
                  <w:numPr>
                    <w:numId w:val="44"/>
                  </w:numPr>
                  <w:autoSpaceDE w:val="0"/>
                  <w:autoSpaceDN w:val="0"/>
                  <w:adjustRightInd w:val="0"/>
                  <w:ind w:left="720" w:hanging="360"/>
                </w:pPr>
              </w:pPrChange>
            </w:pPr>
            <w:r w:rsidRPr="00A12F15">
              <w:rPr>
                <w:rFonts w:ascii="Arial" w:hAnsi="Arial" w:cs="Arial"/>
                <w:sz w:val="18"/>
                <w:szCs w:val="18"/>
              </w:rPr>
              <w:t xml:space="preserve">external storage devices identification and security attributes shall be automatically verified to ensure integrity and authenticity; </w:t>
            </w:r>
          </w:p>
        </w:tc>
        <w:tc>
          <w:tcPr>
            <w:tcW w:w="850" w:type="dxa"/>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F63884" w:rsidRPr="00A12F15" w:rsidRDefault="00F63884" w:rsidP="00E7071C">
            <w:pPr>
              <w:tabs>
                <w:tab w:val="left" w:pos="-720"/>
                <w:tab w:val="left" w:pos="0"/>
                <w:tab w:val="left" w:pos="259"/>
                <w:tab w:val="left" w:pos="604"/>
                <w:tab w:val="left" w:pos="816"/>
                <w:tab w:val="left" w:pos="1440"/>
              </w:tabs>
              <w:suppressAutoHyphens/>
              <w:spacing w:after="56"/>
              <w:rPr>
                <w:ins w:id="3203" w:author="morayoa" w:date="2013-06-06T15:38:00Z"/>
                <w:rFonts w:ascii="Arial" w:hAnsi="Arial" w:cs="Arial"/>
                <w:sz w:val="18"/>
                <w:szCs w:val="18"/>
              </w:rPr>
            </w:pPr>
          </w:p>
        </w:tc>
        <w:tc>
          <w:tcPr>
            <w:tcW w:w="1417" w:type="dxa"/>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F63884" w:rsidRPr="00A12F15" w:rsidTr="00177D17">
        <w:tc>
          <w:tcPr>
            <w:tcW w:w="993" w:type="dxa"/>
            <w:tcBorders>
              <w:top w:val="nil"/>
              <w:bottom w:val="nil"/>
            </w:tcBorders>
          </w:tcPr>
          <w:p w:rsidR="00F63884" w:rsidRPr="00A12F15" w:rsidRDefault="00F6388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F63884" w:rsidRPr="00A12F15" w:rsidRDefault="00F6388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F63884">
            <w:pPr>
              <w:numPr>
                <w:ilvl w:val="0"/>
                <w:numId w:val="43"/>
              </w:numPr>
              <w:autoSpaceDE w:val="0"/>
              <w:autoSpaceDN w:val="0"/>
              <w:adjustRightInd w:val="0"/>
              <w:rPr>
                <w:rFonts w:ascii="Arial" w:hAnsi="Arial" w:cs="Arial"/>
                <w:sz w:val="18"/>
                <w:szCs w:val="18"/>
              </w:rPr>
              <w:pPrChange w:id="3204" w:author="morayoa" w:date="2013-06-14T13:59:00Z">
                <w:pPr>
                  <w:numPr>
                    <w:numId w:val="44"/>
                  </w:numPr>
                  <w:autoSpaceDE w:val="0"/>
                  <w:autoSpaceDN w:val="0"/>
                  <w:adjustRightInd w:val="0"/>
                  <w:ind w:left="720" w:hanging="360"/>
                </w:pPr>
              </w:pPrChange>
            </w:pPr>
            <w:r w:rsidRPr="00A12F15">
              <w:rPr>
                <w:rFonts w:ascii="Arial" w:hAnsi="Arial" w:cs="Arial"/>
                <w:sz w:val="18"/>
                <w:szCs w:val="18"/>
              </w:rPr>
              <w:t>exchangeable storage media for storing measurement data need not be sealed provided that the stored data is secured by a specific checksum or key code;</w:t>
            </w:r>
          </w:p>
        </w:tc>
        <w:tc>
          <w:tcPr>
            <w:tcW w:w="850" w:type="dxa"/>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F63884" w:rsidRPr="00A12F15" w:rsidRDefault="00F63884" w:rsidP="00E7071C">
            <w:pPr>
              <w:tabs>
                <w:tab w:val="left" w:pos="-720"/>
                <w:tab w:val="left" w:pos="0"/>
                <w:tab w:val="left" w:pos="259"/>
                <w:tab w:val="left" w:pos="604"/>
                <w:tab w:val="left" w:pos="816"/>
                <w:tab w:val="left" w:pos="1440"/>
              </w:tabs>
              <w:suppressAutoHyphens/>
              <w:spacing w:after="56"/>
              <w:rPr>
                <w:ins w:id="3205" w:author="morayoa" w:date="2013-06-06T15:38:00Z"/>
                <w:rFonts w:ascii="Arial" w:hAnsi="Arial" w:cs="Arial"/>
                <w:sz w:val="18"/>
                <w:szCs w:val="18"/>
              </w:rPr>
            </w:pPr>
          </w:p>
        </w:tc>
        <w:tc>
          <w:tcPr>
            <w:tcW w:w="1417" w:type="dxa"/>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F63884" w:rsidRPr="00A12F15" w:rsidTr="003F2A7A">
        <w:tc>
          <w:tcPr>
            <w:tcW w:w="993" w:type="dxa"/>
            <w:tcBorders>
              <w:top w:val="nil"/>
              <w:bottom w:val="single" w:sz="4" w:space="0" w:color="auto"/>
            </w:tcBorders>
          </w:tcPr>
          <w:p w:rsidR="00F63884" w:rsidRPr="00A12F15" w:rsidRDefault="00F6388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single" w:sz="4" w:space="0" w:color="auto"/>
            </w:tcBorders>
          </w:tcPr>
          <w:p w:rsidR="00F63884" w:rsidRPr="00A12F15" w:rsidRDefault="00F6388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Borders>
              <w:bottom w:val="single" w:sz="4" w:space="0" w:color="auto"/>
            </w:tcBorders>
          </w:tcPr>
          <w:p w:rsidR="00000000" w:rsidRDefault="00F63884">
            <w:pPr>
              <w:numPr>
                <w:ilvl w:val="0"/>
                <w:numId w:val="43"/>
              </w:numPr>
              <w:autoSpaceDE w:val="0"/>
              <w:autoSpaceDN w:val="0"/>
              <w:adjustRightInd w:val="0"/>
              <w:rPr>
                <w:rFonts w:ascii="Arial" w:hAnsi="Arial" w:cs="Arial"/>
                <w:sz w:val="18"/>
                <w:szCs w:val="18"/>
              </w:rPr>
              <w:pPrChange w:id="3206" w:author="morayoa" w:date="2013-06-14T13:59:00Z">
                <w:pPr>
                  <w:numPr>
                    <w:numId w:val="44"/>
                  </w:numPr>
                  <w:autoSpaceDE w:val="0"/>
                  <w:autoSpaceDN w:val="0"/>
                  <w:adjustRightInd w:val="0"/>
                  <w:ind w:left="720" w:hanging="360"/>
                </w:pPr>
              </w:pPrChange>
            </w:pPr>
            <w:proofErr w:type="gramStart"/>
            <w:r w:rsidRPr="00A12F15">
              <w:rPr>
                <w:rFonts w:ascii="Arial" w:hAnsi="Arial" w:cs="Arial"/>
                <w:sz w:val="18"/>
                <w:szCs w:val="18"/>
              </w:rPr>
              <w:t>when</w:t>
            </w:r>
            <w:proofErr w:type="gramEnd"/>
            <w:r w:rsidRPr="00A12F15">
              <w:rPr>
                <w:rFonts w:ascii="Arial" w:hAnsi="Arial" w:cs="Arial"/>
                <w:sz w:val="18"/>
                <w:szCs w:val="18"/>
              </w:rPr>
              <w:t xml:space="preserve"> storage capacity is exhausted, new data may replace the oldest data provided that overwriting the old data has been archived and/or authorized.</w:t>
            </w:r>
          </w:p>
        </w:tc>
        <w:tc>
          <w:tcPr>
            <w:tcW w:w="850" w:type="dxa"/>
            <w:tcBorders>
              <w:bottom w:val="single" w:sz="4" w:space="0" w:color="auto"/>
            </w:tcBorders>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bottom w:val="single" w:sz="4" w:space="0" w:color="auto"/>
            </w:tcBorders>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bottom w:val="single" w:sz="4" w:space="0" w:color="auto"/>
            </w:tcBorders>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Borders>
              <w:bottom w:val="single" w:sz="4" w:space="0" w:color="auto"/>
            </w:tcBorders>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F63884" w:rsidRPr="00A12F15" w:rsidTr="003F2A7A">
        <w:tc>
          <w:tcPr>
            <w:tcW w:w="993" w:type="dxa"/>
            <w:tcBorders>
              <w:top w:val="single" w:sz="4" w:space="0" w:color="auto"/>
              <w:bottom w:val="nil"/>
            </w:tcBorders>
          </w:tcPr>
          <w:p w:rsidR="00F63884" w:rsidRPr="00A12F15" w:rsidRDefault="00F6388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4.8</w:t>
            </w:r>
          </w:p>
        </w:tc>
        <w:tc>
          <w:tcPr>
            <w:tcW w:w="1134" w:type="dxa"/>
            <w:tcBorders>
              <w:top w:val="single" w:sz="4" w:space="0" w:color="auto"/>
              <w:bottom w:val="single" w:sz="4" w:space="0" w:color="auto"/>
            </w:tcBorders>
          </w:tcPr>
          <w:p w:rsidR="00F63884" w:rsidRPr="00A12F15" w:rsidRDefault="00F6388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Annex B</w:t>
            </w:r>
          </w:p>
        </w:tc>
        <w:tc>
          <w:tcPr>
            <w:tcW w:w="3260" w:type="dxa"/>
            <w:tcBorders>
              <w:top w:val="single" w:sz="4" w:space="0" w:color="auto"/>
              <w:bottom w:val="single" w:sz="4" w:space="0" w:color="auto"/>
            </w:tcBorders>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 xml:space="preserve">Software: </w:t>
            </w:r>
          </w:p>
        </w:tc>
        <w:tc>
          <w:tcPr>
            <w:tcW w:w="850" w:type="dxa"/>
            <w:tcBorders>
              <w:top w:val="single" w:sz="4" w:space="0" w:color="auto"/>
              <w:bottom w:val="single" w:sz="4" w:space="0" w:color="auto"/>
            </w:tcBorders>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single" w:sz="4" w:space="0" w:color="auto"/>
              <w:bottom w:val="single" w:sz="4" w:space="0" w:color="auto"/>
            </w:tcBorders>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single" w:sz="4" w:space="0" w:color="auto"/>
              <w:bottom w:val="single" w:sz="4" w:space="0" w:color="auto"/>
            </w:tcBorders>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Borders>
              <w:top w:val="single" w:sz="4" w:space="0" w:color="auto"/>
              <w:bottom w:val="single" w:sz="4" w:space="0" w:color="auto"/>
            </w:tcBorders>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F63884" w:rsidRPr="00A12F15" w:rsidTr="003F2A7A">
        <w:tc>
          <w:tcPr>
            <w:tcW w:w="993" w:type="dxa"/>
            <w:tcBorders>
              <w:top w:val="nil"/>
              <w:bottom w:val="nil"/>
            </w:tcBorders>
          </w:tcPr>
          <w:p w:rsidR="00F63884" w:rsidRPr="00A12F15" w:rsidRDefault="00F6388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single" w:sz="4" w:space="0" w:color="auto"/>
            </w:tcBorders>
          </w:tcPr>
          <w:p w:rsidR="00F63884" w:rsidRPr="00A12F15" w:rsidRDefault="00F6388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Annex B.1</w:t>
            </w:r>
          </w:p>
        </w:tc>
        <w:tc>
          <w:tcPr>
            <w:tcW w:w="3260" w:type="dxa"/>
            <w:tcBorders>
              <w:top w:val="single" w:sz="4" w:space="0" w:color="auto"/>
            </w:tcBorders>
          </w:tcPr>
          <w:p w:rsidR="00000000" w:rsidRDefault="00F63884">
            <w:pPr>
              <w:numPr>
                <w:ilvl w:val="0"/>
                <w:numId w:val="30"/>
              </w:numPr>
              <w:tabs>
                <w:tab w:val="left" w:pos="-720"/>
                <w:tab w:val="left" w:pos="0"/>
                <w:tab w:val="left" w:pos="58"/>
              </w:tabs>
              <w:suppressAutoHyphens/>
              <w:spacing w:after="56"/>
              <w:ind w:left="342" w:hanging="284"/>
              <w:rPr>
                <w:rFonts w:ascii="Arial" w:hAnsi="Arial" w:cs="Arial"/>
                <w:sz w:val="18"/>
                <w:szCs w:val="18"/>
              </w:rPr>
              <w:pPrChange w:id="3207" w:author="morayoa" w:date="2013-06-14T13:59:00Z">
                <w:pPr>
                  <w:numPr>
                    <w:numId w:val="31"/>
                  </w:numPr>
                  <w:tabs>
                    <w:tab w:val="left" w:pos="-720"/>
                    <w:tab w:val="left" w:pos="0"/>
                    <w:tab w:val="left" w:pos="58"/>
                  </w:tabs>
                  <w:suppressAutoHyphens/>
                  <w:spacing w:after="56"/>
                  <w:ind w:left="342" w:hanging="284"/>
                </w:pPr>
              </w:pPrChange>
            </w:pPr>
            <w:r w:rsidRPr="00A12F15">
              <w:rPr>
                <w:rFonts w:ascii="Arial" w:hAnsi="Arial" w:cs="Arial"/>
                <w:sz w:val="18"/>
                <w:szCs w:val="18"/>
              </w:rPr>
              <w:t>legally relevant software</w:t>
            </w:r>
            <w:r w:rsidRPr="00A12F15">
              <w:rPr>
                <w:rFonts w:ascii="Arial" w:hAnsi="Arial" w:cs="Arial"/>
                <w:snapToGrid w:val="0"/>
                <w:sz w:val="18"/>
                <w:szCs w:val="18"/>
              </w:rPr>
              <w:t xml:space="preserve"> of </w:t>
            </w:r>
            <w:r w:rsidRPr="00A12F15">
              <w:rPr>
                <w:rFonts w:ascii="Arial" w:hAnsi="Arial" w:cs="Arial"/>
                <w:sz w:val="18"/>
                <w:szCs w:val="18"/>
              </w:rPr>
              <w:t xml:space="preserve">the belt </w:t>
            </w:r>
            <w:proofErr w:type="spellStart"/>
            <w:r w:rsidRPr="00A12F15">
              <w:rPr>
                <w:rFonts w:ascii="Arial" w:hAnsi="Arial" w:cs="Arial"/>
                <w:sz w:val="18"/>
                <w:szCs w:val="18"/>
              </w:rPr>
              <w:t>weigher</w:t>
            </w:r>
            <w:proofErr w:type="spellEnd"/>
            <w:r w:rsidRPr="00A12F15">
              <w:rPr>
                <w:rFonts w:ascii="Arial" w:hAnsi="Arial" w:cs="Arial"/>
                <w:sz w:val="18"/>
                <w:szCs w:val="18"/>
              </w:rPr>
              <w:t xml:space="preserve"> </w:t>
            </w:r>
            <w:r w:rsidRPr="00A12F15">
              <w:rPr>
                <w:rFonts w:ascii="Arial" w:hAnsi="Arial" w:cs="Arial"/>
                <w:snapToGrid w:val="0"/>
                <w:sz w:val="18"/>
                <w:szCs w:val="18"/>
              </w:rPr>
              <w:t>is identified by the manufacturer</w:t>
            </w:r>
          </w:p>
        </w:tc>
        <w:tc>
          <w:tcPr>
            <w:tcW w:w="850" w:type="dxa"/>
            <w:tcBorders>
              <w:top w:val="single" w:sz="4" w:space="0" w:color="auto"/>
            </w:tcBorders>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single" w:sz="4" w:space="0" w:color="auto"/>
            </w:tcBorders>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single" w:sz="4" w:space="0" w:color="auto"/>
            </w:tcBorders>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Borders>
              <w:top w:val="single" w:sz="4" w:space="0" w:color="auto"/>
            </w:tcBorders>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F63884" w:rsidRPr="00A12F15" w:rsidTr="003F2A7A">
        <w:tc>
          <w:tcPr>
            <w:tcW w:w="993" w:type="dxa"/>
            <w:tcBorders>
              <w:top w:val="nil"/>
              <w:bottom w:val="nil"/>
            </w:tcBorders>
          </w:tcPr>
          <w:p w:rsidR="00F63884" w:rsidRPr="00A12F15" w:rsidRDefault="00F6388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bottom w:val="dashSmallGap" w:sz="4" w:space="0" w:color="auto"/>
            </w:tcBorders>
          </w:tcPr>
          <w:p w:rsidR="00F63884" w:rsidRPr="00A12F15" w:rsidRDefault="00F63884" w:rsidP="000A55E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Annex B.2.1</w:t>
            </w:r>
          </w:p>
        </w:tc>
        <w:tc>
          <w:tcPr>
            <w:tcW w:w="3260" w:type="dxa"/>
            <w:tcBorders>
              <w:bottom w:val="dashSmallGap" w:sz="4" w:space="0" w:color="auto"/>
            </w:tcBorders>
          </w:tcPr>
          <w:p w:rsidR="00000000" w:rsidRDefault="00F63884">
            <w:pPr>
              <w:numPr>
                <w:ilvl w:val="0"/>
                <w:numId w:val="30"/>
              </w:numPr>
              <w:tabs>
                <w:tab w:val="left" w:pos="-720"/>
                <w:tab w:val="left" w:pos="0"/>
                <w:tab w:val="left" w:pos="58"/>
              </w:tabs>
              <w:suppressAutoHyphens/>
              <w:spacing w:after="56"/>
              <w:ind w:left="342" w:hanging="284"/>
              <w:rPr>
                <w:rFonts w:ascii="Arial" w:hAnsi="Arial" w:cs="Arial"/>
                <w:sz w:val="18"/>
                <w:szCs w:val="18"/>
              </w:rPr>
              <w:pPrChange w:id="3208" w:author="morayoa" w:date="2013-06-14T13:59:00Z">
                <w:pPr>
                  <w:numPr>
                    <w:numId w:val="31"/>
                  </w:numPr>
                  <w:tabs>
                    <w:tab w:val="left" w:pos="-720"/>
                    <w:tab w:val="left" w:pos="0"/>
                    <w:tab w:val="left" w:pos="58"/>
                  </w:tabs>
                  <w:suppressAutoHyphens/>
                  <w:spacing w:after="56"/>
                  <w:ind w:left="342" w:hanging="284"/>
                </w:pPr>
              </w:pPrChange>
            </w:pPr>
            <w:r w:rsidRPr="00A12F15">
              <w:rPr>
                <w:rFonts w:ascii="Arial" w:hAnsi="Arial" w:cs="Arial"/>
                <w:snapToGrid w:val="0"/>
                <w:sz w:val="18"/>
                <w:szCs w:val="18"/>
              </w:rPr>
              <w:t xml:space="preserve">sufficient information on </w:t>
            </w:r>
            <w:r w:rsidRPr="00A12F15">
              <w:rPr>
                <w:rFonts w:ascii="Arial" w:hAnsi="Arial" w:cs="Arial"/>
                <w:iCs/>
                <w:sz w:val="18"/>
                <w:szCs w:val="18"/>
              </w:rPr>
              <w:t xml:space="preserve">software controlled instruments is available </w:t>
            </w:r>
          </w:p>
        </w:tc>
        <w:tc>
          <w:tcPr>
            <w:tcW w:w="850" w:type="dxa"/>
            <w:tcBorders>
              <w:bottom w:val="dashSmallGap" w:sz="4" w:space="0" w:color="auto"/>
            </w:tcBorders>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bottom w:val="dashSmallGap" w:sz="4" w:space="0" w:color="auto"/>
            </w:tcBorders>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bottom w:val="dashSmallGap" w:sz="4" w:space="0" w:color="auto"/>
            </w:tcBorders>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Borders>
              <w:bottom w:val="dashSmallGap" w:sz="4" w:space="0" w:color="auto"/>
            </w:tcBorders>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F63884" w:rsidRPr="00A12F15" w:rsidTr="003F2A7A">
        <w:tc>
          <w:tcPr>
            <w:tcW w:w="993" w:type="dxa"/>
            <w:tcBorders>
              <w:top w:val="nil"/>
              <w:bottom w:val="nil"/>
            </w:tcBorders>
          </w:tcPr>
          <w:p w:rsidR="00F63884" w:rsidRPr="00A12F15" w:rsidRDefault="00F6388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4.8.2</w:t>
            </w:r>
          </w:p>
        </w:tc>
        <w:tc>
          <w:tcPr>
            <w:tcW w:w="1134" w:type="dxa"/>
            <w:tcBorders>
              <w:top w:val="dashSmallGap" w:sz="4" w:space="0" w:color="auto"/>
              <w:bottom w:val="dashSmallGap" w:sz="4" w:space="0" w:color="auto"/>
            </w:tcBorders>
          </w:tcPr>
          <w:p w:rsidR="00F63884" w:rsidRPr="00A12F15" w:rsidRDefault="00F6388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Annex B.2.2</w:t>
            </w:r>
          </w:p>
        </w:tc>
        <w:tc>
          <w:tcPr>
            <w:tcW w:w="3260" w:type="dxa"/>
            <w:tcBorders>
              <w:top w:val="dashSmallGap" w:sz="4" w:space="0" w:color="auto"/>
              <w:bottom w:val="dashSmallGap" w:sz="4" w:space="0" w:color="auto"/>
            </w:tcBorders>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Security of legally relevant software:</w:t>
            </w:r>
          </w:p>
        </w:tc>
        <w:tc>
          <w:tcPr>
            <w:tcW w:w="850" w:type="dxa"/>
            <w:tcBorders>
              <w:top w:val="dashSmallGap" w:sz="4" w:space="0" w:color="auto"/>
              <w:bottom w:val="dashSmallGap" w:sz="4" w:space="0" w:color="auto"/>
            </w:tcBorders>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bottom w:val="dashSmallGap" w:sz="4" w:space="0" w:color="auto"/>
            </w:tcBorders>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bottom w:val="dashSmallGap" w:sz="4" w:space="0" w:color="auto"/>
            </w:tcBorders>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Borders>
              <w:top w:val="dashSmallGap" w:sz="4" w:space="0" w:color="auto"/>
              <w:bottom w:val="dashSmallGap" w:sz="4" w:space="0" w:color="auto"/>
            </w:tcBorders>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F63884" w:rsidRPr="00A12F15" w:rsidTr="003F2A7A">
        <w:tc>
          <w:tcPr>
            <w:tcW w:w="993" w:type="dxa"/>
            <w:tcBorders>
              <w:top w:val="nil"/>
              <w:bottom w:val="nil"/>
            </w:tcBorders>
          </w:tcPr>
          <w:p w:rsidR="00F63884" w:rsidRPr="00A12F15" w:rsidRDefault="00F6388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dashSmallGap" w:sz="4" w:space="0" w:color="auto"/>
              <w:bottom w:val="nil"/>
            </w:tcBorders>
          </w:tcPr>
          <w:p w:rsidR="00F63884" w:rsidRPr="00A12F15" w:rsidRDefault="00F6388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Borders>
              <w:top w:val="dashSmallGap" w:sz="4" w:space="0" w:color="auto"/>
            </w:tcBorders>
          </w:tcPr>
          <w:p w:rsidR="00000000" w:rsidRDefault="00F63884">
            <w:pPr>
              <w:numPr>
                <w:ilvl w:val="0"/>
                <w:numId w:val="12"/>
              </w:numPr>
              <w:tabs>
                <w:tab w:val="left" w:pos="-720"/>
                <w:tab w:val="left" w:pos="0"/>
                <w:tab w:val="left" w:pos="342"/>
                <w:tab w:val="left" w:pos="483"/>
                <w:tab w:val="left" w:pos="1440"/>
              </w:tabs>
              <w:suppressAutoHyphens/>
              <w:spacing w:after="56"/>
              <w:ind w:left="341" w:hanging="341"/>
              <w:rPr>
                <w:rFonts w:ascii="Arial" w:hAnsi="Arial" w:cs="Arial"/>
                <w:sz w:val="18"/>
                <w:szCs w:val="18"/>
              </w:rPr>
              <w:pPrChange w:id="3209" w:author="morayoa" w:date="2013-06-14T13:59:00Z">
                <w:pPr>
                  <w:numPr>
                    <w:numId w:val="13"/>
                  </w:numPr>
                  <w:tabs>
                    <w:tab w:val="left" w:pos="-720"/>
                    <w:tab w:val="left" w:pos="0"/>
                    <w:tab w:val="left" w:pos="342"/>
                    <w:tab w:val="left" w:pos="483"/>
                    <w:tab w:val="left" w:pos="1440"/>
                  </w:tabs>
                  <w:suppressAutoHyphens/>
                  <w:spacing w:after="56"/>
                  <w:ind w:left="341" w:hanging="341"/>
                </w:pPr>
              </w:pPrChange>
            </w:pPr>
            <w:proofErr w:type="gramStart"/>
            <w:r w:rsidRPr="00A12F15">
              <w:rPr>
                <w:rFonts w:ascii="Arial" w:hAnsi="Arial" w:cs="Arial"/>
                <w:sz w:val="18"/>
                <w:szCs w:val="18"/>
              </w:rPr>
              <w:t>legally</w:t>
            </w:r>
            <w:proofErr w:type="gramEnd"/>
            <w:r w:rsidRPr="00A12F15">
              <w:rPr>
                <w:rFonts w:ascii="Arial" w:hAnsi="Arial" w:cs="Arial"/>
                <w:sz w:val="18"/>
                <w:szCs w:val="18"/>
              </w:rPr>
              <w:t xml:space="preserve"> relevant software</w:t>
            </w:r>
            <w:r w:rsidRPr="00A12F15">
              <w:rPr>
                <w:rFonts w:ascii="Arial" w:hAnsi="Arial" w:cs="Arial"/>
                <w:snapToGrid w:val="0"/>
                <w:sz w:val="18"/>
                <w:szCs w:val="18"/>
              </w:rPr>
              <w:t xml:space="preserve"> is adequately protected against accidental or intentional changes</w:t>
            </w:r>
            <w:r w:rsidRPr="00A12F15">
              <w:rPr>
                <w:rFonts w:ascii="Arial" w:hAnsi="Arial" w:cs="Arial"/>
                <w:sz w:val="18"/>
                <w:szCs w:val="18"/>
              </w:rPr>
              <w:t>.</w:t>
            </w:r>
          </w:p>
        </w:tc>
        <w:tc>
          <w:tcPr>
            <w:tcW w:w="850" w:type="dxa"/>
            <w:tcBorders>
              <w:top w:val="dashSmallGap" w:sz="4" w:space="0" w:color="auto"/>
            </w:tcBorders>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tcBorders>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tcBorders>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Borders>
              <w:top w:val="dashSmallGap" w:sz="4" w:space="0" w:color="auto"/>
            </w:tcBorders>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F63884" w:rsidRPr="00A12F15" w:rsidTr="00177D17">
        <w:tc>
          <w:tcPr>
            <w:tcW w:w="993" w:type="dxa"/>
            <w:tcBorders>
              <w:top w:val="nil"/>
              <w:bottom w:val="nil"/>
            </w:tcBorders>
          </w:tcPr>
          <w:p w:rsidR="00F63884" w:rsidRPr="00A12F15" w:rsidRDefault="00F6388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tcBorders>
          </w:tcPr>
          <w:p w:rsidR="00F63884" w:rsidRPr="00A12F15" w:rsidRDefault="00F6388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Annex B.2.4</w:t>
            </w:r>
          </w:p>
        </w:tc>
        <w:tc>
          <w:tcPr>
            <w:tcW w:w="3260" w:type="dxa"/>
          </w:tcPr>
          <w:p w:rsidR="00000000" w:rsidRDefault="00F63884">
            <w:pPr>
              <w:widowControl w:val="0"/>
              <w:numPr>
                <w:ilvl w:val="0"/>
                <w:numId w:val="12"/>
              </w:numPr>
              <w:tabs>
                <w:tab w:val="left" w:pos="342"/>
                <w:tab w:val="left" w:pos="483"/>
              </w:tabs>
              <w:ind w:left="341" w:hanging="341"/>
              <w:rPr>
                <w:rFonts w:ascii="Arial" w:hAnsi="Arial" w:cs="Arial"/>
                <w:snapToGrid w:val="0"/>
                <w:sz w:val="18"/>
                <w:szCs w:val="18"/>
              </w:rPr>
              <w:pPrChange w:id="3210" w:author="morayoa" w:date="2013-06-14T13:59:00Z">
                <w:pPr>
                  <w:widowControl w:val="0"/>
                  <w:numPr>
                    <w:numId w:val="13"/>
                  </w:numPr>
                  <w:tabs>
                    <w:tab w:val="left" w:pos="342"/>
                    <w:tab w:val="left" w:pos="483"/>
                  </w:tabs>
                  <w:ind w:left="341" w:hanging="341"/>
                </w:pPr>
              </w:pPrChange>
            </w:pPr>
            <w:proofErr w:type="gramStart"/>
            <w:r w:rsidRPr="00A12F15">
              <w:rPr>
                <w:rFonts w:ascii="Arial" w:hAnsi="Arial" w:cs="Arial"/>
                <w:sz w:val="18"/>
                <w:szCs w:val="18"/>
              </w:rPr>
              <w:t>software</w:t>
            </w:r>
            <w:proofErr w:type="gramEnd"/>
            <w:r w:rsidRPr="00A12F15">
              <w:rPr>
                <w:rFonts w:ascii="Arial" w:hAnsi="Arial" w:cs="Arial"/>
                <w:sz w:val="18"/>
                <w:szCs w:val="18"/>
              </w:rPr>
              <w:t xml:space="preserve"> is assigned with appropriate software identification which is adapted in the case of every software change that may affect the functions and accuracy of the belt </w:t>
            </w:r>
            <w:proofErr w:type="spellStart"/>
            <w:r w:rsidRPr="00A12F15">
              <w:rPr>
                <w:rFonts w:ascii="Arial" w:hAnsi="Arial" w:cs="Arial"/>
                <w:sz w:val="18"/>
                <w:szCs w:val="18"/>
              </w:rPr>
              <w:t>weigher</w:t>
            </w:r>
            <w:proofErr w:type="spellEnd"/>
            <w:r w:rsidRPr="00A12F15">
              <w:rPr>
                <w:rFonts w:ascii="Arial" w:hAnsi="Arial" w:cs="Arial"/>
                <w:sz w:val="18"/>
                <w:szCs w:val="18"/>
              </w:rPr>
              <w:t xml:space="preserve">. </w:t>
            </w:r>
          </w:p>
        </w:tc>
        <w:tc>
          <w:tcPr>
            <w:tcW w:w="850" w:type="dxa"/>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F63884" w:rsidRPr="00A12F15" w:rsidRDefault="00F63884" w:rsidP="00E7071C">
            <w:pPr>
              <w:tabs>
                <w:tab w:val="left" w:pos="-720"/>
                <w:tab w:val="left" w:pos="0"/>
                <w:tab w:val="left" w:pos="259"/>
                <w:tab w:val="left" w:pos="604"/>
                <w:tab w:val="left" w:pos="816"/>
                <w:tab w:val="left" w:pos="1440"/>
              </w:tabs>
              <w:suppressAutoHyphens/>
              <w:spacing w:after="56"/>
              <w:rPr>
                <w:ins w:id="3211" w:author="morayoa" w:date="2013-06-06T15:38:00Z"/>
                <w:rFonts w:ascii="Arial" w:hAnsi="Arial" w:cs="Arial"/>
                <w:sz w:val="18"/>
                <w:szCs w:val="18"/>
              </w:rPr>
            </w:pPr>
          </w:p>
        </w:tc>
        <w:tc>
          <w:tcPr>
            <w:tcW w:w="1417" w:type="dxa"/>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F63884" w:rsidRPr="00A12F15" w:rsidTr="00177D17">
        <w:tc>
          <w:tcPr>
            <w:tcW w:w="993" w:type="dxa"/>
            <w:tcBorders>
              <w:top w:val="nil"/>
            </w:tcBorders>
          </w:tcPr>
          <w:p w:rsidR="00F63884" w:rsidRPr="00A12F15" w:rsidRDefault="00F63884"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Pr>
          <w:p w:rsidR="00F63884" w:rsidRPr="00A12F15" w:rsidRDefault="00F63884" w:rsidP="00E94C4E">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Annex B.2.3</w:t>
            </w:r>
          </w:p>
        </w:tc>
        <w:tc>
          <w:tcPr>
            <w:tcW w:w="3260" w:type="dxa"/>
          </w:tcPr>
          <w:p w:rsidR="00000000" w:rsidRDefault="00F63884">
            <w:pPr>
              <w:numPr>
                <w:ilvl w:val="0"/>
                <w:numId w:val="12"/>
              </w:numPr>
              <w:tabs>
                <w:tab w:val="left" w:pos="-720"/>
                <w:tab w:val="left" w:pos="0"/>
                <w:tab w:val="left" w:pos="342"/>
                <w:tab w:val="left" w:pos="483"/>
                <w:tab w:val="left" w:pos="1440"/>
              </w:tabs>
              <w:suppressAutoHyphens/>
              <w:spacing w:after="56"/>
              <w:ind w:left="341" w:hanging="341"/>
              <w:rPr>
                <w:rFonts w:ascii="Arial" w:hAnsi="Arial" w:cs="Arial"/>
                <w:sz w:val="18"/>
                <w:szCs w:val="18"/>
              </w:rPr>
              <w:pPrChange w:id="3212" w:author="morayoa" w:date="2013-06-14T13:59:00Z">
                <w:pPr>
                  <w:numPr>
                    <w:numId w:val="13"/>
                  </w:numPr>
                  <w:tabs>
                    <w:tab w:val="left" w:pos="-720"/>
                    <w:tab w:val="left" w:pos="0"/>
                    <w:tab w:val="left" w:pos="342"/>
                    <w:tab w:val="left" w:pos="483"/>
                    <w:tab w:val="left" w:pos="1440"/>
                  </w:tabs>
                  <w:suppressAutoHyphens/>
                  <w:spacing w:after="56"/>
                  <w:ind w:left="341" w:hanging="341"/>
                </w:pPr>
              </w:pPrChange>
            </w:pPr>
            <w:r w:rsidRPr="00A12F15">
              <w:rPr>
                <w:rFonts w:ascii="Arial" w:hAnsi="Arial" w:cs="Arial"/>
                <w:snapToGrid w:val="0"/>
                <w:sz w:val="18"/>
                <w:szCs w:val="18"/>
              </w:rPr>
              <w:t>functions performed or initiated via connected interfaces, i.e., t</w:t>
            </w:r>
            <w:r w:rsidRPr="00A12F15">
              <w:rPr>
                <w:rFonts w:ascii="Arial" w:hAnsi="Arial" w:cs="Arial"/>
                <w:sz w:val="18"/>
                <w:szCs w:val="18"/>
              </w:rPr>
              <w:t xml:space="preserve">ransmission of legally relevant software, </w:t>
            </w:r>
            <w:r w:rsidRPr="00A12F15">
              <w:rPr>
                <w:rFonts w:ascii="Arial" w:hAnsi="Arial" w:cs="Arial"/>
                <w:snapToGrid w:val="0"/>
                <w:sz w:val="18"/>
                <w:szCs w:val="18"/>
              </w:rPr>
              <w:t>shall comply with the securing requirements for interfaces in 4.6 (R50-1)</w:t>
            </w:r>
          </w:p>
        </w:tc>
        <w:tc>
          <w:tcPr>
            <w:tcW w:w="850" w:type="dxa"/>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F63884" w:rsidRPr="00A12F15" w:rsidRDefault="00F63884" w:rsidP="00E7071C">
            <w:pPr>
              <w:tabs>
                <w:tab w:val="left" w:pos="-720"/>
                <w:tab w:val="left" w:pos="0"/>
                <w:tab w:val="left" w:pos="259"/>
                <w:tab w:val="left" w:pos="604"/>
                <w:tab w:val="left" w:pos="816"/>
                <w:tab w:val="left" w:pos="1440"/>
              </w:tabs>
              <w:suppressAutoHyphens/>
              <w:spacing w:after="56"/>
              <w:rPr>
                <w:ins w:id="3213" w:author="morayoa" w:date="2013-06-06T15:38:00Z"/>
                <w:rFonts w:ascii="Arial" w:hAnsi="Arial" w:cs="Arial"/>
                <w:sz w:val="18"/>
                <w:szCs w:val="18"/>
              </w:rPr>
            </w:pPr>
          </w:p>
        </w:tc>
        <w:tc>
          <w:tcPr>
            <w:tcW w:w="1417" w:type="dxa"/>
          </w:tcPr>
          <w:p w:rsidR="00F63884" w:rsidRPr="00A12F15" w:rsidRDefault="00F63884"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bl>
    <w:p w:rsidR="009959BE" w:rsidRPr="00A12F15" w:rsidRDefault="00FB497E">
      <w:pPr>
        <w:rPr>
          <w:rFonts w:ascii="Arial" w:hAnsi="Arial" w:cs="Arial"/>
          <w:sz w:val="18"/>
          <w:szCs w:val="18"/>
        </w:rPr>
      </w:pPr>
      <w:r w:rsidRPr="00A12F15">
        <w:rPr>
          <w:rFonts w:ascii="Arial" w:hAnsi="Arial" w:cs="Arial"/>
          <w:sz w:val="18"/>
          <w:szCs w:val="18"/>
        </w:rPr>
        <w:br w:type="page"/>
      </w:r>
    </w:p>
    <w:tbl>
      <w:tblPr>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
      <w:tblGrid>
        <w:gridCol w:w="993"/>
        <w:gridCol w:w="1134"/>
        <w:gridCol w:w="3260"/>
        <w:gridCol w:w="850"/>
        <w:gridCol w:w="709"/>
        <w:gridCol w:w="709"/>
        <w:gridCol w:w="1417"/>
        <w:tblGridChange w:id="3214">
          <w:tblGrid>
            <w:gridCol w:w="108"/>
            <w:gridCol w:w="885"/>
            <w:gridCol w:w="108"/>
            <w:gridCol w:w="1026"/>
            <w:gridCol w:w="108"/>
            <w:gridCol w:w="3152"/>
            <w:gridCol w:w="108"/>
            <w:gridCol w:w="742"/>
            <w:gridCol w:w="108"/>
            <w:gridCol w:w="601"/>
            <w:gridCol w:w="108"/>
            <w:gridCol w:w="601"/>
            <w:gridCol w:w="108"/>
            <w:gridCol w:w="1309"/>
            <w:gridCol w:w="108"/>
          </w:tblGrid>
        </w:tblGridChange>
      </w:tblGrid>
      <w:tr w:rsidR="00546939" w:rsidRPr="00A12F15" w:rsidTr="00CB6071">
        <w:tc>
          <w:tcPr>
            <w:tcW w:w="993" w:type="dxa"/>
            <w:tcBorders>
              <w:bottom w:val="single" w:sz="8" w:space="0" w:color="auto"/>
            </w:tcBorders>
          </w:tcPr>
          <w:p w:rsidR="00546939" w:rsidRPr="00A12F15" w:rsidRDefault="00FC47BA" w:rsidP="009959BE">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b/>
                <w:sz w:val="18"/>
                <w:szCs w:val="18"/>
              </w:rPr>
              <w:fldChar w:fldCharType="begin"/>
            </w:r>
            <w:r w:rsidR="00546939" w:rsidRPr="00A12F15">
              <w:rPr>
                <w:rFonts w:ascii="Arial" w:hAnsi="Arial" w:cs="Arial"/>
                <w:b/>
                <w:sz w:val="18"/>
                <w:szCs w:val="18"/>
              </w:rPr>
              <w:instrText xml:space="preserve">PRIVATE </w:instrText>
            </w:r>
            <w:r w:rsidRPr="00A12F15">
              <w:rPr>
                <w:rFonts w:ascii="Arial" w:hAnsi="Arial" w:cs="Arial"/>
                <w:b/>
                <w:sz w:val="18"/>
                <w:szCs w:val="18"/>
              </w:rPr>
              <w:fldChar w:fldCharType="end"/>
            </w:r>
            <w:r w:rsidR="00546939" w:rsidRPr="00A12F15">
              <w:rPr>
                <w:rFonts w:ascii="Arial" w:hAnsi="Arial" w:cs="Arial"/>
                <w:b/>
                <w:sz w:val="18"/>
                <w:szCs w:val="18"/>
              </w:rPr>
              <w:t xml:space="preserve"> </w:t>
            </w:r>
          </w:p>
          <w:p w:rsidR="00546939" w:rsidRPr="00A12F15" w:rsidRDefault="00546939" w:rsidP="00AB71B0">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r w:rsidRPr="00A12F15">
              <w:rPr>
                <w:rFonts w:ascii="Arial" w:hAnsi="Arial" w:cs="Arial"/>
                <w:b/>
                <w:sz w:val="18"/>
                <w:szCs w:val="18"/>
              </w:rPr>
              <w:t>R 50-</w:t>
            </w:r>
            <w:r>
              <w:rPr>
                <w:rFonts w:ascii="Arial" w:hAnsi="Arial" w:cs="Arial"/>
                <w:b/>
                <w:sz w:val="18"/>
                <w:szCs w:val="18"/>
              </w:rPr>
              <w:t>2</w:t>
            </w:r>
          </w:p>
        </w:tc>
        <w:tc>
          <w:tcPr>
            <w:tcW w:w="1134" w:type="dxa"/>
            <w:tcBorders>
              <w:bottom w:val="single" w:sz="8" w:space="0" w:color="auto"/>
            </w:tcBorders>
          </w:tcPr>
          <w:p w:rsidR="00546939" w:rsidRPr="00A12F15" w:rsidRDefault="00546939" w:rsidP="009959BE">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b/>
                <w:sz w:val="18"/>
                <w:szCs w:val="18"/>
              </w:rPr>
              <w:t>Test</w:t>
            </w:r>
          </w:p>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r w:rsidRPr="00A12F15">
              <w:rPr>
                <w:rFonts w:ascii="Arial" w:hAnsi="Arial" w:cs="Arial"/>
                <w:b/>
                <w:sz w:val="18"/>
                <w:szCs w:val="18"/>
              </w:rPr>
              <w:t>procedure</w:t>
            </w:r>
          </w:p>
        </w:tc>
        <w:tc>
          <w:tcPr>
            <w:tcW w:w="3260" w:type="dxa"/>
          </w:tcPr>
          <w:p w:rsidR="00546939" w:rsidRPr="00A12F15" w:rsidRDefault="00546939" w:rsidP="009959BE">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b/>
                <w:sz w:val="18"/>
                <w:szCs w:val="18"/>
              </w:rPr>
              <w:t xml:space="preserve">Belt </w:t>
            </w:r>
            <w:proofErr w:type="spellStart"/>
            <w:r w:rsidRPr="00A12F15">
              <w:rPr>
                <w:rFonts w:ascii="Arial" w:hAnsi="Arial" w:cs="Arial"/>
                <w:b/>
                <w:sz w:val="18"/>
                <w:szCs w:val="18"/>
              </w:rPr>
              <w:t>weighers</w:t>
            </w:r>
            <w:proofErr w:type="spellEnd"/>
          </w:p>
          <w:p w:rsidR="00546939" w:rsidRPr="00A12F15" w:rsidRDefault="00546939" w:rsidP="00432DC4">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r w:rsidRPr="00A12F15">
              <w:rPr>
                <w:rFonts w:ascii="Arial" w:hAnsi="Arial" w:cs="Arial"/>
                <w:b/>
                <w:sz w:val="18"/>
                <w:szCs w:val="18"/>
              </w:rPr>
              <w:t>Checklist</w:t>
            </w:r>
          </w:p>
        </w:tc>
        <w:tc>
          <w:tcPr>
            <w:tcW w:w="850"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r w:rsidRPr="00A12F15">
              <w:rPr>
                <w:rFonts w:ascii="Arial" w:hAnsi="Arial" w:cs="Arial"/>
                <w:b/>
                <w:sz w:val="18"/>
                <w:szCs w:val="18"/>
              </w:rPr>
              <w:t>Passed</w:t>
            </w:r>
          </w:p>
        </w:tc>
        <w:tc>
          <w:tcPr>
            <w:tcW w:w="709"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r w:rsidRPr="00A12F15">
              <w:rPr>
                <w:rFonts w:ascii="Arial" w:hAnsi="Arial" w:cs="Arial"/>
                <w:b/>
                <w:sz w:val="18"/>
                <w:szCs w:val="18"/>
              </w:rPr>
              <w:t>Failed</w:t>
            </w:r>
          </w:p>
        </w:tc>
        <w:tc>
          <w:tcPr>
            <w:tcW w:w="709" w:type="dxa"/>
          </w:tcPr>
          <w:p w:rsidR="00546939" w:rsidRPr="00A12F15" w:rsidDel="00DC255E" w:rsidRDefault="00546939" w:rsidP="00277FC5">
            <w:pPr>
              <w:tabs>
                <w:tab w:val="left" w:pos="-720"/>
                <w:tab w:val="left" w:pos="0"/>
                <w:tab w:val="left" w:pos="259"/>
                <w:tab w:val="left" w:pos="604"/>
                <w:tab w:val="left" w:pos="816"/>
                <w:tab w:val="left" w:pos="1440"/>
              </w:tabs>
              <w:suppressAutoHyphens/>
              <w:spacing w:after="56"/>
              <w:rPr>
                <w:rFonts w:ascii="Arial" w:hAnsi="Arial" w:cs="Arial"/>
                <w:b/>
                <w:sz w:val="18"/>
                <w:szCs w:val="18"/>
              </w:rPr>
            </w:pPr>
            <w:ins w:id="3215" w:author="morayoa" w:date="2013-06-06T15:50:00Z">
              <w:r>
                <w:rPr>
                  <w:rFonts w:ascii="Arial" w:hAnsi="Arial" w:cs="Arial"/>
                  <w:b/>
                  <w:sz w:val="18"/>
                  <w:szCs w:val="18"/>
                </w:rPr>
                <w:t>N/A</w:t>
              </w:r>
            </w:ins>
          </w:p>
        </w:tc>
        <w:tc>
          <w:tcPr>
            <w:tcW w:w="1417" w:type="dxa"/>
          </w:tcPr>
          <w:p w:rsidR="00546939" w:rsidRPr="00A12F15" w:rsidRDefault="00546939" w:rsidP="00277FC5">
            <w:pPr>
              <w:tabs>
                <w:tab w:val="left" w:pos="-720"/>
                <w:tab w:val="left" w:pos="0"/>
                <w:tab w:val="left" w:pos="259"/>
                <w:tab w:val="left" w:pos="604"/>
                <w:tab w:val="left" w:pos="816"/>
                <w:tab w:val="left" w:pos="1440"/>
              </w:tabs>
              <w:suppressAutoHyphens/>
              <w:spacing w:after="56"/>
              <w:rPr>
                <w:rFonts w:ascii="Arial" w:hAnsi="Arial" w:cs="Arial"/>
                <w:b/>
                <w:sz w:val="18"/>
                <w:szCs w:val="18"/>
              </w:rPr>
            </w:pPr>
            <w:del w:id="3216" w:author="morayoa" w:date="2013-06-06T09:05:00Z">
              <w:r w:rsidRPr="00A12F15" w:rsidDel="00DC255E">
                <w:rPr>
                  <w:rFonts w:ascii="Arial" w:hAnsi="Arial" w:cs="Arial"/>
                  <w:b/>
                  <w:sz w:val="18"/>
                  <w:szCs w:val="18"/>
                </w:rPr>
                <w:delText>Remarks</w:delText>
              </w:r>
            </w:del>
            <w:ins w:id="3217" w:author="morayoa" w:date="2013-06-06T09:05:00Z">
              <w:r>
                <w:rPr>
                  <w:rFonts w:ascii="Arial" w:hAnsi="Arial" w:cs="Arial"/>
                  <w:b/>
                  <w:sz w:val="18"/>
                  <w:szCs w:val="18"/>
                </w:rPr>
                <w:t>Observations</w:t>
              </w:r>
            </w:ins>
            <w:fldSimple w:instr=" NOTEREF _Ref324497122 \f \h  \* MERGEFORMAT ">
              <w:ins w:id="3218" w:author="morayoa" w:date="2013-06-14T14:16:00Z">
                <w:r w:rsidR="00FC47BA" w:rsidRPr="00FC47BA">
                  <w:rPr>
                    <w:rStyle w:val="FootnoteReference"/>
                    <w:rFonts w:ascii="Arial" w:hAnsi="Arial" w:cs="Arial"/>
                    <w:sz w:val="18"/>
                    <w:szCs w:val="18"/>
                    <w:rPrChange w:id="3219" w:author="morayoa" w:date="2013-06-14T14:16:00Z">
                      <w:rPr/>
                    </w:rPrChange>
                  </w:rPr>
                  <w:t>3</w:t>
                </w:r>
              </w:ins>
              <w:del w:id="3220" w:author="morayoa" w:date="2013-06-05T13:45:00Z">
                <w:r w:rsidRPr="00FD5CAF" w:rsidDel="000A507D">
                  <w:rPr>
                    <w:rStyle w:val="FootnoteReference"/>
                    <w:rFonts w:ascii="Arial" w:hAnsi="Arial" w:cs="Arial"/>
                    <w:sz w:val="18"/>
                    <w:szCs w:val="18"/>
                  </w:rPr>
                  <w:delText>3</w:delText>
                </w:r>
              </w:del>
            </w:fldSimple>
          </w:p>
        </w:tc>
      </w:tr>
      <w:tr w:rsidR="00546939" w:rsidRPr="00A12F15" w:rsidTr="00CB6071">
        <w:trPr>
          <w:trHeight w:val="120"/>
        </w:trPr>
        <w:tc>
          <w:tcPr>
            <w:tcW w:w="993" w:type="dxa"/>
            <w:tcBorders>
              <w:bottom w:val="nil"/>
            </w:tcBorders>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b/>
                <w:sz w:val="18"/>
                <w:szCs w:val="18"/>
              </w:rPr>
              <w:t>5</w:t>
            </w:r>
          </w:p>
        </w:tc>
        <w:tc>
          <w:tcPr>
            <w:tcW w:w="1134" w:type="dxa"/>
            <w:tcBorders>
              <w:bottom w:val="nil"/>
            </w:tcBorders>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b/>
                <w:sz w:val="18"/>
                <w:szCs w:val="18"/>
              </w:rPr>
              <w:t>Metrological controls</w:t>
            </w:r>
          </w:p>
        </w:tc>
        <w:tc>
          <w:tcPr>
            <w:tcW w:w="850" w:type="dxa"/>
          </w:tcPr>
          <w:p w:rsidR="00546939" w:rsidRPr="00A12F15" w:rsidRDefault="00546939" w:rsidP="000E6ADA">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709" w:type="dxa"/>
          </w:tcPr>
          <w:p w:rsidR="00546939" w:rsidRPr="00A12F15" w:rsidRDefault="00546939" w:rsidP="000E6ADA">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709"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ins w:id="3221" w:author="morayoa" w:date="2013-06-06T15:50:00Z"/>
                <w:rFonts w:ascii="Arial" w:hAnsi="Arial" w:cs="Arial"/>
                <w:sz w:val="18"/>
                <w:szCs w:val="18"/>
              </w:rPr>
            </w:pPr>
          </w:p>
        </w:tc>
        <w:tc>
          <w:tcPr>
            <w:tcW w:w="1417"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46939" w:rsidRPr="00A12F15" w:rsidTr="00CB6071">
        <w:trPr>
          <w:trHeight w:val="389"/>
        </w:trPr>
        <w:tc>
          <w:tcPr>
            <w:tcW w:w="993" w:type="dxa"/>
            <w:tcBorders>
              <w:top w:val="nil"/>
              <w:bottom w:val="nil"/>
            </w:tcBorders>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Annex D</w:t>
            </w:r>
          </w:p>
        </w:tc>
        <w:tc>
          <w:tcPr>
            <w:tcW w:w="3260" w:type="dxa"/>
          </w:tcPr>
          <w:p w:rsidR="00546939" w:rsidRPr="00A12F15" w:rsidRDefault="00546939" w:rsidP="00CB062D">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 xml:space="preserve">Measures to ensure durability </w:t>
            </w:r>
            <w:r>
              <w:rPr>
                <w:rFonts w:ascii="Arial" w:hAnsi="Arial" w:cs="Arial"/>
                <w:sz w:val="18"/>
                <w:szCs w:val="18"/>
              </w:rPr>
              <w:t xml:space="preserve">shall be </w:t>
            </w:r>
            <w:r w:rsidRPr="00A12F15">
              <w:rPr>
                <w:rFonts w:ascii="Arial" w:hAnsi="Arial" w:cs="Arial"/>
                <w:sz w:val="18"/>
                <w:szCs w:val="18"/>
              </w:rPr>
              <w:t>taken subject to national regulations,</w:t>
            </w:r>
            <w:r>
              <w:rPr>
                <w:rFonts w:ascii="Arial" w:hAnsi="Arial" w:cs="Arial"/>
                <w:sz w:val="18"/>
                <w:szCs w:val="18"/>
              </w:rPr>
              <w:t xml:space="preserve"> and shall</w:t>
            </w:r>
            <w:r w:rsidRPr="00A12F15">
              <w:rPr>
                <w:rFonts w:ascii="Arial" w:hAnsi="Arial" w:cs="Arial"/>
                <w:sz w:val="18"/>
                <w:szCs w:val="18"/>
              </w:rPr>
              <w:t xml:space="preserve"> include assessments under items (a) to (d) below in compliance with 2.8 (R50-1).</w:t>
            </w:r>
          </w:p>
        </w:tc>
        <w:tc>
          <w:tcPr>
            <w:tcW w:w="1559" w:type="dxa"/>
            <w:gridSpan w:val="2"/>
          </w:tcPr>
          <w:p w:rsidR="00546939" w:rsidRPr="00A12F15" w:rsidRDefault="00546939" w:rsidP="000E6ADA">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 xml:space="preserve">Note in </w:t>
            </w:r>
            <w:del w:id="3222" w:author="morayoa" w:date="2013-06-06T09:06:00Z">
              <w:r w:rsidRPr="00A12F15" w:rsidDel="00DC255E">
                <w:rPr>
                  <w:rFonts w:ascii="Arial" w:hAnsi="Arial" w:cs="Arial"/>
                  <w:sz w:val="18"/>
                  <w:szCs w:val="18"/>
                </w:rPr>
                <w:delText>remarks</w:delText>
              </w:r>
            </w:del>
            <w:ins w:id="3223" w:author="morayoa" w:date="2013-06-06T09:44:00Z">
              <w:r>
                <w:rPr>
                  <w:rFonts w:ascii="Arial" w:hAnsi="Arial" w:cs="Arial"/>
                  <w:sz w:val="18"/>
                  <w:szCs w:val="18"/>
                </w:rPr>
                <w:t>Observations</w:t>
              </w:r>
            </w:ins>
          </w:p>
        </w:tc>
        <w:tc>
          <w:tcPr>
            <w:tcW w:w="709"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ins w:id="3224" w:author="morayoa" w:date="2013-06-06T15:50:00Z"/>
                <w:rFonts w:ascii="Arial" w:hAnsi="Arial" w:cs="Arial"/>
                <w:sz w:val="18"/>
                <w:szCs w:val="18"/>
              </w:rPr>
            </w:pPr>
          </w:p>
        </w:tc>
        <w:tc>
          <w:tcPr>
            <w:tcW w:w="1417"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46939" w:rsidRPr="00A12F15" w:rsidTr="00CB6071">
        <w:trPr>
          <w:trHeight w:val="208"/>
        </w:trPr>
        <w:tc>
          <w:tcPr>
            <w:tcW w:w="993" w:type="dxa"/>
            <w:tcBorders>
              <w:top w:val="nil"/>
              <w:bottom w:val="nil"/>
            </w:tcBorders>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546939">
            <w:pPr>
              <w:numPr>
                <w:ilvl w:val="0"/>
                <w:numId w:val="44"/>
              </w:numPr>
              <w:tabs>
                <w:tab w:val="left" w:pos="-720"/>
                <w:tab w:val="left" w:pos="0"/>
                <w:tab w:val="left" w:pos="259"/>
                <w:tab w:val="left" w:pos="604"/>
                <w:tab w:val="left" w:pos="816"/>
                <w:tab w:val="left" w:pos="1440"/>
              </w:tabs>
              <w:suppressAutoHyphens/>
              <w:spacing w:after="56"/>
              <w:rPr>
                <w:rFonts w:ascii="Arial" w:hAnsi="Arial" w:cs="Arial"/>
                <w:sz w:val="18"/>
                <w:szCs w:val="18"/>
              </w:rPr>
              <w:pPrChange w:id="3225" w:author="morayoa" w:date="2013-06-14T13:59:00Z">
                <w:pPr>
                  <w:numPr>
                    <w:numId w:val="45"/>
                  </w:numPr>
                  <w:tabs>
                    <w:tab w:val="left" w:pos="-720"/>
                    <w:tab w:val="left" w:pos="0"/>
                    <w:tab w:val="left" w:pos="259"/>
                    <w:tab w:val="left" w:pos="604"/>
                    <w:tab w:val="left" w:pos="816"/>
                    <w:tab w:val="left" w:pos="1440"/>
                  </w:tabs>
                  <w:suppressAutoHyphens/>
                  <w:spacing w:after="56"/>
                  <w:ind w:left="720" w:hanging="360"/>
                </w:pPr>
              </w:pPrChange>
            </w:pPr>
            <w:r w:rsidRPr="00A12F15">
              <w:rPr>
                <w:rFonts w:ascii="Arial" w:hAnsi="Arial" w:cs="Arial"/>
                <w:sz w:val="18"/>
                <w:szCs w:val="18"/>
              </w:rPr>
              <w:t>Type approval</w:t>
            </w:r>
          </w:p>
        </w:tc>
        <w:tc>
          <w:tcPr>
            <w:tcW w:w="850" w:type="dxa"/>
          </w:tcPr>
          <w:p w:rsidR="00546939" w:rsidRPr="00A12F15" w:rsidRDefault="00546939" w:rsidP="000E6ADA">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709" w:type="dxa"/>
          </w:tcPr>
          <w:p w:rsidR="00546939" w:rsidRPr="00A12F15" w:rsidRDefault="00546939" w:rsidP="000E6ADA">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709"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ins w:id="3226" w:author="morayoa" w:date="2013-06-06T15:50:00Z"/>
                <w:rFonts w:ascii="Arial" w:hAnsi="Arial" w:cs="Arial"/>
                <w:sz w:val="18"/>
                <w:szCs w:val="18"/>
              </w:rPr>
            </w:pPr>
          </w:p>
        </w:tc>
        <w:tc>
          <w:tcPr>
            <w:tcW w:w="1417"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46939" w:rsidRPr="00A12F15" w:rsidTr="00CB6071">
        <w:trPr>
          <w:trHeight w:val="227"/>
        </w:trPr>
        <w:tc>
          <w:tcPr>
            <w:tcW w:w="993" w:type="dxa"/>
            <w:tcBorders>
              <w:top w:val="nil"/>
              <w:bottom w:val="nil"/>
            </w:tcBorders>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546939">
            <w:pPr>
              <w:numPr>
                <w:ilvl w:val="0"/>
                <w:numId w:val="44"/>
              </w:numPr>
              <w:tabs>
                <w:tab w:val="left" w:pos="-720"/>
                <w:tab w:val="left" w:pos="0"/>
                <w:tab w:val="left" w:pos="259"/>
                <w:tab w:val="left" w:pos="604"/>
                <w:tab w:val="left" w:pos="816"/>
                <w:tab w:val="left" w:pos="1440"/>
              </w:tabs>
              <w:suppressAutoHyphens/>
              <w:spacing w:after="56"/>
              <w:rPr>
                <w:rFonts w:ascii="Arial" w:hAnsi="Arial" w:cs="Arial"/>
                <w:sz w:val="18"/>
                <w:szCs w:val="18"/>
              </w:rPr>
              <w:pPrChange w:id="3227" w:author="morayoa" w:date="2013-06-14T13:59:00Z">
                <w:pPr>
                  <w:numPr>
                    <w:numId w:val="45"/>
                  </w:numPr>
                  <w:tabs>
                    <w:tab w:val="left" w:pos="-720"/>
                    <w:tab w:val="left" w:pos="0"/>
                    <w:tab w:val="left" w:pos="259"/>
                    <w:tab w:val="left" w:pos="604"/>
                    <w:tab w:val="left" w:pos="816"/>
                    <w:tab w:val="left" w:pos="1440"/>
                  </w:tabs>
                  <w:suppressAutoHyphens/>
                  <w:spacing w:after="56"/>
                  <w:ind w:left="720" w:hanging="360"/>
                </w:pPr>
              </w:pPrChange>
            </w:pPr>
            <w:r w:rsidRPr="00A12F15">
              <w:rPr>
                <w:rFonts w:ascii="Arial" w:hAnsi="Arial" w:cs="Arial"/>
                <w:sz w:val="18"/>
                <w:szCs w:val="18"/>
              </w:rPr>
              <w:t>Initial verification</w:t>
            </w:r>
          </w:p>
        </w:tc>
        <w:tc>
          <w:tcPr>
            <w:tcW w:w="850" w:type="dxa"/>
          </w:tcPr>
          <w:p w:rsidR="00546939" w:rsidRPr="00A12F15" w:rsidRDefault="00546939" w:rsidP="000E6ADA">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709" w:type="dxa"/>
          </w:tcPr>
          <w:p w:rsidR="00546939" w:rsidRPr="00A12F15" w:rsidRDefault="00546939" w:rsidP="000E6ADA">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709"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ins w:id="3228" w:author="morayoa" w:date="2013-06-06T15:50:00Z"/>
                <w:rFonts w:ascii="Arial" w:hAnsi="Arial" w:cs="Arial"/>
                <w:sz w:val="18"/>
                <w:szCs w:val="18"/>
              </w:rPr>
            </w:pPr>
          </w:p>
        </w:tc>
        <w:tc>
          <w:tcPr>
            <w:tcW w:w="1417"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46939" w:rsidRPr="00A12F15" w:rsidTr="003F2A7A">
        <w:trPr>
          <w:trHeight w:val="105"/>
        </w:trPr>
        <w:tc>
          <w:tcPr>
            <w:tcW w:w="993" w:type="dxa"/>
            <w:tcBorders>
              <w:top w:val="nil"/>
              <w:bottom w:val="nil"/>
            </w:tcBorders>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546939">
            <w:pPr>
              <w:numPr>
                <w:ilvl w:val="0"/>
                <w:numId w:val="44"/>
              </w:numPr>
              <w:tabs>
                <w:tab w:val="left" w:pos="-720"/>
                <w:tab w:val="left" w:pos="0"/>
                <w:tab w:val="left" w:pos="259"/>
                <w:tab w:val="left" w:pos="604"/>
                <w:tab w:val="left" w:pos="816"/>
                <w:tab w:val="left" w:pos="1440"/>
              </w:tabs>
              <w:suppressAutoHyphens/>
              <w:spacing w:after="56"/>
              <w:rPr>
                <w:rFonts w:ascii="Arial" w:hAnsi="Arial" w:cs="Arial"/>
                <w:sz w:val="18"/>
                <w:szCs w:val="18"/>
              </w:rPr>
              <w:pPrChange w:id="3229" w:author="morayoa" w:date="2013-06-14T13:59:00Z">
                <w:pPr>
                  <w:numPr>
                    <w:numId w:val="45"/>
                  </w:numPr>
                  <w:tabs>
                    <w:tab w:val="left" w:pos="-720"/>
                    <w:tab w:val="left" w:pos="0"/>
                    <w:tab w:val="left" w:pos="259"/>
                    <w:tab w:val="left" w:pos="604"/>
                    <w:tab w:val="left" w:pos="816"/>
                    <w:tab w:val="left" w:pos="1440"/>
                  </w:tabs>
                  <w:suppressAutoHyphens/>
                  <w:spacing w:after="56"/>
                  <w:ind w:left="720" w:hanging="360"/>
                </w:pPr>
              </w:pPrChange>
            </w:pPr>
            <w:r w:rsidRPr="00A12F15">
              <w:rPr>
                <w:rFonts w:ascii="Arial" w:hAnsi="Arial" w:cs="Arial"/>
                <w:sz w:val="18"/>
                <w:szCs w:val="18"/>
              </w:rPr>
              <w:t>Subsequent verification</w:t>
            </w:r>
          </w:p>
        </w:tc>
        <w:tc>
          <w:tcPr>
            <w:tcW w:w="850" w:type="dxa"/>
          </w:tcPr>
          <w:p w:rsidR="00546939" w:rsidRPr="00A12F15" w:rsidRDefault="00546939" w:rsidP="000E6ADA">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709" w:type="dxa"/>
          </w:tcPr>
          <w:p w:rsidR="00546939" w:rsidRPr="00A12F15" w:rsidRDefault="00546939" w:rsidP="000E6ADA">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709"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46939" w:rsidRPr="00A12F15" w:rsidTr="003F2A7A">
        <w:trPr>
          <w:trHeight w:val="125"/>
        </w:trPr>
        <w:tc>
          <w:tcPr>
            <w:tcW w:w="993" w:type="dxa"/>
            <w:tcBorders>
              <w:top w:val="nil"/>
              <w:bottom w:val="nil"/>
            </w:tcBorders>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single" w:sz="8" w:space="0" w:color="auto"/>
            </w:tcBorders>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546939">
            <w:pPr>
              <w:numPr>
                <w:ilvl w:val="0"/>
                <w:numId w:val="44"/>
              </w:numPr>
              <w:tabs>
                <w:tab w:val="left" w:pos="-720"/>
                <w:tab w:val="left" w:pos="0"/>
                <w:tab w:val="left" w:pos="259"/>
                <w:tab w:val="left" w:pos="604"/>
                <w:tab w:val="left" w:pos="816"/>
                <w:tab w:val="left" w:pos="1440"/>
              </w:tabs>
              <w:suppressAutoHyphens/>
              <w:spacing w:after="56"/>
              <w:rPr>
                <w:rFonts w:ascii="Arial" w:hAnsi="Arial" w:cs="Arial"/>
                <w:sz w:val="18"/>
                <w:szCs w:val="18"/>
              </w:rPr>
              <w:pPrChange w:id="3230" w:author="morayoa" w:date="2013-06-14T13:59:00Z">
                <w:pPr>
                  <w:numPr>
                    <w:numId w:val="45"/>
                  </w:numPr>
                  <w:tabs>
                    <w:tab w:val="left" w:pos="-720"/>
                    <w:tab w:val="left" w:pos="0"/>
                    <w:tab w:val="left" w:pos="259"/>
                    <w:tab w:val="left" w:pos="604"/>
                    <w:tab w:val="left" w:pos="816"/>
                    <w:tab w:val="left" w:pos="1440"/>
                  </w:tabs>
                  <w:suppressAutoHyphens/>
                  <w:spacing w:after="56"/>
                  <w:ind w:left="720" w:hanging="360"/>
                </w:pPr>
              </w:pPrChange>
            </w:pPr>
            <w:r w:rsidRPr="00A12F15">
              <w:rPr>
                <w:rFonts w:ascii="Arial" w:hAnsi="Arial" w:cs="Arial"/>
                <w:sz w:val="18"/>
                <w:szCs w:val="18"/>
              </w:rPr>
              <w:t>In-service verification</w:t>
            </w:r>
          </w:p>
        </w:tc>
        <w:tc>
          <w:tcPr>
            <w:tcW w:w="850" w:type="dxa"/>
          </w:tcPr>
          <w:p w:rsidR="00546939" w:rsidRPr="00A12F15" w:rsidRDefault="00546939" w:rsidP="000E6ADA">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709" w:type="dxa"/>
          </w:tcPr>
          <w:p w:rsidR="00546939" w:rsidRPr="00A12F15" w:rsidRDefault="00546939" w:rsidP="000E6ADA">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709"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430497" w:rsidRPr="00A12F15" w:rsidTr="003F2A7A">
        <w:tc>
          <w:tcPr>
            <w:tcW w:w="993" w:type="dxa"/>
            <w:tcBorders>
              <w:top w:val="nil"/>
              <w:bottom w:val="nil"/>
            </w:tcBorders>
          </w:tcPr>
          <w:p w:rsidR="00430497" w:rsidRPr="00A12F15" w:rsidRDefault="0043049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5.1</w:t>
            </w:r>
          </w:p>
        </w:tc>
        <w:tc>
          <w:tcPr>
            <w:tcW w:w="1134" w:type="dxa"/>
            <w:tcBorders>
              <w:bottom w:val="nil"/>
            </w:tcBorders>
          </w:tcPr>
          <w:p w:rsidR="00430497" w:rsidRPr="00A12F15" w:rsidRDefault="0043049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6945" w:type="dxa"/>
            <w:gridSpan w:val="5"/>
          </w:tcPr>
          <w:p w:rsidR="00430497" w:rsidRPr="00A12F15" w:rsidRDefault="0043049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Type evaluation:</w:t>
            </w:r>
          </w:p>
        </w:tc>
      </w:tr>
      <w:tr w:rsidR="00546939" w:rsidRPr="00A12F15" w:rsidTr="003F2A7A">
        <w:tc>
          <w:tcPr>
            <w:tcW w:w="993" w:type="dxa"/>
            <w:tcBorders>
              <w:top w:val="nil"/>
              <w:bottom w:val="nil"/>
            </w:tcBorders>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5.1.1</w:t>
            </w:r>
          </w:p>
        </w:tc>
        <w:tc>
          <w:tcPr>
            <w:tcW w:w="1134" w:type="dxa"/>
            <w:tcBorders>
              <w:top w:val="nil"/>
              <w:bottom w:val="nil"/>
            </w:tcBorders>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Observe</w:t>
            </w:r>
          </w:p>
        </w:tc>
        <w:tc>
          <w:tcPr>
            <w:tcW w:w="3260"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Documentation:</w:t>
            </w:r>
          </w:p>
        </w:tc>
        <w:tc>
          <w:tcPr>
            <w:tcW w:w="850"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46939" w:rsidRPr="00A12F15" w:rsidTr="00CB6071">
        <w:tc>
          <w:tcPr>
            <w:tcW w:w="993" w:type="dxa"/>
            <w:tcBorders>
              <w:top w:val="nil"/>
              <w:bottom w:val="nil"/>
            </w:tcBorders>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546939">
            <w:pPr>
              <w:numPr>
                <w:ilvl w:val="0"/>
                <w:numId w:val="46"/>
              </w:numPr>
              <w:tabs>
                <w:tab w:val="left" w:pos="-720"/>
                <w:tab w:val="left" w:pos="0"/>
                <w:tab w:val="left" w:pos="341"/>
                <w:tab w:val="left" w:pos="1440"/>
              </w:tabs>
              <w:suppressAutoHyphens/>
              <w:spacing w:after="56"/>
              <w:ind w:left="342" w:hanging="342"/>
              <w:rPr>
                <w:rFonts w:ascii="Arial" w:hAnsi="Arial" w:cs="Arial"/>
                <w:sz w:val="18"/>
                <w:szCs w:val="18"/>
              </w:rPr>
              <w:pPrChange w:id="3231" w:author="morayoa" w:date="2013-06-14T13:59:00Z">
                <w:pPr>
                  <w:numPr>
                    <w:numId w:val="47"/>
                  </w:numPr>
                  <w:tabs>
                    <w:tab w:val="left" w:pos="-720"/>
                    <w:tab w:val="left" w:pos="0"/>
                    <w:tab w:val="left" w:pos="341"/>
                    <w:tab w:val="left" w:pos="1440"/>
                  </w:tabs>
                  <w:suppressAutoHyphens/>
                  <w:spacing w:after="56"/>
                  <w:ind w:left="342" w:hanging="342"/>
                </w:pPr>
              </w:pPrChange>
            </w:pPr>
            <w:r w:rsidRPr="00A12F15">
              <w:rPr>
                <w:rFonts w:ascii="Arial" w:hAnsi="Arial" w:cs="Arial"/>
                <w:sz w:val="18"/>
                <w:szCs w:val="18"/>
              </w:rPr>
              <w:t xml:space="preserve">metrological characteristics of the belt </w:t>
            </w:r>
            <w:proofErr w:type="spellStart"/>
            <w:r w:rsidRPr="00A12F15">
              <w:rPr>
                <w:rFonts w:ascii="Arial" w:hAnsi="Arial" w:cs="Arial"/>
                <w:sz w:val="18"/>
                <w:szCs w:val="18"/>
              </w:rPr>
              <w:t>weigher</w:t>
            </w:r>
            <w:proofErr w:type="spellEnd"/>
          </w:p>
        </w:tc>
        <w:tc>
          <w:tcPr>
            <w:tcW w:w="850"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46939" w:rsidRPr="00A12F15" w:rsidTr="00CB6071">
        <w:tc>
          <w:tcPr>
            <w:tcW w:w="993" w:type="dxa"/>
            <w:tcBorders>
              <w:top w:val="nil"/>
              <w:bottom w:val="nil"/>
            </w:tcBorders>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546939">
            <w:pPr>
              <w:numPr>
                <w:ilvl w:val="0"/>
                <w:numId w:val="46"/>
              </w:numPr>
              <w:tabs>
                <w:tab w:val="left" w:pos="-720"/>
                <w:tab w:val="left" w:pos="0"/>
                <w:tab w:val="left" w:pos="341"/>
                <w:tab w:val="left" w:pos="1440"/>
              </w:tabs>
              <w:suppressAutoHyphens/>
              <w:spacing w:after="56"/>
              <w:ind w:left="342" w:hanging="342"/>
              <w:rPr>
                <w:rFonts w:ascii="Arial" w:hAnsi="Arial" w:cs="Arial"/>
                <w:sz w:val="18"/>
                <w:szCs w:val="18"/>
              </w:rPr>
              <w:pPrChange w:id="3232" w:author="morayoa" w:date="2013-06-14T13:59:00Z">
                <w:pPr>
                  <w:numPr>
                    <w:numId w:val="47"/>
                  </w:numPr>
                  <w:tabs>
                    <w:tab w:val="left" w:pos="-720"/>
                    <w:tab w:val="left" w:pos="0"/>
                    <w:tab w:val="left" w:pos="341"/>
                    <w:tab w:val="left" w:pos="1440"/>
                  </w:tabs>
                  <w:suppressAutoHyphens/>
                  <w:spacing w:after="56"/>
                  <w:ind w:left="342" w:hanging="342"/>
                </w:pPr>
              </w:pPrChange>
            </w:pPr>
            <w:r w:rsidRPr="00A12F15">
              <w:rPr>
                <w:rFonts w:ascii="Arial" w:hAnsi="Arial" w:cs="Arial"/>
                <w:sz w:val="18"/>
                <w:szCs w:val="18"/>
              </w:rPr>
              <w:t xml:space="preserve">a standard set of specifications for the belt </w:t>
            </w:r>
            <w:proofErr w:type="spellStart"/>
            <w:r w:rsidRPr="00A12F15">
              <w:rPr>
                <w:rFonts w:ascii="Arial" w:hAnsi="Arial" w:cs="Arial"/>
                <w:sz w:val="18"/>
                <w:szCs w:val="18"/>
              </w:rPr>
              <w:t>weigher</w:t>
            </w:r>
            <w:proofErr w:type="spellEnd"/>
          </w:p>
        </w:tc>
        <w:tc>
          <w:tcPr>
            <w:tcW w:w="850"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46939" w:rsidRPr="00A12F15" w:rsidTr="00CB6071">
        <w:tc>
          <w:tcPr>
            <w:tcW w:w="993" w:type="dxa"/>
            <w:tcBorders>
              <w:top w:val="nil"/>
              <w:bottom w:val="nil"/>
            </w:tcBorders>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546939">
            <w:pPr>
              <w:numPr>
                <w:ilvl w:val="0"/>
                <w:numId w:val="46"/>
              </w:numPr>
              <w:tabs>
                <w:tab w:val="left" w:pos="-720"/>
                <w:tab w:val="left" w:pos="0"/>
                <w:tab w:val="left" w:pos="341"/>
                <w:tab w:val="left" w:pos="1440"/>
              </w:tabs>
              <w:suppressAutoHyphens/>
              <w:spacing w:after="56"/>
              <w:ind w:left="342" w:hanging="342"/>
              <w:rPr>
                <w:rFonts w:ascii="Arial" w:hAnsi="Arial" w:cs="Arial"/>
                <w:sz w:val="18"/>
                <w:szCs w:val="18"/>
              </w:rPr>
              <w:pPrChange w:id="3233" w:author="morayoa" w:date="2013-06-14T13:59:00Z">
                <w:pPr>
                  <w:numPr>
                    <w:numId w:val="47"/>
                  </w:numPr>
                  <w:tabs>
                    <w:tab w:val="left" w:pos="-720"/>
                    <w:tab w:val="left" w:pos="0"/>
                    <w:tab w:val="left" w:pos="341"/>
                    <w:tab w:val="left" w:pos="1440"/>
                  </w:tabs>
                  <w:suppressAutoHyphens/>
                  <w:spacing w:after="56"/>
                  <w:ind w:left="342" w:hanging="342"/>
                </w:pPr>
              </w:pPrChange>
            </w:pPr>
            <w:r w:rsidRPr="00A12F15">
              <w:rPr>
                <w:rFonts w:ascii="Arial" w:hAnsi="Arial" w:cs="Arial"/>
                <w:sz w:val="18"/>
                <w:szCs w:val="18"/>
              </w:rPr>
              <w:t>a functional description of components and devices</w:t>
            </w:r>
          </w:p>
        </w:tc>
        <w:tc>
          <w:tcPr>
            <w:tcW w:w="850"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46939" w:rsidRPr="00A12F15" w:rsidTr="00CB6071">
        <w:tc>
          <w:tcPr>
            <w:tcW w:w="993" w:type="dxa"/>
            <w:tcBorders>
              <w:top w:val="nil"/>
              <w:bottom w:val="nil"/>
            </w:tcBorders>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546939">
            <w:pPr>
              <w:numPr>
                <w:ilvl w:val="0"/>
                <w:numId w:val="46"/>
              </w:numPr>
              <w:tabs>
                <w:tab w:val="left" w:pos="-720"/>
                <w:tab w:val="left" w:pos="0"/>
                <w:tab w:val="left" w:pos="341"/>
                <w:tab w:val="left" w:pos="1440"/>
              </w:tabs>
              <w:suppressAutoHyphens/>
              <w:spacing w:after="56"/>
              <w:ind w:left="342" w:hanging="342"/>
              <w:rPr>
                <w:rFonts w:ascii="Arial" w:hAnsi="Arial" w:cs="Arial"/>
                <w:sz w:val="18"/>
                <w:szCs w:val="18"/>
              </w:rPr>
              <w:pPrChange w:id="3234" w:author="morayoa" w:date="2013-06-14T13:59:00Z">
                <w:pPr>
                  <w:numPr>
                    <w:numId w:val="47"/>
                  </w:numPr>
                  <w:tabs>
                    <w:tab w:val="left" w:pos="-720"/>
                    <w:tab w:val="left" w:pos="0"/>
                    <w:tab w:val="left" w:pos="341"/>
                    <w:tab w:val="left" w:pos="1440"/>
                  </w:tabs>
                  <w:suppressAutoHyphens/>
                  <w:spacing w:after="56"/>
                  <w:ind w:left="342" w:hanging="342"/>
                </w:pPr>
              </w:pPrChange>
            </w:pPr>
            <w:r w:rsidRPr="00A12F15">
              <w:rPr>
                <w:rFonts w:ascii="Arial" w:hAnsi="Arial" w:cs="Arial"/>
                <w:sz w:val="18"/>
                <w:szCs w:val="18"/>
              </w:rPr>
              <w:t>drawings, diagrams and general software information</w:t>
            </w:r>
          </w:p>
        </w:tc>
        <w:tc>
          <w:tcPr>
            <w:tcW w:w="850"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46939" w:rsidRPr="00A12F15" w:rsidTr="00CB6071">
        <w:tc>
          <w:tcPr>
            <w:tcW w:w="993" w:type="dxa"/>
            <w:tcBorders>
              <w:top w:val="nil"/>
              <w:bottom w:val="nil"/>
            </w:tcBorders>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546939">
            <w:pPr>
              <w:numPr>
                <w:ilvl w:val="0"/>
                <w:numId w:val="46"/>
              </w:numPr>
              <w:ind w:left="342" w:hanging="342"/>
              <w:rPr>
                <w:rFonts w:ascii="Arial" w:hAnsi="Arial" w:cs="Arial"/>
                <w:sz w:val="18"/>
                <w:szCs w:val="18"/>
              </w:rPr>
              <w:pPrChange w:id="3235" w:author="morayoa" w:date="2013-06-14T13:59:00Z">
                <w:pPr>
                  <w:numPr>
                    <w:numId w:val="47"/>
                  </w:numPr>
                  <w:ind w:left="342" w:hanging="342"/>
                </w:pPr>
              </w:pPrChange>
            </w:pPr>
            <w:r w:rsidRPr="00A12F15">
              <w:rPr>
                <w:rFonts w:ascii="Arial" w:hAnsi="Arial" w:cs="Arial"/>
                <w:snapToGrid w:val="0"/>
                <w:sz w:val="18"/>
                <w:szCs w:val="18"/>
              </w:rPr>
              <w:t>description and application of s</w:t>
            </w:r>
            <w:r w:rsidRPr="00A12F15">
              <w:rPr>
                <w:rFonts w:ascii="Arial" w:hAnsi="Arial" w:cs="Arial"/>
                <w:sz w:val="18"/>
                <w:szCs w:val="18"/>
              </w:rPr>
              <w:t>ecuring components, interlocks, adjustment devices, controls, etc. (3.3,  4.8, 3.9</w:t>
            </w:r>
            <w:r w:rsidRPr="00A12F15">
              <w:rPr>
                <w:rFonts w:ascii="Arial" w:hAnsi="Arial" w:cs="Arial"/>
                <w:snapToGrid w:val="0"/>
                <w:sz w:val="18"/>
                <w:szCs w:val="18"/>
              </w:rPr>
              <w:t>) (R50-1)</w:t>
            </w:r>
          </w:p>
        </w:tc>
        <w:tc>
          <w:tcPr>
            <w:tcW w:w="850"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46939" w:rsidRPr="00A12F15" w:rsidTr="00CB6071">
        <w:tc>
          <w:tcPr>
            <w:tcW w:w="993" w:type="dxa"/>
            <w:tcBorders>
              <w:top w:val="nil"/>
              <w:bottom w:val="nil"/>
            </w:tcBorders>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546939">
            <w:pPr>
              <w:numPr>
                <w:ilvl w:val="0"/>
                <w:numId w:val="46"/>
              </w:numPr>
              <w:tabs>
                <w:tab w:val="left" w:pos="341"/>
              </w:tabs>
              <w:autoSpaceDE w:val="0"/>
              <w:autoSpaceDN w:val="0"/>
              <w:adjustRightInd w:val="0"/>
              <w:ind w:left="342" w:hanging="342"/>
              <w:jc w:val="both"/>
              <w:rPr>
                <w:rFonts w:ascii="Arial" w:hAnsi="Arial" w:cs="Arial"/>
                <w:sz w:val="18"/>
                <w:szCs w:val="18"/>
              </w:rPr>
              <w:pPrChange w:id="3236" w:author="morayoa" w:date="2013-06-14T13:59:00Z">
                <w:pPr>
                  <w:numPr>
                    <w:numId w:val="47"/>
                  </w:numPr>
                  <w:tabs>
                    <w:tab w:val="left" w:pos="341"/>
                  </w:tabs>
                  <w:autoSpaceDE w:val="0"/>
                  <w:autoSpaceDN w:val="0"/>
                  <w:adjustRightInd w:val="0"/>
                  <w:ind w:left="342" w:hanging="342"/>
                  <w:jc w:val="both"/>
                </w:pPr>
              </w:pPrChange>
            </w:pPr>
            <w:r w:rsidRPr="00A12F15">
              <w:rPr>
                <w:rFonts w:ascii="Arial" w:hAnsi="Arial" w:cs="Arial"/>
                <w:spacing w:val="-2"/>
                <w:sz w:val="18"/>
                <w:szCs w:val="18"/>
              </w:rPr>
              <w:t xml:space="preserve">details of fractions </w:t>
            </w:r>
            <w:r w:rsidRPr="00A12F15">
              <w:rPr>
                <w:rFonts w:ascii="Arial" w:hAnsi="Arial" w:cs="Arial"/>
                <w:snapToGrid w:val="0"/>
                <w:sz w:val="18"/>
                <w:szCs w:val="18"/>
                <w:lang w:eastAsia="en-US"/>
              </w:rPr>
              <w:t>p</w:t>
            </w:r>
            <w:r w:rsidRPr="00A12F15">
              <w:rPr>
                <w:rFonts w:ascii="Arial" w:hAnsi="Arial" w:cs="Arial"/>
                <w:snapToGrid w:val="0"/>
                <w:sz w:val="18"/>
                <w:szCs w:val="18"/>
                <w:vertAlign w:val="subscript"/>
                <w:lang w:eastAsia="en-US"/>
              </w:rPr>
              <w:t xml:space="preserve">i  </w:t>
            </w:r>
            <w:r w:rsidRPr="00A12F15">
              <w:rPr>
                <w:rFonts w:ascii="Arial" w:hAnsi="Arial" w:cs="Arial"/>
                <w:snapToGrid w:val="0"/>
                <w:sz w:val="18"/>
                <w:szCs w:val="18"/>
                <w:lang w:eastAsia="en-US"/>
              </w:rPr>
              <w:t xml:space="preserve">(modules tested separately) </w:t>
            </w:r>
            <w:ins w:id="3237" w:author="morayoa" w:date="2013-06-06T16:02:00Z">
              <w:r w:rsidR="00CB6071" w:rsidRPr="00A12F15">
                <w:rPr>
                  <w:rFonts w:ascii="Arial" w:hAnsi="Arial" w:cs="Arial"/>
                  <w:sz w:val="18"/>
                  <w:szCs w:val="18"/>
                </w:rPr>
                <w:t>R50-2</w:t>
              </w:r>
              <w:r w:rsidR="00CB6071">
                <w:rPr>
                  <w:rFonts w:ascii="Arial" w:hAnsi="Arial" w:cs="Arial"/>
                  <w:sz w:val="18"/>
                  <w:szCs w:val="18"/>
                </w:rPr>
                <w:t>,</w:t>
              </w:r>
              <w:r w:rsidR="00CB6071" w:rsidRPr="00A12F15">
                <w:rPr>
                  <w:rFonts w:ascii="Arial" w:hAnsi="Arial" w:cs="Arial"/>
                  <w:snapToGrid w:val="0"/>
                  <w:sz w:val="18"/>
                  <w:szCs w:val="18"/>
                  <w:lang w:eastAsia="en-US"/>
                </w:rPr>
                <w:t xml:space="preserve"> </w:t>
              </w:r>
              <w:r w:rsidR="00CB6071">
                <w:rPr>
                  <w:rFonts w:ascii="Arial" w:hAnsi="Arial" w:cs="Arial"/>
                  <w:snapToGrid w:val="0"/>
                  <w:sz w:val="18"/>
                  <w:szCs w:val="18"/>
                  <w:lang w:eastAsia="en-US"/>
                </w:rPr>
                <w:t xml:space="preserve"> </w:t>
              </w:r>
            </w:ins>
            <w:r w:rsidRPr="00A12F15">
              <w:rPr>
                <w:rFonts w:ascii="Arial" w:hAnsi="Arial" w:cs="Arial"/>
                <w:snapToGrid w:val="0"/>
                <w:sz w:val="18"/>
                <w:szCs w:val="18"/>
                <w:lang w:eastAsia="en-US"/>
              </w:rPr>
              <w:t xml:space="preserve">5.1.6.7 </w:t>
            </w:r>
          </w:p>
        </w:tc>
        <w:tc>
          <w:tcPr>
            <w:tcW w:w="850"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46939" w:rsidRPr="00A12F15" w:rsidTr="00CB6071">
        <w:tc>
          <w:tcPr>
            <w:tcW w:w="993" w:type="dxa"/>
            <w:tcBorders>
              <w:top w:val="nil"/>
              <w:bottom w:val="nil"/>
            </w:tcBorders>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546939">
            <w:pPr>
              <w:numPr>
                <w:ilvl w:val="0"/>
                <w:numId w:val="46"/>
              </w:numPr>
              <w:tabs>
                <w:tab w:val="left" w:pos="341"/>
              </w:tabs>
              <w:autoSpaceDE w:val="0"/>
              <w:autoSpaceDN w:val="0"/>
              <w:adjustRightInd w:val="0"/>
              <w:ind w:left="342" w:hanging="342"/>
              <w:rPr>
                <w:rFonts w:ascii="Arial" w:hAnsi="Arial" w:cs="Arial"/>
                <w:sz w:val="18"/>
                <w:szCs w:val="18"/>
              </w:rPr>
              <w:pPrChange w:id="3238" w:author="morayoa" w:date="2013-06-14T13:59:00Z">
                <w:pPr>
                  <w:numPr>
                    <w:numId w:val="47"/>
                  </w:numPr>
                  <w:tabs>
                    <w:tab w:val="left" w:pos="341"/>
                  </w:tabs>
                  <w:autoSpaceDE w:val="0"/>
                  <w:autoSpaceDN w:val="0"/>
                  <w:adjustRightInd w:val="0"/>
                  <w:ind w:left="342" w:hanging="342"/>
                </w:pPr>
              </w:pPrChange>
            </w:pPr>
            <w:proofErr w:type="spellStart"/>
            <w:r w:rsidRPr="00A12F15">
              <w:rPr>
                <w:rFonts w:ascii="Arial" w:hAnsi="Arial" w:cs="Arial"/>
                <w:sz w:val="18"/>
                <w:szCs w:val="18"/>
              </w:rPr>
              <w:t>totalization</w:t>
            </w:r>
            <w:proofErr w:type="spellEnd"/>
            <w:r w:rsidRPr="00A12F15">
              <w:rPr>
                <w:rFonts w:ascii="Arial" w:hAnsi="Arial" w:cs="Arial"/>
                <w:sz w:val="18"/>
                <w:szCs w:val="18"/>
              </w:rPr>
              <w:t xml:space="preserve"> indicating and printing devices  R50-1</w:t>
            </w:r>
            <w:ins w:id="3239" w:author="morayoa" w:date="2013-06-06T16:03:00Z">
              <w:r w:rsidR="00CB6071">
                <w:rPr>
                  <w:rFonts w:ascii="Arial" w:hAnsi="Arial" w:cs="Arial"/>
                  <w:sz w:val="18"/>
                  <w:szCs w:val="18"/>
                </w:rPr>
                <w:t>,</w:t>
              </w:r>
              <w:r w:rsidR="00CB6071" w:rsidRPr="00A12F15">
                <w:rPr>
                  <w:rFonts w:ascii="Arial" w:hAnsi="Arial" w:cs="Arial"/>
                  <w:sz w:val="18"/>
                  <w:szCs w:val="18"/>
                </w:rPr>
                <w:t xml:space="preserve"> 3.4</w:t>
              </w:r>
              <w:r w:rsidR="00CB6071">
                <w:rPr>
                  <w:rFonts w:ascii="Arial" w:hAnsi="Arial" w:cs="Arial"/>
                  <w:sz w:val="18"/>
                  <w:szCs w:val="18"/>
                </w:rPr>
                <w:t xml:space="preserve"> </w:t>
              </w:r>
            </w:ins>
          </w:p>
        </w:tc>
        <w:tc>
          <w:tcPr>
            <w:tcW w:w="850"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46939" w:rsidRPr="00A12F15" w:rsidTr="00CB6071">
        <w:tc>
          <w:tcPr>
            <w:tcW w:w="993" w:type="dxa"/>
            <w:tcBorders>
              <w:top w:val="nil"/>
              <w:bottom w:val="nil"/>
            </w:tcBorders>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546939">
            <w:pPr>
              <w:numPr>
                <w:ilvl w:val="0"/>
                <w:numId w:val="46"/>
              </w:numPr>
              <w:tabs>
                <w:tab w:val="left" w:pos="341"/>
              </w:tabs>
              <w:autoSpaceDE w:val="0"/>
              <w:autoSpaceDN w:val="0"/>
              <w:adjustRightInd w:val="0"/>
              <w:ind w:left="342" w:hanging="342"/>
              <w:rPr>
                <w:rFonts w:ascii="Arial" w:hAnsi="Arial" w:cs="Arial"/>
                <w:sz w:val="18"/>
                <w:szCs w:val="18"/>
              </w:rPr>
              <w:pPrChange w:id="3240" w:author="morayoa" w:date="2013-06-14T13:59:00Z">
                <w:pPr>
                  <w:numPr>
                    <w:numId w:val="47"/>
                  </w:numPr>
                  <w:tabs>
                    <w:tab w:val="left" w:pos="341"/>
                  </w:tabs>
                  <w:autoSpaceDE w:val="0"/>
                  <w:autoSpaceDN w:val="0"/>
                  <w:adjustRightInd w:val="0"/>
                  <w:ind w:left="342" w:hanging="342"/>
                </w:pPr>
              </w:pPrChange>
            </w:pPr>
            <w:r w:rsidRPr="00A12F15">
              <w:rPr>
                <w:rFonts w:ascii="Arial" w:hAnsi="Arial" w:cs="Arial"/>
                <w:sz w:val="18"/>
                <w:szCs w:val="18"/>
              </w:rPr>
              <w:t>data storage device (4.7) (R50-1)</w:t>
            </w:r>
          </w:p>
        </w:tc>
        <w:tc>
          <w:tcPr>
            <w:tcW w:w="850"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46939" w:rsidRPr="00A12F15" w:rsidTr="00CB6071">
        <w:tc>
          <w:tcPr>
            <w:tcW w:w="993" w:type="dxa"/>
            <w:tcBorders>
              <w:top w:val="nil"/>
              <w:bottom w:val="nil"/>
            </w:tcBorders>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546939">
            <w:pPr>
              <w:numPr>
                <w:ilvl w:val="0"/>
                <w:numId w:val="46"/>
              </w:numPr>
              <w:tabs>
                <w:tab w:val="left" w:pos="341"/>
              </w:tabs>
              <w:autoSpaceDE w:val="0"/>
              <w:autoSpaceDN w:val="0"/>
              <w:adjustRightInd w:val="0"/>
              <w:ind w:left="342" w:hanging="342"/>
              <w:rPr>
                <w:rFonts w:ascii="Arial" w:hAnsi="Arial" w:cs="Arial"/>
                <w:sz w:val="18"/>
                <w:szCs w:val="18"/>
              </w:rPr>
              <w:pPrChange w:id="3241" w:author="morayoa" w:date="2013-06-14T13:59:00Z">
                <w:pPr>
                  <w:numPr>
                    <w:numId w:val="47"/>
                  </w:numPr>
                  <w:tabs>
                    <w:tab w:val="left" w:pos="341"/>
                  </w:tabs>
                  <w:autoSpaceDE w:val="0"/>
                  <w:autoSpaceDN w:val="0"/>
                  <w:adjustRightInd w:val="0"/>
                  <w:ind w:left="342" w:hanging="342"/>
                </w:pPr>
              </w:pPrChange>
            </w:pPr>
            <w:r w:rsidRPr="00A12F15">
              <w:rPr>
                <w:rFonts w:ascii="Arial" w:hAnsi="Arial" w:cs="Arial"/>
                <w:sz w:val="18"/>
                <w:szCs w:val="18"/>
              </w:rPr>
              <w:t>zero-setting devices (3.5) (R50-1)</w:t>
            </w:r>
          </w:p>
        </w:tc>
        <w:tc>
          <w:tcPr>
            <w:tcW w:w="850"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46939" w:rsidRPr="00A12F15" w:rsidTr="00CB6071">
        <w:tc>
          <w:tcPr>
            <w:tcW w:w="993" w:type="dxa"/>
            <w:tcBorders>
              <w:top w:val="nil"/>
              <w:bottom w:val="nil"/>
            </w:tcBorders>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546939">
            <w:pPr>
              <w:numPr>
                <w:ilvl w:val="0"/>
                <w:numId w:val="46"/>
              </w:numPr>
              <w:tabs>
                <w:tab w:val="left" w:pos="341"/>
              </w:tabs>
              <w:autoSpaceDE w:val="0"/>
              <w:autoSpaceDN w:val="0"/>
              <w:adjustRightInd w:val="0"/>
              <w:ind w:left="342" w:hanging="342"/>
              <w:rPr>
                <w:rFonts w:ascii="Arial" w:hAnsi="Arial" w:cs="Arial"/>
                <w:sz w:val="18"/>
                <w:szCs w:val="18"/>
              </w:rPr>
              <w:pPrChange w:id="3242" w:author="morayoa" w:date="2013-06-14T13:59:00Z">
                <w:pPr>
                  <w:numPr>
                    <w:numId w:val="47"/>
                  </w:numPr>
                  <w:tabs>
                    <w:tab w:val="left" w:pos="341"/>
                  </w:tabs>
                  <w:autoSpaceDE w:val="0"/>
                  <w:autoSpaceDN w:val="0"/>
                  <w:adjustRightInd w:val="0"/>
                  <w:ind w:left="342" w:hanging="342"/>
                </w:pPr>
              </w:pPrChange>
            </w:pPr>
            <w:r w:rsidRPr="00A12F15">
              <w:rPr>
                <w:rFonts w:ascii="Arial" w:hAnsi="Arial" w:cs="Arial"/>
                <w:sz w:val="18"/>
                <w:szCs w:val="18"/>
              </w:rPr>
              <w:t>interfaces (types, intended use, immunity to external influences instructions, etc, R50-1</w:t>
            </w:r>
            <w:r w:rsidR="00CB6071">
              <w:rPr>
                <w:rFonts w:ascii="Arial" w:hAnsi="Arial" w:cs="Arial"/>
                <w:sz w:val="18"/>
                <w:szCs w:val="18"/>
              </w:rPr>
              <w:t xml:space="preserve">, </w:t>
            </w:r>
            <w:r w:rsidR="00CB6071" w:rsidRPr="00A12F15">
              <w:rPr>
                <w:rFonts w:ascii="Arial" w:hAnsi="Arial" w:cs="Arial"/>
                <w:sz w:val="18"/>
                <w:szCs w:val="18"/>
              </w:rPr>
              <w:t>4.6</w:t>
            </w:r>
          </w:p>
        </w:tc>
        <w:tc>
          <w:tcPr>
            <w:tcW w:w="850"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46939" w:rsidRPr="00A12F15" w:rsidTr="00CB6071">
        <w:tc>
          <w:tcPr>
            <w:tcW w:w="993" w:type="dxa"/>
            <w:tcBorders>
              <w:top w:val="nil"/>
              <w:bottom w:val="nil"/>
            </w:tcBorders>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546939">
            <w:pPr>
              <w:numPr>
                <w:ilvl w:val="0"/>
                <w:numId w:val="46"/>
              </w:numPr>
              <w:tabs>
                <w:tab w:val="left" w:pos="341"/>
              </w:tabs>
              <w:autoSpaceDE w:val="0"/>
              <w:autoSpaceDN w:val="0"/>
              <w:adjustRightInd w:val="0"/>
              <w:ind w:left="342" w:hanging="342"/>
              <w:rPr>
                <w:rFonts w:ascii="Arial" w:hAnsi="Arial" w:cs="Arial"/>
                <w:sz w:val="18"/>
                <w:szCs w:val="18"/>
              </w:rPr>
              <w:pPrChange w:id="3243" w:author="morayoa" w:date="2013-06-14T13:59:00Z">
                <w:pPr>
                  <w:numPr>
                    <w:numId w:val="47"/>
                  </w:numPr>
                  <w:tabs>
                    <w:tab w:val="left" w:pos="341"/>
                  </w:tabs>
                  <w:autoSpaceDE w:val="0"/>
                  <w:autoSpaceDN w:val="0"/>
                  <w:adjustRightInd w:val="0"/>
                  <w:ind w:left="342" w:hanging="342"/>
                </w:pPr>
              </w:pPrChange>
            </w:pPr>
            <w:r w:rsidRPr="00A12F15">
              <w:rPr>
                <w:rFonts w:ascii="Arial" w:hAnsi="Arial" w:cs="Arial"/>
                <w:sz w:val="18"/>
                <w:szCs w:val="18"/>
              </w:rPr>
              <w:t>for software controlled instruments detailed software information (4.8) (R50-1)</w:t>
            </w:r>
          </w:p>
        </w:tc>
        <w:tc>
          <w:tcPr>
            <w:tcW w:w="850"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46939" w:rsidRPr="00A12F15" w:rsidTr="00CB6071">
        <w:tc>
          <w:tcPr>
            <w:tcW w:w="993" w:type="dxa"/>
            <w:tcBorders>
              <w:top w:val="nil"/>
              <w:bottom w:val="nil"/>
            </w:tcBorders>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546939">
            <w:pPr>
              <w:numPr>
                <w:ilvl w:val="0"/>
                <w:numId w:val="46"/>
              </w:numPr>
              <w:tabs>
                <w:tab w:val="left" w:pos="341"/>
              </w:tabs>
              <w:autoSpaceDE w:val="0"/>
              <w:autoSpaceDN w:val="0"/>
              <w:adjustRightInd w:val="0"/>
              <w:ind w:left="342" w:hanging="342"/>
              <w:rPr>
                <w:rFonts w:ascii="Arial" w:hAnsi="Arial" w:cs="Arial"/>
                <w:sz w:val="18"/>
                <w:szCs w:val="18"/>
              </w:rPr>
              <w:pPrChange w:id="3244" w:author="morayoa" w:date="2013-06-14T13:59:00Z">
                <w:pPr>
                  <w:numPr>
                    <w:numId w:val="47"/>
                  </w:numPr>
                  <w:tabs>
                    <w:tab w:val="left" w:pos="341"/>
                  </w:tabs>
                  <w:autoSpaceDE w:val="0"/>
                  <w:autoSpaceDN w:val="0"/>
                  <w:adjustRightInd w:val="0"/>
                  <w:ind w:left="342" w:hanging="342"/>
                </w:pPr>
              </w:pPrChange>
            </w:pPr>
            <w:r w:rsidRPr="00A12F15">
              <w:rPr>
                <w:rFonts w:ascii="Arial" w:hAnsi="Arial" w:cs="Arial"/>
                <w:sz w:val="18"/>
                <w:szCs w:val="18"/>
              </w:rPr>
              <w:t>drawing or photo of the instrument showing the principle and the location of control marks, securing marks, descriptive and verification marks (</w:t>
            </w:r>
            <w:del w:id="3245" w:author="morayoa" w:date="2013-06-04T16:48:00Z">
              <w:r w:rsidRPr="00A12F15" w:rsidDel="004D1EA7">
                <w:rPr>
                  <w:rFonts w:ascii="Arial" w:hAnsi="Arial" w:cs="Arial"/>
                  <w:sz w:val="18"/>
                  <w:szCs w:val="18"/>
                </w:rPr>
                <w:delText xml:space="preserve">3.8, </w:delText>
              </w:r>
            </w:del>
            <w:r w:rsidRPr="00A12F15">
              <w:rPr>
                <w:rFonts w:ascii="Arial" w:hAnsi="Arial" w:cs="Arial"/>
                <w:sz w:val="18"/>
                <w:szCs w:val="18"/>
              </w:rPr>
              <w:t>3.9</w:t>
            </w:r>
            <w:ins w:id="3246" w:author="morayoa" w:date="2013-06-04T16:48:00Z">
              <w:r>
                <w:rPr>
                  <w:rFonts w:ascii="Arial" w:hAnsi="Arial" w:cs="Arial"/>
                  <w:sz w:val="18"/>
                  <w:szCs w:val="18"/>
                </w:rPr>
                <w:t>, 3.10</w:t>
              </w:r>
            </w:ins>
            <w:r w:rsidRPr="00A12F15">
              <w:rPr>
                <w:rFonts w:ascii="Arial" w:hAnsi="Arial" w:cs="Arial"/>
                <w:sz w:val="18"/>
                <w:szCs w:val="18"/>
              </w:rPr>
              <w:t>) (R50-1)</w:t>
            </w:r>
          </w:p>
        </w:tc>
        <w:tc>
          <w:tcPr>
            <w:tcW w:w="850"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ins w:id="3247" w:author="morayoa" w:date="2013-06-06T15:50:00Z"/>
                <w:rFonts w:ascii="Arial" w:hAnsi="Arial" w:cs="Arial"/>
                <w:sz w:val="18"/>
                <w:szCs w:val="18"/>
              </w:rPr>
            </w:pPr>
          </w:p>
        </w:tc>
        <w:tc>
          <w:tcPr>
            <w:tcW w:w="1417"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46939" w:rsidRPr="00A12F15" w:rsidTr="003F2A7A">
        <w:tblPrEx>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3248" w:author="morayoa" w:date="2013-06-11T11:23:00Z">
            <w:tblPrEx>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3249" w:author="morayoa" w:date="2013-06-11T11:23:00Z">
            <w:trPr>
              <w:gridAfter w:val="0"/>
            </w:trPr>
          </w:trPrChange>
        </w:trPr>
        <w:tc>
          <w:tcPr>
            <w:tcW w:w="993" w:type="dxa"/>
            <w:tcBorders>
              <w:top w:val="nil"/>
              <w:bottom w:val="nil"/>
            </w:tcBorders>
            <w:tcPrChange w:id="3250" w:author="morayoa" w:date="2013-06-11T11:23:00Z">
              <w:tcPr>
                <w:tcW w:w="993" w:type="dxa"/>
                <w:gridSpan w:val="2"/>
                <w:tcBorders>
                  <w:top w:val="nil"/>
                  <w:bottom w:val="nil"/>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Change w:id="3251" w:author="morayoa" w:date="2013-06-11T11:23:00Z">
              <w:tcPr>
                <w:tcW w:w="1134" w:type="dxa"/>
                <w:gridSpan w:val="2"/>
                <w:tcBorders>
                  <w:top w:val="nil"/>
                  <w:bottom w:val="nil"/>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Change w:id="3252" w:author="morayoa" w:date="2013-06-11T11:23:00Z">
              <w:tcPr>
                <w:tcW w:w="3260" w:type="dxa"/>
                <w:gridSpan w:val="2"/>
              </w:tcPr>
            </w:tcPrChange>
          </w:tcPr>
          <w:p w:rsidR="00000000" w:rsidRDefault="00546939">
            <w:pPr>
              <w:numPr>
                <w:ilvl w:val="0"/>
                <w:numId w:val="46"/>
              </w:numPr>
              <w:tabs>
                <w:tab w:val="left" w:pos="341"/>
              </w:tabs>
              <w:autoSpaceDE w:val="0"/>
              <w:autoSpaceDN w:val="0"/>
              <w:adjustRightInd w:val="0"/>
              <w:ind w:left="342" w:hanging="342"/>
              <w:rPr>
                <w:rFonts w:ascii="Arial" w:hAnsi="Arial" w:cs="Arial"/>
                <w:sz w:val="18"/>
                <w:szCs w:val="18"/>
              </w:rPr>
              <w:pPrChange w:id="3253" w:author="morayoa" w:date="2013-06-14T13:59:00Z">
                <w:pPr>
                  <w:numPr>
                    <w:numId w:val="47"/>
                  </w:numPr>
                  <w:tabs>
                    <w:tab w:val="left" w:pos="341"/>
                  </w:tabs>
                  <w:autoSpaceDE w:val="0"/>
                  <w:autoSpaceDN w:val="0"/>
                  <w:adjustRightInd w:val="0"/>
                  <w:ind w:left="342" w:hanging="342"/>
                </w:pPr>
              </w:pPrChange>
            </w:pPr>
            <w:r w:rsidRPr="00A12F15">
              <w:rPr>
                <w:rFonts w:ascii="Arial" w:hAnsi="Arial" w:cs="Arial"/>
                <w:sz w:val="18"/>
                <w:szCs w:val="18"/>
              </w:rPr>
              <w:t>operating instructions, operating manual;</w:t>
            </w:r>
          </w:p>
        </w:tc>
        <w:tc>
          <w:tcPr>
            <w:tcW w:w="850" w:type="dxa"/>
            <w:tcPrChange w:id="3254" w:author="morayoa" w:date="2013-06-11T11:23:00Z">
              <w:tcPr>
                <w:tcW w:w="850" w:type="dxa"/>
                <w:gridSpan w:val="2"/>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Change w:id="3255" w:author="morayoa" w:date="2013-06-11T11:23:00Z">
              <w:tcPr>
                <w:tcW w:w="709" w:type="dxa"/>
                <w:gridSpan w:val="2"/>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Change w:id="3256" w:author="morayoa" w:date="2013-06-11T11:23:00Z">
              <w:tcPr>
                <w:tcW w:w="709" w:type="dxa"/>
                <w:gridSpan w:val="2"/>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ins w:id="3257" w:author="morayoa" w:date="2013-06-06T15:50:00Z"/>
                <w:rFonts w:ascii="Arial" w:hAnsi="Arial" w:cs="Arial"/>
                <w:sz w:val="18"/>
                <w:szCs w:val="18"/>
              </w:rPr>
            </w:pPr>
          </w:p>
        </w:tc>
        <w:tc>
          <w:tcPr>
            <w:tcW w:w="1417" w:type="dxa"/>
            <w:tcPrChange w:id="3258" w:author="morayoa" w:date="2013-06-11T11:23:00Z">
              <w:tcPr>
                <w:tcW w:w="1417" w:type="dxa"/>
                <w:gridSpan w:val="2"/>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46939" w:rsidRPr="00A12F15" w:rsidTr="003F2A7A">
        <w:tblPrEx>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3259" w:author="morayoa" w:date="2013-06-11T11:23:00Z">
            <w:tblPrEx>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3260" w:author="morayoa" w:date="2013-06-11T11:23:00Z">
            <w:trPr>
              <w:gridAfter w:val="0"/>
            </w:trPr>
          </w:trPrChange>
        </w:trPr>
        <w:tc>
          <w:tcPr>
            <w:tcW w:w="993" w:type="dxa"/>
            <w:tcBorders>
              <w:top w:val="nil"/>
              <w:bottom w:val="nil"/>
            </w:tcBorders>
            <w:tcPrChange w:id="3261" w:author="morayoa" w:date="2013-06-11T11:23:00Z">
              <w:tcPr>
                <w:tcW w:w="993" w:type="dxa"/>
                <w:gridSpan w:val="2"/>
                <w:tcBorders>
                  <w:top w:val="nil"/>
                  <w:bottom w:val="single" w:sz="8" w:space="0" w:color="auto"/>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dashSmallGap" w:sz="4" w:space="0" w:color="auto"/>
            </w:tcBorders>
            <w:tcPrChange w:id="3262" w:author="morayoa" w:date="2013-06-11T11:23:00Z">
              <w:tcPr>
                <w:tcW w:w="1134" w:type="dxa"/>
                <w:gridSpan w:val="2"/>
                <w:tcBorders>
                  <w:top w:val="nil"/>
                  <w:bottom w:val="single" w:sz="8" w:space="0" w:color="auto"/>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Borders>
              <w:bottom w:val="dashSmallGap" w:sz="4" w:space="0" w:color="auto"/>
            </w:tcBorders>
            <w:tcPrChange w:id="3263" w:author="morayoa" w:date="2013-06-11T11:23:00Z">
              <w:tcPr>
                <w:tcW w:w="3260" w:type="dxa"/>
                <w:gridSpan w:val="2"/>
              </w:tcPr>
            </w:tcPrChange>
          </w:tcPr>
          <w:p w:rsidR="00000000" w:rsidRDefault="00546939">
            <w:pPr>
              <w:numPr>
                <w:ilvl w:val="0"/>
                <w:numId w:val="46"/>
              </w:numPr>
              <w:tabs>
                <w:tab w:val="left" w:pos="-720"/>
                <w:tab w:val="left" w:pos="0"/>
                <w:tab w:val="left" w:pos="342"/>
              </w:tabs>
              <w:suppressAutoHyphens/>
              <w:spacing w:after="56"/>
              <w:ind w:left="342" w:hanging="342"/>
              <w:rPr>
                <w:rFonts w:ascii="Arial" w:hAnsi="Arial" w:cs="Arial"/>
                <w:sz w:val="18"/>
                <w:szCs w:val="18"/>
              </w:rPr>
              <w:pPrChange w:id="3264" w:author="morayoa" w:date="2013-06-14T13:59:00Z">
                <w:pPr>
                  <w:numPr>
                    <w:numId w:val="47"/>
                  </w:numPr>
                  <w:tabs>
                    <w:tab w:val="left" w:pos="-720"/>
                    <w:tab w:val="left" w:pos="0"/>
                    <w:tab w:val="left" w:pos="342"/>
                  </w:tabs>
                  <w:suppressAutoHyphens/>
                  <w:spacing w:after="56"/>
                  <w:ind w:left="342" w:hanging="342"/>
                </w:pPr>
              </w:pPrChange>
            </w:pPr>
            <w:r w:rsidRPr="00A12F15">
              <w:rPr>
                <w:rFonts w:ascii="Arial" w:hAnsi="Arial" w:cs="Arial"/>
                <w:sz w:val="18"/>
                <w:szCs w:val="18"/>
              </w:rPr>
              <w:t xml:space="preserve">any document or other evidence that the belt </w:t>
            </w:r>
            <w:proofErr w:type="spellStart"/>
            <w:r w:rsidRPr="00A12F15">
              <w:rPr>
                <w:rFonts w:ascii="Arial" w:hAnsi="Arial" w:cs="Arial"/>
                <w:sz w:val="18"/>
                <w:szCs w:val="18"/>
              </w:rPr>
              <w:t>weigher</w:t>
            </w:r>
            <w:proofErr w:type="spellEnd"/>
            <w:r w:rsidRPr="00A12F15">
              <w:rPr>
                <w:rFonts w:ascii="Arial" w:hAnsi="Arial" w:cs="Arial"/>
                <w:sz w:val="18"/>
                <w:szCs w:val="18"/>
              </w:rPr>
              <w:t xml:space="preserve"> complies with the requirements</w:t>
            </w:r>
          </w:p>
        </w:tc>
        <w:tc>
          <w:tcPr>
            <w:tcW w:w="850" w:type="dxa"/>
            <w:tcBorders>
              <w:bottom w:val="dashSmallGap" w:sz="4" w:space="0" w:color="auto"/>
            </w:tcBorders>
            <w:tcPrChange w:id="3265" w:author="morayoa" w:date="2013-06-11T11:23:00Z">
              <w:tcPr>
                <w:tcW w:w="850" w:type="dxa"/>
                <w:gridSpan w:val="2"/>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bottom w:val="dashSmallGap" w:sz="4" w:space="0" w:color="auto"/>
            </w:tcBorders>
            <w:tcPrChange w:id="3266" w:author="morayoa" w:date="2013-06-11T11:23:00Z">
              <w:tcPr>
                <w:tcW w:w="709" w:type="dxa"/>
                <w:gridSpan w:val="2"/>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bottom w:val="dashSmallGap" w:sz="4" w:space="0" w:color="auto"/>
            </w:tcBorders>
            <w:tcPrChange w:id="3267" w:author="morayoa" w:date="2013-06-11T11:23:00Z">
              <w:tcPr>
                <w:tcW w:w="709" w:type="dxa"/>
                <w:gridSpan w:val="2"/>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ins w:id="3268" w:author="morayoa" w:date="2013-06-06T15:50:00Z"/>
                <w:rFonts w:ascii="Arial" w:hAnsi="Arial" w:cs="Arial"/>
                <w:sz w:val="18"/>
                <w:szCs w:val="18"/>
              </w:rPr>
            </w:pPr>
          </w:p>
        </w:tc>
        <w:tc>
          <w:tcPr>
            <w:tcW w:w="1417" w:type="dxa"/>
            <w:tcBorders>
              <w:bottom w:val="dashSmallGap" w:sz="4" w:space="0" w:color="auto"/>
            </w:tcBorders>
            <w:tcPrChange w:id="3269" w:author="morayoa" w:date="2013-06-11T11:23:00Z">
              <w:tcPr>
                <w:tcW w:w="1417" w:type="dxa"/>
                <w:gridSpan w:val="2"/>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46939" w:rsidRPr="00A12F15" w:rsidTr="003F2A7A">
        <w:tblPrEx>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3270" w:author="morayoa" w:date="2013-06-11T11:23:00Z">
            <w:tblPrEx>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3271" w:author="morayoa" w:date="2013-06-11T11:23:00Z">
            <w:trPr>
              <w:gridAfter w:val="0"/>
            </w:trPr>
          </w:trPrChange>
        </w:trPr>
        <w:tc>
          <w:tcPr>
            <w:tcW w:w="993" w:type="dxa"/>
            <w:tcBorders>
              <w:top w:val="nil"/>
              <w:bottom w:val="nil"/>
            </w:tcBorders>
            <w:tcPrChange w:id="3272" w:author="morayoa" w:date="2013-06-11T11:23:00Z">
              <w:tcPr>
                <w:tcW w:w="993" w:type="dxa"/>
                <w:gridSpan w:val="2"/>
                <w:tcBorders>
                  <w:bottom w:val="nil"/>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5.1.2</w:t>
            </w:r>
          </w:p>
        </w:tc>
        <w:tc>
          <w:tcPr>
            <w:tcW w:w="1134" w:type="dxa"/>
            <w:tcBorders>
              <w:top w:val="dashSmallGap" w:sz="4" w:space="0" w:color="auto"/>
              <w:bottom w:val="dashSmallGap" w:sz="4" w:space="0" w:color="auto"/>
            </w:tcBorders>
            <w:tcPrChange w:id="3273" w:author="morayoa" w:date="2013-06-11T11:23:00Z">
              <w:tcPr>
                <w:tcW w:w="1134" w:type="dxa"/>
                <w:gridSpan w:val="2"/>
                <w:tcBorders>
                  <w:bottom w:val="nil"/>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Observe</w:t>
            </w:r>
          </w:p>
        </w:tc>
        <w:tc>
          <w:tcPr>
            <w:tcW w:w="3260" w:type="dxa"/>
            <w:tcBorders>
              <w:top w:val="dashSmallGap" w:sz="4" w:space="0" w:color="auto"/>
              <w:bottom w:val="dashSmallGap" w:sz="4" w:space="0" w:color="auto"/>
            </w:tcBorders>
            <w:tcPrChange w:id="3274" w:author="morayoa" w:date="2013-06-11T11:23:00Z">
              <w:tcPr>
                <w:tcW w:w="3260" w:type="dxa"/>
                <w:gridSpan w:val="2"/>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General requirements:</w:t>
            </w:r>
          </w:p>
        </w:tc>
        <w:tc>
          <w:tcPr>
            <w:tcW w:w="850" w:type="dxa"/>
            <w:tcBorders>
              <w:top w:val="dashSmallGap" w:sz="4" w:space="0" w:color="auto"/>
              <w:bottom w:val="dashSmallGap" w:sz="4" w:space="0" w:color="auto"/>
            </w:tcBorders>
            <w:tcPrChange w:id="3275" w:author="morayoa" w:date="2013-06-11T11:23:00Z">
              <w:tcPr>
                <w:tcW w:w="850" w:type="dxa"/>
                <w:gridSpan w:val="2"/>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bottom w:val="dashSmallGap" w:sz="4" w:space="0" w:color="auto"/>
            </w:tcBorders>
            <w:tcPrChange w:id="3276" w:author="morayoa" w:date="2013-06-11T11:23:00Z">
              <w:tcPr>
                <w:tcW w:w="709" w:type="dxa"/>
                <w:gridSpan w:val="2"/>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bottom w:val="dashSmallGap" w:sz="4" w:space="0" w:color="auto"/>
            </w:tcBorders>
            <w:tcPrChange w:id="3277" w:author="morayoa" w:date="2013-06-11T11:23:00Z">
              <w:tcPr>
                <w:tcW w:w="709" w:type="dxa"/>
                <w:gridSpan w:val="2"/>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ins w:id="3278" w:author="morayoa" w:date="2013-06-06T15:50:00Z"/>
                <w:rFonts w:ascii="Arial" w:hAnsi="Arial" w:cs="Arial"/>
                <w:sz w:val="18"/>
                <w:szCs w:val="18"/>
              </w:rPr>
            </w:pPr>
          </w:p>
        </w:tc>
        <w:tc>
          <w:tcPr>
            <w:tcW w:w="1417" w:type="dxa"/>
            <w:tcBorders>
              <w:top w:val="dashSmallGap" w:sz="4" w:space="0" w:color="auto"/>
              <w:bottom w:val="dashSmallGap" w:sz="4" w:space="0" w:color="auto"/>
            </w:tcBorders>
            <w:tcPrChange w:id="3279" w:author="morayoa" w:date="2013-06-11T11:23:00Z">
              <w:tcPr>
                <w:tcW w:w="1417" w:type="dxa"/>
                <w:gridSpan w:val="2"/>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46939" w:rsidRPr="00A12F15" w:rsidTr="003F2A7A">
        <w:tblPrEx>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3280" w:author="morayoa" w:date="2013-06-11T11:23:00Z">
            <w:tblPrEx>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3281" w:author="morayoa" w:date="2013-06-11T11:23:00Z">
            <w:trPr>
              <w:gridAfter w:val="0"/>
            </w:trPr>
          </w:trPrChange>
        </w:trPr>
        <w:tc>
          <w:tcPr>
            <w:tcW w:w="993" w:type="dxa"/>
            <w:tcBorders>
              <w:top w:val="nil"/>
              <w:bottom w:val="nil"/>
            </w:tcBorders>
            <w:tcPrChange w:id="3282" w:author="morayoa" w:date="2013-06-11T11:23:00Z">
              <w:tcPr>
                <w:tcW w:w="993" w:type="dxa"/>
                <w:gridSpan w:val="2"/>
                <w:tcBorders>
                  <w:top w:val="nil"/>
                  <w:bottom w:val="nil"/>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dashSmallGap" w:sz="4" w:space="0" w:color="auto"/>
              <w:bottom w:val="nil"/>
            </w:tcBorders>
            <w:tcPrChange w:id="3283" w:author="morayoa" w:date="2013-06-11T11:23:00Z">
              <w:tcPr>
                <w:tcW w:w="1134" w:type="dxa"/>
                <w:gridSpan w:val="2"/>
                <w:tcBorders>
                  <w:top w:val="nil"/>
                  <w:bottom w:val="nil"/>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Borders>
              <w:top w:val="dashSmallGap" w:sz="4" w:space="0" w:color="auto"/>
            </w:tcBorders>
            <w:tcPrChange w:id="3284" w:author="morayoa" w:date="2013-06-11T11:23:00Z">
              <w:tcPr>
                <w:tcW w:w="3260" w:type="dxa"/>
                <w:gridSpan w:val="2"/>
              </w:tcPr>
            </w:tcPrChange>
          </w:tcPr>
          <w:p w:rsidR="00000000" w:rsidRDefault="00546939">
            <w:pPr>
              <w:numPr>
                <w:ilvl w:val="0"/>
                <w:numId w:val="16"/>
              </w:numPr>
              <w:tabs>
                <w:tab w:val="left" w:pos="-720"/>
                <w:tab w:val="left" w:pos="0"/>
                <w:tab w:val="left" w:pos="341"/>
                <w:tab w:val="left" w:pos="1440"/>
              </w:tabs>
              <w:suppressAutoHyphens/>
              <w:spacing w:after="56"/>
              <w:ind w:left="341" w:hanging="341"/>
              <w:rPr>
                <w:rFonts w:ascii="Arial" w:hAnsi="Arial" w:cs="Arial"/>
                <w:sz w:val="18"/>
                <w:szCs w:val="18"/>
              </w:rPr>
              <w:pPrChange w:id="3285" w:author="morayoa" w:date="2013-06-14T13:59:00Z">
                <w:pPr>
                  <w:numPr>
                    <w:numId w:val="17"/>
                  </w:numPr>
                  <w:tabs>
                    <w:tab w:val="left" w:pos="-720"/>
                    <w:tab w:val="left" w:pos="0"/>
                    <w:tab w:val="left" w:pos="341"/>
                    <w:tab w:val="left" w:pos="1440"/>
                  </w:tabs>
                  <w:suppressAutoHyphens/>
                  <w:spacing w:after="56"/>
                  <w:ind w:left="341" w:hanging="341"/>
                </w:pPr>
              </w:pPrChange>
            </w:pPr>
            <w:r w:rsidRPr="00A12F15">
              <w:rPr>
                <w:rFonts w:ascii="Arial" w:hAnsi="Arial" w:cs="Arial"/>
                <w:sz w:val="18"/>
                <w:szCs w:val="18"/>
              </w:rPr>
              <w:t>at least one and not normally &gt; 3 units that represent the definitive type, one of these in a form suitable for simulation testing in a laboratory</w:t>
            </w:r>
          </w:p>
        </w:tc>
        <w:tc>
          <w:tcPr>
            <w:tcW w:w="850" w:type="dxa"/>
            <w:tcBorders>
              <w:top w:val="dashSmallGap" w:sz="4" w:space="0" w:color="auto"/>
            </w:tcBorders>
            <w:tcPrChange w:id="3286" w:author="morayoa" w:date="2013-06-11T11:23:00Z">
              <w:tcPr>
                <w:tcW w:w="850" w:type="dxa"/>
                <w:gridSpan w:val="2"/>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tcBorders>
            <w:tcPrChange w:id="3287" w:author="morayoa" w:date="2013-06-11T11:23:00Z">
              <w:tcPr>
                <w:tcW w:w="709" w:type="dxa"/>
                <w:gridSpan w:val="2"/>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Borders>
              <w:top w:val="dashSmallGap" w:sz="4" w:space="0" w:color="auto"/>
            </w:tcBorders>
            <w:tcPrChange w:id="3288" w:author="morayoa" w:date="2013-06-11T11:23:00Z">
              <w:tcPr>
                <w:tcW w:w="709" w:type="dxa"/>
                <w:gridSpan w:val="2"/>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ins w:id="3289" w:author="morayoa" w:date="2013-06-06T15:50:00Z"/>
                <w:rFonts w:ascii="Arial" w:hAnsi="Arial" w:cs="Arial"/>
                <w:sz w:val="18"/>
                <w:szCs w:val="18"/>
              </w:rPr>
            </w:pPr>
          </w:p>
        </w:tc>
        <w:tc>
          <w:tcPr>
            <w:tcW w:w="1417" w:type="dxa"/>
            <w:tcBorders>
              <w:top w:val="dashSmallGap" w:sz="4" w:space="0" w:color="auto"/>
            </w:tcBorders>
            <w:tcPrChange w:id="3290" w:author="morayoa" w:date="2013-06-11T11:23:00Z">
              <w:tcPr>
                <w:tcW w:w="1417" w:type="dxa"/>
                <w:gridSpan w:val="2"/>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46939" w:rsidRPr="00A12F15" w:rsidTr="00CB6071">
        <w:tc>
          <w:tcPr>
            <w:tcW w:w="993" w:type="dxa"/>
            <w:tcBorders>
              <w:top w:val="nil"/>
            </w:tcBorders>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tcBorders>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546939">
            <w:pPr>
              <w:numPr>
                <w:ilvl w:val="0"/>
                <w:numId w:val="16"/>
              </w:numPr>
              <w:tabs>
                <w:tab w:val="left" w:pos="-720"/>
                <w:tab w:val="left" w:pos="0"/>
                <w:tab w:val="left" w:pos="341"/>
                <w:tab w:val="left" w:pos="1440"/>
              </w:tabs>
              <w:suppressAutoHyphens/>
              <w:spacing w:after="56"/>
              <w:ind w:left="341" w:hanging="341"/>
              <w:rPr>
                <w:rFonts w:ascii="Arial" w:hAnsi="Arial" w:cs="Arial"/>
                <w:sz w:val="18"/>
                <w:szCs w:val="18"/>
              </w:rPr>
              <w:pPrChange w:id="3291" w:author="morayoa" w:date="2013-06-14T13:59:00Z">
                <w:pPr>
                  <w:numPr>
                    <w:numId w:val="17"/>
                  </w:numPr>
                  <w:tabs>
                    <w:tab w:val="left" w:pos="-720"/>
                    <w:tab w:val="left" w:pos="0"/>
                    <w:tab w:val="left" w:pos="341"/>
                    <w:tab w:val="left" w:pos="1440"/>
                  </w:tabs>
                  <w:suppressAutoHyphens/>
                  <w:spacing w:after="56"/>
                  <w:ind w:left="341" w:hanging="341"/>
                </w:pPr>
              </w:pPrChange>
            </w:pPr>
            <w:r w:rsidRPr="00A12F15">
              <w:rPr>
                <w:rFonts w:ascii="Arial" w:hAnsi="Arial" w:cs="Arial"/>
                <w:sz w:val="18"/>
                <w:szCs w:val="18"/>
              </w:rPr>
              <w:t>at least one unit installed at a typical site</w:t>
            </w:r>
          </w:p>
        </w:tc>
        <w:tc>
          <w:tcPr>
            <w:tcW w:w="850"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ins w:id="3292" w:author="morayoa" w:date="2013-06-06T15:50:00Z"/>
                <w:rFonts w:ascii="Arial" w:hAnsi="Arial" w:cs="Arial"/>
                <w:sz w:val="18"/>
                <w:szCs w:val="18"/>
              </w:rPr>
            </w:pPr>
          </w:p>
        </w:tc>
        <w:tc>
          <w:tcPr>
            <w:tcW w:w="1417"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bl>
    <w:p w:rsidR="008612C4" w:rsidRPr="00A12F15" w:rsidRDefault="00FB497E">
      <w:pPr>
        <w:rPr>
          <w:rFonts w:ascii="Arial" w:hAnsi="Arial" w:cs="Arial"/>
          <w:sz w:val="18"/>
          <w:szCs w:val="18"/>
        </w:rPr>
      </w:pPr>
      <w:r w:rsidRPr="00A12F15">
        <w:rPr>
          <w:rFonts w:ascii="Arial" w:hAnsi="Arial" w:cs="Arial"/>
          <w:sz w:val="18"/>
          <w:szCs w:val="18"/>
        </w:rPr>
        <w:br w:type="page"/>
      </w:r>
    </w:p>
    <w:tbl>
      <w:tblPr>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
      <w:tblGrid>
        <w:gridCol w:w="993"/>
        <w:gridCol w:w="1134"/>
        <w:gridCol w:w="3260"/>
        <w:gridCol w:w="850"/>
        <w:gridCol w:w="709"/>
        <w:gridCol w:w="567"/>
        <w:gridCol w:w="1559"/>
        <w:tblGridChange w:id="3293">
          <w:tblGrid>
            <w:gridCol w:w="108"/>
            <w:gridCol w:w="885"/>
            <w:gridCol w:w="108"/>
            <w:gridCol w:w="1026"/>
            <w:gridCol w:w="108"/>
            <w:gridCol w:w="3152"/>
            <w:gridCol w:w="108"/>
            <w:gridCol w:w="850"/>
            <w:gridCol w:w="601"/>
            <w:gridCol w:w="108"/>
            <w:gridCol w:w="459"/>
            <w:gridCol w:w="108"/>
            <w:gridCol w:w="1451"/>
            <w:gridCol w:w="108"/>
          </w:tblGrid>
        </w:tblGridChange>
      </w:tblGrid>
      <w:tr w:rsidR="00546939" w:rsidRPr="00A12F15" w:rsidTr="00CB6071">
        <w:tc>
          <w:tcPr>
            <w:tcW w:w="993" w:type="dxa"/>
            <w:tcBorders>
              <w:bottom w:val="single" w:sz="8" w:space="0" w:color="auto"/>
            </w:tcBorders>
          </w:tcPr>
          <w:p w:rsidR="00546939" w:rsidRPr="00A12F15" w:rsidRDefault="00FC47BA" w:rsidP="00D8231F">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b/>
                <w:sz w:val="18"/>
                <w:szCs w:val="18"/>
              </w:rPr>
              <w:fldChar w:fldCharType="begin"/>
            </w:r>
            <w:r w:rsidR="00546939" w:rsidRPr="00A12F15">
              <w:rPr>
                <w:rFonts w:ascii="Arial" w:hAnsi="Arial" w:cs="Arial"/>
                <w:b/>
                <w:sz w:val="18"/>
                <w:szCs w:val="18"/>
              </w:rPr>
              <w:instrText xml:space="preserve">PRIVATE </w:instrText>
            </w:r>
            <w:r w:rsidRPr="00A12F15">
              <w:rPr>
                <w:rFonts w:ascii="Arial" w:hAnsi="Arial" w:cs="Arial"/>
                <w:b/>
                <w:sz w:val="18"/>
                <w:szCs w:val="18"/>
              </w:rPr>
              <w:fldChar w:fldCharType="end"/>
            </w:r>
            <w:r w:rsidR="00546939" w:rsidRPr="00A12F15">
              <w:rPr>
                <w:rFonts w:ascii="Arial" w:hAnsi="Arial" w:cs="Arial"/>
                <w:b/>
                <w:sz w:val="18"/>
                <w:szCs w:val="18"/>
              </w:rPr>
              <w:t xml:space="preserve"> </w:t>
            </w:r>
          </w:p>
          <w:p w:rsidR="00546939" w:rsidRPr="00A12F15" w:rsidRDefault="00546939" w:rsidP="00AB71B0">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r w:rsidRPr="00A12F15">
              <w:rPr>
                <w:rFonts w:ascii="Arial" w:hAnsi="Arial" w:cs="Arial"/>
                <w:b/>
                <w:sz w:val="18"/>
                <w:szCs w:val="18"/>
              </w:rPr>
              <w:t>R 50-</w:t>
            </w:r>
            <w:r>
              <w:rPr>
                <w:rFonts w:ascii="Arial" w:hAnsi="Arial" w:cs="Arial"/>
                <w:b/>
                <w:sz w:val="18"/>
                <w:szCs w:val="18"/>
              </w:rPr>
              <w:t>2</w:t>
            </w:r>
          </w:p>
        </w:tc>
        <w:tc>
          <w:tcPr>
            <w:tcW w:w="1134" w:type="dxa"/>
            <w:tcBorders>
              <w:bottom w:val="single" w:sz="8" w:space="0" w:color="auto"/>
            </w:tcBorders>
          </w:tcPr>
          <w:p w:rsidR="00546939" w:rsidRPr="00A12F15" w:rsidRDefault="00546939" w:rsidP="00D8231F">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b/>
                <w:sz w:val="18"/>
                <w:szCs w:val="18"/>
              </w:rPr>
              <w:t>Test</w:t>
            </w:r>
          </w:p>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r w:rsidRPr="00A12F15">
              <w:rPr>
                <w:rFonts w:ascii="Arial" w:hAnsi="Arial" w:cs="Arial"/>
                <w:b/>
                <w:sz w:val="18"/>
                <w:szCs w:val="18"/>
              </w:rPr>
              <w:t>procedure</w:t>
            </w:r>
          </w:p>
        </w:tc>
        <w:tc>
          <w:tcPr>
            <w:tcW w:w="3260" w:type="dxa"/>
          </w:tcPr>
          <w:p w:rsidR="00546939" w:rsidRPr="00A12F15" w:rsidRDefault="00546939" w:rsidP="00D8231F">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b/>
                <w:sz w:val="18"/>
                <w:szCs w:val="18"/>
              </w:rPr>
              <w:t xml:space="preserve">Belt </w:t>
            </w:r>
            <w:proofErr w:type="spellStart"/>
            <w:r w:rsidRPr="00A12F15">
              <w:rPr>
                <w:rFonts w:ascii="Arial" w:hAnsi="Arial" w:cs="Arial"/>
                <w:b/>
                <w:sz w:val="18"/>
                <w:szCs w:val="18"/>
              </w:rPr>
              <w:t>weighers</w:t>
            </w:r>
            <w:proofErr w:type="spellEnd"/>
          </w:p>
          <w:p w:rsidR="00546939" w:rsidRPr="00A12F15" w:rsidRDefault="00546939" w:rsidP="008612C4">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r w:rsidRPr="00A12F15">
              <w:rPr>
                <w:rFonts w:ascii="Arial" w:hAnsi="Arial" w:cs="Arial"/>
                <w:b/>
                <w:sz w:val="18"/>
                <w:szCs w:val="18"/>
              </w:rPr>
              <w:t>Checklist</w:t>
            </w:r>
          </w:p>
        </w:tc>
        <w:tc>
          <w:tcPr>
            <w:tcW w:w="850"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r w:rsidRPr="00A12F15">
              <w:rPr>
                <w:rFonts w:ascii="Arial" w:hAnsi="Arial" w:cs="Arial"/>
                <w:b/>
                <w:sz w:val="18"/>
                <w:szCs w:val="18"/>
              </w:rPr>
              <w:t>Passed</w:t>
            </w:r>
          </w:p>
        </w:tc>
        <w:tc>
          <w:tcPr>
            <w:tcW w:w="709"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r w:rsidRPr="00A12F15">
              <w:rPr>
                <w:rFonts w:ascii="Arial" w:hAnsi="Arial" w:cs="Arial"/>
                <w:b/>
                <w:sz w:val="18"/>
                <w:szCs w:val="18"/>
              </w:rPr>
              <w:t>Failed</w:t>
            </w:r>
          </w:p>
        </w:tc>
        <w:tc>
          <w:tcPr>
            <w:tcW w:w="567" w:type="dxa"/>
          </w:tcPr>
          <w:p w:rsidR="00546939" w:rsidRPr="00A12F15" w:rsidDel="00DC255E" w:rsidRDefault="00430497"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ins w:id="3294" w:author="morayoa" w:date="2013-06-06T15:55:00Z">
              <w:r>
                <w:rPr>
                  <w:rFonts w:ascii="Arial" w:hAnsi="Arial" w:cs="Arial"/>
                  <w:b/>
                  <w:sz w:val="18"/>
                  <w:szCs w:val="18"/>
                </w:rPr>
                <w:t>N/A</w:t>
              </w:r>
            </w:ins>
          </w:p>
        </w:tc>
        <w:tc>
          <w:tcPr>
            <w:tcW w:w="1559"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del w:id="3295" w:author="morayoa" w:date="2013-06-06T09:05:00Z">
              <w:r w:rsidRPr="00A12F15" w:rsidDel="00DC255E">
                <w:rPr>
                  <w:rFonts w:ascii="Arial" w:hAnsi="Arial" w:cs="Arial"/>
                  <w:b/>
                  <w:sz w:val="18"/>
                  <w:szCs w:val="18"/>
                </w:rPr>
                <w:delText>Remarks</w:delText>
              </w:r>
            </w:del>
            <w:ins w:id="3296" w:author="morayoa" w:date="2013-06-06T09:05:00Z">
              <w:r>
                <w:rPr>
                  <w:rFonts w:ascii="Arial" w:hAnsi="Arial" w:cs="Arial"/>
                  <w:b/>
                  <w:sz w:val="18"/>
                  <w:szCs w:val="18"/>
                </w:rPr>
                <w:t>Observations</w:t>
              </w:r>
            </w:ins>
            <w:fldSimple w:instr=" NOTEREF _Ref324497122 \f \h  \* MERGEFORMAT ">
              <w:ins w:id="3297" w:author="morayoa" w:date="2013-06-14T14:16:00Z">
                <w:r w:rsidR="00FC47BA" w:rsidRPr="00FC47BA">
                  <w:rPr>
                    <w:rStyle w:val="FootnoteReference"/>
                    <w:rFonts w:ascii="Arial" w:hAnsi="Arial" w:cs="Arial"/>
                    <w:b/>
                    <w:sz w:val="18"/>
                    <w:szCs w:val="18"/>
                    <w:rPrChange w:id="3298" w:author="morayoa" w:date="2013-06-14T14:16:00Z">
                      <w:rPr/>
                    </w:rPrChange>
                  </w:rPr>
                  <w:t>3</w:t>
                </w:r>
              </w:ins>
              <w:del w:id="3299" w:author="morayoa" w:date="2013-06-05T13:45:00Z">
                <w:r w:rsidRPr="00FD5CAF" w:rsidDel="000A507D">
                  <w:rPr>
                    <w:rStyle w:val="FootnoteReference"/>
                    <w:rFonts w:ascii="Arial" w:hAnsi="Arial" w:cs="Arial"/>
                    <w:b/>
                    <w:sz w:val="18"/>
                    <w:szCs w:val="18"/>
                  </w:rPr>
                  <w:delText>3</w:delText>
                </w:r>
              </w:del>
            </w:fldSimple>
          </w:p>
        </w:tc>
      </w:tr>
      <w:tr w:rsidR="00546939" w:rsidRPr="00A12F15" w:rsidTr="00CB6071">
        <w:tc>
          <w:tcPr>
            <w:tcW w:w="993" w:type="dxa"/>
            <w:tcBorders>
              <w:bottom w:val="nil"/>
            </w:tcBorders>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5.1.3</w:t>
            </w:r>
          </w:p>
        </w:tc>
        <w:tc>
          <w:tcPr>
            <w:tcW w:w="1134" w:type="dxa"/>
            <w:tcBorders>
              <w:bottom w:val="nil"/>
            </w:tcBorders>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Observe</w:t>
            </w:r>
          </w:p>
        </w:tc>
        <w:tc>
          <w:tcPr>
            <w:tcW w:w="3260"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Examinations and  tests</w:t>
            </w:r>
          </w:p>
        </w:tc>
        <w:tc>
          <w:tcPr>
            <w:tcW w:w="850"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ins w:id="3300" w:author="morayoa" w:date="2013-06-06T15:51:00Z"/>
                <w:rFonts w:ascii="Arial" w:hAnsi="Arial" w:cs="Arial"/>
                <w:sz w:val="18"/>
                <w:szCs w:val="18"/>
              </w:rPr>
            </w:pPr>
          </w:p>
        </w:tc>
        <w:tc>
          <w:tcPr>
            <w:tcW w:w="1559"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46939" w:rsidRPr="00A12F15" w:rsidTr="00CB6071">
        <w:tc>
          <w:tcPr>
            <w:tcW w:w="993" w:type="dxa"/>
            <w:tcBorders>
              <w:top w:val="nil"/>
              <w:bottom w:val="nil"/>
            </w:tcBorders>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546939">
            <w:pPr>
              <w:widowControl w:val="0"/>
              <w:numPr>
                <w:ilvl w:val="0"/>
                <w:numId w:val="45"/>
              </w:numPr>
              <w:tabs>
                <w:tab w:val="left" w:pos="342"/>
              </w:tabs>
              <w:autoSpaceDE w:val="0"/>
              <w:autoSpaceDN w:val="0"/>
              <w:adjustRightInd w:val="0"/>
              <w:ind w:left="342" w:hanging="342"/>
              <w:rPr>
                <w:rFonts w:ascii="Arial" w:hAnsi="Arial" w:cs="Arial"/>
                <w:sz w:val="18"/>
                <w:szCs w:val="18"/>
              </w:rPr>
              <w:pPrChange w:id="3301" w:author="morayoa" w:date="2013-06-14T13:59:00Z">
                <w:pPr>
                  <w:widowControl w:val="0"/>
                  <w:numPr>
                    <w:numId w:val="46"/>
                  </w:numPr>
                  <w:tabs>
                    <w:tab w:val="left" w:pos="342"/>
                  </w:tabs>
                  <w:autoSpaceDE w:val="0"/>
                  <w:autoSpaceDN w:val="0"/>
                  <w:adjustRightInd w:val="0"/>
                  <w:ind w:left="342" w:hanging="342"/>
                </w:pPr>
              </w:pPrChange>
            </w:pPr>
            <w:r w:rsidRPr="00A12F15">
              <w:rPr>
                <w:rFonts w:ascii="Arial" w:hAnsi="Arial" w:cs="Arial"/>
                <w:sz w:val="18"/>
                <w:szCs w:val="18"/>
              </w:rPr>
              <w:t>complies with R 50-1, clause 2, particularly with reference to maximum permissible errors, when the instrument is operated in accordance with the manufacturer’s specifications for range and product(s);</w:t>
            </w:r>
          </w:p>
        </w:tc>
        <w:tc>
          <w:tcPr>
            <w:tcW w:w="850"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ins w:id="3302" w:author="morayoa" w:date="2013-06-06T15:51:00Z"/>
                <w:rFonts w:ascii="Arial" w:hAnsi="Arial" w:cs="Arial"/>
                <w:sz w:val="18"/>
                <w:szCs w:val="18"/>
              </w:rPr>
            </w:pPr>
          </w:p>
        </w:tc>
        <w:tc>
          <w:tcPr>
            <w:tcW w:w="1559"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46939" w:rsidRPr="00A12F15" w:rsidTr="00CB6071">
        <w:tc>
          <w:tcPr>
            <w:tcW w:w="993" w:type="dxa"/>
            <w:tcBorders>
              <w:top w:val="nil"/>
              <w:bottom w:val="nil"/>
            </w:tcBorders>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546939">
            <w:pPr>
              <w:numPr>
                <w:ilvl w:val="0"/>
                <w:numId w:val="45"/>
              </w:numPr>
              <w:tabs>
                <w:tab w:val="left" w:pos="-720"/>
                <w:tab w:val="left" w:pos="0"/>
                <w:tab w:val="left" w:pos="342"/>
                <w:tab w:val="left" w:pos="1440"/>
              </w:tabs>
              <w:suppressAutoHyphens/>
              <w:spacing w:after="56"/>
              <w:ind w:left="342" w:hanging="342"/>
              <w:rPr>
                <w:rFonts w:ascii="Arial" w:hAnsi="Arial" w:cs="Arial"/>
                <w:sz w:val="18"/>
                <w:szCs w:val="18"/>
              </w:rPr>
              <w:pPrChange w:id="3303" w:author="morayoa" w:date="2013-06-14T13:59:00Z">
                <w:pPr>
                  <w:numPr>
                    <w:numId w:val="46"/>
                  </w:numPr>
                  <w:tabs>
                    <w:tab w:val="left" w:pos="-720"/>
                    <w:tab w:val="left" w:pos="0"/>
                    <w:tab w:val="left" w:pos="342"/>
                    <w:tab w:val="left" w:pos="1440"/>
                  </w:tabs>
                  <w:suppressAutoHyphens/>
                  <w:spacing w:after="56"/>
                  <w:ind w:left="342" w:hanging="342"/>
                </w:pPr>
              </w:pPrChange>
            </w:pPr>
            <w:r w:rsidRPr="00A12F15">
              <w:rPr>
                <w:rFonts w:ascii="Arial" w:hAnsi="Arial" w:cs="Arial"/>
                <w:sz w:val="18"/>
                <w:szCs w:val="18"/>
              </w:rPr>
              <w:t>complies with R 50-1, clause 3</w:t>
            </w:r>
          </w:p>
        </w:tc>
        <w:tc>
          <w:tcPr>
            <w:tcW w:w="850"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ins w:id="3304" w:author="morayoa" w:date="2013-06-06T15:51:00Z"/>
                <w:rFonts w:ascii="Arial" w:hAnsi="Arial" w:cs="Arial"/>
                <w:sz w:val="18"/>
                <w:szCs w:val="18"/>
              </w:rPr>
            </w:pPr>
          </w:p>
        </w:tc>
        <w:tc>
          <w:tcPr>
            <w:tcW w:w="1559"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46939" w:rsidRPr="00A12F15" w:rsidTr="00CB6071">
        <w:tc>
          <w:tcPr>
            <w:tcW w:w="993" w:type="dxa"/>
            <w:tcBorders>
              <w:top w:val="nil"/>
              <w:bottom w:val="nil"/>
            </w:tcBorders>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546939">
            <w:pPr>
              <w:numPr>
                <w:ilvl w:val="0"/>
                <w:numId w:val="45"/>
              </w:numPr>
              <w:tabs>
                <w:tab w:val="left" w:pos="-720"/>
                <w:tab w:val="left" w:pos="0"/>
                <w:tab w:val="left" w:pos="342"/>
                <w:tab w:val="left" w:pos="1440"/>
              </w:tabs>
              <w:suppressAutoHyphens/>
              <w:spacing w:after="56"/>
              <w:ind w:left="342" w:hanging="342"/>
              <w:rPr>
                <w:rFonts w:ascii="Arial" w:hAnsi="Arial" w:cs="Arial"/>
                <w:sz w:val="18"/>
                <w:szCs w:val="18"/>
              </w:rPr>
              <w:pPrChange w:id="3305" w:author="morayoa" w:date="2013-06-14T13:59:00Z">
                <w:pPr>
                  <w:numPr>
                    <w:numId w:val="46"/>
                  </w:numPr>
                  <w:tabs>
                    <w:tab w:val="left" w:pos="-720"/>
                    <w:tab w:val="left" w:pos="0"/>
                    <w:tab w:val="left" w:pos="342"/>
                    <w:tab w:val="left" w:pos="1440"/>
                  </w:tabs>
                  <w:suppressAutoHyphens/>
                  <w:spacing w:after="56"/>
                  <w:ind w:left="342" w:hanging="342"/>
                </w:pPr>
              </w:pPrChange>
            </w:pPr>
            <w:r w:rsidRPr="00A12F15">
              <w:rPr>
                <w:rFonts w:ascii="Arial" w:hAnsi="Arial" w:cs="Arial"/>
                <w:sz w:val="18"/>
                <w:szCs w:val="18"/>
              </w:rPr>
              <w:t xml:space="preserve">complies with R 50-1, clause 4 </w:t>
            </w:r>
          </w:p>
        </w:tc>
        <w:tc>
          <w:tcPr>
            <w:tcW w:w="850"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709"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ins w:id="3306" w:author="morayoa" w:date="2013-06-06T15:51:00Z"/>
                <w:rFonts w:ascii="Arial" w:hAnsi="Arial" w:cs="Arial"/>
                <w:sz w:val="18"/>
                <w:szCs w:val="18"/>
              </w:rPr>
            </w:pPr>
          </w:p>
        </w:tc>
        <w:tc>
          <w:tcPr>
            <w:tcW w:w="1559"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46939" w:rsidRPr="00A12F15" w:rsidTr="00CB6071">
        <w:tc>
          <w:tcPr>
            <w:tcW w:w="993" w:type="dxa"/>
            <w:tcBorders>
              <w:top w:val="nil"/>
              <w:bottom w:val="nil"/>
            </w:tcBorders>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546939">
            <w:pPr>
              <w:numPr>
                <w:ilvl w:val="0"/>
                <w:numId w:val="45"/>
              </w:numPr>
              <w:tabs>
                <w:tab w:val="left" w:pos="-720"/>
                <w:tab w:val="left" w:pos="0"/>
                <w:tab w:val="left" w:pos="342"/>
                <w:tab w:val="left" w:pos="1440"/>
              </w:tabs>
              <w:suppressAutoHyphens/>
              <w:spacing w:after="56"/>
              <w:ind w:left="342" w:hanging="342"/>
              <w:rPr>
                <w:rFonts w:ascii="Arial" w:hAnsi="Arial" w:cs="Arial"/>
                <w:sz w:val="18"/>
                <w:szCs w:val="18"/>
              </w:rPr>
              <w:pPrChange w:id="3307" w:author="morayoa" w:date="2013-06-14T13:59:00Z">
                <w:pPr>
                  <w:numPr>
                    <w:numId w:val="46"/>
                  </w:numPr>
                  <w:tabs>
                    <w:tab w:val="left" w:pos="-720"/>
                    <w:tab w:val="left" w:pos="0"/>
                    <w:tab w:val="left" w:pos="342"/>
                    <w:tab w:val="left" w:pos="1440"/>
                  </w:tabs>
                  <w:suppressAutoHyphens/>
                  <w:spacing w:after="56"/>
                  <w:ind w:left="342" w:hanging="342"/>
                </w:pPr>
              </w:pPrChange>
            </w:pPr>
            <w:r w:rsidRPr="00A12F15">
              <w:rPr>
                <w:rFonts w:ascii="Arial" w:hAnsi="Arial" w:cs="Arial"/>
                <w:sz w:val="18"/>
                <w:szCs w:val="18"/>
              </w:rPr>
              <w:t>submitted documents examined and tests carried out to verify that the instruments comply with the above requirements</w:t>
            </w:r>
          </w:p>
        </w:tc>
        <w:tc>
          <w:tcPr>
            <w:tcW w:w="1559" w:type="dxa"/>
            <w:gridSpan w:val="2"/>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567"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ins w:id="3308" w:author="morayoa" w:date="2013-06-06T15:51:00Z"/>
                <w:rFonts w:ascii="Arial" w:hAnsi="Arial" w:cs="Arial"/>
                <w:sz w:val="18"/>
                <w:szCs w:val="18"/>
              </w:rPr>
            </w:pPr>
          </w:p>
        </w:tc>
        <w:tc>
          <w:tcPr>
            <w:tcW w:w="1559"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46939" w:rsidRPr="00A12F15" w:rsidTr="003F2A7A">
        <w:tblPrEx>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3309" w:author="morayoa" w:date="2013-06-11T11:23:00Z">
            <w:tblPrEx>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3310" w:author="morayoa" w:date="2013-06-11T11:23:00Z">
            <w:trPr>
              <w:gridAfter w:val="0"/>
            </w:trPr>
          </w:trPrChange>
        </w:trPr>
        <w:tc>
          <w:tcPr>
            <w:tcW w:w="993" w:type="dxa"/>
            <w:tcBorders>
              <w:top w:val="nil"/>
              <w:bottom w:val="nil"/>
            </w:tcBorders>
            <w:tcPrChange w:id="3311" w:author="morayoa" w:date="2013-06-11T11:23:00Z">
              <w:tcPr>
                <w:tcW w:w="993" w:type="dxa"/>
                <w:gridSpan w:val="2"/>
                <w:tcBorders>
                  <w:top w:val="nil"/>
                  <w:bottom w:val="nil"/>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Change w:id="3312" w:author="morayoa" w:date="2013-06-11T11:23:00Z">
              <w:tcPr>
                <w:tcW w:w="1134" w:type="dxa"/>
                <w:gridSpan w:val="2"/>
                <w:tcBorders>
                  <w:top w:val="nil"/>
                  <w:bottom w:val="nil"/>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Change w:id="3313" w:author="morayoa" w:date="2013-06-11T11:23:00Z">
              <w:tcPr>
                <w:tcW w:w="3260" w:type="dxa"/>
                <w:gridSpan w:val="2"/>
              </w:tcPr>
            </w:tcPrChange>
          </w:tcPr>
          <w:p w:rsidR="00000000" w:rsidRDefault="00546939">
            <w:pPr>
              <w:numPr>
                <w:ilvl w:val="0"/>
                <w:numId w:val="45"/>
              </w:numPr>
              <w:tabs>
                <w:tab w:val="left" w:pos="-720"/>
                <w:tab w:val="left" w:pos="0"/>
                <w:tab w:val="left" w:pos="342"/>
                <w:tab w:val="left" w:pos="1440"/>
              </w:tabs>
              <w:suppressAutoHyphens/>
              <w:spacing w:after="56"/>
              <w:ind w:left="342" w:hanging="342"/>
              <w:rPr>
                <w:rFonts w:ascii="Arial" w:hAnsi="Arial" w:cs="Arial"/>
                <w:sz w:val="18"/>
                <w:szCs w:val="18"/>
              </w:rPr>
              <w:pPrChange w:id="3314" w:author="morayoa" w:date="2013-06-14T13:59:00Z">
                <w:pPr>
                  <w:numPr>
                    <w:numId w:val="46"/>
                  </w:numPr>
                  <w:tabs>
                    <w:tab w:val="left" w:pos="-720"/>
                    <w:tab w:val="left" w:pos="0"/>
                    <w:tab w:val="left" w:pos="342"/>
                    <w:tab w:val="left" w:pos="1440"/>
                  </w:tabs>
                  <w:suppressAutoHyphens/>
                  <w:spacing w:after="56"/>
                  <w:ind w:left="342" w:hanging="342"/>
                </w:pPr>
              </w:pPrChange>
            </w:pPr>
            <w:r w:rsidRPr="00A12F15">
              <w:rPr>
                <w:rFonts w:ascii="Arial" w:hAnsi="Arial" w:cs="Arial"/>
                <w:sz w:val="18"/>
                <w:szCs w:val="18"/>
              </w:rPr>
              <w:t>tests conducted without unnecessary commitment of resources</w:t>
            </w:r>
          </w:p>
        </w:tc>
        <w:tc>
          <w:tcPr>
            <w:tcW w:w="1559" w:type="dxa"/>
            <w:gridSpan w:val="2"/>
            <w:tcPrChange w:id="3315" w:author="morayoa" w:date="2013-06-11T11:23:00Z">
              <w:tcPr>
                <w:tcW w:w="1559" w:type="dxa"/>
                <w:gridSpan w:val="3"/>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 xml:space="preserve">Note in </w:t>
            </w:r>
            <w:del w:id="3316" w:author="morayoa" w:date="2013-06-06T09:06:00Z">
              <w:r w:rsidRPr="00A12F15" w:rsidDel="00DC255E">
                <w:rPr>
                  <w:rFonts w:ascii="Arial" w:hAnsi="Arial" w:cs="Arial"/>
                  <w:sz w:val="18"/>
                  <w:szCs w:val="18"/>
                </w:rPr>
                <w:delText>remarks</w:delText>
              </w:r>
            </w:del>
            <w:ins w:id="3317" w:author="morayoa" w:date="2013-06-06T09:44:00Z">
              <w:r>
                <w:rPr>
                  <w:rFonts w:ascii="Arial" w:hAnsi="Arial" w:cs="Arial"/>
                  <w:sz w:val="18"/>
                  <w:szCs w:val="18"/>
                </w:rPr>
                <w:t>Observations</w:t>
              </w:r>
            </w:ins>
          </w:p>
        </w:tc>
        <w:tc>
          <w:tcPr>
            <w:tcW w:w="567" w:type="dxa"/>
            <w:tcPrChange w:id="3318" w:author="morayoa" w:date="2013-06-11T11:23:00Z">
              <w:tcPr>
                <w:tcW w:w="567" w:type="dxa"/>
                <w:gridSpan w:val="2"/>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ins w:id="3319" w:author="morayoa" w:date="2013-06-06T15:51:00Z"/>
                <w:rFonts w:ascii="Arial" w:hAnsi="Arial" w:cs="Arial"/>
                <w:sz w:val="18"/>
                <w:szCs w:val="18"/>
              </w:rPr>
            </w:pPr>
          </w:p>
        </w:tc>
        <w:tc>
          <w:tcPr>
            <w:tcW w:w="1559" w:type="dxa"/>
            <w:tcPrChange w:id="3320" w:author="morayoa" w:date="2013-06-11T11:23:00Z">
              <w:tcPr>
                <w:tcW w:w="1559" w:type="dxa"/>
                <w:gridSpan w:val="2"/>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46939" w:rsidRPr="00A12F15" w:rsidTr="003F2A7A">
        <w:tblPrEx>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3321" w:author="morayoa" w:date="2013-06-11T11:23:00Z">
            <w:tblPrEx>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3322" w:author="morayoa" w:date="2013-06-11T11:23:00Z">
            <w:trPr>
              <w:gridAfter w:val="0"/>
            </w:trPr>
          </w:trPrChange>
        </w:trPr>
        <w:tc>
          <w:tcPr>
            <w:tcW w:w="993" w:type="dxa"/>
            <w:tcBorders>
              <w:top w:val="nil"/>
              <w:bottom w:val="nil"/>
            </w:tcBorders>
            <w:tcPrChange w:id="3323" w:author="morayoa" w:date="2013-06-11T11:23:00Z">
              <w:tcPr>
                <w:tcW w:w="993" w:type="dxa"/>
                <w:gridSpan w:val="2"/>
                <w:tcBorders>
                  <w:top w:val="nil"/>
                  <w:bottom w:val="single" w:sz="8" w:space="0" w:color="auto"/>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single" w:sz="8" w:space="0" w:color="auto"/>
            </w:tcBorders>
            <w:tcPrChange w:id="3324" w:author="morayoa" w:date="2013-06-11T11:23:00Z">
              <w:tcPr>
                <w:tcW w:w="1134" w:type="dxa"/>
                <w:gridSpan w:val="2"/>
                <w:tcBorders>
                  <w:top w:val="nil"/>
                  <w:bottom w:val="single" w:sz="8" w:space="0" w:color="auto"/>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Change w:id="3325" w:author="morayoa" w:date="2013-06-11T11:23:00Z">
              <w:tcPr>
                <w:tcW w:w="3260" w:type="dxa"/>
                <w:gridSpan w:val="2"/>
              </w:tcPr>
            </w:tcPrChange>
          </w:tcPr>
          <w:p w:rsidR="00000000" w:rsidRDefault="00546939">
            <w:pPr>
              <w:numPr>
                <w:ilvl w:val="0"/>
                <w:numId w:val="45"/>
              </w:numPr>
              <w:tabs>
                <w:tab w:val="left" w:pos="-720"/>
                <w:tab w:val="left" w:pos="0"/>
                <w:tab w:val="left" w:pos="342"/>
                <w:tab w:val="left" w:pos="1440"/>
              </w:tabs>
              <w:suppressAutoHyphens/>
              <w:spacing w:after="56"/>
              <w:ind w:left="342" w:hanging="342"/>
              <w:rPr>
                <w:rFonts w:ascii="Arial" w:hAnsi="Arial" w:cs="Arial"/>
                <w:sz w:val="18"/>
                <w:szCs w:val="18"/>
              </w:rPr>
              <w:pPrChange w:id="3326" w:author="morayoa" w:date="2013-06-14T13:59:00Z">
                <w:pPr>
                  <w:numPr>
                    <w:numId w:val="46"/>
                  </w:numPr>
                  <w:tabs>
                    <w:tab w:val="left" w:pos="-720"/>
                    <w:tab w:val="left" w:pos="0"/>
                    <w:tab w:val="left" w:pos="342"/>
                    <w:tab w:val="left" w:pos="1440"/>
                  </w:tabs>
                  <w:suppressAutoHyphens/>
                  <w:spacing w:after="56"/>
                  <w:ind w:left="342" w:hanging="342"/>
                </w:pPr>
              </w:pPrChange>
            </w:pPr>
            <w:r w:rsidRPr="00A12F15">
              <w:rPr>
                <w:rFonts w:ascii="Arial" w:hAnsi="Arial" w:cs="Arial"/>
                <w:sz w:val="18"/>
                <w:szCs w:val="18"/>
              </w:rPr>
              <w:t>metrological authority permits the results of these tests to be assessed for initial verification</w:t>
            </w:r>
          </w:p>
        </w:tc>
        <w:tc>
          <w:tcPr>
            <w:tcW w:w="1559" w:type="dxa"/>
            <w:gridSpan w:val="2"/>
            <w:tcPrChange w:id="3327" w:author="morayoa" w:date="2013-06-11T11:23:00Z">
              <w:tcPr>
                <w:tcW w:w="1559" w:type="dxa"/>
                <w:gridSpan w:val="3"/>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 xml:space="preserve">Note in </w:t>
            </w:r>
            <w:del w:id="3328" w:author="morayoa" w:date="2013-06-06T09:06:00Z">
              <w:r w:rsidRPr="00A12F15" w:rsidDel="00DC255E">
                <w:rPr>
                  <w:rFonts w:ascii="Arial" w:hAnsi="Arial" w:cs="Arial"/>
                  <w:sz w:val="18"/>
                  <w:szCs w:val="18"/>
                </w:rPr>
                <w:delText>remarks</w:delText>
              </w:r>
            </w:del>
            <w:ins w:id="3329" w:author="morayoa" w:date="2013-06-06T09:44:00Z">
              <w:r>
                <w:rPr>
                  <w:rFonts w:ascii="Arial" w:hAnsi="Arial" w:cs="Arial"/>
                  <w:sz w:val="18"/>
                  <w:szCs w:val="18"/>
                </w:rPr>
                <w:t>Observations</w:t>
              </w:r>
            </w:ins>
          </w:p>
        </w:tc>
        <w:tc>
          <w:tcPr>
            <w:tcW w:w="567" w:type="dxa"/>
            <w:tcPrChange w:id="3330" w:author="morayoa" w:date="2013-06-11T11:23:00Z">
              <w:tcPr>
                <w:tcW w:w="567" w:type="dxa"/>
                <w:gridSpan w:val="2"/>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ins w:id="3331" w:author="morayoa" w:date="2013-06-06T15:51:00Z"/>
                <w:rFonts w:ascii="Arial" w:hAnsi="Arial" w:cs="Arial"/>
                <w:sz w:val="18"/>
                <w:szCs w:val="18"/>
              </w:rPr>
            </w:pPr>
          </w:p>
        </w:tc>
        <w:tc>
          <w:tcPr>
            <w:tcW w:w="1559" w:type="dxa"/>
            <w:tcPrChange w:id="3332" w:author="morayoa" w:date="2013-06-11T11:23:00Z">
              <w:tcPr>
                <w:tcW w:w="1559" w:type="dxa"/>
                <w:gridSpan w:val="2"/>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430497" w:rsidRPr="00A12F15" w:rsidTr="003F2A7A">
        <w:tblPrEx>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3333" w:author="morayoa" w:date="2013-06-11T11:23:00Z">
            <w:tblPrEx>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3334" w:author="morayoa" w:date="2013-06-11T11:23:00Z">
            <w:trPr>
              <w:gridAfter w:val="0"/>
            </w:trPr>
          </w:trPrChange>
        </w:trPr>
        <w:tc>
          <w:tcPr>
            <w:tcW w:w="993" w:type="dxa"/>
            <w:tcBorders>
              <w:top w:val="nil"/>
              <w:bottom w:val="nil"/>
            </w:tcBorders>
            <w:tcPrChange w:id="3335" w:author="morayoa" w:date="2013-06-11T11:23:00Z">
              <w:tcPr>
                <w:tcW w:w="993" w:type="dxa"/>
                <w:gridSpan w:val="2"/>
                <w:tcBorders>
                  <w:bottom w:val="nil"/>
                </w:tcBorders>
              </w:tcPr>
            </w:tcPrChange>
          </w:tcPr>
          <w:p w:rsidR="00430497" w:rsidRPr="00A12F15" w:rsidRDefault="0043049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5.1.3.1</w:t>
            </w:r>
          </w:p>
        </w:tc>
        <w:tc>
          <w:tcPr>
            <w:tcW w:w="1134" w:type="dxa"/>
            <w:tcBorders>
              <w:bottom w:val="nil"/>
            </w:tcBorders>
            <w:tcPrChange w:id="3336" w:author="morayoa" w:date="2013-06-11T11:23:00Z">
              <w:tcPr>
                <w:tcW w:w="1134" w:type="dxa"/>
                <w:gridSpan w:val="2"/>
                <w:tcBorders>
                  <w:bottom w:val="nil"/>
                </w:tcBorders>
              </w:tcPr>
            </w:tcPrChange>
          </w:tcPr>
          <w:p w:rsidR="00430497" w:rsidRPr="00A12F15" w:rsidRDefault="0043049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A.8.2</w:t>
            </w:r>
          </w:p>
        </w:tc>
        <w:tc>
          <w:tcPr>
            <w:tcW w:w="6945" w:type="dxa"/>
            <w:gridSpan w:val="5"/>
            <w:tcPrChange w:id="3337" w:author="morayoa" w:date="2013-06-11T11:23:00Z">
              <w:tcPr>
                <w:tcW w:w="6945" w:type="dxa"/>
                <w:gridSpan w:val="9"/>
              </w:tcPr>
            </w:tcPrChange>
          </w:tcPr>
          <w:p w:rsidR="00430497" w:rsidRPr="00A12F15" w:rsidRDefault="0043049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sz w:val="18"/>
                <w:szCs w:val="18"/>
              </w:rPr>
              <w:t>In-situ product tests shall be done as follows:</w:t>
            </w:r>
          </w:p>
        </w:tc>
      </w:tr>
      <w:tr w:rsidR="00546939" w:rsidRPr="00A12F15" w:rsidTr="003F2A7A">
        <w:tblPrEx>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3338" w:author="morayoa" w:date="2013-06-11T11:23:00Z">
            <w:tblPrEx>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3339" w:author="morayoa" w:date="2013-06-11T11:23:00Z">
            <w:trPr>
              <w:gridAfter w:val="0"/>
            </w:trPr>
          </w:trPrChange>
        </w:trPr>
        <w:tc>
          <w:tcPr>
            <w:tcW w:w="993" w:type="dxa"/>
            <w:tcBorders>
              <w:top w:val="nil"/>
              <w:bottom w:val="nil"/>
            </w:tcBorders>
            <w:tcPrChange w:id="3340" w:author="morayoa" w:date="2013-06-11T11:23:00Z">
              <w:tcPr>
                <w:tcW w:w="993" w:type="dxa"/>
                <w:gridSpan w:val="2"/>
                <w:tcBorders>
                  <w:top w:val="nil"/>
                  <w:bottom w:val="nil"/>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Change w:id="3341" w:author="morayoa" w:date="2013-06-11T11:23:00Z">
              <w:tcPr>
                <w:tcW w:w="1134" w:type="dxa"/>
                <w:gridSpan w:val="2"/>
                <w:tcBorders>
                  <w:top w:val="nil"/>
                  <w:bottom w:val="nil"/>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Change w:id="3342" w:author="morayoa" w:date="2013-06-11T11:23:00Z">
              <w:tcPr>
                <w:tcW w:w="3260" w:type="dxa"/>
                <w:gridSpan w:val="2"/>
              </w:tcPr>
            </w:tcPrChange>
          </w:tcPr>
          <w:p w:rsidR="00000000" w:rsidRDefault="00546939">
            <w:pPr>
              <w:numPr>
                <w:ilvl w:val="0"/>
                <w:numId w:val="41"/>
              </w:numPr>
              <w:tabs>
                <w:tab w:val="left" w:pos="-720"/>
                <w:tab w:val="left" w:pos="342"/>
              </w:tabs>
              <w:suppressAutoHyphens/>
              <w:spacing w:after="56"/>
              <w:ind w:left="342" w:hanging="342"/>
              <w:rPr>
                <w:rFonts w:ascii="Arial" w:hAnsi="Arial" w:cs="Arial"/>
                <w:sz w:val="18"/>
                <w:szCs w:val="18"/>
              </w:rPr>
              <w:pPrChange w:id="3343" w:author="morayoa" w:date="2013-06-14T13:59:00Z">
                <w:pPr>
                  <w:numPr>
                    <w:numId w:val="42"/>
                  </w:numPr>
                  <w:tabs>
                    <w:tab w:val="left" w:pos="-720"/>
                    <w:tab w:val="left" w:pos="342"/>
                  </w:tabs>
                  <w:suppressAutoHyphens/>
                  <w:spacing w:after="56"/>
                  <w:ind w:left="342" w:hanging="342"/>
                </w:pPr>
              </w:pPrChange>
            </w:pPr>
            <w:r w:rsidRPr="00A12F15">
              <w:rPr>
                <w:rFonts w:ascii="Arial" w:hAnsi="Arial" w:cs="Arial"/>
                <w:sz w:val="18"/>
                <w:szCs w:val="18"/>
              </w:rPr>
              <w:t>in accordance with the descriptive markings</w:t>
            </w:r>
          </w:p>
        </w:tc>
        <w:tc>
          <w:tcPr>
            <w:tcW w:w="1559" w:type="dxa"/>
            <w:gridSpan w:val="2"/>
            <w:tcPrChange w:id="3344" w:author="morayoa" w:date="2013-06-11T11:23:00Z">
              <w:tcPr>
                <w:tcW w:w="1559" w:type="dxa"/>
                <w:gridSpan w:val="3"/>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Confirm</w:t>
            </w:r>
          </w:p>
        </w:tc>
        <w:tc>
          <w:tcPr>
            <w:tcW w:w="567" w:type="dxa"/>
            <w:tcPrChange w:id="3345" w:author="morayoa" w:date="2013-06-11T11:23:00Z">
              <w:tcPr>
                <w:tcW w:w="567" w:type="dxa"/>
                <w:gridSpan w:val="2"/>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tcPrChange w:id="3346" w:author="morayoa" w:date="2013-06-11T11:23:00Z">
              <w:tcPr>
                <w:tcW w:w="1559" w:type="dxa"/>
                <w:gridSpan w:val="2"/>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46939" w:rsidRPr="00A12F15" w:rsidTr="003F2A7A">
        <w:tblPrEx>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3347" w:author="morayoa" w:date="2013-06-11T11:23:00Z">
            <w:tblPrEx>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3348" w:author="morayoa" w:date="2013-06-11T11:23:00Z">
            <w:trPr>
              <w:gridAfter w:val="0"/>
            </w:trPr>
          </w:trPrChange>
        </w:trPr>
        <w:tc>
          <w:tcPr>
            <w:tcW w:w="993" w:type="dxa"/>
            <w:tcBorders>
              <w:top w:val="nil"/>
              <w:bottom w:val="nil"/>
            </w:tcBorders>
            <w:tcPrChange w:id="3349" w:author="morayoa" w:date="2013-06-11T11:23:00Z">
              <w:tcPr>
                <w:tcW w:w="993" w:type="dxa"/>
                <w:gridSpan w:val="2"/>
                <w:tcBorders>
                  <w:top w:val="nil"/>
                  <w:bottom w:val="nil"/>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Change w:id="3350" w:author="morayoa" w:date="2013-06-11T11:23:00Z">
              <w:tcPr>
                <w:tcW w:w="1134" w:type="dxa"/>
                <w:gridSpan w:val="2"/>
                <w:tcBorders>
                  <w:top w:val="nil"/>
                  <w:bottom w:val="nil"/>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Change w:id="3351" w:author="morayoa" w:date="2013-06-11T11:23:00Z">
              <w:tcPr>
                <w:tcW w:w="3260" w:type="dxa"/>
                <w:gridSpan w:val="2"/>
              </w:tcPr>
            </w:tcPrChange>
          </w:tcPr>
          <w:p w:rsidR="00000000" w:rsidRDefault="00546939">
            <w:pPr>
              <w:numPr>
                <w:ilvl w:val="0"/>
                <w:numId w:val="41"/>
              </w:numPr>
              <w:tabs>
                <w:tab w:val="left" w:pos="-720"/>
                <w:tab w:val="left" w:pos="342"/>
              </w:tabs>
              <w:suppressAutoHyphens/>
              <w:spacing w:after="56"/>
              <w:ind w:left="342" w:hanging="342"/>
              <w:rPr>
                <w:rFonts w:ascii="Arial" w:hAnsi="Arial" w:cs="Arial"/>
                <w:sz w:val="18"/>
                <w:szCs w:val="18"/>
              </w:rPr>
              <w:pPrChange w:id="3352" w:author="morayoa" w:date="2013-06-14T13:59:00Z">
                <w:pPr>
                  <w:numPr>
                    <w:numId w:val="42"/>
                  </w:numPr>
                  <w:tabs>
                    <w:tab w:val="left" w:pos="-720"/>
                    <w:tab w:val="left" w:pos="342"/>
                  </w:tabs>
                  <w:suppressAutoHyphens/>
                  <w:spacing w:after="56"/>
                  <w:ind w:left="342" w:hanging="342"/>
                </w:pPr>
              </w:pPrChange>
            </w:pPr>
            <w:r w:rsidRPr="00A12F15">
              <w:rPr>
                <w:rFonts w:ascii="Arial" w:hAnsi="Arial" w:cs="Arial"/>
                <w:sz w:val="18"/>
                <w:szCs w:val="18"/>
              </w:rPr>
              <w:t>under the normal conditions of use for which the instrument is intended</w:t>
            </w:r>
          </w:p>
        </w:tc>
        <w:tc>
          <w:tcPr>
            <w:tcW w:w="1559" w:type="dxa"/>
            <w:gridSpan w:val="2"/>
            <w:tcPrChange w:id="3353" w:author="morayoa" w:date="2013-06-11T11:23:00Z">
              <w:tcPr>
                <w:tcW w:w="1559" w:type="dxa"/>
                <w:gridSpan w:val="3"/>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Confirm</w:t>
            </w:r>
          </w:p>
        </w:tc>
        <w:tc>
          <w:tcPr>
            <w:tcW w:w="567" w:type="dxa"/>
            <w:tcPrChange w:id="3354" w:author="morayoa" w:date="2013-06-11T11:23:00Z">
              <w:tcPr>
                <w:tcW w:w="567" w:type="dxa"/>
                <w:gridSpan w:val="2"/>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tcPrChange w:id="3355" w:author="morayoa" w:date="2013-06-11T11:23:00Z">
              <w:tcPr>
                <w:tcW w:w="1559" w:type="dxa"/>
                <w:gridSpan w:val="2"/>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46939" w:rsidRPr="00A12F15" w:rsidTr="003F2A7A">
        <w:tblPrEx>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3356" w:author="morayoa" w:date="2013-06-11T11:23:00Z">
            <w:tblPrEx>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3357" w:author="morayoa" w:date="2013-06-11T11:23:00Z">
            <w:trPr>
              <w:gridAfter w:val="0"/>
            </w:trPr>
          </w:trPrChange>
        </w:trPr>
        <w:tc>
          <w:tcPr>
            <w:tcW w:w="993" w:type="dxa"/>
            <w:tcBorders>
              <w:top w:val="nil"/>
              <w:bottom w:val="nil"/>
            </w:tcBorders>
            <w:tcPrChange w:id="3358" w:author="morayoa" w:date="2013-06-11T11:23:00Z">
              <w:tcPr>
                <w:tcW w:w="993" w:type="dxa"/>
                <w:gridSpan w:val="2"/>
                <w:tcBorders>
                  <w:top w:val="nil"/>
                  <w:bottom w:val="nil"/>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Change w:id="3359" w:author="morayoa" w:date="2013-06-11T11:23:00Z">
              <w:tcPr>
                <w:tcW w:w="1134" w:type="dxa"/>
                <w:gridSpan w:val="2"/>
                <w:tcBorders>
                  <w:top w:val="nil"/>
                  <w:bottom w:val="nil"/>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Change w:id="3360" w:author="morayoa" w:date="2013-06-11T11:23:00Z">
              <w:tcPr>
                <w:tcW w:w="3260" w:type="dxa"/>
                <w:gridSpan w:val="2"/>
              </w:tcPr>
            </w:tcPrChange>
          </w:tcPr>
          <w:p w:rsidR="00000000" w:rsidRDefault="00546939">
            <w:pPr>
              <w:numPr>
                <w:ilvl w:val="0"/>
                <w:numId w:val="41"/>
              </w:numPr>
              <w:tabs>
                <w:tab w:val="left" w:pos="-720"/>
                <w:tab w:val="left" w:pos="342"/>
              </w:tabs>
              <w:suppressAutoHyphens/>
              <w:spacing w:after="56"/>
              <w:ind w:left="342" w:hanging="342"/>
              <w:rPr>
                <w:rFonts w:ascii="Arial" w:hAnsi="Arial" w:cs="Arial"/>
                <w:sz w:val="18"/>
                <w:szCs w:val="18"/>
              </w:rPr>
              <w:pPrChange w:id="3361" w:author="morayoa" w:date="2013-06-14T13:59:00Z">
                <w:pPr>
                  <w:numPr>
                    <w:numId w:val="42"/>
                  </w:numPr>
                  <w:tabs>
                    <w:tab w:val="left" w:pos="-720"/>
                    <w:tab w:val="left" w:pos="342"/>
                  </w:tabs>
                  <w:suppressAutoHyphens/>
                  <w:spacing w:after="56"/>
                  <w:ind w:left="342" w:hanging="342"/>
                </w:pPr>
              </w:pPrChange>
            </w:pPr>
            <w:r w:rsidRPr="00A12F15">
              <w:rPr>
                <w:rFonts w:ascii="Arial" w:hAnsi="Arial" w:cs="Arial"/>
                <w:sz w:val="18"/>
                <w:szCs w:val="18"/>
              </w:rPr>
              <w:t>with a quantity of the product not less than the  minimum test load</w:t>
            </w:r>
          </w:p>
        </w:tc>
        <w:tc>
          <w:tcPr>
            <w:tcW w:w="1559" w:type="dxa"/>
            <w:gridSpan w:val="2"/>
            <w:tcPrChange w:id="3362" w:author="morayoa" w:date="2013-06-11T11:23:00Z">
              <w:tcPr>
                <w:tcW w:w="1559" w:type="dxa"/>
                <w:gridSpan w:val="3"/>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Confirm</w:t>
            </w:r>
          </w:p>
        </w:tc>
        <w:tc>
          <w:tcPr>
            <w:tcW w:w="567" w:type="dxa"/>
            <w:tcPrChange w:id="3363" w:author="morayoa" w:date="2013-06-11T11:23:00Z">
              <w:tcPr>
                <w:tcW w:w="567" w:type="dxa"/>
                <w:gridSpan w:val="2"/>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tcPrChange w:id="3364" w:author="morayoa" w:date="2013-06-11T11:23:00Z">
              <w:tcPr>
                <w:tcW w:w="1559" w:type="dxa"/>
                <w:gridSpan w:val="2"/>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46939" w:rsidRPr="00A12F15" w:rsidTr="003F2A7A">
        <w:tblPrEx>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3365" w:author="morayoa" w:date="2013-06-11T11:23:00Z">
            <w:tblPrEx>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3366" w:author="morayoa" w:date="2013-06-11T11:23:00Z">
            <w:trPr>
              <w:gridAfter w:val="0"/>
            </w:trPr>
          </w:trPrChange>
        </w:trPr>
        <w:tc>
          <w:tcPr>
            <w:tcW w:w="993" w:type="dxa"/>
            <w:tcBorders>
              <w:top w:val="nil"/>
              <w:bottom w:val="nil"/>
            </w:tcBorders>
            <w:tcPrChange w:id="3367" w:author="morayoa" w:date="2013-06-11T11:23:00Z">
              <w:tcPr>
                <w:tcW w:w="993" w:type="dxa"/>
                <w:gridSpan w:val="2"/>
                <w:tcBorders>
                  <w:top w:val="nil"/>
                  <w:bottom w:val="nil"/>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Change w:id="3368" w:author="morayoa" w:date="2013-06-11T11:23:00Z">
              <w:tcPr>
                <w:tcW w:w="1134" w:type="dxa"/>
                <w:gridSpan w:val="2"/>
                <w:tcBorders>
                  <w:top w:val="nil"/>
                  <w:bottom w:val="nil"/>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Change w:id="3369" w:author="morayoa" w:date="2013-06-11T11:23:00Z">
              <w:tcPr>
                <w:tcW w:w="3260" w:type="dxa"/>
                <w:gridSpan w:val="2"/>
              </w:tcPr>
            </w:tcPrChange>
          </w:tcPr>
          <w:p w:rsidR="00000000" w:rsidRDefault="00546939">
            <w:pPr>
              <w:numPr>
                <w:ilvl w:val="0"/>
                <w:numId w:val="41"/>
              </w:numPr>
              <w:tabs>
                <w:tab w:val="left" w:pos="-720"/>
                <w:tab w:val="left" w:pos="342"/>
              </w:tabs>
              <w:suppressAutoHyphens/>
              <w:spacing w:after="56"/>
              <w:ind w:left="342" w:hanging="342"/>
              <w:rPr>
                <w:rFonts w:ascii="Arial" w:hAnsi="Arial" w:cs="Arial"/>
                <w:sz w:val="18"/>
                <w:szCs w:val="18"/>
              </w:rPr>
              <w:pPrChange w:id="3370" w:author="morayoa" w:date="2013-06-14T13:59:00Z">
                <w:pPr>
                  <w:numPr>
                    <w:numId w:val="42"/>
                  </w:numPr>
                  <w:tabs>
                    <w:tab w:val="left" w:pos="-720"/>
                    <w:tab w:val="left" w:pos="342"/>
                  </w:tabs>
                  <w:suppressAutoHyphens/>
                  <w:spacing w:after="56"/>
                  <w:ind w:left="342" w:hanging="342"/>
                </w:pPr>
              </w:pPrChange>
            </w:pPr>
            <w:r w:rsidRPr="00A12F15">
              <w:rPr>
                <w:rFonts w:ascii="Arial" w:hAnsi="Arial" w:cs="Arial"/>
                <w:sz w:val="18"/>
                <w:szCs w:val="18"/>
              </w:rPr>
              <w:t xml:space="preserve">at </w:t>
            </w:r>
            <w:proofErr w:type="spellStart"/>
            <w:r w:rsidRPr="00A12F15">
              <w:rPr>
                <w:rFonts w:ascii="Arial" w:hAnsi="Arial" w:cs="Arial"/>
                <w:sz w:val="18"/>
                <w:szCs w:val="18"/>
              </w:rPr>
              <w:t>flowrates</w:t>
            </w:r>
            <w:proofErr w:type="spellEnd"/>
            <w:r w:rsidRPr="00A12F15">
              <w:rPr>
                <w:rFonts w:ascii="Arial" w:hAnsi="Arial" w:cs="Arial"/>
                <w:sz w:val="18"/>
                <w:szCs w:val="18"/>
              </w:rPr>
              <w:t xml:space="preserve"> between the minimum and maximum values</w:t>
            </w:r>
          </w:p>
        </w:tc>
        <w:tc>
          <w:tcPr>
            <w:tcW w:w="1559" w:type="dxa"/>
            <w:gridSpan w:val="2"/>
            <w:tcPrChange w:id="3371" w:author="morayoa" w:date="2013-06-11T11:23:00Z">
              <w:tcPr>
                <w:tcW w:w="1559" w:type="dxa"/>
                <w:gridSpan w:val="3"/>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Confirm</w:t>
            </w:r>
          </w:p>
        </w:tc>
        <w:tc>
          <w:tcPr>
            <w:tcW w:w="567" w:type="dxa"/>
            <w:tcPrChange w:id="3372" w:author="morayoa" w:date="2013-06-11T11:23:00Z">
              <w:tcPr>
                <w:tcW w:w="567" w:type="dxa"/>
                <w:gridSpan w:val="2"/>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tcPrChange w:id="3373" w:author="morayoa" w:date="2013-06-11T11:23:00Z">
              <w:tcPr>
                <w:tcW w:w="1559" w:type="dxa"/>
                <w:gridSpan w:val="2"/>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46939" w:rsidRPr="00A12F15" w:rsidTr="003F2A7A">
        <w:tblPrEx>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3374" w:author="morayoa" w:date="2013-06-11T11:23:00Z">
            <w:tblPrEx>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3375" w:author="morayoa" w:date="2013-06-11T11:23:00Z">
            <w:trPr>
              <w:gridAfter w:val="0"/>
            </w:trPr>
          </w:trPrChange>
        </w:trPr>
        <w:tc>
          <w:tcPr>
            <w:tcW w:w="993" w:type="dxa"/>
            <w:tcBorders>
              <w:top w:val="nil"/>
              <w:bottom w:val="nil"/>
            </w:tcBorders>
            <w:tcPrChange w:id="3376" w:author="morayoa" w:date="2013-06-11T11:23:00Z">
              <w:tcPr>
                <w:tcW w:w="993" w:type="dxa"/>
                <w:gridSpan w:val="2"/>
                <w:tcBorders>
                  <w:top w:val="nil"/>
                  <w:bottom w:val="nil"/>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Change w:id="3377" w:author="morayoa" w:date="2013-06-11T11:23:00Z">
              <w:tcPr>
                <w:tcW w:w="1134" w:type="dxa"/>
                <w:gridSpan w:val="2"/>
                <w:tcBorders>
                  <w:top w:val="nil"/>
                  <w:bottom w:val="nil"/>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Change w:id="3378" w:author="morayoa" w:date="2013-06-11T11:23:00Z">
              <w:tcPr>
                <w:tcW w:w="3260" w:type="dxa"/>
                <w:gridSpan w:val="2"/>
              </w:tcPr>
            </w:tcPrChange>
          </w:tcPr>
          <w:p w:rsidR="00000000" w:rsidRDefault="00546939">
            <w:pPr>
              <w:numPr>
                <w:ilvl w:val="0"/>
                <w:numId w:val="41"/>
              </w:numPr>
              <w:tabs>
                <w:tab w:val="left" w:pos="-720"/>
                <w:tab w:val="left" w:pos="342"/>
              </w:tabs>
              <w:suppressAutoHyphens/>
              <w:spacing w:after="56"/>
              <w:ind w:left="342" w:hanging="342"/>
              <w:rPr>
                <w:rFonts w:ascii="Arial" w:hAnsi="Arial" w:cs="Arial"/>
                <w:sz w:val="18"/>
                <w:szCs w:val="18"/>
              </w:rPr>
              <w:pPrChange w:id="3379" w:author="morayoa" w:date="2013-06-14T13:59:00Z">
                <w:pPr>
                  <w:numPr>
                    <w:numId w:val="42"/>
                  </w:numPr>
                  <w:tabs>
                    <w:tab w:val="left" w:pos="-720"/>
                    <w:tab w:val="left" w:pos="342"/>
                  </w:tabs>
                  <w:suppressAutoHyphens/>
                  <w:spacing w:after="56"/>
                  <w:ind w:left="342" w:hanging="342"/>
                </w:pPr>
              </w:pPrChange>
            </w:pPr>
            <w:r w:rsidRPr="00A12F15">
              <w:rPr>
                <w:rFonts w:ascii="Arial" w:hAnsi="Arial" w:cs="Arial"/>
                <w:sz w:val="18"/>
                <w:szCs w:val="18"/>
              </w:rPr>
              <w:t>at each belt speed for conveyors with more than one fixed speed, or throughout the speed range for variable speed conveyors</w:t>
            </w:r>
          </w:p>
        </w:tc>
        <w:tc>
          <w:tcPr>
            <w:tcW w:w="1559" w:type="dxa"/>
            <w:gridSpan w:val="2"/>
            <w:tcPrChange w:id="3380" w:author="morayoa" w:date="2013-06-11T11:23:00Z">
              <w:tcPr>
                <w:tcW w:w="1559" w:type="dxa"/>
                <w:gridSpan w:val="3"/>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Confirm</w:t>
            </w:r>
          </w:p>
        </w:tc>
        <w:tc>
          <w:tcPr>
            <w:tcW w:w="567" w:type="dxa"/>
            <w:tcPrChange w:id="3381" w:author="morayoa" w:date="2013-06-11T11:23:00Z">
              <w:tcPr>
                <w:tcW w:w="567" w:type="dxa"/>
                <w:gridSpan w:val="2"/>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tcPrChange w:id="3382" w:author="morayoa" w:date="2013-06-11T11:23:00Z">
              <w:tcPr>
                <w:tcW w:w="1559" w:type="dxa"/>
                <w:gridSpan w:val="2"/>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46939" w:rsidRPr="00A12F15" w:rsidTr="003F2A7A">
        <w:tblPrEx>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3383" w:author="morayoa" w:date="2013-06-11T11:23:00Z">
            <w:tblPrEx>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3384" w:author="morayoa" w:date="2013-06-11T11:23:00Z">
            <w:trPr>
              <w:gridAfter w:val="0"/>
            </w:trPr>
          </w:trPrChange>
        </w:trPr>
        <w:tc>
          <w:tcPr>
            <w:tcW w:w="993" w:type="dxa"/>
            <w:tcBorders>
              <w:top w:val="nil"/>
              <w:bottom w:val="nil"/>
            </w:tcBorders>
            <w:tcPrChange w:id="3385" w:author="morayoa" w:date="2013-06-11T11:23:00Z">
              <w:tcPr>
                <w:tcW w:w="993" w:type="dxa"/>
                <w:gridSpan w:val="2"/>
                <w:tcBorders>
                  <w:top w:val="nil"/>
                  <w:bottom w:val="dashSmallGap" w:sz="4" w:space="0" w:color="auto"/>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dashSmallGap" w:sz="4" w:space="0" w:color="auto"/>
            </w:tcBorders>
            <w:tcPrChange w:id="3386" w:author="morayoa" w:date="2013-06-11T11:23:00Z">
              <w:tcPr>
                <w:tcW w:w="1134" w:type="dxa"/>
                <w:gridSpan w:val="2"/>
                <w:tcBorders>
                  <w:top w:val="nil"/>
                  <w:bottom w:val="dashSmallGap" w:sz="4" w:space="0" w:color="auto"/>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Borders>
              <w:bottom w:val="dashSmallGap" w:sz="4" w:space="0" w:color="auto"/>
            </w:tcBorders>
            <w:tcPrChange w:id="3387" w:author="morayoa" w:date="2013-06-11T11:23:00Z">
              <w:tcPr>
                <w:tcW w:w="3260" w:type="dxa"/>
                <w:gridSpan w:val="2"/>
                <w:tcBorders>
                  <w:bottom w:val="dashSmallGap" w:sz="4" w:space="0" w:color="auto"/>
                </w:tcBorders>
              </w:tcPr>
            </w:tcPrChange>
          </w:tcPr>
          <w:p w:rsidR="00000000" w:rsidRDefault="00546939">
            <w:pPr>
              <w:numPr>
                <w:ilvl w:val="0"/>
                <w:numId w:val="41"/>
              </w:numPr>
              <w:tabs>
                <w:tab w:val="left" w:pos="-720"/>
                <w:tab w:val="left" w:pos="342"/>
              </w:tabs>
              <w:suppressAutoHyphens/>
              <w:spacing w:after="56"/>
              <w:ind w:left="342" w:hanging="342"/>
              <w:rPr>
                <w:rFonts w:ascii="Arial" w:hAnsi="Arial" w:cs="Arial"/>
                <w:sz w:val="18"/>
                <w:szCs w:val="18"/>
              </w:rPr>
              <w:pPrChange w:id="3388" w:author="morayoa" w:date="2013-06-14T13:59:00Z">
                <w:pPr>
                  <w:numPr>
                    <w:numId w:val="42"/>
                  </w:numPr>
                  <w:tabs>
                    <w:tab w:val="left" w:pos="-720"/>
                    <w:tab w:val="left" w:pos="342"/>
                  </w:tabs>
                  <w:suppressAutoHyphens/>
                  <w:spacing w:after="56"/>
                  <w:ind w:left="342" w:hanging="342"/>
                </w:pPr>
              </w:pPrChange>
            </w:pPr>
            <w:r w:rsidRPr="00A12F15">
              <w:rPr>
                <w:rFonts w:ascii="Arial" w:hAnsi="Arial" w:cs="Arial"/>
                <w:sz w:val="18"/>
                <w:szCs w:val="18"/>
              </w:rPr>
              <w:t>in accordance with the test methods in A.11 (R 50-2)</w:t>
            </w:r>
          </w:p>
        </w:tc>
        <w:tc>
          <w:tcPr>
            <w:tcW w:w="1559" w:type="dxa"/>
            <w:gridSpan w:val="2"/>
            <w:tcBorders>
              <w:bottom w:val="dashSmallGap" w:sz="4" w:space="0" w:color="auto"/>
            </w:tcBorders>
            <w:tcPrChange w:id="3389" w:author="morayoa" w:date="2013-06-11T11:23:00Z">
              <w:tcPr>
                <w:tcW w:w="1559" w:type="dxa"/>
                <w:gridSpan w:val="3"/>
                <w:tcBorders>
                  <w:bottom w:val="dashSmallGap" w:sz="4" w:space="0" w:color="auto"/>
                </w:tcBorders>
              </w:tcPr>
            </w:tcPrChange>
          </w:tcPr>
          <w:p w:rsidR="00546939" w:rsidRPr="00A12F15" w:rsidRDefault="00546939" w:rsidP="00BF0C0F">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Confirm</w:t>
            </w:r>
          </w:p>
        </w:tc>
        <w:tc>
          <w:tcPr>
            <w:tcW w:w="567" w:type="dxa"/>
            <w:tcBorders>
              <w:bottom w:val="dashSmallGap" w:sz="4" w:space="0" w:color="auto"/>
            </w:tcBorders>
            <w:tcPrChange w:id="3390" w:author="morayoa" w:date="2013-06-11T11:23:00Z">
              <w:tcPr>
                <w:tcW w:w="567" w:type="dxa"/>
                <w:gridSpan w:val="2"/>
                <w:tcBorders>
                  <w:bottom w:val="dashSmallGap" w:sz="4" w:space="0" w:color="auto"/>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tcBorders>
              <w:bottom w:val="dashSmallGap" w:sz="4" w:space="0" w:color="auto"/>
            </w:tcBorders>
            <w:tcPrChange w:id="3391" w:author="morayoa" w:date="2013-06-11T11:23:00Z">
              <w:tcPr>
                <w:tcW w:w="1559" w:type="dxa"/>
                <w:gridSpan w:val="2"/>
                <w:tcBorders>
                  <w:bottom w:val="dashSmallGap" w:sz="4" w:space="0" w:color="auto"/>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46939" w:rsidRPr="00A12F15" w:rsidTr="003F2A7A">
        <w:tblPrEx>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3392" w:author="morayoa" w:date="2013-06-11T11:23:00Z">
            <w:tblPrEx>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3393" w:author="morayoa" w:date="2013-06-11T11:23:00Z">
            <w:trPr>
              <w:gridAfter w:val="0"/>
            </w:trPr>
          </w:trPrChange>
        </w:trPr>
        <w:tc>
          <w:tcPr>
            <w:tcW w:w="993" w:type="dxa"/>
            <w:tcBorders>
              <w:top w:val="nil"/>
              <w:bottom w:val="nil"/>
            </w:tcBorders>
            <w:tcPrChange w:id="3394" w:author="morayoa" w:date="2013-06-11T11:23:00Z">
              <w:tcPr>
                <w:tcW w:w="993" w:type="dxa"/>
                <w:gridSpan w:val="2"/>
                <w:tcBorders>
                  <w:top w:val="dashSmallGap" w:sz="4" w:space="0" w:color="auto"/>
                  <w:bottom w:val="nil"/>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5.1.3.2</w:t>
            </w:r>
          </w:p>
        </w:tc>
        <w:tc>
          <w:tcPr>
            <w:tcW w:w="1134" w:type="dxa"/>
            <w:tcBorders>
              <w:top w:val="dashSmallGap" w:sz="4" w:space="0" w:color="auto"/>
              <w:bottom w:val="nil"/>
            </w:tcBorders>
            <w:tcPrChange w:id="3395" w:author="morayoa" w:date="2013-06-11T11:23:00Z">
              <w:tcPr>
                <w:tcW w:w="1134" w:type="dxa"/>
                <w:gridSpan w:val="2"/>
                <w:tcBorders>
                  <w:top w:val="dashSmallGap" w:sz="4" w:space="0" w:color="auto"/>
                  <w:bottom w:val="nil"/>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Observe</w:t>
            </w:r>
          </w:p>
        </w:tc>
        <w:tc>
          <w:tcPr>
            <w:tcW w:w="3260" w:type="dxa"/>
            <w:tcBorders>
              <w:top w:val="dashSmallGap" w:sz="4" w:space="0" w:color="auto"/>
            </w:tcBorders>
            <w:tcPrChange w:id="3396" w:author="morayoa" w:date="2013-06-11T11:23:00Z">
              <w:tcPr>
                <w:tcW w:w="3260" w:type="dxa"/>
                <w:gridSpan w:val="2"/>
                <w:tcBorders>
                  <w:top w:val="dashSmallGap" w:sz="4" w:space="0" w:color="auto"/>
                </w:tcBorders>
              </w:tcPr>
            </w:tcPrChange>
          </w:tcPr>
          <w:p w:rsidR="00546939" w:rsidRPr="00A12F15" w:rsidRDefault="00546939" w:rsidP="00BF0C0F">
            <w:pPr>
              <w:tabs>
                <w:tab w:val="left" w:pos="-720"/>
                <w:tab w:val="left" w:pos="0"/>
                <w:tab w:val="left" w:pos="341"/>
                <w:tab w:val="left" w:pos="1440"/>
              </w:tabs>
              <w:suppressAutoHyphens/>
              <w:spacing w:after="56"/>
              <w:rPr>
                <w:rFonts w:ascii="Arial" w:hAnsi="Arial" w:cs="Arial"/>
                <w:sz w:val="18"/>
                <w:szCs w:val="18"/>
              </w:rPr>
            </w:pPr>
            <w:r w:rsidRPr="00A12F15">
              <w:rPr>
                <w:rFonts w:ascii="Arial" w:hAnsi="Arial" w:cs="Arial"/>
                <w:sz w:val="18"/>
                <w:szCs w:val="18"/>
              </w:rPr>
              <w:t>Provision for means of testing:</w:t>
            </w:r>
          </w:p>
        </w:tc>
        <w:tc>
          <w:tcPr>
            <w:tcW w:w="1559" w:type="dxa"/>
            <w:gridSpan w:val="2"/>
            <w:tcBorders>
              <w:top w:val="dashSmallGap" w:sz="4" w:space="0" w:color="auto"/>
            </w:tcBorders>
            <w:tcPrChange w:id="3397" w:author="morayoa" w:date="2013-06-11T11:23:00Z">
              <w:tcPr>
                <w:tcW w:w="1559" w:type="dxa"/>
                <w:gridSpan w:val="3"/>
                <w:tcBorders>
                  <w:top w:val="dashSmallGap" w:sz="4" w:space="0" w:color="auto"/>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567" w:type="dxa"/>
            <w:tcBorders>
              <w:top w:val="dashSmallGap" w:sz="4" w:space="0" w:color="auto"/>
            </w:tcBorders>
            <w:tcPrChange w:id="3398" w:author="morayoa" w:date="2013-06-11T11:23:00Z">
              <w:tcPr>
                <w:tcW w:w="567" w:type="dxa"/>
                <w:gridSpan w:val="2"/>
                <w:tcBorders>
                  <w:top w:val="dashSmallGap" w:sz="4" w:space="0" w:color="auto"/>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tcBorders>
              <w:top w:val="dashSmallGap" w:sz="4" w:space="0" w:color="auto"/>
            </w:tcBorders>
            <w:tcPrChange w:id="3399" w:author="morayoa" w:date="2013-06-11T11:23:00Z">
              <w:tcPr>
                <w:tcW w:w="1559" w:type="dxa"/>
                <w:gridSpan w:val="2"/>
                <w:tcBorders>
                  <w:top w:val="dashSmallGap" w:sz="4" w:space="0" w:color="auto"/>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46939" w:rsidRPr="00A12F15" w:rsidTr="003F2A7A">
        <w:tblPrEx>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3400" w:author="morayoa" w:date="2013-06-11T11:23:00Z">
            <w:tblPrEx>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3401" w:author="morayoa" w:date="2013-06-11T11:23:00Z">
            <w:trPr>
              <w:gridAfter w:val="0"/>
            </w:trPr>
          </w:trPrChange>
        </w:trPr>
        <w:tc>
          <w:tcPr>
            <w:tcW w:w="993" w:type="dxa"/>
            <w:tcBorders>
              <w:top w:val="nil"/>
              <w:bottom w:val="nil"/>
            </w:tcBorders>
            <w:tcPrChange w:id="3402" w:author="morayoa" w:date="2013-06-11T11:23:00Z">
              <w:tcPr>
                <w:tcW w:w="993" w:type="dxa"/>
                <w:gridSpan w:val="2"/>
                <w:tcBorders>
                  <w:top w:val="nil"/>
                  <w:bottom w:val="dashSmallGap" w:sz="4" w:space="0" w:color="auto"/>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dashSmallGap" w:sz="4" w:space="0" w:color="auto"/>
            </w:tcBorders>
            <w:tcPrChange w:id="3403" w:author="morayoa" w:date="2013-06-11T11:23:00Z">
              <w:tcPr>
                <w:tcW w:w="1134" w:type="dxa"/>
                <w:gridSpan w:val="2"/>
                <w:tcBorders>
                  <w:top w:val="nil"/>
                  <w:bottom w:val="dashSmallGap" w:sz="4" w:space="0" w:color="auto"/>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Borders>
              <w:bottom w:val="dashSmallGap" w:sz="4" w:space="0" w:color="auto"/>
            </w:tcBorders>
            <w:tcPrChange w:id="3404" w:author="morayoa" w:date="2013-06-11T11:23:00Z">
              <w:tcPr>
                <w:tcW w:w="3260" w:type="dxa"/>
                <w:gridSpan w:val="2"/>
                <w:tcBorders>
                  <w:bottom w:val="dashSmallGap" w:sz="4" w:space="0" w:color="auto"/>
                </w:tcBorders>
              </w:tcPr>
            </w:tcPrChange>
          </w:tcPr>
          <w:p w:rsidR="00546939" w:rsidRPr="00A12F15" w:rsidRDefault="00546939" w:rsidP="00BF0C0F">
            <w:pPr>
              <w:tabs>
                <w:tab w:val="left" w:pos="-720"/>
                <w:tab w:val="left" w:pos="0"/>
                <w:tab w:val="left" w:pos="341"/>
                <w:tab w:val="left" w:pos="1440"/>
              </w:tabs>
              <w:suppressAutoHyphens/>
              <w:spacing w:after="56"/>
              <w:rPr>
                <w:rFonts w:ascii="Arial" w:hAnsi="Arial" w:cs="Arial"/>
                <w:sz w:val="18"/>
                <w:szCs w:val="18"/>
              </w:rPr>
            </w:pPr>
            <w:r w:rsidRPr="00A12F15">
              <w:rPr>
                <w:rFonts w:ascii="Arial" w:hAnsi="Arial" w:cs="Arial"/>
                <w:sz w:val="18"/>
                <w:szCs w:val="18"/>
              </w:rPr>
              <w:t>For the purposes of testing, the applicant may be required to furnish the metrological authority with the quantity of product, handling equipment, qualified personnel, and a control instrument</w:t>
            </w:r>
          </w:p>
        </w:tc>
        <w:tc>
          <w:tcPr>
            <w:tcW w:w="1559" w:type="dxa"/>
            <w:gridSpan w:val="2"/>
            <w:tcBorders>
              <w:bottom w:val="dashSmallGap" w:sz="4" w:space="0" w:color="auto"/>
            </w:tcBorders>
            <w:tcPrChange w:id="3405" w:author="morayoa" w:date="2013-06-11T11:23:00Z">
              <w:tcPr>
                <w:tcW w:w="1559" w:type="dxa"/>
                <w:gridSpan w:val="3"/>
                <w:tcBorders>
                  <w:bottom w:val="dashSmallGap" w:sz="4" w:space="0" w:color="auto"/>
                </w:tcBorders>
              </w:tcPr>
            </w:tcPrChange>
          </w:tcPr>
          <w:p w:rsidR="00546939" w:rsidRPr="00A12F15" w:rsidRDefault="00546939" w:rsidP="00BF0C0F">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Confirm</w:t>
            </w:r>
          </w:p>
        </w:tc>
        <w:tc>
          <w:tcPr>
            <w:tcW w:w="567" w:type="dxa"/>
            <w:tcBorders>
              <w:bottom w:val="dashSmallGap" w:sz="4" w:space="0" w:color="auto"/>
            </w:tcBorders>
            <w:tcPrChange w:id="3406" w:author="morayoa" w:date="2013-06-11T11:23:00Z">
              <w:tcPr>
                <w:tcW w:w="567" w:type="dxa"/>
                <w:gridSpan w:val="2"/>
                <w:tcBorders>
                  <w:bottom w:val="dashSmallGap" w:sz="4" w:space="0" w:color="auto"/>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tcBorders>
              <w:bottom w:val="dashSmallGap" w:sz="4" w:space="0" w:color="auto"/>
            </w:tcBorders>
            <w:tcPrChange w:id="3407" w:author="morayoa" w:date="2013-06-11T11:23:00Z">
              <w:tcPr>
                <w:tcW w:w="1559" w:type="dxa"/>
                <w:gridSpan w:val="2"/>
                <w:tcBorders>
                  <w:bottom w:val="dashSmallGap" w:sz="4" w:space="0" w:color="auto"/>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46939" w:rsidRPr="00A12F15" w:rsidTr="003F2A7A">
        <w:tblPrEx>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3408" w:author="morayoa" w:date="2013-06-11T11:23:00Z">
            <w:tblPrEx>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3409" w:author="morayoa" w:date="2013-06-11T11:23:00Z">
            <w:trPr>
              <w:gridAfter w:val="0"/>
            </w:trPr>
          </w:trPrChange>
        </w:trPr>
        <w:tc>
          <w:tcPr>
            <w:tcW w:w="993" w:type="dxa"/>
            <w:tcBorders>
              <w:top w:val="nil"/>
              <w:bottom w:val="nil"/>
            </w:tcBorders>
            <w:tcPrChange w:id="3410" w:author="morayoa" w:date="2013-06-11T11:23:00Z">
              <w:tcPr>
                <w:tcW w:w="993" w:type="dxa"/>
                <w:gridSpan w:val="2"/>
                <w:tcBorders>
                  <w:top w:val="dashSmallGap" w:sz="4" w:space="0" w:color="auto"/>
                  <w:bottom w:val="nil"/>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5.1.3.3</w:t>
            </w:r>
          </w:p>
        </w:tc>
        <w:tc>
          <w:tcPr>
            <w:tcW w:w="1134" w:type="dxa"/>
            <w:tcBorders>
              <w:top w:val="dashSmallGap" w:sz="4" w:space="0" w:color="auto"/>
              <w:bottom w:val="nil"/>
            </w:tcBorders>
            <w:tcPrChange w:id="3411" w:author="morayoa" w:date="2013-06-11T11:23:00Z">
              <w:tcPr>
                <w:tcW w:w="1134" w:type="dxa"/>
                <w:gridSpan w:val="2"/>
                <w:tcBorders>
                  <w:top w:val="dashSmallGap" w:sz="4" w:space="0" w:color="auto"/>
                  <w:bottom w:val="nil"/>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Observe</w:t>
            </w:r>
          </w:p>
        </w:tc>
        <w:tc>
          <w:tcPr>
            <w:tcW w:w="3260" w:type="dxa"/>
            <w:tcBorders>
              <w:top w:val="dashSmallGap" w:sz="4" w:space="0" w:color="auto"/>
            </w:tcBorders>
            <w:tcPrChange w:id="3412" w:author="morayoa" w:date="2013-06-11T11:23:00Z">
              <w:tcPr>
                <w:tcW w:w="3260" w:type="dxa"/>
                <w:gridSpan w:val="2"/>
                <w:tcBorders>
                  <w:top w:val="dashSmallGap" w:sz="4" w:space="0" w:color="auto"/>
                </w:tcBorders>
              </w:tcPr>
            </w:tcPrChange>
          </w:tcPr>
          <w:p w:rsidR="00546939" w:rsidRPr="00A12F15" w:rsidRDefault="00546939" w:rsidP="00BF0C0F">
            <w:pPr>
              <w:tabs>
                <w:tab w:val="left" w:pos="-720"/>
                <w:tab w:val="left" w:pos="0"/>
                <w:tab w:val="left" w:pos="341"/>
                <w:tab w:val="left" w:pos="1440"/>
              </w:tabs>
              <w:suppressAutoHyphens/>
              <w:spacing w:after="56"/>
              <w:rPr>
                <w:rFonts w:ascii="Arial" w:hAnsi="Arial" w:cs="Arial"/>
                <w:sz w:val="18"/>
                <w:szCs w:val="18"/>
              </w:rPr>
            </w:pPr>
            <w:r w:rsidRPr="00A12F15">
              <w:rPr>
                <w:rFonts w:ascii="Arial" w:hAnsi="Arial" w:cs="Arial"/>
                <w:sz w:val="18"/>
                <w:szCs w:val="18"/>
              </w:rPr>
              <w:t>Place of testing:</w:t>
            </w:r>
          </w:p>
        </w:tc>
        <w:tc>
          <w:tcPr>
            <w:tcW w:w="1559" w:type="dxa"/>
            <w:gridSpan w:val="2"/>
            <w:tcBorders>
              <w:top w:val="dashSmallGap" w:sz="4" w:space="0" w:color="auto"/>
            </w:tcBorders>
            <w:tcPrChange w:id="3413" w:author="morayoa" w:date="2013-06-11T11:23:00Z">
              <w:tcPr>
                <w:tcW w:w="1559" w:type="dxa"/>
                <w:gridSpan w:val="3"/>
                <w:tcBorders>
                  <w:top w:val="dashSmallGap" w:sz="4" w:space="0" w:color="auto"/>
                </w:tcBorders>
              </w:tcPr>
            </w:tcPrChange>
          </w:tcPr>
          <w:p w:rsidR="00546939" w:rsidRPr="00A12F15" w:rsidRDefault="00546939" w:rsidP="00BF0C0F">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567" w:type="dxa"/>
            <w:tcBorders>
              <w:top w:val="dashSmallGap" w:sz="4" w:space="0" w:color="auto"/>
            </w:tcBorders>
            <w:tcPrChange w:id="3414" w:author="morayoa" w:date="2013-06-11T11:23:00Z">
              <w:tcPr>
                <w:tcW w:w="567" w:type="dxa"/>
                <w:gridSpan w:val="2"/>
                <w:tcBorders>
                  <w:top w:val="dashSmallGap" w:sz="4" w:space="0" w:color="auto"/>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tcBorders>
              <w:top w:val="dashSmallGap" w:sz="4" w:space="0" w:color="auto"/>
            </w:tcBorders>
            <w:tcPrChange w:id="3415" w:author="morayoa" w:date="2013-06-11T11:23:00Z">
              <w:tcPr>
                <w:tcW w:w="1559" w:type="dxa"/>
                <w:gridSpan w:val="2"/>
                <w:tcBorders>
                  <w:top w:val="dashSmallGap" w:sz="4" w:space="0" w:color="auto"/>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46939" w:rsidRPr="00A12F15" w:rsidTr="003F2A7A">
        <w:tblPrEx>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Change w:id="3416" w:author="morayoa" w:date="2013-06-11T11:23:00Z">
            <w:tblPrEx>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Ex>
          </w:tblPrExChange>
        </w:tblPrEx>
        <w:trPr>
          <w:trPrChange w:id="3417" w:author="morayoa" w:date="2013-06-11T11:23:00Z">
            <w:trPr>
              <w:gridAfter w:val="0"/>
            </w:trPr>
          </w:trPrChange>
        </w:trPr>
        <w:tc>
          <w:tcPr>
            <w:tcW w:w="993" w:type="dxa"/>
            <w:tcBorders>
              <w:top w:val="nil"/>
              <w:bottom w:val="nil"/>
            </w:tcBorders>
            <w:tcPrChange w:id="3418" w:author="morayoa" w:date="2013-06-11T11:23:00Z">
              <w:tcPr>
                <w:tcW w:w="993" w:type="dxa"/>
                <w:gridSpan w:val="2"/>
                <w:tcBorders>
                  <w:top w:val="nil"/>
                  <w:bottom w:val="nil"/>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Change w:id="3419" w:author="morayoa" w:date="2013-06-11T11:23:00Z">
              <w:tcPr>
                <w:tcW w:w="1134" w:type="dxa"/>
                <w:gridSpan w:val="2"/>
                <w:tcBorders>
                  <w:top w:val="nil"/>
                  <w:bottom w:val="nil"/>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Change w:id="3420" w:author="morayoa" w:date="2013-06-11T11:23:00Z">
              <w:tcPr>
                <w:tcW w:w="3260" w:type="dxa"/>
                <w:gridSpan w:val="2"/>
              </w:tcPr>
            </w:tcPrChange>
          </w:tcPr>
          <w:p w:rsidR="00000000" w:rsidRDefault="00546939">
            <w:pPr>
              <w:numPr>
                <w:ilvl w:val="0"/>
                <w:numId w:val="17"/>
              </w:numPr>
              <w:jc w:val="both"/>
              <w:rPr>
                <w:rFonts w:ascii="Arial" w:hAnsi="Arial" w:cs="Arial"/>
                <w:sz w:val="18"/>
                <w:szCs w:val="18"/>
              </w:rPr>
              <w:pPrChange w:id="3421" w:author="morayoa" w:date="2013-06-14T13:59:00Z">
                <w:pPr>
                  <w:numPr>
                    <w:numId w:val="18"/>
                  </w:numPr>
                  <w:ind w:left="720" w:hanging="360"/>
                  <w:jc w:val="both"/>
                </w:pPr>
              </w:pPrChange>
            </w:pPr>
            <w:r w:rsidRPr="00A12F15">
              <w:rPr>
                <w:rFonts w:ascii="Arial" w:hAnsi="Arial" w:cs="Arial"/>
                <w:sz w:val="18"/>
                <w:szCs w:val="18"/>
              </w:rPr>
              <w:t>the premises of the metrological authority to which the application has been submitted;</w:t>
            </w:r>
          </w:p>
        </w:tc>
        <w:tc>
          <w:tcPr>
            <w:tcW w:w="1559" w:type="dxa"/>
            <w:gridSpan w:val="2"/>
            <w:tcPrChange w:id="3422" w:author="morayoa" w:date="2013-06-11T11:23:00Z">
              <w:tcPr>
                <w:tcW w:w="1559" w:type="dxa"/>
                <w:gridSpan w:val="3"/>
              </w:tcPr>
            </w:tcPrChange>
          </w:tcPr>
          <w:p w:rsidR="00546939" w:rsidRPr="00A12F15" w:rsidRDefault="00546939" w:rsidP="00BF0C0F">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Confirm</w:t>
            </w:r>
          </w:p>
        </w:tc>
        <w:tc>
          <w:tcPr>
            <w:tcW w:w="567" w:type="dxa"/>
            <w:tcPrChange w:id="3423" w:author="morayoa" w:date="2013-06-11T11:23:00Z">
              <w:tcPr>
                <w:tcW w:w="567" w:type="dxa"/>
                <w:gridSpan w:val="2"/>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tcPrChange w:id="3424" w:author="morayoa" w:date="2013-06-11T11:23:00Z">
              <w:tcPr>
                <w:tcW w:w="1559" w:type="dxa"/>
                <w:gridSpan w:val="2"/>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46939" w:rsidRPr="00A12F15" w:rsidTr="00CB6071">
        <w:tc>
          <w:tcPr>
            <w:tcW w:w="993" w:type="dxa"/>
            <w:tcBorders>
              <w:top w:val="nil"/>
            </w:tcBorders>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tcBorders>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546939">
            <w:pPr>
              <w:numPr>
                <w:ilvl w:val="0"/>
                <w:numId w:val="17"/>
              </w:numPr>
              <w:tabs>
                <w:tab w:val="left" w:pos="-720"/>
                <w:tab w:val="left" w:pos="0"/>
                <w:tab w:val="left" w:pos="341"/>
                <w:tab w:val="left" w:pos="1440"/>
              </w:tabs>
              <w:suppressAutoHyphens/>
              <w:spacing w:after="56"/>
              <w:rPr>
                <w:rFonts w:ascii="Arial" w:hAnsi="Arial" w:cs="Arial"/>
                <w:sz w:val="18"/>
                <w:szCs w:val="18"/>
              </w:rPr>
              <w:pPrChange w:id="3425" w:author="morayoa" w:date="2013-06-14T13:59:00Z">
                <w:pPr>
                  <w:numPr>
                    <w:numId w:val="18"/>
                  </w:numPr>
                  <w:tabs>
                    <w:tab w:val="left" w:pos="-720"/>
                    <w:tab w:val="left" w:pos="0"/>
                    <w:tab w:val="left" w:pos="341"/>
                    <w:tab w:val="left" w:pos="1440"/>
                  </w:tabs>
                  <w:suppressAutoHyphens/>
                  <w:spacing w:after="56"/>
                  <w:ind w:left="720" w:hanging="360"/>
                </w:pPr>
              </w:pPrChange>
            </w:pPr>
            <w:r w:rsidRPr="00A12F15">
              <w:rPr>
                <w:rFonts w:ascii="Arial" w:hAnsi="Arial" w:cs="Arial"/>
                <w:sz w:val="18"/>
                <w:szCs w:val="18"/>
              </w:rPr>
              <w:t>any other suitable place mutually agreed upon between the metrological authority and the applicant</w:t>
            </w:r>
          </w:p>
        </w:tc>
        <w:tc>
          <w:tcPr>
            <w:tcW w:w="1559" w:type="dxa"/>
            <w:gridSpan w:val="2"/>
          </w:tcPr>
          <w:p w:rsidR="00546939" w:rsidRPr="00A12F15" w:rsidRDefault="00546939" w:rsidP="00BF0C0F">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Confirm</w:t>
            </w:r>
          </w:p>
        </w:tc>
        <w:tc>
          <w:tcPr>
            <w:tcW w:w="567"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bl>
    <w:p w:rsidR="00E7071C" w:rsidRPr="00A12F15" w:rsidRDefault="00FB497E" w:rsidP="00E7071C">
      <w:pPr>
        <w:rPr>
          <w:rFonts w:ascii="Arial" w:hAnsi="Arial" w:cs="Arial"/>
          <w:vanish/>
          <w:sz w:val="18"/>
          <w:szCs w:val="18"/>
        </w:rPr>
      </w:pPr>
      <w:r w:rsidRPr="00A12F15">
        <w:rPr>
          <w:rFonts w:ascii="Arial" w:hAnsi="Arial" w:cs="Arial"/>
          <w:sz w:val="18"/>
          <w:szCs w:val="18"/>
        </w:rPr>
        <w:br w:type="page"/>
      </w:r>
    </w:p>
    <w:tbl>
      <w:tblPr>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Change w:id="3426" w:author="morayoa" w:date="2013-06-11T11:23:00Z">
          <w:tblPr>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
        </w:tblPrChange>
      </w:tblPr>
      <w:tblGrid>
        <w:gridCol w:w="993"/>
        <w:gridCol w:w="1134"/>
        <w:gridCol w:w="3260"/>
        <w:gridCol w:w="850"/>
        <w:gridCol w:w="709"/>
        <w:gridCol w:w="709"/>
        <w:gridCol w:w="1417"/>
        <w:tblGridChange w:id="3427">
          <w:tblGrid>
            <w:gridCol w:w="84"/>
            <w:gridCol w:w="909"/>
            <w:gridCol w:w="84"/>
            <w:gridCol w:w="1050"/>
            <w:gridCol w:w="84"/>
            <w:gridCol w:w="3176"/>
            <w:gridCol w:w="84"/>
            <w:gridCol w:w="766"/>
            <w:gridCol w:w="84"/>
            <w:gridCol w:w="625"/>
            <w:gridCol w:w="84"/>
            <w:gridCol w:w="625"/>
            <w:gridCol w:w="84"/>
            <w:gridCol w:w="1333"/>
            <w:gridCol w:w="84"/>
          </w:tblGrid>
        </w:tblGridChange>
      </w:tblGrid>
      <w:tr w:rsidR="00546939" w:rsidRPr="00A12F15" w:rsidTr="003F2A7A">
        <w:trPr>
          <w:trPrChange w:id="3428" w:author="morayoa" w:date="2013-06-11T11:23:00Z">
            <w:trPr>
              <w:gridAfter w:val="0"/>
            </w:trPr>
          </w:trPrChange>
        </w:trPr>
        <w:tc>
          <w:tcPr>
            <w:tcW w:w="993" w:type="dxa"/>
            <w:tcBorders>
              <w:bottom w:val="single" w:sz="8" w:space="0" w:color="auto"/>
            </w:tcBorders>
            <w:tcPrChange w:id="3429" w:author="morayoa" w:date="2013-06-11T11:23:00Z">
              <w:tcPr>
                <w:tcW w:w="993" w:type="dxa"/>
                <w:gridSpan w:val="2"/>
                <w:tcBorders>
                  <w:bottom w:val="single" w:sz="8" w:space="0" w:color="auto"/>
                </w:tcBorders>
              </w:tcPr>
            </w:tcPrChange>
          </w:tcPr>
          <w:p w:rsidR="00546939" w:rsidRPr="00A12F15" w:rsidRDefault="00FC47BA" w:rsidP="00851887">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b/>
                <w:sz w:val="18"/>
                <w:szCs w:val="18"/>
              </w:rPr>
              <w:fldChar w:fldCharType="begin"/>
            </w:r>
            <w:r w:rsidR="00546939" w:rsidRPr="00A12F15">
              <w:rPr>
                <w:rFonts w:ascii="Arial" w:hAnsi="Arial" w:cs="Arial"/>
                <w:b/>
                <w:sz w:val="18"/>
                <w:szCs w:val="18"/>
              </w:rPr>
              <w:instrText xml:space="preserve">PRIVATE </w:instrText>
            </w:r>
            <w:r w:rsidRPr="00A12F15">
              <w:rPr>
                <w:rFonts w:ascii="Arial" w:hAnsi="Arial" w:cs="Arial"/>
                <w:b/>
                <w:sz w:val="18"/>
                <w:szCs w:val="18"/>
              </w:rPr>
              <w:fldChar w:fldCharType="end"/>
            </w:r>
            <w:r w:rsidR="00546939" w:rsidRPr="00A12F15">
              <w:rPr>
                <w:rFonts w:ascii="Arial" w:hAnsi="Arial" w:cs="Arial"/>
                <w:b/>
                <w:sz w:val="18"/>
                <w:szCs w:val="18"/>
              </w:rPr>
              <w:t xml:space="preserve"> </w:t>
            </w:r>
          </w:p>
          <w:p w:rsidR="00546939" w:rsidRPr="00A12F15" w:rsidRDefault="00546939" w:rsidP="00AB71B0">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r w:rsidRPr="00A12F15">
              <w:rPr>
                <w:rFonts w:ascii="Arial" w:hAnsi="Arial" w:cs="Arial"/>
                <w:b/>
                <w:sz w:val="18"/>
                <w:szCs w:val="18"/>
              </w:rPr>
              <w:t>R 50-</w:t>
            </w:r>
            <w:r>
              <w:rPr>
                <w:rFonts w:ascii="Arial" w:hAnsi="Arial" w:cs="Arial"/>
                <w:b/>
                <w:sz w:val="18"/>
                <w:szCs w:val="18"/>
              </w:rPr>
              <w:t>2</w:t>
            </w:r>
          </w:p>
        </w:tc>
        <w:tc>
          <w:tcPr>
            <w:tcW w:w="1134" w:type="dxa"/>
            <w:tcBorders>
              <w:bottom w:val="single" w:sz="8" w:space="0" w:color="auto"/>
            </w:tcBorders>
            <w:tcPrChange w:id="3430" w:author="morayoa" w:date="2013-06-11T11:23:00Z">
              <w:tcPr>
                <w:tcW w:w="1134" w:type="dxa"/>
                <w:gridSpan w:val="2"/>
                <w:tcBorders>
                  <w:bottom w:val="single" w:sz="8" w:space="0" w:color="auto"/>
                </w:tcBorders>
              </w:tcPr>
            </w:tcPrChange>
          </w:tcPr>
          <w:p w:rsidR="00546939" w:rsidRPr="00A12F15" w:rsidRDefault="00546939" w:rsidP="00851887">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b/>
                <w:sz w:val="18"/>
                <w:szCs w:val="18"/>
              </w:rPr>
              <w:t>Test</w:t>
            </w:r>
          </w:p>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r w:rsidRPr="00A12F15">
              <w:rPr>
                <w:rFonts w:ascii="Arial" w:hAnsi="Arial" w:cs="Arial"/>
                <w:b/>
                <w:sz w:val="18"/>
                <w:szCs w:val="18"/>
              </w:rPr>
              <w:t>procedure</w:t>
            </w:r>
          </w:p>
        </w:tc>
        <w:tc>
          <w:tcPr>
            <w:tcW w:w="3260" w:type="dxa"/>
            <w:tcBorders>
              <w:bottom w:val="single" w:sz="8" w:space="0" w:color="auto"/>
            </w:tcBorders>
            <w:tcPrChange w:id="3431" w:author="morayoa" w:date="2013-06-11T11:23:00Z">
              <w:tcPr>
                <w:tcW w:w="3260" w:type="dxa"/>
                <w:gridSpan w:val="2"/>
                <w:tcBorders>
                  <w:bottom w:val="single" w:sz="8" w:space="0" w:color="auto"/>
                </w:tcBorders>
              </w:tcPr>
            </w:tcPrChange>
          </w:tcPr>
          <w:p w:rsidR="00546939" w:rsidRPr="00A12F15" w:rsidRDefault="00546939" w:rsidP="00851887">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b/>
                <w:sz w:val="18"/>
                <w:szCs w:val="18"/>
              </w:rPr>
              <w:t xml:space="preserve">Belt </w:t>
            </w:r>
            <w:proofErr w:type="spellStart"/>
            <w:r w:rsidRPr="00A12F15">
              <w:rPr>
                <w:rFonts w:ascii="Arial" w:hAnsi="Arial" w:cs="Arial"/>
                <w:b/>
                <w:sz w:val="18"/>
                <w:szCs w:val="18"/>
              </w:rPr>
              <w:t>weighers</w:t>
            </w:r>
            <w:proofErr w:type="spellEnd"/>
          </w:p>
          <w:p w:rsidR="00546939" w:rsidRPr="00A12F15" w:rsidRDefault="00546939" w:rsidP="009904EE">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r w:rsidRPr="00A12F15">
              <w:rPr>
                <w:rFonts w:ascii="Arial" w:hAnsi="Arial" w:cs="Arial"/>
                <w:b/>
                <w:sz w:val="18"/>
                <w:szCs w:val="18"/>
              </w:rPr>
              <w:t>Checklist</w:t>
            </w:r>
          </w:p>
        </w:tc>
        <w:tc>
          <w:tcPr>
            <w:tcW w:w="850" w:type="dxa"/>
            <w:tcBorders>
              <w:bottom w:val="single" w:sz="8" w:space="0" w:color="auto"/>
            </w:tcBorders>
            <w:tcPrChange w:id="3432" w:author="morayoa" w:date="2013-06-11T11:23:00Z">
              <w:tcPr>
                <w:tcW w:w="850" w:type="dxa"/>
                <w:gridSpan w:val="2"/>
                <w:tcBorders>
                  <w:bottom w:val="single" w:sz="8" w:space="0" w:color="auto"/>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r w:rsidRPr="00A12F15">
              <w:rPr>
                <w:rFonts w:ascii="Arial" w:hAnsi="Arial" w:cs="Arial"/>
                <w:b/>
                <w:sz w:val="18"/>
                <w:szCs w:val="18"/>
              </w:rPr>
              <w:t>Passed</w:t>
            </w:r>
          </w:p>
        </w:tc>
        <w:tc>
          <w:tcPr>
            <w:tcW w:w="709" w:type="dxa"/>
            <w:tcBorders>
              <w:bottom w:val="single" w:sz="8" w:space="0" w:color="auto"/>
            </w:tcBorders>
            <w:tcPrChange w:id="3433" w:author="morayoa" w:date="2013-06-11T11:23:00Z">
              <w:tcPr>
                <w:tcW w:w="709" w:type="dxa"/>
                <w:gridSpan w:val="2"/>
                <w:tcBorders>
                  <w:bottom w:val="single" w:sz="8" w:space="0" w:color="auto"/>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b/>
                <w:sz w:val="18"/>
                <w:szCs w:val="18"/>
              </w:rPr>
            </w:pPr>
            <w:r w:rsidRPr="00A12F15">
              <w:rPr>
                <w:rFonts w:ascii="Arial" w:hAnsi="Arial" w:cs="Arial"/>
                <w:b/>
                <w:sz w:val="18"/>
                <w:szCs w:val="18"/>
              </w:rPr>
              <w:t>Failed</w:t>
            </w:r>
          </w:p>
        </w:tc>
        <w:tc>
          <w:tcPr>
            <w:tcW w:w="709" w:type="dxa"/>
            <w:tcBorders>
              <w:bottom w:val="single" w:sz="8" w:space="0" w:color="auto"/>
            </w:tcBorders>
            <w:tcPrChange w:id="3434" w:author="morayoa" w:date="2013-06-11T11:23:00Z">
              <w:tcPr>
                <w:tcW w:w="709" w:type="dxa"/>
                <w:gridSpan w:val="2"/>
                <w:tcBorders>
                  <w:bottom w:val="single" w:sz="8" w:space="0" w:color="auto"/>
                </w:tcBorders>
              </w:tcPr>
            </w:tcPrChange>
          </w:tcPr>
          <w:p w:rsidR="00546939" w:rsidRPr="00A12F15" w:rsidDel="00DC255E" w:rsidRDefault="00430497" w:rsidP="009904EE">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ins w:id="3435" w:author="morayoa" w:date="2013-06-06T15:54:00Z">
              <w:r>
                <w:rPr>
                  <w:rFonts w:ascii="Arial" w:hAnsi="Arial" w:cs="Arial"/>
                  <w:b/>
                  <w:sz w:val="18"/>
                  <w:szCs w:val="18"/>
                </w:rPr>
                <w:t>N/A</w:t>
              </w:r>
            </w:ins>
          </w:p>
        </w:tc>
        <w:tc>
          <w:tcPr>
            <w:tcW w:w="1417" w:type="dxa"/>
            <w:tcBorders>
              <w:bottom w:val="single" w:sz="8" w:space="0" w:color="auto"/>
            </w:tcBorders>
            <w:tcPrChange w:id="3436" w:author="morayoa" w:date="2013-06-11T11:23:00Z">
              <w:tcPr>
                <w:tcW w:w="1417" w:type="dxa"/>
                <w:gridSpan w:val="2"/>
                <w:tcBorders>
                  <w:bottom w:val="single" w:sz="8" w:space="0" w:color="auto"/>
                </w:tcBorders>
              </w:tcPr>
            </w:tcPrChange>
          </w:tcPr>
          <w:p w:rsidR="00546939" w:rsidRPr="00A12F15" w:rsidRDefault="00546939" w:rsidP="009904EE">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ins w:id="3437" w:author="morayoa" w:date="2013-06-06T09:05:00Z">
              <w:r>
                <w:rPr>
                  <w:rFonts w:ascii="Arial" w:hAnsi="Arial" w:cs="Arial"/>
                  <w:b/>
                  <w:sz w:val="18"/>
                  <w:szCs w:val="18"/>
                </w:rPr>
                <w:t>Observations</w:t>
              </w:r>
            </w:ins>
            <w:fldSimple w:instr=" NOTEREF _Ref324497122 \f \h  \* MERGEFORMAT ">
              <w:ins w:id="3438" w:author="morayoa" w:date="2013-06-14T14:16:00Z">
                <w:r w:rsidR="00FC47BA" w:rsidRPr="00FC47BA">
                  <w:rPr>
                    <w:rStyle w:val="FootnoteReference"/>
                    <w:rFonts w:ascii="Arial" w:hAnsi="Arial" w:cs="Arial"/>
                    <w:b/>
                    <w:sz w:val="18"/>
                    <w:szCs w:val="18"/>
                    <w:rPrChange w:id="3439" w:author="morayoa" w:date="2013-06-14T14:16:00Z">
                      <w:rPr/>
                    </w:rPrChange>
                  </w:rPr>
                  <w:t>3</w:t>
                </w:r>
              </w:ins>
              <w:del w:id="3440" w:author="morayoa" w:date="2013-06-05T13:45:00Z">
                <w:r w:rsidRPr="00FD5CAF" w:rsidDel="000A507D">
                  <w:rPr>
                    <w:rStyle w:val="FootnoteReference"/>
                    <w:rFonts w:ascii="Arial" w:hAnsi="Arial" w:cs="Arial"/>
                    <w:b/>
                    <w:sz w:val="18"/>
                    <w:szCs w:val="18"/>
                  </w:rPr>
                  <w:delText>3</w:delText>
                </w:r>
              </w:del>
            </w:fldSimple>
          </w:p>
        </w:tc>
      </w:tr>
      <w:tr w:rsidR="00546939" w:rsidRPr="00A12F15" w:rsidTr="003F2A7A">
        <w:trPr>
          <w:trPrChange w:id="3441" w:author="morayoa" w:date="2013-06-11T11:23:00Z">
            <w:trPr>
              <w:gridAfter w:val="0"/>
            </w:trPr>
          </w:trPrChange>
        </w:trPr>
        <w:tc>
          <w:tcPr>
            <w:tcW w:w="993" w:type="dxa"/>
            <w:tcBorders>
              <w:bottom w:val="nil"/>
            </w:tcBorders>
            <w:tcPrChange w:id="3442" w:author="morayoa" w:date="2013-06-11T11:23:00Z">
              <w:tcPr>
                <w:tcW w:w="993" w:type="dxa"/>
                <w:gridSpan w:val="2"/>
                <w:tcBorders>
                  <w:bottom w:val="dashSmallGap" w:sz="4" w:space="0" w:color="auto"/>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5.1.4</w:t>
            </w:r>
          </w:p>
        </w:tc>
        <w:tc>
          <w:tcPr>
            <w:tcW w:w="1134" w:type="dxa"/>
            <w:tcBorders>
              <w:bottom w:val="dashSmallGap" w:sz="4" w:space="0" w:color="auto"/>
            </w:tcBorders>
            <w:tcPrChange w:id="3443" w:author="morayoa" w:date="2013-06-11T11:23:00Z">
              <w:tcPr>
                <w:tcW w:w="1134" w:type="dxa"/>
                <w:gridSpan w:val="2"/>
                <w:tcBorders>
                  <w:bottom w:val="dashSmallGap" w:sz="4" w:space="0" w:color="auto"/>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Observe</w:t>
            </w:r>
          </w:p>
        </w:tc>
        <w:tc>
          <w:tcPr>
            <w:tcW w:w="3260" w:type="dxa"/>
            <w:tcBorders>
              <w:bottom w:val="dashSmallGap" w:sz="4" w:space="0" w:color="auto"/>
            </w:tcBorders>
            <w:tcPrChange w:id="3444" w:author="morayoa" w:date="2013-06-11T11:23:00Z">
              <w:tcPr>
                <w:tcW w:w="3260" w:type="dxa"/>
                <w:gridSpan w:val="2"/>
                <w:tcBorders>
                  <w:bottom w:val="dashSmallGap" w:sz="4" w:space="0" w:color="auto"/>
                </w:tcBorders>
              </w:tcPr>
            </w:tcPrChange>
          </w:tcPr>
          <w:p w:rsidR="00546939" w:rsidRPr="00A12F15" w:rsidRDefault="00546939" w:rsidP="00E03120">
            <w:pPr>
              <w:pStyle w:val="BodyText"/>
              <w:jc w:val="left"/>
              <w:rPr>
                <w:rFonts w:ascii="Arial" w:hAnsi="Arial" w:cs="Arial"/>
                <w:szCs w:val="18"/>
              </w:rPr>
            </w:pPr>
            <w:r w:rsidRPr="00A12F15">
              <w:rPr>
                <w:rFonts w:ascii="Arial" w:hAnsi="Arial" w:cs="Arial"/>
                <w:szCs w:val="18"/>
              </w:rPr>
              <w:t xml:space="preserve">Type approval certificate: states the appropriate accuracy classes 0.2, 0.5, 1 or 2, as specified at type approval stage and determined by compliance with the metrological requirements at initial verification of the instrument. </w:t>
            </w:r>
          </w:p>
        </w:tc>
        <w:tc>
          <w:tcPr>
            <w:tcW w:w="1559" w:type="dxa"/>
            <w:gridSpan w:val="2"/>
            <w:tcBorders>
              <w:bottom w:val="dashSmallGap" w:sz="4" w:space="0" w:color="auto"/>
            </w:tcBorders>
            <w:tcPrChange w:id="3445" w:author="morayoa" w:date="2013-06-11T11:23:00Z">
              <w:tcPr>
                <w:tcW w:w="1559" w:type="dxa"/>
                <w:gridSpan w:val="4"/>
                <w:tcBorders>
                  <w:bottom w:val="dashSmallGap" w:sz="4" w:space="0" w:color="auto"/>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Confirm</w:t>
            </w:r>
          </w:p>
        </w:tc>
        <w:tc>
          <w:tcPr>
            <w:tcW w:w="709" w:type="dxa"/>
            <w:tcBorders>
              <w:bottom w:val="dashSmallGap" w:sz="4" w:space="0" w:color="auto"/>
            </w:tcBorders>
            <w:tcPrChange w:id="3446" w:author="morayoa" w:date="2013-06-11T11:23:00Z">
              <w:tcPr>
                <w:tcW w:w="709" w:type="dxa"/>
                <w:gridSpan w:val="2"/>
                <w:tcBorders>
                  <w:bottom w:val="dashSmallGap" w:sz="4" w:space="0" w:color="auto"/>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ins w:id="3447" w:author="morayoa" w:date="2013-06-06T15:52:00Z"/>
                <w:rFonts w:ascii="Arial" w:hAnsi="Arial" w:cs="Arial"/>
                <w:sz w:val="18"/>
                <w:szCs w:val="18"/>
              </w:rPr>
            </w:pPr>
          </w:p>
        </w:tc>
        <w:tc>
          <w:tcPr>
            <w:tcW w:w="1417" w:type="dxa"/>
            <w:tcBorders>
              <w:bottom w:val="dashSmallGap" w:sz="4" w:space="0" w:color="auto"/>
            </w:tcBorders>
            <w:tcPrChange w:id="3448" w:author="morayoa" w:date="2013-06-11T11:23:00Z">
              <w:tcPr>
                <w:tcW w:w="1417" w:type="dxa"/>
                <w:gridSpan w:val="2"/>
                <w:tcBorders>
                  <w:bottom w:val="dashSmallGap" w:sz="4" w:space="0" w:color="auto"/>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46939" w:rsidRPr="00A12F15" w:rsidTr="003F2A7A">
        <w:trPr>
          <w:trPrChange w:id="3449" w:author="morayoa" w:date="2013-06-11T11:23:00Z">
            <w:trPr>
              <w:gridAfter w:val="0"/>
            </w:trPr>
          </w:trPrChange>
        </w:trPr>
        <w:tc>
          <w:tcPr>
            <w:tcW w:w="993" w:type="dxa"/>
            <w:tcBorders>
              <w:top w:val="nil"/>
              <w:bottom w:val="nil"/>
            </w:tcBorders>
            <w:tcPrChange w:id="3450" w:author="morayoa" w:date="2013-06-11T11:23:00Z">
              <w:tcPr>
                <w:tcW w:w="993" w:type="dxa"/>
                <w:gridSpan w:val="2"/>
                <w:tcBorders>
                  <w:top w:val="dashSmallGap" w:sz="4" w:space="0" w:color="auto"/>
                  <w:bottom w:val="single" w:sz="8" w:space="0" w:color="auto"/>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5.1.5</w:t>
            </w:r>
          </w:p>
        </w:tc>
        <w:tc>
          <w:tcPr>
            <w:tcW w:w="1134" w:type="dxa"/>
            <w:tcBorders>
              <w:top w:val="dashSmallGap" w:sz="4" w:space="0" w:color="auto"/>
              <w:bottom w:val="single" w:sz="8" w:space="0" w:color="auto"/>
            </w:tcBorders>
            <w:tcPrChange w:id="3451" w:author="morayoa" w:date="2013-06-11T11:23:00Z">
              <w:tcPr>
                <w:tcW w:w="1134" w:type="dxa"/>
                <w:gridSpan w:val="2"/>
                <w:tcBorders>
                  <w:top w:val="dashSmallGap" w:sz="4" w:space="0" w:color="auto"/>
                  <w:bottom w:val="single" w:sz="8" w:space="0" w:color="auto"/>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Observe</w:t>
            </w:r>
          </w:p>
        </w:tc>
        <w:tc>
          <w:tcPr>
            <w:tcW w:w="3260" w:type="dxa"/>
            <w:tcBorders>
              <w:top w:val="dashSmallGap" w:sz="4" w:space="0" w:color="auto"/>
            </w:tcBorders>
            <w:tcPrChange w:id="3452" w:author="morayoa" w:date="2013-06-11T11:23:00Z">
              <w:tcPr>
                <w:tcW w:w="3260" w:type="dxa"/>
                <w:gridSpan w:val="2"/>
                <w:tcBorders>
                  <w:top w:val="dashSmallGap" w:sz="4" w:space="0" w:color="auto"/>
                </w:tcBorders>
              </w:tcPr>
            </w:tcPrChange>
          </w:tcPr>
          <w:p w:rsidR="00546939" w:rsidRPr="00A12F15" w:rsidRDefault="00546939" w:rsidP="009D53B9">
            <w:pPr>
              <w:rPr>
                <w:rFonts w:ascii="Arial" w:hAnsi="Arial" w:cs="Arial"/>
                <w:sz w:val="18"/>
                <w:szCs w:val="18"/>
              </w:rPr>
            </w:pPr>
            <w:r w:rsidRPr="00A12F15">
              <w:rPr>
                <w:rFonts w:ascii="Arial" w:hAnsi="Arial" w:cs="Arial"/>
                <w:sz w:val="18"/>
                <w:szCs w:val="18"/>
              </w:rPr>
              <w:t xml:space="preserve">Influence factor tests: is </w:t>
            </w:r>
            <w:r w:rsidRPr="00A12F15">
              <w:rPr>
                <w:rFonts w:ascii="Arial" w:hAnsi="Arial" w:cs="Arial"/>
                <w:snapToGrid w:val="0"/>
                <w:sz w:val="18"/>
                <w:szCs w:val="18"/>
                <w:lang w:eastAsia="en-US"/>
              </w:rPr>
              <w:t>applied to the complete instrument or simulator as specified in 6.3 and in Annex A</w:t>
            </w:r>
            <w:r w:rsidRPr="00A12F15">
              <w:rPr>
                <w:rFonts w:ascii="Arial" w:hAnsi="Arial" w:cs="Arial"/>
                <w:sz w:val="18"/>
                <w:szCs w:val="18"/>
              </w:rPr>
              <w:t xml:space="preserve"> in a manner that will reveal a corruption of the weighing result of any weighing process to which the belt </w:t>
            </w:r>
            <w:proofErr w:type="spellStart"/>
            <w:r w:rsidRPr="00A12F15">
              <w:rPr>
                <w:rFonts w:ascii="Arial" w:hAnsi="Arial" w:cs="Arial"/>
                <w:sz w:val="18"/>
                <w:szCs w:val="18"/>
              </w:rPr>
              <w:t>weigher</w:t>
            </w:r>
            <w:proofErr w:type="spellEnd"/>
            <w:r w:rsidRPr="00A12F15">
              <w:rPr>
                <w:rFonts w:ascii="Arial" w:hAnsi="Arial" w:cs="Arial"/>
                <w:sz w:val="18"/>
                <w:szCs w:val="18"/>
              </w:rPr>
              <w:t xml:space="preserve"> could normally be applied, in accordance with sub clause 2.7 and clause 4 (R50-1).</w:t>
            </w:r>
          </w:p>
        </w:tc>
        <w:tc>
          <w:tcPr>
            <w:tcW w:w="1559" w:type="dxa"/>
            <w:gridSpan w:val="2"/>
            <w:tcBorders>
              <w:top w:val="dashSmallGap" w:sz="4" w:space="0" w:color="auto"/>
            </w:tcBorders>
            <w:tcPrChange w:id="3453" w:author="morayoa" w:date="2013-06-11T11:23:00Z">
              <w:tcPr>
                <w:tcW w:w="1559" w:type="dxa"/>
                <w:gridSpan w:val="4"/>
                <w:tcBorders>
                  <w:top w:val="dashSmallGap" w:sz="4" w:space="0" w:color="auto"/>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Confirm</w:t>
            </w:r>
          </w:p>
        </w:tc>
        <w:tc>
          <w:tcPr>
            <w:tcW w:w="709" w:type="dxa"/>
            <w:tcBorders>
              <w:top w:val="dashSmallGap" w:sz="4" w:space="0" w:color="auto"/>
            </w:tcBorders>
            <w:tcPrChange w:id="3454" w:author="morayoa" w:date="2013-06-11T11:23:00Z">
              <w:tcPr>
                <w:tcW w:w="709" w:type="dxa"/>
                <w:gridSpan w:val="2"/>
                <w:tcBorders>
                  <w:top w:val="dashSmallGap" w:sz="4" w:space="0" w:color="auto"/>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ins w:id="3455" w:author="morayoa" w:date="2013-06-06T15:52:00Z"/>
                <w:rFonts w:ascii="Arial" w:hAnsi="Arial" w:cs="Arial"/>
                <w:sz w:val="18"/>
                <w:szCs w:val="18"/>
              </w:rPr>
            </w:pPr>
          </w:p>
        </w:tc>
        <w:tc>
          <w:tcPr>
            <w:tcW w:w="1417" w:type="dxa"/>
            <w:tcBorders>
              <w:top w:val="dashSmallGap" w:sz="4" w:space="0" w:color="auto"/>
            </w:tcBorders>
            <w:tcPrChange w:id="3456" w:author="morayoa" w:date="2013-06-11T11:23:00Z">
              <w:tcPr>
                <w:tcW w:w="1417" w:type="dxa"/>
                <w:gridSpan w:val="2"/>
                <w:tcBorders>
                  <w:top w:val="dashSmallGap" w:sz="4" w:space="0" w:color="auto"/>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46939" w:rsidRPr="00A12F15" w:rsidTr="003F2A7A">
        <w:trPr>
          <w:trPrChange w:id="3457" w:author="morayoa" w:date="2013-06-11T11:23:00Z">
            <w:trPr>
              <w:gridAfter w:val="0"/>
            </w:trPr>
          </w:trPrChange>
        </w:trPr>
        <w:tc>
          <w:tcPr>
            <w:tcW w:w="993" w:type="dxa"/>
            <w:tcBorders>
              <w:top w:val="nil"/>
              <w:bottom w:val="nil"/>
            </w:tcBorders>
            <w:tcPrChange w:id="3458" w:author="morayoa" w:date="2013-06-11T11:23:00Z">
              <w:tcPr>
                <w:tcW w:w="993" w:type="dxa"/>
                <w:gridSpan w:val="2"/>
                <w:tcBorders>
                  <w:bottom w:val="nil"/>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5.1.6</w:t>
            </w:r>
          </w:p>
        </w:tc>
        <w:tc>
          <w:tcPr>
            <w:tcW w:w="1134" w:type="dxa"/>
            <w:tcBorders>
              <w:bottom w:val="nil"/>
            </w:tcBorders>
            <w:tcPrChange w:id="3459" w:author="morayoa" w:date="2013-06-11T11:23:00Z">
              <w:tcPr>
                <w:tcW w:w="1134" w:type="dxa"/>
                <w:gridSpan w:val="2"/>
                <w:tcBorders>
                  <w:bottom w:val="nil"/>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Annex C</w:t>
            </w:r>
          </w:p>
        </w:tc>
        <w:tc>
          <w:tcPr>
            <w:tcW w:w="4819" w:type="dxa"/>
            <w:gridSpan w:val="3"/>
            <w:tcPrChange w:id="3460" w:author="morayoa" w:date="2013-06-11T11:23:00Z">
              <w:tcPr>
                <w:tcW w:w="4819" w:type="dxa"/>
                <w:gridSpan w:val="6"/>
              </w:tcPr>
            </w:tcPrChange>
          </w:tcPr>
          <w:p w:rsidR="00546939" w:rsidRPr="00A12F15" w:rsidRDefault="00546939" w:rsidP="00C76AF0">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bCs/>
                <w:sz w:val="18"/>
                <w:szCs w:val="18"/>
              </w:rPr>
              <w:t>Testing of a family of instruments or modules</w:t>
            </w:r>
            <w:r w:rsidRPr="00A12F15">
              <w:rPr>
                <w:rFonts w:ascii="Arial" w:hAnsi="Arial" w:cs="Arial"/>
                <w:sz w:val="18"/>
                <w:szCs w:val="18"/>
              </w:rPr>
              <w:t>:</w:t>
            </w:r>
          </w:p>
        </w:tc>
        <w:tc>
          <w:tcPr>
            <w:tcW w:w="709" w:type="dxa"/>
            <w:tcPrChange w:id="3461" w:author="morayoa" w:date="2013-06-11T11:23:00Z">
              <w:tcPr>
                <w:tcW w:w="709" w:type="dxa"/>
                <w:gridSpan w:val="2"/>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ins w:id="3462" w:author="morayoa" w:date="2013-06-06T15:52:00Z"/>
                <w:rFonts w:ascii="Arial" w:hAnsi="Arial" w:cs="Arial"/>
                <w:sz w:val="18"/>
                <w:szCs w:val="18"/>
              </w:rPr>
            </w:pPr>
          </w:p>
        </w:tc>
        <w:tc>
          <w:tcPr>
            <w:tcW w:w="1417" w:type="dxa"/>
            <w:tcPrChange w:id="3463" w:author="morayoa" w:date="2013-06-11T11:23:00Z">
              <w:tcPr>
                <w:tcW w:w="1417" w:type="dxa"/>
                <w:gridSpan w:val="2"/>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46939" w:rsidRPr="00A12F15" w:rsidTr="003F2A7A">
        <w:trPr>
          <w:trPrChange w:id="3464" w:author="morayoa" w:date="2013-06-11T11:23:00Z">
            <w:trPr>
              <w:gridAfter w:val="0"/>
            </w:trPr>
          </w:trPrChange>
        </w:trPr>
        <w:tc>
          <w:tcPr>
            <w:tcW w:w="993" w:type="dxa"/>
            <w:tcBorders>
              <w:top w:val="nil"/>
              <w:bottom w:val="nil"/>
            </w:tcBorders>
            <w:tcPrChange w:id="3465" w:author="morayoa" w:date="2013-06-11T11:23:00Z">
              <w:tcPr>
                <w:tcW w:w="993" w:type="dxa"/>
                <w:gridSpan w:val="2"/>
                <w:tcBorders>
                  <w:top w:val="nil"/>
                  <w:bottom w:val="nil"/>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Change w:id="3466" w:author="morayoa" w:date="2013-06-11T11:23:00Z">
              <w:tcPr>
                <w:tcW w:w="1134" w:type="dxa"/>
                <w:gridSpan w:val="2"/>
                <w:tcBorders>
                  <w:top w:val="nil"/>
                  <w:bottom w:val="nil"/>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Change w:id="3467" w:author="morayoa" w:date="2013-06-11T11:23:00Z">
              <w:tcPr>
                <w:tcW w:w="3260" w:type="dxa"/>
                <w:gridSpan w:val="2"/>
              </w:tcPr>
            </w:tcPrChange>
          </w:tcPr>
          <w:p w:rsidR="00000000" w:rsidRDefault="00546939">
            <w:pPr>
              <w:numPr>
                <w:ilvl w:val="0"/>
                <w:numId w:val="68"/>
              </w:numPr>
              <w:ind w:left="341" w:hanging="284"/>
              <w:rPr>
                <w:rFonts w:ascii="Arial" w:hAnsi="Arial" w:cs="Arial"/>
                <w:sz w:val="18"/>
                <w:szCs w:val="18"/>
              </w:rPr>
              <w:pPrChange w:id="3468" w:author="morayoa" w:date="2013-06-14T13:59:00Z">
                <w:pPr>
                  <w:numPr>
                    <w:numId w:val="81"/>
                  </w:numPr>
                  <w:tabs>
                    <w:tab w:val="num" w:pos="360"/>
                    <w:tab w:val="num" w:pos="720"/>
                  </w:tabs>
                  <w:ind w:left="341" w:hanging="284"/>
                </w:pPr>
              </w:pPrChange>
            </w:pPr>
            <w:r w:rsidRPr="00A12F15">
              <w:rPr>
                <w:rFonts w:ascii="Arial" w:hAnsi="Arial" w:cs="Arial"/>
                <w:snapToGrid w:val="0"/>
                <w:sz w:val="18"/>
                <w:szCs w:val="18"/>
              </w:rPr>
              <w:t>as agreed between the metrological authority and the manufacturer</w:t>
            </w:r>
          </w:p>
        </w:tc>
        <w:tc>
          <w:tcPr>
            <w:tcW w:w="1559" w:type="dxa"/>
            <w:gridSpan w:val="2"/>
            <w:tcPrChange w:id="3469" w:author="morayoa" w:date="2013-06-11T11:23:00Z">
              <w:tcPr>
                <w:tcW w:w="1559" w:type="dxa"/>
                <w:gridSpan w:val="4"/>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709" w:type="dxa"/>
            <w:tcPrChange w:id="3470" w:author="morayoa" w:date="2013-06-11T11:23:00Z">
              <w:tcPr>
                <w:tcW w:w="709" w:type="dxa"/>
                <w:gridSpan w:val="2"/>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Change w:id="3471" w:author="morayoa" w:date="2013-06-11T11:23:00Z">
              <w:tcPr>
                <w:tcW w:w="1417" w:type="dxa"/>
                <w:gridSpan w:val="2"/>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46939" w:rsidRPr="00A12F15" w:rsidTr="00CB6071">
        <w:tc>
          <w:tcPr>
            <w:tcW w:w="993" w:type="dxa"/>
            <w:tcBorders>
              <w:top w:val="nil"/>
              <w:bottom w:val="nil"/>
            </w:tcBorders>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546939">
            <w:pPr>
              <w:numPr>
                <w:ilvl w:val="0"/>
                <w:numId w:val="68"/>
              </w:numPr>
              <w:ind w:left="341" w:hanging="284"/>
              <w:rPr>
                <w:rFonts w:ascii="Arial" w:hAnsi="Arial" w:cs="Arial"/>
                <w:sz w:val="18"/>
                <w:szCs w:val="18"/>
              </w:rPr>
              <w:pPrChange w:id="3472" w:author="morayoa" w:date="2013-06-14T13:59:00Z">
                <w:pPr>
                  <w:numPr>
                    <w:numId w:val="81"/>
                  </w:numPr>
                  <w:tabs>
                    <w:tab w:val="num" w:pos="360"/>
                    <w:tab w:val="num" w:pos="720"/>
                  </w:tabs>
                  <w:ind w:left="341" w:hanging="284"/>
                </w:pPr>
              </w:pPrChange>
            </w:pPr>
            <w:r w:rsidRPr="00A12F15">
              <w:rPr>
                <w:rFonts w:ascii="Arial" w:hAnsi="Arial" w:cs="Arial"/>
                <w:snapToGrid w:val="0"/>
                <w:sz w:val="18"/>
                <w:szCs w:val="18"/>
              </w:rPr>
              <w:t>where testing the instrument as a whole is difficult or impossible</w:t>
            </w:r>
          </w:p>
        </w:tc>
        <w:tc>
          <w:tcPr>
            <w:tcW w:w="1559" w:type="dxa"/>
            <w:gridSpan w:val="2"/>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709"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46939" w:rsidRPr="00A12F15" w:rsidTr="00CB6071">
        <w:tc>
          <w:tcPr>
            <w:tcW w:w="993" w:type="dxa"/>
            <w:tcBorders>
              <w:top w:val="nil"/>
              <w:bottom w:val="nil"/>
            </w:tcBorders>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546939">
            <w:pPr>
              <w:numPr>
                <w:ilvl w:val="0"/>
                <w:numId w:val="68"/>
              </w:numPr>
              <w:ind w:left="341" w:hanging="284"/>
              <w:rPr>
                <w:rFonts w:ascii="Arial" w:hAnsi="Arial" w:cs="Arial"/>
                <w:sz w:val="18"/>
                <w:szCs w:val="18"/>
              </w:rPr>
              <w:pPrChange w:id="3473" w:author="morayoa" w:date="2013-06-14T13:59:00Z">
                <w:pPr>
                  <w:numPr>
                    <w:numId w:val="81"/>
                  </w:numPr>
                  <w:tabs>
                    <w:tab w:val="num" w:pos="360"/>
                    <w:tab w:val="num" w:pos="720"/>
                  </w:tabs>
                  <w:ind w:left="341" w:hanging="284"/>
                </w:pPr>
              </w:pPrChange>
            </w:pPr>
            <w:r w:rsidRPr="00A12F15">
              <w:rPr>
                <w:rFonts w:ascii="Arial" w:hAnsi="Arial" w:cs="Arial"/>
                <w:snapToGrid w:val="0"/>
                <w:sz w:val="18"/>
                <w:szCs w:val="18"/>
              </w:rPr>
              <w:t>where modules are manufactured and/or placed on the market as separate units to be incorporated in a complete instrument;</w:t>
            </w:r>
          </w:p>
        </w:tc>
        <w:tc>
          <w:tcPr>
            <w:tcW w:w="1559" w:type="dxa"/>
            <w:gridSpan w:val="2"/>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709"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46939" w:rsidRPr="00A12F15" w:rsidTr="003F2A7A">
        <w:trPr>
          <w:trPrChange w:id="3474" w:author="morayoa" w:date="2013-06-11T11:24:00Z">
            <w:trPr>
              <w:gridAfter w:val="0"/>
            </w:trPr>
          </w:trPrChange>
        </w:trPr>
        <w:tc>
          <w:tcPr>
            <w:tcW w:w="993" w:type="dxa"/>
            <w:tcBorders>
              <w:top w:val="nil"/>
              <w:bottom w:val="nil"/>
            </w:tcBorders>
            <w:tcPrChange w:id="3475" w:author="morayoa" w:date="2013-06-11T11:24:00Z">
              <w:tcPr>
                <w:tcW w:w="993" w:type="dxa"/>
                <w:gridSpan w:val="2"/>
                <w:tcBorders>
                  <w:top w:val="nil"/>
                  <w:bottom w:val="nil"/>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Change w:id="3476" w:author="morayoa" w:date="2013-06-11T11:24:00Z">
              <w:tcPr>
                <w:tcW w:w="1134" w:type="dxa"/>
                <w:gridSpan w:val="2"/>
                <w:tcBorders>
                  <w:top w:val="nil"/>
                  <w:bottom w:val="nil"/>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Change w:id="3477" w:author="morayoa" w:date="2013-06-11T11:24:00Z">
              <w:tcPr>
                <w:tcW w:w="3260" w:type="dxa"/>
                <w:gridSpan w:val="2"/>
              </w:tcPr>
            </w:tcPrChange>
          </w:tcPr>
          <w:p w:rsidR="00000000" w:rsidRDefault="00546939">
            <w:pPr>
              <w:numPr>
                <w:ilvl w:val="0"/>
                <w:numId w:val="68"/>
              </w:numPr>
              <w:ind w:left="341" w:hanging="284"/>
              <w:rPr>
                <w:rFonts w:ascii="Arial" w:hAnsi="Arial" w:cs="Arial"/>
                <w:sz w:val="18"/>
                <w:szCs w:val="18"/>
              </w:rPr>
              <w:pPrChange w:id="3478" w:author="morayoa" w:date="2013-06-14T13:59:00Z">
                <w:pPr>
                  <w:numPr>
                    <w:numId w:val="81"/>
                  </w:numPr>
                  <w:tabs>
                    <w:tab w:val="num" w:pos="360"/>
                    <w:tab w:val="num" w:pos="720"/>
                  </w:tabs>
                  <w:ind w:left="341" w:hanging="284"/>
                </w:pPr>
              </w:pPrChange>
            </w:pPr>
            <w:r w:rsidRPr="00A12F15">
              <w:rPr>
                <w:rFonts w:ascii="Arial" w:hAnsi="Arial" w:cs="Arial"/>
                <w:snapToGrid w:val="0"/>
                <w:sz w:val="18"/>
                <w:szCs w:val="18"/>
              </w:rPr>
              <w:t>where the applicant wants to have a variety of modules included in the approved type;</w:t>
            </w:r>
          </w:p>
        </w:tc>
        <w:tc>
          <w:tcPr>
            <w:tcW w:w="1559" w:type="dxa"/>
            <w:gridSpan w:val="2"/>
            <w:tcPrChange w:id="3479" w:author="morayoa" w:date="2013-06-11T11:24:00Z">
              <w:tcPr>
                <w:tcW w:w="1559" w:type="dxa"/>
                <w:gridSpan w:val="4"/>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709" w:type="dxa"/>
            <w:tcPrChange w:id="3480" w:author="morayoa" w:date="2013-06-11T11:24:00Z">
              <w:tcPr>
                <w:tcW w:w="709" w:type="dxa"/>
                <w:gridSpan w:val="2"/>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Change w:id="3481" w:author="morayoa" w:date="2013-06-11T11:24:00Z">
              <w:tcPr>
                <w:tcW w:w="1417" w:type="dxa"/>
                <w:gridSpan w:val="2"/>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46939" w:rsidRPr="00A12F15" w:rsidTr="003F2A7A">
        <w:trPr>
          <w:trPrChange w:id="3482" w:author="morayoa" w:date="2013-06-11T11:24:00Z">
            <w:trPr>
              <w:gridAfter w:val="0"/>
            </w:trPr>
          </w:trPrChange>
        </w:trPr>
        <w:tc>
          <w:tcPr>
            <w:tcW w:w="993" w:type="dxa"/>
            <w:tcBorders>
              <w:top w:val="nil"/>
              <w:bottom w:val="nil"/>
            </w:tcBorders>
            <w:tcPrChange w:id="3483" w:author="morayoa" w:date="2013-06-11T11:24:00Z">
              <w:tcPr>
                <w:tcW w:w="993" w:type="dxa"/>
                <w:gridSpan w:val="2"/>
                <w:tcBorders>
                  <w:top w:val="nil"/>
                  <w:bottom w:val="single" w:sz="8" w:space="0" w:color="auto"/>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single" w:sz="8" w:space="0" w:color="auto"/>
            </w:tcBorders>
            <w:tcPrChange w:id="3484" w:author="morayoa" w:date="2013-06-11T11:24:00Z">
              <w:tcPr>
                <w:tcW w:w="1134" w:type="dxa"/>
                <w:gridSpan w:val="2"/>
                <w:tcBorders>
                  <w:top w:val="nil"/>
                  <w:bottom w:val="single" w:sz="8" w:space="0" w:color="auto"/>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Borders>
              <w:bottom w:val="single" w:sz="8" w:space="0" w:color="auto"/>
            </w:tcBorders>
            <w:tcPrChange w:id="3485" w:author="morayoa" w:date="2013-06-11T11:24:00Z">
              <w:tcPr>
                <w:tcW w:w="3260" w:type="dxa"/>
                <w:gridSpan w:val="2"/>
                <w:tcBorders>
                  <w:bottom w:val="single" w:sz="8" w:space="0" w:color="auto"/>
                </w:tcBorders>
              </w:tcPr>
            </w:tcPrChange>
          </w:tcPr>
          <w:p w:rsidR="00000000" w:rsidRDefault="00546939">
            <w:pPr>
              <w:numPr>
                <w:ilvl w:val="0"/>
                <w:numId w:val="68"/>
              </w:numPr>
              <w:ind w:left="341" w:hanging="284"/>
              <w:rPr>
                <w:rFonts w:ascii="Arial" w:hAnsi="Arial" w:cs="Arial"/>
                <w:sz w:val="18"/>
                <w:szCs w:val="18"/>
              </w:rPr>
              <w:pPrChange w:id="3486" w:author="morayoa" w:date="2013-06-14T13:59:00Z">
                <w:pPr>
                  <w:numPr>
                    <w:numId w:val="81"/>
                  </w:numPr>
                  <w:tabs>
                    <w:tab w:val="num" w:pos="360"/>
                    <w:tab w:val="num" w:pos="720"/>
                  </w:tabs>
                  <w:ind w:left="341" w:hanging="284"/>
                </w:pPr>
              </w:pPrChange>
            </w:pPr>
            <w:proofErr w:type="gramStart"/>
            <w:r w:rsidRPr="00A12F15">
              <w:rPr>
                <w:rFonts w:ascii="Arial" w:hAnsi="Arial" w:cs="Arial"/>
                <w:iCs/>
                <w:sz w:val="18"/>
                <w:szCs w:val="18"/>
              </w:rPr>
              <w:t>when</w:t>
            </w:r>
            <w:proofErr w:type="gramEnd"/>
            <w:r w:rsidRPr="00A12F15">
              <w:rPr>
                <w:rFonts w:ascii="Arial" w:hAnsi="Arial" w:cs="Arial"/>
                <w:iCs/>
                <w:sz w:val="18"/>
                <w:szCs w:val="18"/>
              </w:rPr>
              <w:t xml:space="preserve"> a module is intended to be used for various kinds of belt </w:t>
            </w:r>
            <w:proofErr w:type="spellStart"/>
            <w:r w:rsidRPr="00A12F15">
              <w:rPr>
                <w:rFonts w:ascii="Arial" w:hAnsi="Arial" w:cs="Arial"/>
                <w:iCs/>
                <w:sz w:val="18"/>
                <w:szCs w:val="18"/>
              </w:rPr>
              <w:t>weighers</w:t>
            </w:r>
            <w:proofErr w:type="spellEnd"/>
            <w:r w:rsidRPr="00A12F15">
              <w:rPr>
                <w:rFonts w:ascii="Arial" w:hAnsi="Arial" w:cs="Arial"/>
                <w:iCs/>
                <w:sz w:val="18"/>
                <w:szCs w:val="18"/>
              </w:rPr>
              <w:t xml:space="preserve"> (in particular load sensors, indicators, data storage)</w:t>
            </w:r>
            <w:r w:rsidRPr="00A12F15">
              <w:rPr>
                <w:rFonts w:ascii="Arial" w:hAnsi="Arial" w:cs="Arial"/>
                <w:sz w:val="18"/>
                <w:szCs w:val="18"/>
              </w:rPr>
              <w:t>.</w:t>
            </w:r>
          </w:p>
        </w:tc>
        <w:tc>
          <w:tcPr>
            <w:tcW w:w="1559" w:type="dxa"/>
            <w:gridSpan w:val="2"/>
            <w:tcBorders>
              <w:bottom w:val="single" w:sz="8" w:space="0" w:color="auto"/>
            </w:tcBorders>
            <w:tcPrChange w:id="3487" w:author="morayoa" w:date="2013-06-11T11:24:00Z">
              <w:tcPr>
                <w:tcW w:w="1559" w:type="dxa"/>
                <w:gridSpan w:val="4"/>
                <w:tcBorders>
                  <w:bottom w:val="single" w:sz="8" w:space="0" w:color="auto"/>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709" w:type="dxa"/>
            <w:tcBorders>
              <w:bottom w:val="single" w:sz="8" w:space="0" w:color="auto"/>
            </w:tcBorders>
            <w:tcPrChange w:id="3488" w:author="morayoa" w:date="2013-06-11T11:24:00Z">
              <w:tcPr>
                <w:tcW w:w="709" w:type="dxa"/>
                <w:gridSpan w:val="2"/>
                <w:tcBorders>
                  <w:bottom w:val="single" w:sz="8" w:space="0" w:color="auto"/>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Borders>
              <w:bottom w:val="single" w:sz="8" w:space="0" w:color="auto"/>
            </w:tcBorders>
            <w:tcPrChange w:id="3489" w:author="morayoa" w:date="2013-06-11T11:24:00Z">
              <w:tcPr>
                <w:tcW w:w="1417" w:type="dxa"/>
                <w:gridSpan w:val="2"/>
                <w:tcBorders>
                  <w:bottom w:val="single" w:sz="8" w:space="0" w:color="auto"/>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46939" w:rsidRPr="00A12F15" w:rsidTr="003F2A7A">
        <w:trPr>
          <w:trPrChange w:id="3490" w:author="morayoa" w:date="2013-06-11T11:24:00Z">
            <w:trPr>
              <w:gridAfter w:val="0"/>
            </w:trPr>
          </w:trPrChange>
        </w:trPr>
        <w:tc>
          <w:tcPr>
            <w:tcW w:w="993" w:type="dxa"/>
            <w:tcBorders>
              <w:top w:val="nil"/>
              <w:bottom w:val="nil"/>
            </w:tcBorders>
            <w:tcPrChange w:id="3491" w:author="morayoa" w:date="2013-06-11T11:24:00Z">
              <w:tcPr>
                <w:tcW w:w="993" w:type="dxa"/>
                <w:gridSpan w:val="2"/>
                <w:tcBorders>
                  <w:bottom w:val="nil"/>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5.1.6.1</w:t>
            </w:r>
          </w:p>
        </w:tc>
        <w:tc>
          <w:tcPr>
            <w:tcW w:w="1134" w:type="dxa"/>
            <w:tcBorders>
              <w:bottom w:val="nil"/>
            </w:tcBorders>
            <w:tcPrChange w:id="3492" w:author="morayoa" w:date="2013-06-11T11:24:00Z">
              <w:tcPr>
                <w:tcW w:w="1134" w:type="dxa"/>
                <w:gridSpan w:val="2"/>
                <w:tcBorders>
                  <w:bottom w:val="nil"/>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Annex C.</w:t>
            </w:r>
          </w:p>
        </w:tc>
        <w:tc>
          <w:tcPr>
            <w:tcW w:w="3260" w:type="dxa"/>
            <w:tcBorders>
              <w:right w:val="nil"/>
            </w:tcBorders>
            <w:tcPrChange w:id="3493" w:author="morayoa" w:date="2013-06-11T11:24:00Z">
              <w:tcPr>
                <w:tcW w:w="3260" w:type="dxa"/>
                <w:gridSpan w:val="2"/>
                <w:tcBorders>
                  <w:right w:val="nil"/>
                </w:tcBorders>
              </w:tcPr>
            </w:tcPrChange>
          </w:tcPr>
          <w:p w:rsidR="00546939" w:rsidRPr="00A12F15" w:rsidRDefault="00546939" w:rsidP="009D53B9">
            <w:pPr>
              <w:rPr>
                <w:rFonts w:ascii="Arial" w:hAnsi="Arial" w:cs="Arial"/>
                <w:sz w:val="18"/>
                <w:szCs w:val="18"/>
              </w:rPr>
            </w:pPr>
            <w:r w:rsidRPr="00A12F15">
              <w:rPr>
                <w:rFonts w:ascii="Arial" w:hAnsi="Arial" w:cs="Arial"/>
                <w:bCs/>
                <w:sz w:val="18"/>
                <w:szCs w:val="18"/>
              </w:rPr>
              <w:t>Selection of EUTs:</w:t>
            </w:r>
          </w:p>
        </w:tc>
        <w:tc>
          <w:tcPr>
            <w:tcW w:w="1559" w:type="dxa"/>
            <w:gridSpan w:val="2"/>
            <w:tcBorders>
              <w:left w:val="nil"/>
              <w:right w:val="nil"/>
            </w:tcBorders>
            <w:tcPrChange w:id="3494" w:author="morayoa" w:date="2013-06-11T11:24:00Z">
              <w:tcPr>
                <w:tcW w:w="1559" w:type="dxa"/>
                <w:gridSpan w:val="4"/>
                <w:tcBorders>
                  <w:left w:val="nil"/>
                  <w:right w:val="nil"/>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709" w:type="dxa"/>
            <w:tcBorders>
              <w:left w:val="nil"/>
              <w:right w:val="nil"/>
            </w:tcBorders>
            <w:tcPrChange w:id="3495" w:author="morayoa" w:date="2013-06-11T11:24:00Z">
              <w:tcPr>
                <w:tcW w:w="709" w:type="dxa"/>
                <w:gridSpan w:val="2"/>
                <w:tcBorders>
                  <w:left w:val="nil"/>
                  <w:right w:val="nil"/>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Borders>
              <w:left w:val="nil"/>
            </w:tcBorders>
            <w:tcPrChange w:id="3496" w:author="morayoa" w:date="2013-06-11T11:24:00Z">
              <w:tcPr>
                <w:tcW w:w="1417" w:type="dxa"/>
                <w:gridSpan w:val="2"/>
                <w:tcBorders>
                  <w:left w:val="nil"/>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46939" w:rsidRPr="00A12F15" w:rsidTr="003F2A7A">
        <w:trPr>
          <w:trPrChange w:id="3497" w:author="morayoa" w:date="2013-06-11T11:24:00Z">
            <w:trPr>
              <w:gridAfter w:val="0"/>
            </w:trPr>
          </w:trPrChange>
        </w:trPr>
        <w:tc>
          <w:tcPr>
            <w:tcW w:w="993" w:type="dxa"/>
            <w:tcBorders>
              <w:top w:val="nil"/>
              <w:bottom w:val="nil"/>
            </w:tcBorders>
            <w:tcPrChange w:id="3498" w:author="morayoa" w:date="2013-06-11T11:24:00Z">
              <w:tcPr>
                <w:tcW w:w="993" w:type="dxa"/>
                <w:gridSpan w:val="2"/>
                <w:tcBorders>
                  <w:top w:val="nil"/>
                  <w:bottom w:val="nil"/>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Change w:id="3499" w:author="morayoa" w:date="2013-06-11T11:24:00Z">
              <w:tcPr>
                <w:tcW w:w="1134" w:type="dxa"/>
                <w:gridSpan w:val="2"/>
                <w:tcBorders>
                  <w:top w:val="nil"/>
                  <w:bottom w:val="nil"/>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Change w:id="3500" w:author="morayoa" w:date="2013-06-11T11:24:00Z">
              <w:tcPr>
                <w:tcW w:w="3260" w:type="dxa"/>
                <w:gridSpan w:val="2"/>
              </w:tcPr>
            </w:tcPrChange>
          </w:tcPr>
          <w:p w:rsidR="00546939" w:rsidRPr="00A12F15" w:rsidRDefault="00546939" w:rsidP="009D53B9">
            <w:pPr>
              <w:rPr>
                <w:rFonts w:ascii="Arial" w:hAnsi="Arial" w:cs="Arial"/>
                <w:iCs/>
                <w:sz w:val="18"/>
                <w:szCs w:val="18"/>
              </w:rPr>
            </w:pPr>
            <w:r w:rsidRPr="00A12F15">
              <w:rPr>
                <w:rFonts w:ascii="Arial" w:hAnsi="Arial" w:cs="Arial"/>
                <w:sz w:val="18"/>
                <w:szCs w:val="18"/>
              </w:rPr>
              <w:t>number of EUTs selected is minimized but nevertheless sufficiently representative</w:t>
            </w:r>
          </w:p>
        </w:tc>
        <w:tc>
          <w:tcPr>
            <w:tcW w:w="850" w:type="dxa"/>
            <w:tcPrChange w:id="3501" w:author="morayoa" w:date="2013-06-11T11:24:00Z">
              <w:tcPr>
                <w:tcW w:w="850" w:type="dxa"/>
                <w:gridSpan w:val="2"/>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709" w:type="dxa"/>
            <w:tcPrChange w:id="3502" w:author="morayoa" w:date="2013-06-11T11:24:00Z">
              <w:tcPr>
                <w:tcW w:w="709" w:type="dxa"/>
                <w:gridSpan w:val="2"/>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709" w:type="dxa"/>
            <w:tcPrChange w:id="3503" w:author="morayoa" w:date="2013-06-11T11:24:00Z">
              <w:tcPr>
                <w:tcW w:w="709" w:type="dxa"/>
                <w:gridSpan w:val="2"/>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Change w:id="3504" w:author="morayoa" w:date="2013-06-11T11:24:00Z">
              <w:tcPr>
                <w:tcW w:w="1417" w:type="dxa"/>
                <w:gridSpan w:val="2"/>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46939" w:rsidRPr="00A12F15" w:rsidTr="003F2A7A">
        <w:trPr>
          <w:trPrChange w:id="3505" w:author="morayoa" w:date="2013-06-11T11:24:00Z">
            <w:trPr>
              <w:gridAfter w:val="0"/>
            </w:trPr>
          </w:trPrChange>
        </w:trPr>
        <w:tc>
          <w:tcPr>
            <w:tcW w:w="993" w:type="dxa"/>
            <w:tcBorders>
              <w:top w:val="nil"/>
              <w:bottom w:val="nil"/>
            </w:tcBorders>
            <w:tcPrChange w:id="3506" w:author="morayoa" w:date="2013-06-11T11:24:00Z">
              <w:tcPr>
                <w:tcW w:w="993" w:type="dxa"/>
                <w:gridSpan w:val="2"/>
                <w:tcBorders>
                  <w:top w:val="nil"/>
                  <w:bottom w:val="single" w:sz="8" w:space="0" w:color="auto"/>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single" w:sz="8" w:space="0" w:color="auto"/>
            </w:tcBorders>
            <w:tcPrChange w:id="3507" w:author="morayoa" w:date="2013-06-11T11:24:00Z">
              <w:tcPr>
                <w:tcW w:w="1134" w:type="dxa"/>
                <w:gridSpan w:val="2"/>
                <w:tcBorders>
                  <w:top w:val="nil"/>
                  <w:bottom w:val="single" w:sz="8" w:space="0" w:color="auto"/>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Borders>
              <w:bottom w:val="single" w:sz="8" w:space="0" w:color="auto"/>
            </w:tcBorders>
            <w:tcPrChange w:id="3508" w:author="morayoa" w:date="2013-06-11T11:24:00Z">
              <w:tcPr>
                <w:tcW w:w="3260" w:type="dxa"/>
                <w:gridSpan w:val="2"/>
                <w:tcBorders>
                  <w:bottom w:val="single" w:sz="8" w:space="0" w:color="auto"/>
                </w:tcBorders>
              </w:tcPr>
            </w:tcPrChange>
          </w:tcPr>
          <w:p w:rsidR="00546939" w:rsidRPr="00A12F15" w:rsidRDefault="00546939" w:rsidP="009D53B9">
            <w:pPr>
              <w:rPr>
                <w:rFonts w:ascii="Arial" w:hAnsi="Arial" w:cs="Arial"/>
                <w:iCs/>
                <w:sz w:val="18"/>
                <w:szCs w:val="18"/>
              </w:rPr>
            </w:pPr>
            <w:r w:rsidRPr="00A12F15">
              <w:rPr>
                <w:rFonts w:ascii="Arial" w:hAnsi="Arial" w:cs="Arial"/>
                <w:sz w:val="18"/>
                <w:szCs w:val="18"/>
              </w:rPr>
              <w:t>when a choice exists, the EUTs with the highest metrological characteristics is selected for test</w:t>
            </w:r>
          </w:p>
        </w:tc>
        <w:tc>
          <w:tcPr>
            <w:tcW w:w="850" w:type="dxa"/>
            <w:tcBorders>
              <w:bottom w:val="single" w:sz="8" w:space="0" w:color="auto"/>
            </w:tcBorders>
            <w:tcPrChange w:id="3509" w:author="morayoa" w:date="2013-06-11T11:24:00Z">
              <w:tcPr>
                <w:tcW w:w="850" w:type="dxa"/>
                <w:gridSpan w:val="2"/>
                <w:tcBorders>
                  <w:bottom w:val="single" w:sz="8" w:space="0" w:color="auto"/>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709" w:type="dxa"/>
            <w:tcBorders>
              <w:bottom w:val="single" w:sz="8" w:space="0" w:color="auto"/>
            </w:tcBorders>
            <w:tcPrChange w:id="3510" w:author="morayoa" w:date="2013-06-11T11:24:00Z">
              <w:tcPr>
                <w:tcW w:w="709" w:type="dxa"/>
                <w:gridSpan w:val="2"/>
                <w:tcBorders>
                  <w:bottom w:val="single" w:sz="8" w:space="0" w:color="auto"/>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709" w:type="dxa"/>
            <w:tcBorders>
              <w:bottom w:val="single" w:sz="8" w:space="0" w:color="auto"/>
            </w:tcBorders>
            <w:tcPrChange w:id="3511" w:author="morayoa" w:date="2013-06-11T11:24:00Z">
              <w:tcPr>
                <w:tcW w:w="709" w:type="dxa"/>
                <w:gridSpan w:val="2"/>
                <w:tcBorders>
                  <w:bottom w:val="single" w:sz="8" w:space="0" w:color="auto"/>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Borders>
              <w:bottom w:val="single" w:sz="8" w:space="0" w:color="auto"/>
            </w:tcBorders>
            <w:tcPrChange w:id="3512" w:author="morayoa" w:date="2013-06-11T11:24:00Z">
              <w:tcPr>
                <w:tcW w:w="1417" w:type="dxa"/>
                <w:gridSpan w:val="2"/>
                <w:tcBorders>
                  <w:bottom w:val="single" w:sz="8" w:space="0" w:color="auto"/>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46939" w:rsidRPr="00A12F15" w:rsidTr="003F2A7A">
        <w:trPr>
          <w:trPrChange w:id="3513" w:author="morayoa" w:date="2013-06-11T11:24:00Z">
            <w:trPr>
              <w:gridAfter w:val="0"/>
            </w:trPr>
          </w:trPrChange>
        </w:trPr>
        <w:tc>
          <w:tcPr>
            <w:tcW w:w="993" w:type="dxa"/>
            <w:tcBorders>
              <w:top w:val="nil"/>
              <w:bottom w:val="nil"/>
            </w:tcBorders>
            <w:tcPrChange w:id="3514" w:author="morayoa" w:date="2013-06-11T11:24:00Z">
              <w:tcPr>
                <w:tcW w:w="993" w:type="dxa"/>
                <w:gridSpan w:val="2"/>
                <w:tcBorders>
                  <w:bottom w:val="nil"/>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5.1.6.2</w:t>
            </w:r>
          </w:p>
        </w:tc>
        <w:tc>
          <w:tcPr>
            <w:tcW w:w="1134" w:type="dxa"/>
            <w:tcBorders>
              <w:bottom w:val="nil"/>
            </w:tcBorders>
            <w:tcPrChange w:id="3515" w:author="morayoa" w:date="2013-06-11T11:24:00Z">
              <w:tcPr>
                <w:tcW w:w="1134" w:type="dxa"/>
                <w:gridSpan w:val="2"/>
                <w:tcBorders>
                  <w:bottom w:val="nil"/>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Observe</w:t>
            </w:r>
          </w:p>
        </w:tc>
        <w:tc>
          <w:tcPr>
            <w:tcW w:w="3260" w:type="dxa"/>
            <w:tcBorders>
              <w:right w:val="nil"/>
            </w:tcBorders>
            <w:tcPrChange w:id="3516" w:author="morayoa" w:date="2013-06-11T11:24:00Z">
              <w:tcPr>
                <w:tcW w:w="3260" w:type="dxa"/>
                <w:gridSpan w:val="2"/>
                <w:tcBorders>
                  <w:right w:val="nil"/>
                </w:tcBorders>
              </w:tcPr>
            </w:tcPrChange>
          </w:tcPr>
          <w:p w:rsidR="00546939" w:rsidRPr="00A12F15" w:rsidRDefault="00546939" w:rsidP="009D53B9">
            <w:pPr>
              <w:rPr>
                <w:rFonts w:ascii="Arial" w:hAnsi="Arial" w:cs="Arial"/>
                <w:iCs/>
                <w:sz w:val="18"/>
                <w:szCs w:val="18"/>
              </w:rPr>
            </w:pPr>
            <w:r w:rsidRPr="00A12F15">
              <w:rPr>
                <w:rFonts w:ascii="Arial" w:hAnsi="Arial" w:cs="Arial"/>
                <w:bCs/>
                <w:sz w:val="18"/>
                <w:szCs w:val="18"/>
              </w:rPr>
              <w:t>Accuracy class:</w:t>
            </w:r>
          </w:p>
        </w:tc>
        <w:tc>
          <w:tcPr>
            <w:tcW w:w="850" w:type="dxa"/>
            <w:tcBorders>
              <w:left w:val="nil"/>
              <w:right w:val="nil"/>
            </w:tcBorders>
            <w:tcPrChange w:id="3517" w:author="morayoa" w:date="2013-06-11T11:24:00Z">
              <w:tcPr>
                <w:tcW w:w="850" w:type="dxa"/>
                <w:gridSpan w:val="2"/>
                <w:tcBorders>
                  <w:left w:val="nil"/>
                  <w:right w:val="nil"/>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709" w:type="dxa"/>
            <w:tcBorders>
              <w:left w:val="nil"/>
              <w:right w:val="nil"/>
            </w:tcBorders>
            <w:tcPrChange w:id="3518" w:author="morayoa" w:date="2013-06-11T11:24:00Z">
              <w:tcPr>
                <w:tcW w:w="709" w:type="dxa"/>
                <w:gridSpan w:val="2"/>
                <w:tcBorders>
                  <w:left w:val="nil"/>
                  <w:right w:val="nil"/>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709" w:type="dxa"/>
            <w:tcBorders>
              <w:left w:val="nil"/>
              <w:right w:val="nil"/>
            </w:tcBorders>
            <w:tcPrChange w:id="3519" w:author="morayoa" w:date="2013-06-11T11:24:00Z">
              <w:tcPr>
                <w:tcW w:w="709" w:type="dxa"/>
                <w:gridSpan w:val="2"/>
                <w:tcBorders>
                  <w:left w:val="nil"/>
                  <w:right w:val="nil"/>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Borders>
              <w:left w:val="nil"/>
            </w:tcBorders>
            <w:tcPrChange w:id="3520" w:author="morayoa" w:date="2013-06-11T11:24:00Z">
              <w:tcPr>
                <w:tcW w:w="1417" w:type="dxa"/>
                <w:gridSpan w:val="2"/>
                <w:tcBorders>
                  <w:left w:val="nil"/>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46939" w:rsidRPr="00A12F15" w:rsidTr="003F2A7A">
        <w:trPr>
          <w:trPrChange w:id="3521" w:author="morayoa" w:date="2013-06-11T11:24:00Z">
            <w:trPr>
              <w:gridAfter w:val="0"/>
            </w:trPr>
          </w:trPrChange>
        </w:trPr>
        <w:tc>
          <w:tcPr>
            <w:tcW w:w="993" w:type="dxa"/>
            <w:tcBorders>
              <w:top w:val="nil"/>
              <w:bottom w:val="nil"/>
            </w:tcBorders>
            <w:tcPrChange w:id="3522" w:author="morayoa" w:date="2013-06-11T11:24:00Z">
              <w:tcPr>
                <w:tcW w:w="993" w:type="dxa"/>
                <w:gridSpan w:val="2"/>
                <w:tcBorders>
                  <w:top w:val="nil"/>
                  <w:bottom w:val="single" w:sz="8" w:space="0" w:color="auto"/>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single" w:sz="8" w:space="0" w:color="auto"/>
            </w:tcBorders>
            <w:tcPrChange w:id="3523" w:author="morayoa" w:date="2013-06-11T11:24:00Z">
              <w:tcPr>
                <w:tcW w:w="1134" w:type="dxa"/>
                <w:gridSpan w:val="2"/>
                <w:tcBorders>
                  <w:top w:val="nil"/>
                  <w:bottom w:val="single" w:sz="8" w:space="0" w:color="auto"/>
                </w:tcBorders>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Change w:id="3524" w:author="morayoa" w:date="2013-06-11T11:24:00Z">
              <w:tcPr>
                <w:tcW w:w="3260" w:type="dxa"/>
                <w:gridSpan w:val="2"/>
              </w:tcPr>
            </w:tcPrChange>
          </w:tcPr>
          <w:p w:rsidR="00546939" w:rsidRPr="00A12F15" w:rsidRDefault="00546939" w:rsidP="009D53B9">
            <w:pPr>
              <w:rPr>
                <w:rFonts w:ascii="Arial" w:hAnsi="Arial" w:cs="Arial"/>
                <w:iCs/>
                <w:sz w:val="18"/>
                <w:szCs w:val="18"/>
              </w:rPr>
            </w:pPr>
            <w:r w:rsidRPr="00A12F15">
              <w:rPr>
                <w:rFonts w:ascii="Arial" w:hAnsi="Arial" w:cs="Arial"/>
                <w:sz w:val="18"/>
                <w:szCs w:val="18"/>
              </w:rPr>
              <w:t>if an EUT of a family has been tested completely for one accuracy class, it is sufficient for an EUT of a lower class if only partial tests are carried out that are not yet covered</w:t>
            </w:r>
          </w:p>
        </w:tc>
        <w:tc>
          <w:tcPr>
            <w:tcW w:w="850" w:type="dxa"/>
            <w:tcPrChange w:id="3525" w:author="morayoa" w:date="2013-06-11T11:24:00Z">
              <w:tcPr>
                <w:tcW w:w="850" w:type="dxa"/>
                <w:gridSpan w:val="2"/>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709" w:type="dxa"/>
            <w:tcPrChange w:id="3526" w:author="morayoa" w:date="2013-06-11T11:24:00Z">
              <w:tcPr>
                <w:tcW w:w="709" w:type="dxa"/>
                <w:gridSpan w:val="2"/>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709" w:type="dxa"/>
            <w:tcPrChange w:id="3527" w:author="morayoa" w:date="2013-06-11T11:24:00Z">
              <w:tcPr>
                <w:tcW w:w="709" w:type="dxa"/>
                <w:gridSpan w:val="2"/>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tcPrChange w:id="3528" w:author="morayoa" w:date="2013-06-11T11:24:00Z">
              <w:tcPr>
                <w:tcW w:w="1417" w:type="dxa"/>
                <w:gridSpan w:val="2"/>
              </w:tcPr>
            </w:tcPrChange>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430497" w:rsidRPr="00A12F15" w:rsidTr="003F2A7A">
        <w:trPr>
          <w:trPrChange w:id="3529" w:author="morayoa" w:date="2013-06-11T11:24:00Z">
            <w:trPr>
              <w:gridAfter w:val="0"/>
            </w:trPr>
          </w:trPrChange>
        </w:trPr>
        <w:tc>
          <w:tcPr>
            <w:tcW w:w="993" w:type="dxa"/>
            <w:tcBorders>
              <w:top w:val="nil"/>
              <w:bottom w:val="nil"/>
            </w:tcBorders>
            <w:tcPrChange w:id="3530" w:author="morayoa" w:date="2013-06-11T11:24:00Z">
              <w:tcPr>
                <w:tcW w:w="993" w:type="dxa"/>
                <w:gridSpan w:val="2"/>
                <w:tcBorders>
                  <w:bottom w:val="nil"/>
                </w:tcBorders>
              </w:tcPr>
            </w:tcPrChange>
          </w:tcPr>
          <w:p w:rsidR="00430497" w:rsidRPr="00A12F15" w:rsidRDefault="0043049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5.1.6.3</w:t>
            </w:r>
          </w:p>
        </w:tc>
        <w:tc>
          <w:tcPr>
            <w:tcW w:w="1134" w:type="dxa"/>
            <w:tcBorders>
              <w:bottom w:val="nil"/>
            </w:tcBorders>
            <w:tcPrChange w:id="3531" w:author="morayoa" w:date="2013-06-11T11:24:00Z">
              <w:tcPr>
                <w:tcW w:w="1134" w:type="dxa"/>
                <w:gridSpan w:val="2"/>
                <w:tcBorders>
                  <w:bottom w:val="nil"/>
                </w:tcBorders>
              </w:tcPr>
            </w:tcPrChange>
          </w:tcPr>
          <w:p w:rsidR="00430497" w:rsidRPr="00A12F15" w:rsidRDefault="00430497"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Observe</w:t>
            </w:r>
          </w:p>
        </w:tc>
        <w:tc>
          <w:tcPr>
            <w:tcW w:w="6945" w:type="dxa"/>
            <w:gridSpan w:val="5"/>
            <w:tcPrChange w:id="3532" w:author="morayoa" w:date="2013-06-11T11:24:00Z">
              <w:tcPr>
                <w:tcW w:w="6945" w:type="dxa"/>
                <w:gridSpan w:val="10"/>
              </w:tcPr>
            </w:tcPrChange>
          </w:tcPr>
          <w:p w:rsidR="00430497" w:rsidRPr="00A12F15" w:rsidRDefault="00430497"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r w:rsidRPr="00A12F15">
              <w:rPr>
                <w:rFonts w:ascii="Arial" w:hAnsi="Arial" w:cs="Arial"/>
                <w:bCs/>
                <w:sz w:val="18"/>
                <w:szCs w:val="18"/>
              </w:rPr>
              <w:t>Other metrological features to be considered:</w:t>
            </w:r>
          </w:p>
        </w:tc>
      </w:tr>
      <w:tr w:rsidR="00546939" w:rsidRPr="00A12F15" w:rsidTr="00CB6071">
        <w:tc>
          <w:tcPr>
            <w:tcW w:w="993" w:type="dxa"/>
            <w:tcBorders>
              <w:top w:val="nil"/>
              <w:bottom w:val="nil"/>
            </w:tcBorders>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vMerge w:val="restart"/>
          </w:tcPr>
          <w:p w:rsidR="00546939" w:rsidRPr="00A12F15" w:rsidRDefault="00546939" w:rsidP="009D53B9">
            <w:pPr>
              <w:rPr>
                <w:rFonts w:ascii="Arial" w:hAnsi="Arial" w:cs="Arial"/>
                <w:iCs/>
                <w:sz w:val="18"/>
                <w:szCs w:val="18"/>
              </w:rPr>
            </w:pPr>
            <w:r w:rsidRPr="00A12F15">
              <w:rPr>
                <w:rFonts w:ascii="Arial" w:hAnsi="Arial" w:cs="Arial"/>
                <w:sz w:val="18"/>
                <w:szCs w:val="18"/>
              </w:rPr>
              <w:t xml:space="preserve">all </w:t>
            </w:r>
            <w:proofErr w:type="spellStart"/>
            <w:r w:rsidRPr="00A12F15">
              <w:rPr>
                <w:rFonts w:ascii="Arial" w:hAnsi="Arial" w:cs="Arial"/>
                <w:sz w:val="18"/>
                <w:szCs w:val="18"/>
              </w:rPr>
              <w:t>metrologically</w:t>
            </w:r>
            <w:proofErr w:type="spellEnd"/>
            <w:r w:rsidRPr="00A12F15">
              <w:rPr>
                <w:rFonts w:ascii="Arial" w:hAnsi="Arial" w:cs="Arial"/>
                <w:sz w:val="18"/>
                <w:szCs w:val="18"/>
              </w:rPr>
              <w:t xml:space="preserve"> relevant features and functions are tested at least once in an EUT as far as applicable and as many as possible in the same EUT </w:t>
            </w:r>
          </w:p>
        </w:tc>
        <w:tc>
          <w:tcPr>
            <w:tcW w:w="850" w:type="dxa"/>
            <w:vMerge w:val="restart"/>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709" w:type="dxa"/>
            <w:vMerge w:val="restart"/>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709" w:type="dxa"/>
            <w:vMerge w:val="restart"/>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vMerge w:val="restart"/>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46939" w:rsidRPr="00A12F15" w:rsidTr="00CB6071">
        <w:tc>
          <w:tcPr>
            <w:tcW w:w="993" w:type="dxa"/>
            <w:tcBorders>
              <w:top w:val="nil"/>
            </w:tcBorders>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tcBorders>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vMerge/>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850" w:type="dxa"/>
            <w:vMer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709" w:type="dxa"/>
            <w:vMerge/>
          </w:tcPr>
          <w:p w:rsidR="00546939" w:rsidRPr="00A12F15" w:rsidRDefault="00546939" w:rsidP="00E7071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709" w:type="dxa"/>
            <w:vMerge/>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417" w:type="dxa"/>
            <w:vMerge/>
          </w:tcPr>
          <w:p w:rsidR="00546939" w:rsidRPr="00A12F15" w:rsidRDefault="00546939" w:rsidP="00E7071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bl>
    <w:p w:rsidR="008362BC" w:rsidRPr="00A12F15" w:rsidRDefault="00E7071C" w:rsidP="00E7071C">
      <w:pPr>
        <w:tabs>
          <w:tab w:val="left" w:pos="-720"/>
          <w:tab w:val="left" w:pos="0"/>
          <w:tab w:val="left" w:pos="259"/>
          <w:tab w:val="left" w:pos="604"/>
          <w:tab w:val="left" w:pos="816"/>
          <w:tab w:val="left" w:pos="1440"/>
        </w:tabs>
        <w:suppressAutoHyphens/>
        <w:jc w:val="both"/>
        <w:rPr>
          <w:rFonts w:ascii="Arial" w:hAnsi="Arial" w:cs="Arial"/>
          <w:sz w:val="18"/>
          <w:szCs w:val="18"/>
        </w:rPr>
      </w:pPr>
      <w:r w:rsidRPr="00A12F15">
        <w:rPr>
          <w:rFonts w:ascii="Arial" w:hAnsi="Arial" w:cs="Arial"/>
          <w:sz w:val="18"/>
          <w:szCs w:val="18"/>
        </w:rPr>
        <w:br w:type="page"/>
      </w:r>
    </w:p>
    <w:tbl>
      <w:tblPr>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
      <w:tblGrid>
        <w:gridCol w:w="993"/>
        <w:gridCol w:w="1134"/>
        <w:gridCol w:w="3260"/>
        <w:gridCol w:w="850"/>
        <w:gridCol w:w="709"/>
        <w:gridCol w:w="567"/>
        <w:gridCol w:w="1559"/>
      </w:tblGrid>
      <w:tr w:rsidR="00430497" w:rsidRPr="00A12F15" w:rsidTr="00CB6071">
        <w:tc>
          <w:tcPr>
            <w:tcW w:w="993" w:type="dxa"/>
            <w:tcBorders>
              <w:bottom w:val="single" w:sz="8" w:space="0" w:color="auto"/>
            </w:tcBorders>
          </w:tcPr>
          <w:p w:rsidR="00430497" w:rsidRPr="00A12F15" w:rsidRDefault="00FC47BA" w:rsidP="008362BC">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b/>
                <w:sz w:val="18"/>
                <w:szCs w:val="18"/>
              </w:rPr>
              <w:fldChar w:fldCharType="begin"/>
            </w:r>
            <w:r w:rsidR="00430497" w:rsidRPr="00A12F15">
              <w:rPr>
                <w:rFonts w:ascii="Arial" w:hAnsi="Arial" w:cs="Arial"/>
                <w:b/>
                <w:sz w:val="18"/>
                <w:szCs w:val="18"/>
              </w:rPr>
              <w:instrText xml:space="preserve">PRIVATE </w:instrText>
            </w:r>
            <w:r w:rsidRPr="00A12F15">
              <w:rPr>
                <w:rFonts w:ascii="Arial" w:hAnsi="Arial" w:cs="Arial"/>
                <w:b/>
                <w:sz w:val="18"/>
                <w:szCs w:val="18"/>
              </w:rPr>
              <w:fldChar w:fldCharType="end"/>
            </w:r>
            <w:r w:rsidR="00430497" w:rsidRPr="00A12F15">
              <w:rPr>
                <w:rFonts w:ascii="Arial" w:hAnsi="Arial" w:cs="Arial"/>
                <w:b/>
                <w:sz w:val="18"/>
                <w:szCs w:val="18"/>
              </w:rPr>
              <w:t xml:space="preserve"> </w:t>
            </w:r>
          </w:p>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r w:rsidRPr="00A12F15">
              <w:rPr>
                <w:rFonts w:ascii="Arial" w:hAnsi="Arial" w:cs="Arial"/>
                <w:b/>
                <w:sz w:val="18"/>
                <w:szCs w:val="18"/>
              </w:rPr>
              <w:t>R 50-</w:t>
            </w:r>
            <w:r>
              <w:rPr>
                <w:rFonts w:ascii="Arial" w:hAnsi="Arial" w:cs="Arial"/>
                <w:b/>
                <w:sz w:val="18"/>
                <w:szCs w:val="18"/>
              </w:rPr>
              <w:t>2</w:t>
            </w:r>
          </w:p>
        </w:tc>
        <w:tc>
          <w:tcPr>
            <w:tcW w:w="1134" w:type="dxa"/>
            <w:tcBorders>
              <w:bottom w:val="single" w:sz="8" w:space="0" w:color="auto"/>
            </w:tcBorders>
          </w:tcPr>
          <w:p w:rsidR="00430497" w:rsidRPr="00A12F15" w:rsidRDefault="00430497" w:rsidP="008362BC">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b/>
                <w:sz w:val="18"/>
                <w:szCs w:val="18"/>
              </w:rPr>
              <w:t>Test</w:t>
            </w:r>
          </w:p>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r w:rsidRPr="00A12F15">
              <w:rPr>
                <w:rFonts w:ascii="Arial" w:hAnsi="Arial" w:cs="Arial"/>
                <w:b/>
                <w:sz w:val="18"/>
                <w:szCs w:val="18"/>
              </w:rPr>
              <w:t>procedure</w:t>
            </w:r>
          </w:p>
        </w:tc>
        <w:tc>
          <w:tcPr>
            <w:tcW w:w="3260" w:type="dxa"/>
          </w:tcPr>
          <w:p w:rsidR="00430497" w:rsidRPr="00A12F15" w:rsidRDefault="00430497" w:rsidP="008362BC">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b/>
                <w:sz w:val="18"/>
                <w:szCs w:val="18"/>
              </w:rPr>
              <w:t xml:space="preserve">Belt </w:t>
            </w:r>
            <w:proofErr w:type="spellStart"/>
            <w:r w:rsidRPr="00A12F15">
              <w:rPr>
                <w:rFonts w:ascii="Arial" w:hAnsi="Arial" w:cs="Arial"/>
                <w:b/>
                <w:sz w:val="18"/>
                <w:szCs w:val="18"/>
              </w:rPr>
              <w:t>weighers</w:t>
            </w:r>
            <w:proofErr w:type="spellEnd"/>
          </w:p>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b/>
                <w:sz w:val="18"/>
                <w:szCs w:val="18"/>
              </w:rPr>
            </w:pPr>
            <w:r w:rsidRPr="00A12F15">
              <w:rPr>
                <w:rFonts w:ascii="Arial" w:hAnsi="Arial" w:cs="Arial"/>
                <w:b/>
                <w:sz w:val="18"/>
                <w:szCs w:val="18"/>
              </w:rPr>
              <w:t>Checklist</w:t>
            </w:r>
          </w:p>
        </w:tc>
        <w:tc>
          <w:tcPr>
            <w:tcW w:w="850" w:type="dxa"/>
          </w:tcPr>
          <w:p w:rsidR="00430497" w:rsidRPr="00A12F15" w:rsidRDefault="00430497" w:rsidP="008362BC">
            <w:pPr>
              <w:tabs>
                <w:tab w:val="left" w:pos="-720"/>
                <w:tab w:val="left" w:pos="0"/>
                <w:tab w:val="left" w:pos="259"/>
                <w:tab w:val="left" w:pos="604"/>
                <w:tab w:val="left" w:pos="816"/>
                <w:tab w:val="left" w:pos="1440"/>
              </w:tabs>
              <w:suppressAutoHyphens/>
              <w:spacing w:after="56"/>
              <w:rPr>
                <w:rFonts w:ascii="Arial" w:hAnsi="Arial" w:cs="Arial"/>
                <w:b/>
                <w:sz w:val="18"/>
                <w:szCs w:val="18"/>
              </w:rPr>
            </w:pPr>
            <w:r w:rsidRPr="00A12F15">
              <w:rPr>
                <w:rFonts w:ascii="Arial" w:hAnsi="Arial" w:cs="Arial"/>
                <w:b/>
                <w:sz w:val="18"/>
                <w:szCs w:val="18"/>
              </w:rPr>
              <w:t>Passed</w:t>
            </w:r>
          </w:p>
        </w:tc>
        <w:tc>
          <w:tcPr>
            <w:tcW w:w="709" w:type="dxa"/>
          </w:tcPr>
          <w:p w:rsidR="00430497" w:rsidRPr="00A12F15" w:rsidRDefault="00430497" w:rsidP="008362BC">
            <w:pPr>
              <w:tabs>
                <w:tab w:val="left" w:pos="-720"/>
                <w:tab w:val="left" w:pos="0"/>
                <w:tab w:val="left" w:pos="259"/>
                <w:tab w:val="left" w:pos="604"/>
                <w:tab w:val="left" w:pos="816"/>
                <w:tab w:val="left" w:pos="1440"/>
              </w:tabs>
              <w:suppressAutoHyphens/>
              <w:spacing w:after="56"/>
              <w:rPr>
                <w:rFonts w:ascii="Arial" w:hAnsi="Arial" w:cs="Arial"/>
                <w:b/>
                <w:sz w:val="18"/>
                <w:szCs w:val="18"/>
              </w:rPr>
            </w:pPr>
            <w:r w:rsidRPr="00A12F15">
              <w:rPr>
                <w:rFonts w:ascii="Arial" w:hAnsi="Arial" w:cs="Arial"/>
                <w:b/>
                <w:sz w:val="18"/>
                <w:szCs w:val="18"/>
              </w:rPr>
              <w:t>Failed</w:t>
            </w:r>
          </w:p>
        </w:tc>
        <w:tc>
          <w:tcPr>
            <w:tcW w:w="567" w:type="dxa"/>
          </w:tcPr>
          <w:p w:rsidR="00430497" w:rsidRPr="00A12F15" w:rsidDel="00DC255E" w:rsidRDefault="00430497" w:rsidP="008362BC">
            <w:pPr>
              <w:tabs>
                <w:tab w:val="left" w:pos="-720"/>
                <w:tab w:val="left" w:pos="0"/>
                <w:tab w:val="left" w:pos="259"/>
                <w:tab w:val="left" w:pos="604"/>
                <w:tab w:val="left" w:pos="816"/>
                <w:tab w:val="left" w:pos="1440"/>
              </w:tabs>
              <w:suppressAutoHyphens/>
              <w:spacing w:after="56"/>
              <w:rPr>
                <w:rFonts w:ascii="Arial" w:hAnsi="Arial" w:cs="Arial"/>
                <w:b/>
                <w:sz w:val="18"/>
                <w:szCs w:val="18"/>
              </w:rPr>
            </w:pPr>
            <w:ins w:id="3533" w:author="morayoa" w:date="2013-06-06T15:54:00Z">
              <w:r>
                <w:rPr>
                  <w:rFonts w:ascii="Arial" w:hAnsi="Arial" w:cs="Arial"/>
                  <w:b/>
                  <w:sz w:val="18"/>
                  <w:szCs w:val="18"/>
                </w:rPr>
                <w:t>N/A</w:t>
              </w:r>
            </w:ins>
          </w:p>
        </w:tc>
        <w:tc>
          <w:tcPr>
            <w:tcW w:w="1559" w:type="dxa"/>
          </w:tcPr>
          <w:p w:rsidR="00430497" w:rsidRPr="00A12F15" w:rsidRDefault="00430497" w:rsidP="008362BC">
            <w:pPr>
              <w:tabs>
                <w:tab w:val="left" w:pos="-720"/>
                <w:tab w:val="left" w:pos="0"/>
                <w:tab w:val="left" w:pos="259"/>
                <w:tab w:val="left" w:pos="604"/>
                <w:tab w:val="left" w:pos="816"/>
                <w:tab w:val="left" w:pos="1440"/>
              </w:tabs>
              <w:suppressAutoHyphens/>
              <w:spacing w:after="56"/>
              <w:rPr>
                <w:rFonts w:ascii="Arial" w:hAnsi="Arial" w:cs="Arial"/>
                <w:b/>
                <w:sz w:val="18"/>
                <w:szCs w:val="18"/>
              </w:rPr>
            </w:pPr>
            <w:ins w:id="3534" w:author="morayoa" w:date="2013-06-06T09:05:00Z">
              <w:r>
                <w:rPr>
                  <w:rFonts w:ascii="Arial" w:hAnsi="Arial" w:cs="Arial"/>
                  <w:b/>
                  <w:sz w:val="18"/>
                  <w:szCs w:val="18"/>
                </w:rPr>
                <w:t>Observations</w:t>
              </w:r>
            </w:ins>
            <w:fldSimple w:instr=" NOTEREF _Ref324497122 \f \h  \* MERGEFORMAT ">
              <w:ins w:id="3535" w:author="morayoa" w:date="2013-06-14T14:16:00Z">
                <w:r w:rsidR="00FC47BA" w:rsidRPr="00FC47BA">
                  <w:rPr>
                    <w:rStyle w:val="FootnoteReference"/>
                    <w:rFonts w:ascii="Arial" w:hAnsi="Arial" w:cs="Arial"/>
                    <w:sz w:val="18"/>
                    <w:szCs w:val="18"/>
                    <w:rPrChange w:id="3536" w:author="morayoa" w:date="2013-06-14T14:16:00Z">
                      <w:rPr/>
                    </w:rPrChange>
                  </w:rPr>
                  <w:t>3</w:t>
                </w:r>
              </w:ins>
              <w:del w:id="3537" w:author="morayoa" w:date="2013-06-05T13:45:00Z">
                <w:r w:rsidRPr="00FD5CAF" w:rsidDel="000A507D">
                  <w:rPr>
                    <w:rStyle w:val="FootnoteReference"/>
                    <w:rFonts w:ascii="Arial" w:hAnsi="Arial" w:cs="Arial"/>
                    <w:sz w:val="18"/>
                    <w:szCs w:val="18"/>
                  </w:rPr>
                  <w:delText>3</w:delText>
                </w:r>
              </w:del>
            </w:fldSimple>
          </w:p>
        </w:tc>
      </w:tr>
      <w:tr w:rsidR="00430497" w:rsidRPr="00A12F15" w:rsidTr="00430497">
        <w:tc>
          <w:tcPr>
            <w:tcW w:w="993" w:type="dxa"/>
            <w:tcBorders>
              <w:bottom w:val="nil"/>
            </w:tcBorders>
          </w:tcPr>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5.1.6.4</w:t>
            </w:r>
          </w:p>
        </w:tc>
        <w:tc>
          <w:tcPr>
            <w:tcW w:w="1134" w:type="dxa"/>
            <w:tcBorders>
              <w:bottom w:val="nil"/>
            </w:tcBorders>
          </w:tcPr>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Observe</w:t>
            </w:r>
          </w:p>
        </w:tc>
        <w:tc>
          <w:tcPr>
            <w:tcW w:w="6945" w:type="dxa"/>
            <w:gridSpan w:val="5"/>
          </w:tcPr>
          <w:p w:rsidR="00430497" w:rsidRPr="00A12F15" w:rsidRDefault="00430497" w:rsidP="003005AE">
            <w:pPr>
              <w:pStyle w:val="Default"/>
              <w:rPr>
                <w:rFonts w:ascii="Arial" w:hAnsi="Arial" w:cs="Arial"/>
                <w:color w:val="auto"/>
                <w:sz w:val="18"/>
                <w:szCs w:val="18"/>
              </w:rPr>
            </w:pPr>
            <w:r w:rsidRPr="00A12F15">
              <w:rPr>
                <w:rFonts w:ascii="Arial" w:hAnsi="Arial" w:cs="Arial"/>
                <w:bCs/>
                <w:color w:val="auto"/>
                <w:sz w:val="18"/>
                <w:szCs w:val="18"/>
              </w:rPr>
              <w:t xml:space="preserve">Summary of relevant metrological characteristics: </w:t>
            </w:r>
            <w:r w:rsidRPr="00A12F15">
              <w:rPr>
                <w:rFonts w:ascii="Arial" w:hAnsi="Arial" w:cs="Arial"/>
                <w:color w:val="auto"/>
                <w:sz w:val="18"/>
                <w:szCs w:val="18"/>
              </w:rPr>
              <w:t xml:space="preserve">The EUTs cover: </w:t>
            </w:r>
          </w:p>
        </w:tc>
      </w:tr>
      <w:tr w:rsidR="00430497" w:rsidRPr="00A12F15" w:rsidTr="00CB6071">
        <w:tc>
          <w:tcPr>
            <w:tcW w:w="993" w:type="dxa"/>
            <w:tcBorders>
              <w:top w:val="nil"/>
              <w:bottom w:val="nil"/>
            </w:tcBorders>
          </w:tcPr>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430497">
            <w:pPr>
              <w:pStyle w:val="Default"/>
              <w:numPr>
                <w:ilvl w:val="0"/>
                <w:numId w:val="48"/>
              </w:numPr>
              <w:ind w:left="342" w:hanging="342"/>
              <w:rPr>
                <w:rFonts w:ascii="Arial" w:hAnsi="Arial" w:cs="Arial"/>
                <w:color w:val="auto"/>
                <w:sz w:val="18"/>
                <w:szCs w:val="18"/>
              </w:rPr>
              <w:pPrChange w:id="3538" w:author="morayoa" w:date="2013-06-14T13:59:00Z">
                <w:pPr>
                  <w:pStyle w:val="Default"/>
                  <w:numPr>
                    <w:numId w:val="49"/>
                  </w:numPr>
                  <w:ind w:left="342" w:hanging="342"/>
                </w:pPr>
              </w:pPrChange>
            </w:pPr>
            <w:r w:rsidRPr="00A12F15">
              <w:rPr>
                <w:rFonts w:ascii="Arial" w:hAnsi="Arial" w:cs="Arial"/>
                <w:color w:val="auto"/>
                <w:sz w:val="18"/>
                <w:szCs w:val="18"/>
              </w:rPr>
              <w:t>lowest input signal</w:t>
            </w:r>
            <w:r w:rsidRPr="00A12F15">
              <w:rPr>
                <w:rFonts w:ascii="Arial" w:hAnsi="Arial" w:cs="Arial"/>
                <w:i/>
                <w:iCs/>
                <w:color w:val="auto"/>
                <w:sz w:val="18"/>
                <w:szCs w:val="18"/>
              </w:rPr>
              <w:t xml:space="preserve"> </w:t>
            </w:r>
            <w:r w:rsidRPr="00A12F15">
              <w:rPr>
                <w:rFonts w:ascii="Arial" w:hAnsi="Arial" w:cs="Arial"/>
                <w:color w:val="auto"/>
                <w:sz w:val="18"/>
                <w:szCs w:val="18"/>
              </w:rPr>
              <w:t xml:space="preserve">(when using analogue strain gauge load cells, see  </w:t>
            </w:r>
            <w:ins w:id="3539" w:author="morayoa" w:date="2013-06-10T11:32:00Z">
              <w:r w:rsidR="00B1236F" w:rsidRPr="00A12F15">
                <w:rPr>
                  <w:rFonts w:ascii="Arial" w:hAnsi="Arial" w:cs="Arial"/>
                  <w:color w:val="auto"/>
                  <w:sz w:val="18"/>
                  <w:szCs w:val="18"/>
                </w:rPr>
                <w:t>R50-2</w:t>
              </w:r>
              <w:r w:rsidR="00B1236F">
                <w:rPr>
                  <w:rFonts w:ascii="Arial" w:hAnsi="Arial" w:cs="Arial"/>
                  <w:color w:val="auto"/>
                  <w:sz w:val="18"/>
                  <w:szCs w:val="18"/>
                </w:rPr>
                <w:t xml:space="preserve">, </w:t>
              </w:r>
            </w:ins>
            <w:r w:rsidRPr="00A12F15">
              <w:rPr>
                <w:rFonts w:ascii="Arial" w:hAnsi="Arial" w:cs="Arial"/>
                <w:color w:val="auto"/>
                <w:sz w:val="18"/>
                <w:szCs w:val="18"/>
              </w:rPr>
              <w:t xml:space="preserve">5.1.6.5; </w:t>
            </w:r>
          </w:p>
        </w:tc>
        <w:tc>
          <w:tcPr>
            <w:tcW w:w="850" w:type="dxa"/>
          </w:tcPr>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709" w:type="dxa"/>
          </w:tcPr>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567" w:type="dxa"/>
          </w:tcPr>
          <w:p w:rsidR="00430497" w:rsidRPr="00A12F15" w:rsidRDefault="00430497" w:rsidP="008362B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tcPr>
          <w:p w:rsidR="00430497" w:rsidRPr="00A12F15" w:rsidRDefault="00430497" w:rsidP="008362B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430497" w:rsidRPr="00A12F15" w:rsidTr="00CB6071">
        <w:tc>
          <w:tcPr>
            <w:tcW w:w="993" w:type="dxa"/>
            <w:tcBorders>
              <w:top w:val="nil"/>
              <w:bottom w:val="nil"/>
            </w:tcBorders>
          </w:tcPr>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430497">
            <w:pPr>
              <w:pStyle w:val="Default"/>
              <w:numPr>
                <w:ilvl w:val="0"/>
                <w:numId w:val="48"/>
              </w:numPr>
              <w:ind w:left="342" w:hanging="342"/>
              <w:rPr>
                <w:rFonts w:ascii="Arial" w:hAnsi="Arial" w:cs="Arial"/>
                <w:color w:val="auto"/>
                <w:sz w:val="18"/>
                <w:szCs w:val="18"/>
              </w:rPr>
              <w:pPrChange w:id="3540" w:author="morayoa" w:date="2013-06-14T13:59:00Z">
                <w:pPr>
                  <w:pStyle w:val="Default"/>
                  <w:numPr>
                    <w:numId w:val="49"/>
                  </w:numPr>
                  <w:ind w:left="342" w:hanging="342"/>
                </w:pPr>
              </w:pPrChange>
            </w:pPr>
            <w:r w:rsidRPr="00A12F15">
              <w:rPr>
                <w:rFonts w:ascii="Arial" w:hAnsi="Arial" w:cs="Arial"/>
                <w:color w:val="auto"/>
                <w:sz w:val="18"/>
                <w:szCs w:val="18"/>
              </w:rPr>
              <w:t xml:space="preserve">all accuracy classes; </w:t>
            </w:r>
          </w:p>
        </w:tc>
        <w:tc>
          <w:tcPr>
            <w:tcW w:w="850" w:type="dxa"/>
          </w:tcPr>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709" w:type="dxa"/>
          </w:tcPr>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567" w:type="dxa"/>
          </w:tcPr>
          <w:p w:rsidR="00430497" w:rsidRPr="00A12F15" w:rsidRDefault="00430497" w:rsidP="008362B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tcPr>
          <w:p w:rsidR="00430497" w:rsidRPr="00A12F15" w:rsidRDefault="00430497" w:rsidP="008362B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430497" w:rsidRPr="00A12F15" w:rsidTr="00CB6071">
        <w:tc>
          <w:tcPr>
            <w:tcW w:w="993" w:type="dxa"/>
            <w:tcBorders>
              <w:top w:val="nil"/>
              <w:bottom w:val="nil"/>
            </w:tcBorders>
          </w:tcPr>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430497">
            <w:pPr>
              <w:pStyle w:val="Default"/>
              <w:numPr>
                <w:ilvl w:val="0"/>
                <w:numId w:val="48"/>
              </w:numPr>
              <w:ind w:left="342" w:hanging="342"/>
              <w:rPr>
                <w:rFonts w:ascii="Arial" w:hAnsi="Arial" w:cs="Arial"/>
                <w:color w:val="auto"/>
                <w:sz w:val="18"/>
                <w:szCs w:val="18"/>
              </w:rPr>
              <w:pPrChange w:id="3541" w:author="morayoa" w:date="2013-06-14T13:59:00Z">
                <w:pPr>
                  <w:pStyle w:val="Default"/>
                  <w:numPr>
                    <w:numId w:val="49"/>
                  </w:numPr>
                  <w:ind w:left="342" w:hanging="342"/>
                </w:pPr>
              </w:pPrChange>
            </w:pPr>
            <w:r w:rsidRPr="00A12F15">
              <w:rPr>
                <w:rFonts w:ascii="Arial" w:hAnsi="Arial" w:cs="Arial"/>
                <w:color w:val="auto"/>
                <w:sz w:val="18"/>
                <w:szCs w:val="18"/>
              </w:rPr>
              <w:t xml:space="preserve">all temperature ranges; </w:t>
            </w:r>
          </w:p>
        </w:tc>
        <w:tc>
          <w:tcPr>
            <w:tcW w:w="850" w:type="dxa"/>
          </w:tcPr>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709" w:type="dxa"/>
          </w:tcPr>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567" w:type="dxa"/>
          </w:tcPr>
          <w:p w:rsidR="00430497" w:rsidRPr="00A12F15" w:rsidRDefault="00430497" w:rsidP="008362B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tcPr>
          <w:p w:rsidR="00430497" w:rsidRPr="00A12F15" w:rsidRDefault="00430497" w:rsidP="008362B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430497" w:rsidRPr="00A12F15" w:rsidTr="00CB6071">
        <w:tc>
          <w:tcPr>
            <w:tcW w:w="993" w:type="dxa"/>
            <w:tcBorders>
              <w:top w:val="nil"/>
              <w:bottom w:val="nil"/>
            </w:tcBorders>
          </w:tcPr>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430497">
            <w:pPr>
              <w:pStyle w:val="Default"/>
              <w:numPr>
                <w:ilvl w:val="0"/>
                <w:numId w:val="48"/>
              </w:numPr>
              <w:ind w:left="342" w:hanging="342"/>
              <w:rPr>
                <w:rFonts w:ascii="Arial" w:hAnsi="Arial" w:cs="Arial"/>
                <w:color w:val="auto"/>
                <w:sz w:val="18"/>
                <w:szCs w:val="18"/>
              </w:rPr>
              <w:pPrChange w:id="3542" w:author="morayoa" w:date="2013-06-14T13:59:00Z">
                <w:pPr>
                  <w:pStyle w:val="Default"/>
                  <w:numPr>
                    <w:numId w:val="49"/>
                  </w:numPr>
                  <w:ind w:left="342" w:hanging="342"/>
                </w:pPr>
              </w:pPrChange>
            </w:pPr>
            <w:r w:rsidRPr="00A12F15">
              <w:rPr>
                <w:rFonts w:ascii="Arial" w:hAnsi="Arial" w:cs="Arial"/>
                <w:color w:val="auto"/>
                <w:sz w:val="18"/>
                <w:szCs w:val="18"/>
              </w:rPr>
              <w:t xml:space="preserve">single speed, variable or multiple speed belt </w:t>
            </w:r>
            <w:proofErr w:type="spellStart"/>
            <w:r w:rsidRPr="00A12F15">
              <w:rPr>
                <w:rFonts w:ascii="Arial" w:hAnsi="Arial" w:cs="Arial"/>
                <w:color w:val="auto"/>
                <w:sz w:val="18"/>
                <w:szCs w:val="18"/>
              </w:rPr>
              <w:t>weigher</w:t>
            </w:r>
            <w:proofErr w:type="spellEnd"/>
            <w:r w:rsidRPr="00A12F15">
              <w:rPr>
                <w:rFonts w:ascii="Arial" w:hAnsi="Arial" w:cs="Arial"/>
                <w:color w:val="auto"/>
                <w:sz w:val="18"/>
                <w:szCs w:val="18"/>
              </w:rPr>
              <w:t xml:space="preserve">; </w:t>
            </w:r>
          </w:p>
        </w:tc>
        <w:tc>
          <w:tcPr>
            <w:tcW w:w="850" w:type="dxa"/>
          </w:tcPr>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709" w:type="dxa"/>
          </w:tcPr>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567" w:type="dxa"/>
          </w:tcPr>
          <w:p w:rsidR="00430497" w:rsidRPr="00A12F15" w:rsidRDefault="00430497" w:rsidP="008362B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tcPr>
          <w:p w:rsidR="00430497" w:rsidRPr="00A12F15" w:rsidRDefault="00430497" w:rsidP="008362B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430497" w:rsidRPr="00A12F15" w:rsidTr="00CB6071">
        <w:tc>
          <w:tcPr>
            <w:tcW w:w="993" w:type="dxa"/>
            <w:tcBorders>
              <w:top w:val="nil"/>
              <w:bottom w:val="nil"/>
            </w:tcBorders>
          </w:tcPr>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430497">
            <w:pPr>
              <w:pStyle w:val="Default"/>
              <w:numPr>
                <w:ilvl w:val="0"/>
                <w:numId w:val="48"/>
              </w:numPr>
              <w:ind w:left="342" w:hanging="342"/>
              <w:rPr>
                <w:rFonts w:ascii="Arial" w:hAnsi="Arial" w:cs="Arial"/>
                <w:color w:val="auto"/>
                <w:sz w:val="18"/>
                <w:szCs w:val="18"/>
              </w:rPr>
              <w:pPrChange w:id="3543" w:author="morayoa" w:date="2013-06-14T13:59:00Z">
                <w:pPr>
                  <w:pStyle w:val="Default"/>
                  <w:numPr>
                    <w:numId w:val="49"/>
                  </w:numPr>
                  <w:ind w:left="342" w:hanging="342"/>
                </w:pPr>
              </w:pPrChange>
            </w:pPr>
            <w:r w:rsidRPr="00A12F15">
              <w:rPr>
                <w:rFonts w:ascii="Arial" w:hAnsi="Arial" w:cs="Arial"/>
                <w:color w:val="auto"/>
                <w:sz w:val="18"/>
                <w:szCs w:val="18"/>
              </w:rPr>
              <w:t xml:space="preserve">maximum size of load receptor, if significant; </w:t>
            </w:r>
          </w:p>
        </w:tc>
        <w:tc>
          <w:tcPr>
            <w:tcW w:w="850" w:type="dxa"/>
          </w:tcPr>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709" w:type="dxa"/>
          </w:tcPr>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567" w:type="dxa"/>
          </w:tcPr>
          <w:p w:rsidR="00430497" w:rsidRPr="00A12F15" w:rsidRDefault="00430497" w:rsidP="008362B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tcPr>
          <w:p w:rsidR="00430497" w:rsidRPr="00A12F15" w:rsidRDefault="00430497" w:rsidP="008362B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430497" w:rsidRPr="00A12F15" w:rsidTr="00CB6071">
        <w:tc>
          <w:tcPr>
            <w:tcW w:w="993" w:type="dxa"/>
            <w:tcBorders>
              <w:top w:val="nil"/>
              <w:bottom w:val="nil"/>
            </w:tcBorders>
          </w:tcPr>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430497">
            <w:pPr>
              <w:pStyle w:val="Default"/>
              <w:numPr>
                <w:ilvl w:val="0"/>
                <w:numId w:val="48"/>
              </w:numPr>
              <w:ind w:left="342" w:hanging="342"/>
              <w:rPr>
                <w:rFonts w:ascii="Arial" w:hAnsi="Arial" w:cs="Arial"/>
                <w:color w:val="auto"/>
                <w:sz w:val="18"/>
                <w:szCs w:val="18"/>
              </w:rPr>
              <w:pPrChange w:id="3544" w:author="morayoa" w:date="2013-06-14T13:59:00Z">
                <w:pPr>
                  <w:pStyle w:val="Default"/>
                  <w:numPr>
                    <w:numId w:val="49"/>
                  </w:numPr>
                  <w:ind w:left="342" w:hanging="342"/>
                </w:pPr>
              </w:pPrChange>
            </w:pPr>
            <w:r w:rsidRPr="00A12F15">
              <w:rPr>
                <w:rFonts w:ascii="Arial" w:hAnsi="Arial" w:cs="Arial"/>
                <w:color w:val="auto"/>
                <w:sz w:val="18"/>
                <w:szCs w:val="18"/>
              </w:rPr>
              <w:t>displacement transducer;</w:t>
            </w:r>
          </w:p>
        </w:tc>
        <w:tc>
          <w:tcPr>
            <w:tcW w:w="850" w:type="dxa"/>
          </w:tcPr>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709" w:type="dxa"/>
          </w:tcPr>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567" w:type="dxa"/>
          </w:tcPr>
          <w:p w:rsidR="00430497" w:rsidRPr="00A12F15" w:rsidRDefault="00430497" w:rsidP="008362B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tcPr>
          <w:p w:rsidR="00430497" w:rsidRPr="00A12F15" w:rsidRDefault="00430497" w:rsidP="008362B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430497" w:rsidRPr="00A12F15" w:rsidTr="00CB6071">
        <w:tc>
          <w:tcPr>
            <w:tcW w:w="993" w:type="dxa"/>
            <w:tcBorders>
              <w:top w:val="nil"/>
              <w:bottom w:val="nil"/>
            </w:tcBorders>
          </w:tcPr>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430497">
            <w:pPr>
              <w:pStyle w:val="Default"/>
              <w:numPr>
                <w:ilvl w:val="0"/>
                <w:numId w:val="48"/>
              </w:numPr>
              <w:ind w:left="342" w:hanging="342"/>
              <w:rPr>
                <w:rFonts w:ascii="Arial" w:hAnsi="Arial" w:cs="Arial"/>
                <w:color w:val="auto"/>
                <w:sz w:val="18"/>
                <w:szCs w:val="18"/>
              </w:rPr>
              <w:pPrChange w:id="3545" w:author="morayoa" w:date="2013-06-14T13:59:00Z">
                <w:pPr>
                  <w:pStyle w:val="Default"/>
                  <w:numPr>
                    <w:numId w:val="49"/>
                  </w:numPr>
                  <w:ind w:left="342" w:hanging="342"/>
                </w:pPr>
              </w:pPrChange>
            </w:pPr>
            <w:proofErr w:type="spellStart"/>
            <w:r w:rsidRPr="00A12F15">
              <w:rPr>
                <w:rFonts w:ascii="Arial" w:hAnsi="Arial" w:cs="Arial"/>
                <w:color w:val="auto"/>
                <w:sz w:val="18"/>
                <w:szCs w:val="18"/>
              </w:rPr>
              <w:t>metrologically</w:t>
            </w:r>
            <w:proofErr w:type="spellEnd"/>
            <w:r w:rsidRPr="00A12F15">
              <w:rPr>
                <w:rFonts w:ascii="Arial" w:hAnsi="Arial" w:cs="Arial"/>
                <w:color w:val="auto"/>
                <w:sz w:val="18"/>
                <w:szCs w:val="18"/>
              </w:rPr>
              <w:t xml:space="preserve"> relevant features (see 5.1.6.3) (R50-2); </w:t>
            </w:r>
          </w:p>
        </w:tc>
        <w:tc>
          <w:tcPr>
            <w:tcW w:w="850" w:type="dxa"/>
          </w:tcPr>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709" w:type="dxa"/>
          </w:tcPr>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567" w:type="dxa"/>
          </w:tcPr>
          <w:p w:rsidR="00430497" w:rsidRPr="00A12F15" w:rsidRDefault="00430497" w:rsidP="008362B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tcPr>
          <w:p w:rsidR="00430497" w:rsidRPr="00A12F15" w:rsidRDefault="00430497" w:rsidP="008362B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430497" w:rsidRPr="00A12F15" w:rsidTr="00CB6071">
        <w:tc>
          <w:tcPr>
            <w:tcW w:w="993" w:type="dxa"/>
            <w:tcBorders>
              <w:top w:val="nil"/>
              <w:bottom w:val="nil"/>
            </w:tcBorders>
          </w:tcPr>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430497">
            <w:pPr>
              <w:pStyle w:val="Default"/>
              <w:numPr>
                <w:ilvl w:val="0"/>
                <w:numId w:val="48"/>
              </w:numPr>
              <w:ind w:left="342" w:hanging="342"/>
              <w:rPr>
                <w:rFonts w:ascii="Arial" w:hAnsi="Arial" w:cs="Arial"/>
                <w:color w:val="auto"/>
                <w:sz w:val="18"/>
                <w:szCs w:val="18"/>
              </w:rPr>
              <w:pPrChange w:id="3546" w:author="morayoa" w:date="2013-06-14T13:59:00Z">
                <w:pPr>
                  <w:pStyle w:val="Default"/>
                  <w:numPr>
                    <w:numId w:val="49"/>
                  </w:numPr>
                  <w:ind w:left="342" w:hanging="342"/>
                </w:pPr>
              </w:pPrChange>
            </w:pPr>
            <w:r w:rsidRPr="00A12F15">
              <w:rPr>
                <w:rFonts w:ascii="Arial" w:hAnsi="Arial" w:cs="Arial"/>
                <w:color w:val="auto"/>
                <w:sz w:val="18"/>
                <w:szCs w:val="18"/>
              </w:rPr>
              <w:t>all possible instrument functions;</w:t>
            </w:r>
          </w:p>
        </w:tc>
        <w:tc>
          <w:tcPr>
            <w:tcW w:w="850" w:type="dxa"/>
          </w:tcPr>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709" w:type="dxa"/>
          </w:tcPr>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567" w:type="dxa"/>
          </w:tcPr>
          <w:p w:rsidR="00430497" w:rsidRPr="00A12F15" w:rsidRDefault="00430497" w:rsidP="008362B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tcPr>
          <w:p w:rsidR="00430497" w:rsidRPr="00A12F15" w:rsidRDefault="00430497" w:rsidP="008362B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430497" w:rsidRPr="00A12F15" w:rsidTr="00CB6071">
        <w:tc>
          <w:tcPr>
            <w:tcW w:w="993" w:type="dxa"/>
            <w:tcBorders>
              <w:top w:val="nil"/>
              <w:bottom w:val="nil"/>
            </w:tcBorders>
          </w:tcPr>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430497">
            <w:pPr>
              <w:pStyle w:val="Default"/>
              <w:numPr>
                <w:ilvl w:val="0"/>
                <w:numId w:val="48"/>
              </w:numPr>
              <w:ind w:left="342" w:hanging="342"/>
              <w:rPr>
                <w:rFonts w:ascii="Arial" w:hAnsi="Arial" w:cs="Arial"/>
                <w:color w:val="auto"/>
                <w:sz w:val="18"/>
                <w:szCs w:val="18"/>
              </w:rPr>
              <w:pPrChange w:id="3547" w:author="morayoa" w:date="2013-06-14T13:59:00Z">
                <w:pPr>
                  <w:pStyle w:val="Default"/>
                  <w:numPr>
                    <w:numId w:val="49"/>
                  </w:numPr>
                  <w:ind w:left="342" w:hanging="342"/>
                </w:pPr>
              </w:pPrChange>
            </w:pPr>
            <w:r w:rsidRPr="00A12F15">
              <w:rPr>
                <w:rFonts w:ascii="Arial" w:hAnsi="Arial" w:cs="Arial"/>
                <w:color w:val="auto"/>
                <w:sz w:val="18"/>
                <w:szCs w:val="18"/>
              </w:rPr>
              <w:t xml:space="preserve">different types of load receptors, if connectable to the indicator; and </w:t>
            </w:r>
          </w:p>
          <w:p w:rsidR="00000000" w:rsidRDefault="00430497">
            <w:pPr>
              <w:numPr>
                <w:ilvl w:val="0"/>
                <w:numId w:val="48"/>
              </w:numPr>
              <w:ind w:left="342" w:hanging="342"/>
              <w:rPr>
                <w:rFonts w:ascii="Arial" w:hAnsi="Arial" w:cs="Arial"/>
                <w:sz w:val="18"/>
                <w:szCs w:val="18"/>
              </w:rPr>
              <w:pPrChange w:id="3548" w:author="morayoa" w:date="2013-06-14T13:59:00Z">
                <w:pPr>
                  <w:numPr>
                    <w:numId w:val="49"/>
                  </w:numPr>
                  <w:ind w:left="342" w:hanging="342"/>
                </w:pPr>
              </w:pPrChange>
            </w:pPr>
            <w:proofErr w:type="gramStart"/>
            <w:r w:rsidRPr="00A12F15">
              <w:rPr>
                <w:rFonts w:ascii="Arial" w:hAnsi="Arial" w:cs="Arial"/>
                <w:sz w:val="18"/>
                <w:szCs w:val="18"/>
              </w:rPr>
              <w:t>different</w:t>
            </w:r>
            <w:proofErr w:type="gramEnd"/>
            <w:r w:rsidRPr="00A12F15">
              <w:rPr>
                <w:rFonts w:ascii="Arial" w:hAnsi="Arial" w:cs="Arial"/>
                <w:sz w:val="18"/>
                <w:szCs w:val="18"/>
              </w:rPr>
              <w:t xml:space="preserve"> types of belt conveyors.</w:t>
            </w:r>
          </w:p>
        </w:tc>
        <w:tc>
          <w:tcPr>
            <w:tcW w:w="850" w:type="dxa"/>
          </w:tcPr>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709" w:type="dxa"/>
          </w:tcPr>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567" w:type="dxa"/>
          </w:tcPr>
          <w:p w:rsidR="00430497" w:rsidRPr="00A12F15" w:rsidRDefault="00430497" w:rsidP="008362B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tcPr>
          <w:p w:rsidR="00430497" w:rsidRPr="00A12F15" w:rsidRDefault="00430497" w:rsidP="008362B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430497" w:rsidRPr="00A12F15" w:rsidTr="00CB6071">
        <w:tc>
          <w:tcPr>
            <w:tcW w:w="993" w:type="dxa"/>
            <w:tcBorders>
              <w:top w:val="nil"/>
              <w:bottom w:val="nil"/>
            </w:tcBorders>
          </w:tcPr>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430497">
            <w:pPr>
              <w:pStyle w:val="Default"/>
              <w:numPr>
                <w:ilvl w:val="0"/>
                <w:numId w:val="48"/>
              </w:numPr>
              <w:ind w:left="342" w:hanging="342"/>
              <w:rPr>
                <w:rFonts w:ascii="Arial" w:hAnsi="Arial" w:cs="Arial"/>
                <w:color w:val="auto"/>
                <w:sz w:val="18"/>
                <w:szCs w:val="18"/>
              </w:rPr>
              <w:pPrChange w:id="3549" w:author="morayoa" w:date="2013-06-14T13:59:00Z">
                <w:pPr>
                  <w:pStyle w:val="Default"/>
                  <w:numPr>
                    <w:numId w:val="49"/>
                  </w:numPr>
                  <w:ind w:left="342" w:hanging="342"/>
                </w:pPr>
              </w:pPrChange>
            </w:pPr>
            <w:r w:rsidRPr="00A12F15">
              <w:rPr>
                <w:rFonts w:ascii="Arial" w:hAnsi="Arial" w:cs="Arial"/>
                <w:color w:val="auto"/>
                <w:sz w:val="18"/>
                <w:szCs w:val="18"/>
              </w:rPr>
              <w:t xml:space="preserve">all possible indications; </w:t>
            </w:r>
          </w:p>
        </w:tc>
        <w:tc>
          <w:tcPr>
            <w:tcW w:w="850" w:type="dxa"/>
          </w:tcPr>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709" w:type="dxa"/>
          </w:tcPr>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567" w:type="dxa"/>
          </w:tcPr>
          <w:p w:rsidR="00430497" w:rsidRPr="00A12F15" w:rsidRDefault="00430497" w:rsidP="008362B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tcPr>
          <w:p w:rsidR="00430497" w:rsidRPr="00A12F15" w:rsidRDefault="00430497" w:rsidP="008362B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430497" w:rsidRPr="00A12F15" w:rsidTr="003F2A7A">
        <w:tc>
          <w:tcPr>
            <w:tcW w:w="993" w:type="dxa"/>
            <w:tcBorders>
              <w:top w:val="nil"/>
              <w:bottom w:val="nil"/>
            </w:tcBorders>
          </w:tcPr>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430497">
            <w:pPr>
              <w:pStyle w:val="Default"/>
              <w:numPr>
                <w:ilvl w:val="0"/>
                <w:numId w:val="48"/>
              </w:numPr>
              <w:ind w:left="342" w:hanging="342"/>
              <w:rPr>
                <w:rFonts w:ascii="Arial" w:hAnsi="Arial" w:cs="Arial"/>
                <w:color w:val="auto"/>
                <w:sz w:val="18"/>
                <w:szCs w:val="18"/>
              </w:rPr>
              <w:pPrChange w:id="3550" w:author="morayoa" w:date="2013-06-14T13:59:00Z">
                <w:pPr>
                  <w:pStyle w:val="Default"/>
                  <w:numPr>
                    <w:numId w:val="49"/>
                  </w:numPr>
                  <w:ind w:left="342" w:hanging="342"/>
                </w:pPr>
              </w:pPrChange>
            </w:pPr>
            <w:r w:rsidRPr="00A12F15">
              <w:rPr>
                <w:rFonts w:ascii="Arial" w:hAnsi="Arial" w:cs="Arial"/>
                <w:color w:val="auto"/>
                <w:sz w:val="18"/>
                <w:szCs w:val="18"/>
              </w:rPr>
              <w:t xml:space="preserve">all possible implemented digital devices; </w:t>
            </w:r>
          </w:p>
        </w:tc>
        <w:tc>
          <w:tcPr>
            <w:tcW w:w="850" w:type="dxa"/>
          </w:tcPr>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709" w:type="dxa"/>
          </w:tcPr>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567" w:type="dxa"/>
          </w:tcPr>
          <w:p w:rsidR="00430497" w:rsidRPr="00A12F15" w:rsidRDefault="00430497" w:rsidP="008362B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tcPr>
          <w:p w:rsidR="00430497" w:rsidRPr="00A12F15" w:rsidRDefault="00430497" w:rsidP="008362B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430497" w:rsidRPr="00A12F15" w:rsidTr="003F2A7A">
        <w:tc>
          <w:tcPr>
            <w:tcW w:w="993" w:type="dxa"/>
            <w:tcBorders>
              <w:top w:val="nil"/>
              <w:bottom w:val="nil"/>
            </w:tcBorders>
          </w:tcPr>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single" w:sz="4" w:space="0" w:color="auto"/>
            </w:tcBorders>
          </w:tcPr>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Borders>
              <w:bottom w:val="single" w:sz="4" w:space="0" w:color="auto"/>
            </w:tcBorders>
          </w:tcPr>
          <w:p w:rsidR="00000000" w:rsidRDefault="00430497">
            <w:pPr>
              <w:pStyle w:val="Default"/>
              <w:numPr>
                <w:ilvl w:val="0"/>
                <w:numId w:val="48"/>
              </w:numPr>
              <w:ind w:left="342" w:hanging="342"/>
              <w:rPr>
                <w:rFonts w:ascii="Arial" w:hAnsi="Arial" w:cs="Arial"/>
                <w:color w:val="auto"/>
                <w:sz w:val="18"/>
                <w:szCs w:val="18"/>
              </w:rPr>
              <w:pPrChange w:id="3551" w:author="morayoa" w:date="2013-06-14T13:59:00Z">
                <w:pPr>
                  <w:pStyle w:val="Default"/>
                  <w:numPr>
                    <w:numId w:val="49"/>
                  </w:numPr>
                  <w:ind w:left="342" w:hanging="342"/>
                </w:pPr>
              </w:pPrChange>
            </w:pPr>
            <w:r w:rsidRPr="00A12F15">
              <w:rPr>
                <w:rFonts w:ascii="Arial" w:hAnsi="Arial" w:cs="Arial"/>
                <w:color w:val="auto"/>
                <w:sz w:val="18"/>
                <w:szCs w:val="18"/>
              </w:rPr>
              <w:t>all possible interfaces;</w:t>
            </w:r>
          </w:p>
        </w:tc>
        <w:tc>
          <w:tcPr>
            <w:tcW w:w="850" w:type="dxa"/>
            <w:tcBorders>
              <w:bottom w:val="single" w:sz="4" w:space="0" w:color="auto"/>
            </w:tcBorders>
          </w:tcPr>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709" w:type="dxa"/>
            <w:tcBorders>
              <w:bottom w:val="single" w:sz="4" w:space="0" w:color="auto"/>
            </w:tcBorders>
          </w:tcPr>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567" w:type="dxa"/>
            <w:tcBorders>
              <w:bottom w:val="single" w:sz="4" w:space="0" w:color="auto"/>
            </w:tcBorders>
          </w:tcPr>
          <w:p w:rsidR="00430497" w:rsidRPr="00A12F15" w:rsidRDefault="00430497" w:rsidP="008362B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tcBorders>
              <w:bottom w:val="single" w:sz="4" w:space="0" w:color="auto"/>
            </w:tcBorders>
          </w:tcPr>
          <w:p w:rsidR="00430497" w:rsidRPr="00A12F15" w:rsidRDefault="00430497" w:rsidP="008362B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430497" w:rsidRPr="00A12F15" w:rsidTr="003F2A7A">
        <w:tc>
          <w:tcPr>
            <w:tcW w:w="993" w:type="dxa"/>
            <w:tcBorders>
              <w:top w:val="nil"/>
              <w:bottom w:val="nil"/>
            </w:tcBorders>
          </w:tcPr>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single" w:sz="4" w:space="0" w:color="auto"/>
              <w:bottom w:val="nil"/>
            </w:tcBorders>
          </w:tcPr>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Borders>
              <w:top w:val="single" w:sz="4" w:space="0" w:color="auto"/>
            </w:tcBorders>
          </w:tcPr>
          <w:p w:rsidR="00000000" w:rsidRDefault="00430497">
            <w:pPr>
              <w:pStyle w:val="Default"/>
              <w:numPr>
                <w:ilvl w:val="0"/>
                <w:numId w:val="48"/>
              </w:numPr>
              <w:ind w:left="342" w:hanging="342"/>
              <w:rPr>
                <w:rFonts w:ascii="Arial" w:hAnsi="Arial" w:cs="Arial"/>
                <w:color w:val="auto"/>
                <w:sz w:val="18"/>
                <w:szCs w:val="18"/>
              </w:rPr>
              <w:pPrChange w:id="3552" w:author="morayoa" w:date="2013-06-14T13:59:00Z">
                <w:pPr>
                  <w:pStyle w:val="Default"/>
                  <w:numPr>
                    <w:numId w:val="49"/>
                  </w:numPr>
                  <w:ind w:left="342" w:hanging="342"/>
                </w:pPr>
              </w:pPrChange>
            </w:pPr>
            <w:r w:rsidRPr="00A12F15">
              <w:rPr>
                <w:rFonts w:ascii="Arial" w:hAnsi="Arial" w:cs="Arial"/>
                <w:color w:val="auto"/>
                <w:sz w:val="18"/>
                <w:szCs w:val="18"/>
              </w:rPr>
              <w:t>weigh idlers;</w:t>
            </w:r>
          </w:p>
        </w:tc>
        <w:tc>
          <w:tcPr>
            <w:tcW w:w="850" w:type="dxa"/>
            <w:tcBorders>
              <w:top w:val="single" w:sz="4" w:space="0" w:color="auto"/>
            </w:tcBorders>
          </w:tcPr>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709" w:type="dxa"/>
            <w:tcBorders>
              <w:top w:val="single" w:sz="4" w:space="0" w:color="auto"/>
            </w:tcBorders>
          </w:tcPr>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567" w:type="dxa"/>
            <w:tcBorders>
              <w:top w:val="single" w:sz="4" w:space="0" w:color="auto"/>
            </w:tcBorders>
          </w:tcPr>
          <w:p w:rsidR="00430497" w:rsidRPr="00A12F15" w:rsidRDefault="00430497" w:rsidP="008362B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tcBorders>
              <w:top w:val="single" w:sz="4" w:space="0" w:color="auto"/>
            </w:tcBorders>
          </w:tcPr>
          <w:p w:rsidR="00430497" w:rsidRPr="00A12F15" w:rsidRDefault="00430497" w:rsidP="008362B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430497" w:rsidRPr="00A12F15" w:rsidTr="003F2A7A">
        <w:tc>
          <w:tcPr>
            <w:tcW w:w="993" w:type="dxa"/>
            <w:tcBorders>
              <w:top w:val="nil"/>
              <w:bottom w:val="nil"/>
            </w:tcBorders>
          </w:tcPr>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5.1.6.5</w:t>
            </w:r>
          </w:p>
        </w:tc>
        <w:tc>
          <w:tcPr>
            <w:tcW w:w="1134" w:type="dxa"/>
            <w:tcBorders>
              <w:top w:val="nil"/>
              <w:bottom w:val="nil"/>
            </w:tcBorders>
          </w:tcPr>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Observe</w:t>
            </w:r>
          </w:p>
        </w:tc>
        <w:tc>
          <w:tcPr>
            <w:tcW w:w="6945" w:type="dxa"/>
            <w:gridSpan w:val="5"/>
          </w:tcPr>
          <w:p w:rsidR="00430497" w:rsidRPr="00B1236F" w:rsidRDefault="00B1236F" w:rsidP="008362BC">
            <w:pPr>
              <w:tabs>
                <w:tab w:val="left" w:pos="-720"/>
                <w:tab w:val="left" w:pos="0"/>
                <w:tab w:val="left" w:pos="259"/>
                <w:tab w:val="left" w:pos="604"/>
                <w:tab w:val="left" w:pos="816"/>
                <w:tab w:val="left" w:pos="1440"/>
              </w:tabs>
              <w:suppressAutoHyphens/>
              <w:spacing w:after="56"/>
              <w:rPr>
                <w:rFonts w:ascii="Arial" w:hAnsi="Arial" w:cs="Arial"/>
                <w:sz w:val="20"/>
              </w:rPr>
            </w:pPr>
            <w:ins w:id="3553" w:author="morayoa" w:date="2013-06-10T11:38:00Z">
              <w:r w:rsidRPr="00B1236F">
                <w:rPr>
                  <w:rFonts w:ascii="Arial" w:hAnsi="Arial" w:cs="Arial"/>
                  <w:sz w:val="20"/>
                </w:rPr>
                <w:t>Minimum input voltage of electronics for maximum capacity</w:t>
              </w:r>
            </w:ins>
          </w:p>
        </w:tc>
      </w:tr>
      <w:tr w:rsidR="00430497" w:rsidRPr="00A12F15" w:rsidTr="00CB6071">
        <w:tc>
          <w:tcPr>
            <w:tcW w:w="993" w:type="dxa"/>
            <w:tcBorders>
              <w:top w:val="nil"/>
              <w:bottom w:val="nil"/>
            </w:tcBorders>
          </w:tcPr>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430497">
            <w:pPr>
              <w:numPr>
                <w:ilvl w:val="0"/>
                <w:numId w:val="51"/>
              </w:numPr>
              <w:suppressAutoHyphens/>
              <w:ind w:left="342" w:hanging="342"/>
              <w:rPr>
                <w:rFonts w:ascii="Arial" w:hAnsi="Arial" w:cs="Arial"/>
                <w:sz w:val="18"/>
                <w:szCs w:val="18"/>
              </w:rPr>
              <w:pPrChange w:id="3554" w:author="morayoa" w:date="2013-06-14T13:59:00Z">
                <w:pPr>
                  <w:numPr>
                    <w:numId w:val="52"/>
                  </w:numPr>
                  <w:suppressAutoHyphens/>
                  <w:ind w:left="342" w:hanging="342"/>
                </w:pPr>
              </w:pPrChange>
            </w:pPr>
            <w:r w:rsidRPr="000C1EB2">
              <w:rPr>
                <w:rFonts w:ascii="Arial" w:hAnsi="Arial" w:cs="Arial"/>
                <w:sz w:val="18"/>
                <w:szCs w:val="18"/>
              </w:rPr>
              <w:t>An analogue data processing device or indicator intended for analogue load cell(s) is tested at a minimum input voltage signal - specified by the manufacturer - for a load equal to maximum capacity.</w:t>
            </w:r>
          </w:p>
        </w:tc>
        <w:tc>
          <w:tcPr>
            <w:tcW w:w="850" w:type="dxa"/>
          </w:tcPr>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709" w:type="dxa"/>
          </w:tcPr>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567" w:type="dxa"/>
          </w:tcPr>
          <w:p w:rsidR="00430497" w:rsidRPr="00A12F15" w:rsidRDefault="00430497" w:rsidP="008362B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tcPr>
          <w:p w:rsidR="00430497" w:rsidRPr="00A12F15" w:rsidRDefault="00430497" w:rsidP="008362B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430497" w:rsidRPr="00A12F15" w:rsidTr="001E3CB4">
        <w:tc>
          <w:tcPr>
            <w:tcW w:w="993" w:type="dxa"/>
            <w:tcBorders>
              <w:top w:val="nil"/>
              <w:bottom w:val="nil"/>
            </w:tcBorders>
          </w:tcPr>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430497">
            <w:pPr>
              <w:numPr>
                <w:ilvl w:val="0"/>
                <w:numId w:val="51"/>
              </w:numPr>
              <w:suppressAutoHyphens/>
              <w:ind w:left="342" w:hanging="342"/>
              <w:rPr>
                <w:rFonts w:ascii="Arial" w:hAnsi="Arial" w:cs="Arial"/>
                <w:sz w:val="18"/>
                <w:szCs w:val="18"/>
              </w:rPr>
              <w:pPrChange w:id="3555" w:author="morayoa" w:date="2013-06-14T13:59:00Z">
                <w:pPr>
                  <w:numPr>
                    <w:numId w:val="52"/>
                  </w:numPr>
                  <w:suppressAutoHyphens/>
                  <w:ind w:left="342" w:hanging="342"/>
                </w:pPr>
              </w:pPrChange>
            </w:pPr>
            <w:r w:rsidRPr="000C1EB2">
              <w:rPr>
                <w:rFonts w:ascii="Arial" w:hAnsi="Arial" w:cs="Arial"/>
                <w:sz w:val="18"/>
                <w:szCs w:val="18"/>
              </w:rPr>
              <w:t xml:space="preserve">A complete </w:t>
            </w:r>
            <w:del w:id="3556" w:author="morayoa" w:date="2013-06-11T12:06:00Z">
              <w:r w:rsidRPr="000C1EB2" w:rsidDel="009E78CE">
                <w:rPr>
                  <w:rFonts w:ascii="Arial" w:hAnsi="Arial" w:cs="Arial"/>
                  <w:sz w:val="18"/>
                  <w:szCs w:val="18"/>
                </w:rPr>
                <w:delText>belt weigher</w:delText>
              </w:r>
            </w:del>
            <w:ins w:id="3557" w:author="morayoa" w:date="2013-06-11T12:06:00Z">
              <w:r w:rsidR="009E78CE">
                <w:rPr>
                  <w:rFonts w:ascii="Arial" w:hAnsi="Arial" w:cs="Arial"/>
                  <w:sz w:val="18"/>
                  <w:szCs w:val="18"/>
                </w:rPr>
                <w:t>instrument</w:t>
              </w:r>
            </w:ins>
            <w:r w:rsidRPr="000C1EB2">
              <w:rPr>
                <w:rFonts w:ascii="Arial" w:hAnsi="Arial" w:cs="Arial"/>
                <w:sz w:val="18"/>
                <w:szCs w:val="18"/>
              </w:rPr>
              <w:t xml:space="preserve"> shall not be configured in such a way that its input voltage signal for a load equal to maximum capacity is below the value used at type testing.</w:t>
            </w:r>
          </w:p>
        </w:tc>
        <w:tc>
          <w:tcPr>
            <w:tcW w:w="850" w:type="dxa"/>
          </w:tcPr>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709" w:type="dxa"/>
          </w:tcPr>
          <w:p w:rsidR="00430497" w:rsidRPr="00A12F15" w:rsidRDefault="00430497"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567" w:type="dxa"/>
          </w:tcPr>
          <w:p w:rsidR="00430497" w:rsidRPr="00A12F15" w:rsidRDefault="00430497" w:rsidP="008362B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tcPr>
          <w:p w:rsidR="00430497" w:rsidRPr="00A12F15" w:rsidRDefault="00430497" w:rsidP="008362B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1E3CB4" w:rsidRPr="00A12F15" w:rsidTr="00D449D5">
        <w:tc>
          <w:tcPr>
            <w:tcW w:w="993" w:type="dxa"/>
            <w:tcBorders>
              <w:top w:val="nil"/>
              <w:bottom w:val="nil"/>
            </w:tcBorders>
          </w:tcPr>
          <w:p w:rsidR="001E3CB4" w:rsidRPr="00A12F15" w:rsidRDefault="001E3CB4"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1E3CB4" w:rsidRPr="00A12F15" w:rsidRDefault="001E3CB4"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6945" w:type="dxa"/>
            <w:gridSpan w:val="5"/>
          </w:tcPr>
          <w:p w:rsidR="001E3CB4" w:rsidRPr="001E3CB4" w:rsidRDefault="001E3CB4" w:rsidP="001E3CB4">
            <w:pPr>
              <w:pStyle w:val="Default"/>
              <w:tabs>
                <w:tab w:val="left" w:pos="993"/>
              </w:tabs>
              <w:rPr>
                <w:szCs w:val="20"/>
              </w:rPr>
            </w:pPr>
            <w:r w:rsidRPr="001E3CB4">
              <w:rPr>
                <w:rFonts w:ascii="Arial" w:hAnsi="Arial" w:cs="Arial"/>
                <w:color w:val="auto"/>
                <w:sz w:val="20"/>
                <w:szCs w:val="20"/>
              </w:rPr>
              <w:t>Requirement to the minimum scale interval (</w:t>
            </w:r>
            <w:proofErr w:type="spellStart"/>
            <w:r w:rsidRPr="001E3CB4">
              <w:rPr>
                <w:rFonts w:ascii="Arial" w:hAnsi="Arial" w:cs="Arial"/>
                <w:color w:val="auto"/>
                <w:sz w:val="20"/>
                <w:szCs w:val="20"/>
              </w:rPr>
              <w:t>v</w:t>
            </w:r>
            <w:r w:rsidRPr="001E3CB4">
              <w:rPr>
                <w:rFonts w:ascii="Arial" w:hAnsi="Arial" w:cs="Arial"/>
                <w:color w:val="auto"/>
                <w:sz w:val="20"/>
                <w:szCs w:val="20"/>
                <w:vertAlign w:val="subscript"/>
              </w:rPr>
              <w:t>min</w:t>
            </w:r>
            <w:proofErr w:type="spellEnd"/>
            <w:r w:rsidRPr="001E3CB4">
              <w:rPr>
                <w:rFonts w:ascii="Arial" w:hAnsi="Arial" w:cs="Arial"/>
                <w:color w:val="auto"/>
                <w:sz w:val="20"/>
                <w:szCs w:val="20"/>
              </w:rPr>
              <w:t>) of the used load cell(s).</w:t>
            </w:r>
          </w:p>
        </w:tc>
      </w:tr>
      <w:tr w:rsidR="001E3CB4" w:rsidRPr="00A12F15" w:rsidTr="005C5B34">
        <w:trPr>
          <w:ins w:id="3558" w:author="morayoa" w:date="2013-06-10T11:40:00Z"/>
        </w:trPr>
        <w:tc>
          <w:tcPr>
            <w:tcW w:w="993" w:type="dxa"/>
            <w:tcBorders>
              <w:top w:val="nil"/>
              <w:bottom w:val="nil"/>
            </w:tcBorders>
          </w:tcPr>
          <w:p w:rsidR="001E3CB4" w:rsidRPr="00A12F15" w:rsidRDefault="00984FC0" w:rsidP="008362BC">
            <w:pPr>
              <w:tabs>
                <w:tab w:val="left" w:pos="-720"/>
                <w:tab w:val="left" w:pos="0"/>
                <w:tab w:val="left" w:pos="259"/>
                <w:tab w:val="left" w:pos="604"/>
                <w:tab w:val="left" w:pos="816"/>
                <w:tab w:val="left" w:pos="1440"/>
              </w:tabs>
              <w:suppressAutoHyphens/>
              <w:spacing w:after="56"/>
              <w:jc w:val="center"/>
              <w:rPr>
                <w:ins w:id="3559" w:author="morayoa" w:date="2013-06-10T11:40:00Z"/>
                <w:rFonts w:ascii="Arial" w:hAnsi="Arial" w:cs="Arial"/>
                <w:sz w:val="18"/>
                <w:szCs w:val="18"/>
              </w:rPr>
            </w:pPr>
            <w:ins w:id="3560" w:author="morayoa" w:date="2013-06-10T11:43:00Z">
              <w:r>
                <w:rPr>
                  <w:rFonts w:ascii="Arial" w:hAnsi="Arial" w:cs="Arial"/>
                  <w:sz w:val="18"/>
                  <w:szCs w:val="18"/>
                </w:rPr>
                <w:t>5.1.6.6</w:t>
              </w:r>
            </w:ins>
          </w:p>
        </w:tc>
        <w:tc>
          <w:tcPr>
            <w:tcW w:w="1134" w:type="dxa"/>
            <w:tcBorders>
              <w:top w:val="nil"/>
              <w:bottom w:val="nil"/>
            </w:tcBorders>
          </w:tcPr>
          <w:p w:rsidR="001E3CB4" w:rsidRPr="00A12F15" w:rsidRDefault="001E3CB4" w:rsidP="008362BC">
            <w:pPr>
              <w:tabs>
                <w:tab w:val="left" w:pos="-720"/>
                <w:tab w:val="left" w:pos="0"/>
                <w:tab w:val="left" w:pos="259"/>
                <w:tab w:val="left" w:pos="604"/>
                <w:tab w:val="left" w:pos="816"/>
                <w:tab w:val="left" w:pos="1440"/>
              </w:tabs>
              <w:suppressAutoHyphens/>
              <w:spacing w:after="56"/>
              <w:jc w:val="center"/>
              <w:rPr>
                <w:ins w:id="3561" w:author="morayoa" w:date="2013-06-10T11:40:00Z"/>
                <w:rFonts w:ascii="Arial" w:hAnsi="Arial" w:cs="Arial"/>
                <w:sz w:val="18"/>
                <w:szCs w:val="18"/>
              </w:rPr>
            </w:pPr>
          </w:p>
        </w:tc>
        <w:tc>
          <w:tcPr>
            <w:tcW w:w="3260" w:type="dxa"/>
          </w:tcPr>
          <w:p w:rsidR="001E3CB4" w:rsidRPr="00984FC0" w:rsidRDefault="001E3CB4" w:rsidP="001E3CB4">
            <w:pPr>
              <w:suppressAutoHyphens/>
              <w:rPr>
                <w:ins w:id="3562" w:author="morayoa" w:date="2013-06-10T11:40:00Z"/>
                <w:rFonts w:ascii="Arial" w:hAnsi="Arial" w:cs="Arial"/>
                <w:sz w:val="20"/>
              </w:rPr>
            </w:pPr>
            <w:ins w:id="3563" w:author="morayoa" w:date="2013-06-10T11:41:00Z">
              <w:r w:rsidRPr="00984FC0">
                <w:rPr>
                  <w:rFonts w:ascii="Arial" w:hAnsi="Arial" w:cs="Arial"/>
                  <w:sz w:val="20"/>
                </w:rPr>
                <w:t>When analogue strain gauge load cells are used then the minimum scale interval (</w:t>
              </w:r>
              <w:proofErr w:type="spellStart"/>
              <w:r w:rsidRPr="00984FC0">
                <w:rPr>
                  <w:rFonts w:ascii="Arial" w:hAnsi="Arial" w:cs="Arial"/>
                  <w:sz w:val="20"/>
                </w:rPr>
                <w:t>v</w:t>
              </w:r>
              <w:r w:rsidRPr="00984FC0">
                <w:rPr>
                  <w:rFonts w:ascii="Arial" w:hAnsi="Arial" w:cs="Arial"/>
                  <w:sz w:val="20"/>
                  <w:vertAlign w:val="subscript"/>
                </w:rPr>
                <w:t>min</w:t>
              </w:r>
              <w:proofErr w:type="spellEnd"/>
              <w:r w:rsidRPr="00984FC0">
                <w:rPr>
                  <w:rFonts w:ascii="Arial" w:hAnsi="Arial" w:cs="Arial"/>
                  <w:sz w:val="20"/>
                </w:rPr>
                <w:t>) of the load cell shall fulfil the equation</w:t>
              </w:r>
            </w:ins>
            <w:ins w:id="3564" w:author="morayoa" w:date="2013-06-10T11:42:00Z">
              <w:r w:rsidRPr="00984FC0">
                <w:rPr>
                  <w:rFonts w:ascii="Arial" w:hAnsi="Arial" w:cs="Arial"/>
                  <w:sz w:val="20"/>
                </w:rPr>
                <w:t xml:space="preserve"> </w:t>
              </w:r>
            </w:ins>
            <w:ins w:id="3565" w:author="morayoa" w:date="2013-06-10T11:45:00Z">
              <w:r w:rsidR="00984FC0" w:rsidRPr="00984FC0">
                <w:rPr>
                  <w:rFonts w:ascii="Arial" w:hAnsi="Arial" w:cs="Arial"/>
                  <w:sz w:val="20"/>
                </w:rPr>
                <w:t xml:space="preserve">in </w:t>
              </w:r>
            </w:ins>
            <w:ins w:id="3566" w:author="morayoa" w:date="2013-06-10T11:42:00Z">
              <w:r w:rsidRPr="00984FC0">
                <w:rPr>
                  <w:rFonts w:ascii="Arial" w:hAnsi="Arial" w:cs="Arial"/>
                  <w:sz w:val="20"/>
                </w:rPr>
                <w:t>R50 -1</w:t>
              </w:r>
            </w:ins>
            <w:ins w:id="3567" w:author="morayoa" w:date="2013-06-10T11:43:00Z">
              <w:r w:rsidRPr="00984FC0">
                <w:rPr>
                  <w:rFonts w:ascii="Arial" w:hAnsi="Arial" w:cs="Arial"/>
                  <w:sz w:val="20"/>
                </w:rPr>
                <w:t xml:space="preserve"> &amp; -2</w:t>
              </w:r>
            </w:ins>
            <w:ins w:id="3568" w:author="morayoa" w:date="2013-06-10T11:42:00Z">
              <w:r w:rsidRPr="00984FC0">
                <w:rPr>
                  <w:rFonts w:ascii="Arial" w:hAnsi="Arial" w:cs="Arial"/>
                  <w:sz w:val="20"/>
                </w:rPr>
                <w:t xml:space="preserve">, </w:t>
              </w:r>
            </w:ins>
            <w:ins w:id="3569" w:author="morayoa" w:date="2013-06-10T11:43:00Z">
              <w:r w:rsidRPr="00984FC0">
                <w:rPr>
                  <w:rFonts w:ascii="Arial" w:hAnsi="Arial" w:cs="Arial"/>
                  <w:sz w:val="20"/>
                </w:rPr>
                <w:t>5.1.6.6</w:t>
              </w:r>
            </w:ins>
          </w:p>
        </w:tc>
        <w:tc>
          <w:tcPr>
            <w:tcW w:w="850" w:type="dxa"/>
          </w:tcPr>
          <w:p w:rsidR="001E3CB4" w:rsidRPr="00A12F15" w:rsidRDefault="001E3CB4" w:rsidP="008362BC">
            <w:pPr>
              <w:tabs>
                <w:tab w:val="left" w:pos="-720"/>
                <w:tab w:val="left" w:pos="0"/>
                <w:tab w:val="left" w:pos="259"/>
                <w:tab w:val="left" w:pos="604"/>
                <w:tab w:val="left" w:pos="816"/>
                <w:tab w:val="left" w:pos="1440"/>
              </w:tabs>
              <w:suppressAutoHyphens/>
              <w:spacing w:after="56"/>
              <w:jc w:val="center"/>
              <w:rPr>
                <w:ins w:id="3570" w:author="morayoa" w:date="2013-06-10T11:40:00Z"/>
                <w:rFonts w:ascii="Arial" w:hAnsi="Arial" w:cs="Arial"/>
                <w:sz w:val="18"/>
                <w:szCs w:val="18"/>
              </w:rPr>
            </w:pPr>
          </w:p>
        </w:tc>
        <w:tc>
          <w:tcPr>
            <w:tcW w:w="709" w:type="dxa"/>
          </w:tcPr>
          <w:p w:rsidR="001E3CB4" w:rsidRPr="00A12F15" w:rsidRDefault="001E3CB4" w:rsidP="008362BC">
            <w:pPr>
              <w:tabs>
                <w:tab w:val="left" w:pos="-720"/>
                <w:tab w:val="left" w:pos="0"/>
                <w:tab w:val="left" w:pos="259"/>
                <w:tab w:val="left" w:pos="604"/>
                <w:tab w:val="left" w:pos="816"/>
                <w:tab w:val="left" w:pos="1440"/>
              </w:tabs>
              <w:suppressAutoHyphens/>
              <w:spacing w:after="56"/>
              <w:jc w:val="center"/>
              <w:rPr>
                <w:ins w:id="3571" w:author="morayoa" w:date="2013-06-10T11:40:00Z"/>
                <w:rFonts w:ascii="Arial" w:hAnsi="Arial" w:cs="Arial"/>
                <w:sz w:val="18"/>
                <w:szCs w:val="18"/>
              </w:rPr>
            </w:pPr>
          </w:p>
        </w:tc>
        <w:tc>
          <w:tcPr>
            <w:tcW w:w="567" w:type="dxa"/>
          </w:tcPr>
          <w:p w:rsidR="001E3CB4" w:rsidRPr="00A12F15" w:rsidRDefault="001E3CB4" w:rsidP="008362BC">
            <w:pPr>
              <w:tabs>
                <w:tab w:val="left" w:pos="-720"/>
                <w:tab w:val="left" w:pos="0"/>
                <w:tab w:val="left" w:pos="259"/>
                <w:tab w:val="left" w:pos="604"/>
                <w:tab w:val="left" w:pos="816"/>
                <w:tab w:val="left" w:pos="1440"/>
              </w:tabs>
              <w:suppressAutoHyphens/>
              <w:spacing w:after="56"/>
              <w:rPr>
                <w:ins w:id="3572" w:author="morayoa" w:date="2013-06-10T11:40:00Z"/>
                <w:rFonts w:ascii="Arial" w:hAnsi="Arial" w:cs="Arial"/>
                <w:sz w:val="18"/>
                <w:szCs w:val="18"/>
              </w:rPr>
            </w:pPr>
          </w:p>
        </w:tc>
        <w:tc>
          <w:tcPr>
            <w:tcW w:w="1559" w:type="dxa"/>
          </w:tcPr>
          <w:p w:rsidR="001E3CB4" w:rsidRPr="00A12F15" w:rsidRDefault="001E3CB4" w:rsidP="008362BC">
            <w:pPr>
              <w:tabs>
                <w:tab w:val="left" w:pos="-720"/>
                <w:tab w:val="left" w:pos="0"/>
                <w:tab w:val="left" w:pos="259"/>
                <w:tab w:val="left" w:pos="604"/>
                <w:tab w:val="left" w:pos="816"/>
                <w:tab w:val="left" w:pos="1440"/>
              </w:tabs>
              <w:suppressAutoHyphens/>
              <w:spacing w:after="56"/>
              <w:rPr>
                <w:ins w:id="3573" w:author="morayoa" w:date="2013-06-10T11:40:00Z"/>
                <w:rFonts w:ascii="Arial" w:hAnsi="Arial" w:cs="Arial"/>
                <w:sz w:val="18"/>
                <w:szCs w:val="18"/>
              </w:rPr>
            </w:pPr>
          </w:p>
        </w:tc>
      </w:tr>
      <w:tr w:rsidR="001E3CB4" w:rsidRPr="00A12F15" w:rsidTr="005C5B34">
        <w:trPr>
          <w:ins w:id="3574" w:author="morayoa" w:date="2013-06-10T11:40:00Z"/>
        </w:trPr>
        <w:tc>
          <w:tcPr>
            <w:tcW w:w="993" w:type="dxa"/>
            <w:tcBorders>
              <w:top w:val="nil"/>
              <w:bottom w:val="single" w:sz="4" w:space="0" w:color="auto"/>
            </w:tcBorders>
          </w:tcPr>
          <w:p w:rsidR="001E3CB4" w:rsidRPr="00A12F15" w:rsidRDefault="001E3CB4" w:rsidP="008362BC">
            <w:pPr>
              <w:tabs>
                <w:tab w:val="left" w:pos="-720"/>
                <w:tab w:val="left" w:pos="0"/>
                <w:tab w:val="left" w:pos="259"/>
                <w:tab w:val="left" w:pos="604"/>
                <w:tab w:val="left" w:pos="816"/>
                <w:tab w:val="left" w:pos="1440"/>
              </w:tabs>
              <w:suppressAutoHyphens/>
              <w:spacing w:after="56"/>
              <w:jc w:val="center"/>
              <w:rPr>
                <w:ins w:id="3575" w:author="morayoa" w:date="2013-06-10T11:40:00Z"/>
                <w:rFonts w:ascii="Arial" w:hAnsi="Arial" w:cs="Arial"/>
                <w:sz w:val="18"/>
                <w:szCs w:val="18"/>
              </w:rPr>
            </w:pPr>
          </w:p>
        </w:tc>
        <w:tc>
          <w:tcPr>
            <w:tcW w:w="1134" w:type="dxa"/>
            <w:tcBorders>
              <w:top w:val="nil"/>
              <w:bottom w:val="single" w:sz="4" w:space="0" w:color="auto"/>
            </w:tcBorders>
          </w:tcPr>
          <w:p w:rsidR="001E3CB4" w:rsidRPr="00A12F15" w:rsidRDefault="001E3CB4" w:rsidP="008362BC">
            <w:pPr>
              <w:tabs>
                <w:tab w:val="left" w:pos="-720"/>
                <w:tab w:val="left" w:pos="0"/>
                <w:tab w:val="left" w:pos="259"/>
                <w:tab w:val="left" w:pos="604"/>
                <w:tab w:val="left" w:pos="816"/>
                <w:tab w:val="left" w:pos="1440"/>
              </w:tabs>
              <w:suppressAutoHyphens/>
              <w:spacing w:after="56"/>
              <w:jc w:val="center"/>
              <w:rPr>
                <w:ins w:id="3576" w:author="morayoa" w:date="2013-06-10T11:40:00Z"/>
                <w:rFonts w:ascii="Arial" w:hAnsi="Arial" w:cs="Arial"/>
                <w:sz w:val="18"/>
                <w:szCs w:val="18"/>
              </w:rPr>
            </w:pPr>
          </w:p>
        </w:tc>
        <w:tc>
          <w:tcPr>
            <w:tcW w:w="3260" w:type="dxa"/>
          </w:tcPr>
          <w:p w:rsidR="001E3CB4" w:rsidRPr="00984FC0" w:rsidRDefault="00984FC0" w:rsidP="00984FC0">
            <w:pPr>
              <w:suppressAutoHyphens/>
              <w:rPr>
                <w:ins w:id="3577" w:author="morayoa" w:date="2013-06-10T11:40:00Z"/>
                <w:rFonts w:ascii="Arial" w:hAnsi="Arial" w:cs="Arial"/>
                <w:sz w:val="20"/>
              </w:rPr>
            </w:pPr>
            <w:ins w:id="3578" w:author="morayoa" w:date="2013-06-10T11:44:00Z">
              <w:r w:rsidRPr="00984FC0">
                <w:rPr>
                  <w:rFonts w:ascii="Arial" w:hAnsi="Arial" w:cs="Arial"/>
                  <w:sz w:val="20"/>
                </w:rPr>
                <w:t xml:space="preserve">When digital load cells are used the </w:t>
              </w:r>
            </w:ins>
            <w:ins w:id="3579" w:author="morayoa" w:date="2013-06-10T11:46:00Z">
              <w:r w:rsidRPr="00984FC0">
                <w:rPr>
                  <w:rFonts w:ascii="Arial" w:hAnsi="Arial" w:cs="Arial"/>
                  <w:sz w:val="20"/>
                </w:rPr>
                <w:t xml:space="preserve">equation in </w:t>
              </w:r>
            </w:ins>
            <w:ins w:id="3580" w:author="morayoa" w:date="2013-06-10T11:44:00Z">
              <w:r w:rsidRPr="00984FC0">
                <w:rPr>
                  <w:rFonts w:ascii="Arial" w:hAnsi="Arial" w:cs="Arial"/>
                  <w:sz w:val="20"/>
                </w:rPr>
                <w:t>R50 -1 &amp; -2, 5.1.6.6</w:t>
              </w:r>
            </w:ins>
            <w:ins w:id="3581" w:author="morayoa" w:date="2013-06-10T11:45:00Z">
              <w:r w:rsidRPr="00984FC0">
                <w:rPr>
                  <w:rFonts w:ascii="Arial" w:hAnsi="Arial" w:cs="Arial"/>
                  <w:sz w:val="20"/>
                </w:rPr>
                <w:t xml:space="preserve"> </w:t>
              </w:r>
            </w:ins>
            <w:ins w:id="3582" w:author="morayoa" w:date="2013-06-10T11:44:00Z">
              <w:r w:rsidRPr="00984FC0">
                <w:rPr>
                  <w:rFonts w:ascii="Arial" w:hAnsi="Arial" w:cs="Arial"/>
                  <w:sz w:val="20"/>
                </w:rPr>
                <w:t xml:space="preserve">shall also be used, </w:t>
              </w:r>
            </w:ins>
            <w:ins w:id="3583" w:author="morayoa" w:date="2013-06-10T11:45:00Z">
              <w:r w:rsidRPr="00984FC0">
                <w:rPr>
                  <w:rFonts w:ascii="Arial" w:hAnsi="Arial" w:cs="Arial"/>
                  <w:sz w:val="20"/>
                </w:rPr>
                <w:t xml:space="preserve">with the </w:t>
              </w:r>
            </w:ins>
            <w:ins w:id="3584" w:author="morayoa" w:date="2013-06-10T11:46:00Z">
              <w:r w:rsidRPr="00984FC0">
                <w:rPr>
                  <w:rFonts w:ascii="Arial" w:hAnsi="Arial" w:cs="Arial"/>
                  <w:sz w:val="20"/>
                </w:rPr>
                <w:t>corresponding</w:t>
              </w:r>
            </w:ins>
            <w:ins w:id="3585" w:author="morayoa" w:date="2013-06-10T11:44:00Z">
              <w:r w:rsidRPr="00984FC0">
                <w:rPr>
                  <w:rFonts w:ascii="Arial" w:hAnsi="Arial" w:cs="Arial"/>
                  <w:sz w:val="20"/>
                </w:rPr>
                <w:t xml:space="preserve"> S values</w:t>
              </w:r>
            </w:ins>
            <w:ins w:id="3586" w:author="morayoa" w:date="2013-06-10T11:46:00Z">
              <w:r w:rsidRPr="00984FC0">
                <w:rPr>
                  <w:rFonts w:ascii="Arial" w:hAnsi="Arial" w:cs="Arial"/>
                  <w:sz w:val="20"/>
                </w:rPr>
                <w:t>.</w:t>
              </w:r>
            </w:ins>
          </w:p>
        </w:tc>
        <w:tc>
          <w:tcPr>
            <w:tcW w:w="850" w:type="dxa"/>
          </w:tcPr>
          <w:p w:rsidR="001E3CB4" w:rsidRPr="00A12F15" w:rsidRDefault="001E3CB4" w:rsidP="008362BC">
            <w:pPr>
              <w:tabs>
                <w:tab w:val="left" w:pos="-720"/>
                <w:tab w:val="left" w:pos="0"/>
                <w:tab w:val="left" w:pos="259"/>
                <w:tab w:val="left" w:pos="604"/>
                <w:tab w:val="left" w:pos="816"/>
                <w:tab w:val="left" w:pos="1440"/>
              </w:tabs>
              <w:suppressAutoHyphens/>
              <w:spacing w:after="56"/>
              <w:jc w:val="center"/>
              <w:rPr>
                <w:ins w:id="3587" w:author="morayoa" w:date="2013-06-10T11:40:00Z"/>
                <w:rFonts w:ascii="Arial" w:hAnsi="Arial" w:cs="Arial"/>
                <w:sz w:val="18"/>
                <w:szCs w:val="18"/>
              </w:rPr>
            </w:pPr>
          </w:p>
        </w:tc>
        <w:tc>
          <w:tcPr>
            <w:tcW w:w="709" w:type="dxa"/>
          </w:tcPr>
          <w:p w:rsidR="001E3CB4" w:rsidRPr="00A12F15" w:rsidRDefault="001E3CB4" w:rsidP="008362BC">
            <w:pPr>
              <w:tabs>
                <w:tab w:val="left" w:pos="-720"/>
                <w:tab w:val="left" w:pos="0"/>
                <w:tab w:val="left" w:pos="259"/>
                <w:tab w:val="left" w:pos="604"/>
                <w:tab w:val="left" w:pos="816"/>
                <w:tab w:val="left" w:pos="1440"/>
              </w:tabs>
              <w:suppressAutoHyphens/>
              <w:spacing w:after="56"/>
              <w:jc w:val="center"/>
              <w:rPr>
                <w:ins w:id="3588" w:author="morayoa" w:date="2013-06-10T11:40:00Z"/>
                <w:rFonts w:ascii="Arial" w:hAnsi="Arial" w:cs="Arial"/>
                <w:sz w:val="18"/>
                <w:szCs w:val="18"/>
              </w:rPr>
            </w:pPr>
          </w:p>
        </w:tc>
        <w:tc>
          <w:tcPr>
            <w:tcW w:w="567" w:type="dxa"/>
          </w:tcPr>
          <w:p w:rsidR="001E3CB4" w:rsidRPr="00A12F15" w:rsidRDefault="001E3CB4" w:rsidP="008362BC">
            <w:pPr>
              <w:tabs>
                <w:tab w:val="left" w:pos="-720"/>
                <w:tab w:val="left" w:pos="0"/>
                <w:tab w:val="left" w:pos="259"/>
                <w:tab w:val="left" w:pos="604"/>
                <w:tab w:val="left" w:pos="816"/>
                <w:tab w:val="left" w:pos="1440"/>
              </w:tabs>
              <w:suppressAutoHyphens/>
              <w:spacing w:after="56"/>
              <w:rPr>
                <w:ins w:id="3589" w:author="morayoa" w:date="2013-06-10T11:40:00Z"/>
                <w:rFonts w:ascii="Arial" w:hAnsi="Arial" w:cs="Arial"/>
                <w:sz w:val="18"/>
                <w:szCs w:val="18"/>
              </w:rPr>
            </w:pPr>
          </w:p>
        </w:tc>
        <w:tc>
          <w:tcPr>
            <w:tcW w:w="1559" w:type="dxa"/>
          </w:tcPr>
          <w:p w:rsidR="001E3CB4" w:rsidRPr="00A12F15" w:rsidRDefault="001E3CB4" w:rsidP="008362BC">
            <w:pPr>
              <w:tabs>
                <w:tab w:val="left" w:pos="-720"/>
                <w:tab w:val="left" w:pos="0"/>
                <w:tab w:val="left" w:pos="259"/>
                <w:tab w:val="left" w:pos="604"/>
                <w:tab w:val="left" w:pos="816"/>
                <w:tab w:val="left" w:pos="1440"/>
              </w:tabs>
              <w:suppressAutoHyphens/>
              <w:spacing w:after="56"/>
              <w:rPr>
                <w:ins w:id="3590" w:author="morayoa" w:date="2013-06-10T11:40:00Z"/>
                <w:rFonts w:ascii="Arial" w:hAnsi="Arial" w:cs="Arial"/>
                <w:sz w:val="18"/>
                <w:szCs w:val="18"/>
              </w:rPr>
            </w:pPr>
          </w:p>
        </w:tc>
      </w:tr>
    </w:tbl>
    <w:p w:rsidR="002E23FB" w:rsidRDefault="002E23FB">
      <w:r>
        <w:br w:type="page"/>
      </w:r>
    </w:p>
    <w:tbl>
      <w:tblPr>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
      <w:tblGrid>
        <w:gridCol w:w="993"/>
        <w:gridCol w:w="1134"/>
        <w:gridCol w:w="3260"/>
        <w:gridCol w:w="850"/>
        <w:gridCol w:w="709"/>
        <w:gridCol w:w="567"/>
        <w:gridCol w:w="1559"/>
      </w:tblGrid>
      <w:tr w:rsidR="00CB6071" w:rsidRPr="00A12F15" w:rsidTr="00CB6071">
        <w:tc>
          <w:tcPr>
            <w:tcW w:w="993" w:type="dxa"/>
            <w:tcBorders>
              <w:top w:val="single" w:sz="4" w:space="0" w:color="auto"/>
              <w:bottom w:val="single" w:sz="4" w:space="0" w:color="auto"/>
            </w:tcBorders>
          </w:tcPr>
          <w:p w:rsidR="00CB6071" w:rsidRPr="00A12F15" w:rsidRDefault="00FC47BA" w:rsidP="002E23FB">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b/>
                <w:sz w:val="18"/>
                <w:szCs w:val="18"/>
              </w:rPr>
              <w:fldChar w:fldCharType="begin"/>
            </w:r>
            <w:r w:rsidR="00CB6071" w:rsidRPr="00A12F15">
              <w:rPr>
                <w:rFonts w:ascii="Arial" w:hAnsi="Arial" w:cs="Arial"/>
                <w:b/>
                <w:sz w:val="18"/>
                <w:szCs w:val="18"/>
              </w:rPr>
              <w:instrText xml:space="preserve">PRIVATE </w:instrText>
            </w:r>
            <w:r w:rsidRPr="00A12F15">
              <w:rPr>
                <w:rFonts w:ascii="Arial" w:hAnsi="Arial" w:cs="Arial"/>
                <w:b/>
                <w:sz w:val="18"/>
                <w:szCs w:val="18"/>
              </w:rPr>
              <w:fldChar w:fldCharType="end"/>
            </w:r>
            <w:r w:rsidR="00CB6071" w:rsidRPr="00A12F15">
              <w:rPr>
                <w:rFonts w:ascii="Arial" w:hAnsi="Arial" w:cs="Arial"/>
                <w:b/>
                <w:sz w:val="18"/>
                <w:szCs w:val="18"/>
              </w:rPr>
              <w:t xml:space="preserve"> </w:t>
            </w:r>
          </w:p>
          <w:p w:rsidR="00CB6071" w:rsidRPr="00A12F15" w:rsidRDefault="00CB6071"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b/>
                <w:sz w:val="18"/>
                <w:szCs w:val="18"/>
              </w:rPr>
              <w:t>R 50-</w:t>
            </w:r>
            <w:r>
              <w:rPr>
                <w:rFonts w:ascii="Arial" w:hAnsi="Arial" w:cs="Arial"/>
                <w:b/>
                <w:sz w:val="18"/>
                <w:szCs w:val="18"/>
              </w:rPr>
              <w:t>2</w:t>
            </w:r>
          </w:p>
        </w:tc>
        <w:tc>
          <w:tcPr>
            <w:tcW w:w="1134" w:type="dxa"/>
            <w:tcBorders>
              <w:top w:val="single" w:sz="4" w:space="0" w:color="auto"/>
              <w:bottom w:val="single" w:sz="4" w:space="0" w:color="auto"/>
            </w:tcBorders>
          </w:tcPr>
          <w:p w:rsidR="00CB6071" w:rsidRPr="00A12F15" w:rsidRDefault="00CB6071" w:rsidP="002E23FB">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b/>
                <w:sz w:val="18"/>
                <w:szCs w:val="18"/>
              </w:rPr>
              <w:t>Test</w:t>
            </w:r>
          </w:p>
          <w:p w:rsidR="00CB6071" w:rsidRPr="00A12F15" w:rsidRDefault="00CB6071"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b/>
                <w:sz w:val="18"/>
                <w:szCs w:val="18"/>
              </w:rPr>
              <w:t>procedure</w:t>
            </w:r>
          </w:p>
        </w:tc>
        <w:tc>
          <w:tcPr>
            <w:tcW w:w="3260" w:type="dxa"/>
          </w:tcPr>
          <w:p w:rsidR="00CB6071" w:rsidRPr="00A12F15" w:rsidRDefault="00CB6071" w:rsidP="002E23FB">
            <w:pPr>
              <w:tabs>
                <w:tab w:val="left" w:pos="-720"/>
                <w:tab w:val="left" w:pos="0"/>
                <w:tab w:val="left" w:pos="259"/>
                <w:tab w:val="left" w:pos="604"/>
                <w:tab w:val="left" w:pos="816"/>
                <w:tab w:val="left" w:pos="1440"/>
              </w:tabs>
              <w:suppressAutoHyphens/>
              <w:jc w:val="center"/>
              <w:rPr>
                <w:rFonts w:ascii="Arial" w:hAnsi="Arial" w:cs="Arial"/>
                <w:b/>
                <w:sz w:val="18"/>
                <w:szCs w:val="18"/>
              </w:rPr>
            </w:pPr>
            <w:r w:rsidRPr="00A12F15">
              <w:rPr>
                <w:rFonts w:ascii="Arial" w:hAnsi="Arial" w:cs="Arial"/>
                <w:b/>
                <w:sz w:val="18"/>
                <w:szCs w:val="18"/>
              </w:rPr>
              <w:t xml:space="preserve">Belt </w:t>
            </w:r>
            <w:proofErr w:type="spellStart"/>
            <w:r w:rsidRPr="00A12F15">
              <w:rPr>
                <w:rFonts w:ascii="Arial" w:hAnsi="Arial" w:cs="Arial"/>
                <w:b/>
                <w:sz w:val="18"/>
                <w:szCs w:val="18"/>
              </w:rPr>
              <w:t>weighers</w:t>
            </w:r>
            <w:proofErr w:type="spellEnd"/>
          </w:p>
          <w:p w:rsidR="00CB6071" w:rsidRPr="00A12F15" w:rsidRDefault="00CB6071" w:rsidP="001766B6">
            <w:pPr>
              <w:tabs>
                <w:tab w:val="left" w:pos="-720"/>
                <w:tab w:val="left" w:pos="0"/>
                <w:tab w:val="left" w:pos="199"/>
                <w:tab w:val="left" w:pos="342"/>
              </w:tabs>
              <w:suppressAutoHyphens/>
              <w:spacing w:after="56"/>
              <w:rPr>
                <w:rFonts w:ascii="Arial" w:hAnsi="Arial" w:cs="Arial"/>
                <w:sz w:val="18"/>
                <w:szCs w:val="18"/>
              </w:rPr>
            </w:pPr>
            <w:r w:rsidRPr="00A12F15">
              <w:rPr>
                <w:rFonts w:ascii="Arial" w:hAnsi="Arial" w:cs="Arial"/>
                <w:b/>
                <w:sz w:val="18"/>
                <w:szCs w:val="18"/>
              </w:rPr>
              <w:t>Checklist</w:t>
            </w:r>
          </w:p>
        </w:tc>
        <w:tc>
          <w:tcPr>
            <w:tcW w:w="850" w:type="dxa"/>
          </w:tcPr>
          <w:p w:rsidR="00CB6071" w:rsidRPr="00A12F15" w:rsidRDefault="00CB6071"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b/>
                <w:sz w:val="18"/>
                <w:szCs w:val="18"/>
              </w:rPr>
              <w:t>Passed</w:t>
            </w:r>
          </w:p>
        </w:tc>
        <w:tc>
          <w:tcPr>
            <w:tcW w:w="709" w:type="dxa"/>
          </w:tcPr>
          <w:p w:rsidR="00CB6071" w:rsidRPr="00A12F15" w:rsidRDefault="00CB6071"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b/>
                <w:sz w:val="18"/>
                <w:szCs w:val="18"/>
              </w:rPr>
              <w:t>Failed</w:t>
            </w:r>
          </w:p>
        </w:tc>
        <w:tc>
          <w:tcPr>
            <w:tcW w:w="567" w:type="dxa"/>
          </w:tcPr>
          <w:p w:rsidR="00CB6071" w:rsidRPr="00A12F15" w:rsidDel="00DC255E" w:rsidRDefault="00CB6071" w:rsidP="008362BC">
            <w:pPr>
              <w:tabs>
                <w:tab w:val="left" w:pos="-720"/>
                <w:tab w:val="left" w:pos="0"/>
                <w:tab w:val="left" w:pos="259"/>
                <w:tab w:val="left" w:pos="604"/>
                <w:tab w:val="left" w:pos="816"/>
                <w:tab w:val="left" w:pos="1440"/>
              </w:tabs>
              <w:suppressAutoHyphens/>
              <w:spacing w:after="56"/>
              <w:rPr>
                <w:rFonts w:ascii="Arial" w:hAnsi="Arial" w:cs="Arial"/>
                <w:b/>
                <w:sz w:val="18"/>
                <w:szCs w:val="18"/>
              </w:rPr>
            </w:pPr>
            <w:ins w:id="3591" w:author="morayoa" w:date="2013-06-06T15:58:00Z">
              <w:r>
                <w:rPr>
                  <w:rFonts w:ascii="Arial" w:hAnsi="Arial" w:cs="Arial"/>
                  <w:b/>
                  <w:sz w:val="18"/>
                  <w:szCs w:val="18"/>
                </w:rPr>
                <w:t>N/A</w:t>
              </w:r>
            </w:ins>
          </w:p>
        </w:tc>
        <w:tc>
          <w:tcPr>
            <w:tcW w:w="1559" w:type="dxa"/>
          </w:tcPr>
          <w:p w:rsidR="00CB6071" w:rsidRPr="00A12F15" w:rsidRDefault="00CB6071" w:rsidP="008362BC">
            <w:pPr>
              <w:tabs>
                <w:tab w:val="left" w:pos="-720"/>
                <w:tab w:val="left" w:pos="0"/>
                <w:tab w:val="left" w:pos="259"/>
                <w:tab w:val="left" w:pos="604"/>
                <w:tab w:val="left" w:pos="816"/>
                <w:tab w:val="left" w:pos="1440"/>
              </w:tabs>
              <w:suppressAutoHyphens/>
              <w:spacing w:after="56"/>
              <w:rPr>
                <w:rFonts w:ascii="Arial" w:hAnsi="Arial" w:cs="Arial"/>
                <w:sz w:val="18"/>
                <w:szCs w:val="18"/>
              </w:rPr>
            </w:pPr>
            <w:ins w:id="3592" w:author="morayoa" w:date="2013-06-06T09:05:00Z">
              <w:r>
                <w:rPr>
                  <w:rFonts w:ascii="Arial" w:hAnsi="Arial" w:cs="Arial"/>
                  <w:b/>
                  <w:sz w:val="18"/>
                  <w:szCs w:val="18"/>
                </w:rPr>
                <w:t>Observations</w:t>
              </w:r>
            </w:ins>
            <w:fldSimple w:instr=" NOTEREF _Ref324497122 \f \h  \* MERGEFORMAT ">
              <w:ins w:id="3593" w:author="morayoa" w:date="2013-06-14T14:16:00Z">
                <w:r w:rsidR="00FC47BA" w:rsidRPr="00FC47BA">
                  <w:rPr>
                    <w:rStyle w:val="FootnoteReference"/>
                    <w:rFonts w:ascii="Arial" w:hAnsi="Arial" w:cs="Arial"/>
                    <w:sz w:val="18"/>
                    <w:szCs w:val="18"/>
                    <w:rPrChange w:id="3594" w:author="morayoa" w:date="2013-06-14T14:16:00Z">
                      <w:rPr/>
                    </w:rPrChange>
                  </w:rPr>
                  <w:t>3</w:t>
                </w:r>
              </w:ins>
              <w:del w:id="3595" w:author="morayoa" w:date="2013-06-05T13:45:00Z">
                <w:r w:rsidRPr="00FD5CAF" w:rsidDel="000A507D">
                  <w:rPr>
                    <w:rStyle w:val="FootnoteReference"/>
                    <w:rFonts w:ascii="Arial" w:hAnsi="Arial" w:cs="Arial"/>
                    <w:sz w:val="18"/>
                    <w:szCs w:val="18"/>
                  </w:rPr>
                  <w:delText>3</w:delText>
                </w:r>
              </w:del>
            </w:fldSimple>
          </w:p>
        </w:tc>
      </w:tr>
      <w:tr w:rsidR="005C5B34" w:rsidRPr="00A12F15" w:rsidTr="005C5B34">
        <w:trPr>
          <w:ins w:id="3596" w:author="morayoa" w:date="2013-06-10T11:49:00Z"/>
        </w:trPr>
        <w:tc>
          <w:tcPr>
            <w:tcW w:w="993" w:type="dxa"/>
            <w:tcBorders>
              <w:top w:val="single" w:sz="4" w:space="0" w:color="auto"/>
              <w:bottom w:val="single" w:sz="4" w:space="0" w:color="auto"/>
            </w:tcBorders>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ins w:id="3597" w:author="morayoa" w:date="2013-06-10T11:49:00Z"/>
                <w:rFonts w:ascii="Arial" w:hAnsi="Arial" w:cs="Arial"/>
                <w:sz w:val="18"/>
                <w:szCs w:val="18"/>
              </w:rPr>
            </w:pPr>
            <w:ins w:id="3598" w:author="morayoa" w:date="2013-06-10T11:49:00Z">
              <w:r w:rsidRPr="005C5B34">
                <w:rPr>
                  <w:rFonts w:ascii="Arial" w:hAnsi="Arial" w:cs="Arial"/>
                  <w:sz w:val="20"/>
                </w:rPr>
                <w:t>5.1.6.7</w:t>
              </w:r>
            </w:ins>
          </w:p>
        </w:tc>
        <w:tc>
          <w:tcPr>
            <w:tcW w:w="1134" w:type="dxa"/>
            <w:tcBorders>
              <w:top w:val="single" w:sz="4" w:space="0" w:color="auto"/>
              <w:bottom w:val="single" w:sz="4" w:space="0" w:color="auto"/>
            </w:tcBorders>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ins w:id="3599" w:author="morayoa" w:date="2013-06-10T11:49:00Z"/>
                <w:rFonts w:ascii="Arial" w:hAnsi="Arial" w:cs="Arial"/>
                <w:sz w:val="18"/>
                <w:szCs w:val="18"/>
              </w:rPr>
            </w:pPr>
          </w:p>
        </w:tc>
        <w:tc>
          <w:tcPr>
            <w:tcW w:w="3260" w:type="dxa"/>
          </w:tcPr>
          <w:p w:rsidR="005C5B34" w:rsidRPr="00A12F15" w:rsidRDefault="005C5B34" w:rsidP="001766B6">
            <w:pPr>
              <w:tabs>
                <w:tab w:val="left" w:pos="-720"/>
                <w:tab w:val="left" w:pos="0"/>
                <w:tab w:val="left" w:pos="199"/>
                <w:tab w:val="left" w:pos="342"/>
              </w:tabs>
              <w:suppressAutoHyphens/>
              <w:spacing w:after="56"/>
              <w:rPr>
                <w:ins w:id="3600" w:author="morayoa" w:date="2013-06-10T11:49:00Z"/>
                <w:rFonts w:ascii="Arial" w:hAnsi="Arial" w:cs="Arial"/>
                <w:sz w:val="18"/>
                <w:szCs w:val="18"/>
              </w:rPr>
            </w:pPr>
            <w:ins w:id="3601" w:author="morayoa" w:date="2013-06-10T11:49:00Z">
              <w:r w:rsidRPr="005C5B34">
                <w:rPr>
                  <w:rFonts w:ascii="Arial" w:hAnsi="Arial" w:cs="Arial"/>
                  <w:sz w:val="20"/>
                </w:rPr>
                <w:t>Apportioning of errors</w:t>
              </w:r>
            </w:ins>
          </w:p>
        </w:tc>
        <w:tc>
          <w:tcPr>
            <w:tcW w:w="850" w:type="dxa"/>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ins w:id="3602" w:author="morayoa" w:date="2013-06-10T11:49:00Z"/>
                <w:rFonts w:ascii="Arial" w:hAnsi="Arial" w:cs="Arial"/>
                <w:sz w:val="18"/>
                <w:szCs w:val="18"/>
              </w:rPr>
            </w:pPr>
          </w:p>
        </w:tc>
        <w:tc>
          <w:tcPr>
            <w:tcW w:w="709" w:type="dxa"/>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ins w:id="3603" w:author="morayoa" w:date="2013-06-10T11:49:00Z"/>
                <w:rFonts w:ascii="Arial" w:hAnsi="Arial" w:cs="Arial"/>
                <w:sz w:val="18"/>
                <w:szCs w:val="18"/>
              </w:rPr>
            </w:pPr>
          </w:p>
        </w:tc>
        <w:tc>
          <w:tcPr>
            <w:tcW w:w="567" w:type="dxa"/>
          </w:tcPr>
          <w:p w:rsidR="005C5B34" w:rsidRPr="00A12F15" w:rsidRDefault="005C5B34" w:rsidP="008362BC">
            <w:pPr>
              <w:tabs>
                <w:tab w:val="left" w:pos="-720"/>
                <w:tab w:val="left" w:pos="0"/>
                <w:tab w:val="left" w:pos="259"/>
                <w:tab w:val="left" w:pos="604"/>
                <w:tab w:val="left" w:pos="816"/>
                <w:tab w:val="left" w:pos="1440"/>
              </w:tabs>
              <w:suppressAutoHyphens/>
              <w:spacing w:after="56"/>
              <w:rPr>
                <w:ins w:id="3604" w:author="morayoa" w:date="2013-06-10T11:49:00Z"/>
                <w:rFonts w:ascii="Arial" w:hAnsi="Arial" w:cs="Arial"/>
                <w:sz w:val="18"/>
                <w:szCs w:val="18"/>
              </w:rPr>
            </w:pPr>
          </w:p>
        </w:tc>
        <w:tc>
          <w:tcPr>
            <w:tcW w:w="1559" w:type="dxa"/>
          </w:tcPr>
          <w:p w:rsidR="005C5B34" w:rsidRPr="00A12F15" w:rsidRDefault="005C5B34" w:rsidP="008362BC">
            <w:pPr>
              <w:tabs>
                <w:tab w:val="left" w:pos="-720"/>
                <w:tab w:val="left" w:pos="0"/>
                <w:tab w:val="left" w:pos="259"/>
                <w:tab w:val="left" w:pos="604"/>
                <w:tab w:val="left" w:pos="816"/>
                <w:tab w:val="left" w:pos="1440"/>
              </w:tabs>
              <w:suppressAutoHyphens/>
              <w:spacing w:after="56"/>
              <w:rPr>
                <w:ins w:id="3605" w:author="morayoa" w:date="2013-06-10T11:49:00Z"/>
                <w:rFonts w:ascii="Arial" w:hAnsi="Arial" w:cs="Arial"/>
                <w:sz w:val="18"/>
                <w:szCs w:val="18"/>
              </w:rPr>
            </w:pPr>
          </w:p>
        </w:tc>
      </w:tr>
      <w:tr w:rsidR="005C5B34" w:rsidRPr="00A12F15" w:rsidTr="00792B87">
        <w:trPr>
          <w:ins w:id="3606" w:author="morayoa" w:date="2013-06-10T11:49:00Z"/>
        </w:trPr>
        <w:tc>
          <w:tcPr>
            <w:tcW w:w="993" w:type="dxa"/>
            <w:tcBorders>
              <w:top w:val="single" w:sz="4" w:space="0" w:color="auto"/>
              <w:bottom w:val="nil"/>
            </w:tcBorders>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ins w:id="3607" w:author="morayoa" w:date="2013-06-10T11:49:00Z"/>
                <w:rFonts w:ascii="Arial" w:hAnsi="Arial" w:cs="Arial"/>
                <w:sz w:val="18"/>
                <w:szCs w:val="18"/>
              </w:rPr>
            </w:pPr>
          </w:p>
        </w:tc>
        <w:tc>
          <w:tcPr>
            <w:tcW w:w="1134" w:type="dxa"/>
            <w:tcBorders>
              <w:top w:val="single" w:sz="4" w:space="0" w:color="auto"/>
              <w:bottom w:val="nil"/>
            </w:tcBorders>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ins w:id="3608" w:author="morayoa" w:date="2013-06-10T11:49:00Z"/>
                <w:rFonts w:ascii="Arial" w:hAnsi="Arial" w:cs="Arial"/>
                <w:sz w:val="18"/>
                <w:szCs w:val="18"/>
              </w:rPr>
            </w:pPr>
          </w:p>
        </w:tc>
        <w:tc>
          <w:tcPr>
            <w:tcW w:w="3260" w:type="dxa"/>
          </w:tcPr>
          <w:p w:rsidR="005C5B34" w:rsidRPr="005C5B34" w:rsidRDefault="005C5B34" w:rsidP="005C5B34">
            <w:pPr>
              <w:suppressAutoHyphens/>
              <w:rPr>
                <w:ins w:id="3609" w:author="morayoa" w:date="2013-06-10T11:49:00Z"/>
                <w:rFonts w:ascii="Arial" w:hAnsi="Arial" w:cs="Arial"/>
                <w:sz w:val="20"/>
              </w:rPr>
            </w:pPr>
            <w:ins w:id="3610" w:author="morayoa" w:date="2013-06-10T11:49:00Z">
              <w:r w:rsidRPr="005C5B34">
                <w:rPr>
                  <w:rFonts w:ascii="Arial" w:hAnsi="Arial" w:cs="Arial"/>
                  <w:sz w:val="20"/>
                </w:rPr>
                <w:t>The error limits applicable to a module which is examined separately are equal to a fraction p</w:t>
              </w:r>
              <w:r w:rsidRPr="005C5B34">
                <w:rPr>
                  <w:rFonts w:ascii="Arial" w:hAnsi="Arial" w:cs="Arial"/>
                  <w:sz w:val="20"/>
                  <w:vertAlign w:val="subscript"/>
                </w:rPr>
                <w:t>i</w:t>
              </w:r>
              <w:r w:rsidRPr="005C5B34">
                <w:rPr>
                  <w:rFonts w:ascii="Arial" w:hAnsi="Arial" w:cs="Arial"/>
                  <w:sz w:val="20"/>
                </w:rPr>
                <w:t xml:space="preserve"> of the maximum permissible errors (</w:t>
              </w:r>
            </w:ins>
            <w:ins w:id="3611" w:author="morayoa" w:date="2013-06-10T14:01:00Z">
              <w:r w:rsidR="009367AC">
                <w:rPr>
                  <w:rFonts w:ascii="Arial" w:hAnsi="Arial" w:cs="Arial"/>
                  <w:sz w:val="20"/>
                  <w:lang w:val="en-US"/>
                </w:rPr>
                <w:t xml:space="preserve">R50-1 &amp; -2, </w:t>
              </w:r>
            </w:ins>
            <w:ins w:id="3612" w:author="morayoa" w:date="2013-06-10T11:49:00Z">
              <w:r w:rsidRPr="005C5B34">
                <w:rPr>
                  <w:rFonts w:ascii="Arial" w:hAnsi="Arial" w:cs="Arial"/>
                  <w:sz w:val="20"/>
                </w:rPr>
                <w:t>2.2.2 Table 2) or the allowed variations of the indication of the complete instrument. The fractions for any module have to be taken for the same accuracy class as for the complete instrument incorporating the module.</w:t>
              </w:r>
            </w:ins>
          </w:p>
        </w:tc>
        <w:tc>
          <w:tcPr>
            <w:tcW w:w="850" w:type="dxa"/>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ins w:id="3613" w:author="morayoa" w:date="2013-06-10T11:49:00Z"/>
                <w:rFonts w:ascii="Arial" w:hAnsi="Arial" w:cs="Arial"/>
                <w:sz w:val="18"/>
                <w:szCs w:val="18"/>
              </w:rPr>
            </w:pPr>
          </w:p>
        </w:tc>
        <w:tc>
          <w:tcPr>
            <w:tcW w:w="709" w:type="dxa"/>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ins w:id="3614" w:author="morayoa" w:date="2013-06-10T11:49:00Z"/>
                <w:rFonts w:ascii="Arial" w:hAnsi="Arial" w:cs="Arial"/>
                <w:sz w:val="18"/>
                <w:szCs w:val="18"/>
              </w:rPr>
            </w:pPr>
          </w:p>
        </w:tc>
        <w:tc>
          <w:tcPr>
            <w:tcW w:w="567" w:type="dxa"/>
          </w:tcPr>
          <w:p w:rsidR="005C5B34" w:rsidRPr="00A12F15" w:rsidRDefault="005C5B34" w:rsidP="008362BC">
            <w:pPr>
              <w:tabs>
                <w:tab w:val="left" w:pos="-720"/>
                <w:tab w:val="left" w:pos="0"/>
                <w:tab w:val="left" w:pos="259"/>
                <w:tab w:val="left" w:pos="604"/>
                <w:tab w:val="left" w:pos="816"/>
                <w:tab w:val="left" w:pos="1440"/>
              </w:tabs>
              <w:suppressAutoHyphens/>
              <w:spacing w:after="56"/>
              <w:rPr>
                <w:ins w:id="3615" w:author="morayoa" w:date="2013-06-10T11:49:00Z"/>
                <w:rFonts w:ascii="Arial" w:hAnsi="Arial" w:cs="Arial"/>
                <w:sz w:val="18"/>
                <w:szCs w:val="18"/>
              </w:rPr>
            </w:pPr>
          </w:p>
        </w:tc>
        <w:tc>
          <w:tcPr>
            <w:tcW w:w="1559" w:type="dxa"/>
          </w:tcPr>
          <w:p w:rsidR="005C5B34" w:rsidRPr="00A12F15" w:rsidRDefault="005C5B34" w:rsidP="008362BC">
            <w:pPr>
              <w:tabs>
                <w:tab w:val="left" w:pos="-720"/>
                <w:tab w:val="left" w:pos="0"/>
                <w:tab w:val="left" w:pos="259"/>
                <w:tab w:val="left" w:pos="604"/>
                <w:tab w:val="left" w:pos="816"/>
                <w:tab w:val="left" w:pos="1440"/>
              </w:tabs>
              <w:suppressAutoHyphens/>
              <w:spacing w:after="56"/>
              <w:rPr>
                <w:ins w:id="3616" w:author="morayoa" w:date="2013-06-10T11:49:00Z"/>
                <w:rFonts w:ascii="Arial" w:hAnsi="Arial" w:cs="Arial"/>
                <w:sz w:val="18"/>
                <w:szCs w:val="18"/>
              </w:rPr>
            </w:pPr>
          </w:p>
        </w:tc>
      </w:tr>
      <w:tr w:rsidR="005C5B34" w:rsidRPr="00A12F15" w:rsidTr="00792B87">
        <w:trPr>
          <w:ins w:id="3617" w:author="morayoa" w:date="2013-06-10T11:49:00Z"/>
        </w:trPr>
        <w:tc>
          <w:tcPr>
            <w:tcW w:w="993" w:type="dxa"/>
            <w:tcBorders>
              <w:top w:val="nil"/>
              <w:bottom w:val="nil"/>
            </w:tcBorders>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ins w:id="3618" w:author="morayoa" w:date="2013-06-10T11:49:00Z"/>
                <w:rFonts w:ascii="Arial" w:hAnsi="Arial" w:cs="Arial"/>
                <w:sz w:val="18"/>
                <w:szCs w:val="18"/>
              </w:rPr>
            </w:pPr>
          </w:p>
        </w:tc>
        <w:tc>
          <w:tcPr>
            <w:tcW w:w="1134" w:type="dxa"/>
            <w:tcBorders>
              <w:top w:val="nil"/>
              <w:bottom w:val="nil"/>
            </w:tcBorders>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ins w:id="3619" w:author="morayoa" w:date="2013-06-10T11:49:00Z"/>
                <w:rFonts w:ascii="Arial" w:hAnsi="Arial" w:cs="Arial"/>
                <w:sz w:val="18"/>
                <w:szCs w:val="18"/>
              </w:rPr>
            </w:pPr>
          </w:p>
        </w:tc>
        <w:tc>
          <w:tcPr>
            <w:tcW w:w="3260" w:type="dxa"/>
          </w:tcPr>
          <w:p w:rsidR="005C5B34" w:rsidRPr="005C5B34" w:rsidRDefault="005C5B34" w:rsidP="005C5B34">
            <w:pPr>
              <w:widowControl w:val="0"/>
              <w:tabs>
                <w:tab w:val="left" w:pos="459"/>
              </w:tabs>
              <w:rPr>
                <w:ins w:id="3620" w:author="morayoa" w:date="2013-06-10T11:50:00Z"/>
                <w:rFonts w:ascii="Arial" w:hAnsi="Arial" w:cs="Arial"/>
                <w:snapToGrid w:val="0"/>
                <w:sz w:val="20"/>
              </w:rPr>
            </w:pPr>
            <w:ins w:id="3621" w:author="morayoa" w:date="2013-06-10T11:50:00Z">
              <w:r w:rsidRPr="005C5B34">
                <w:rPr>
                  <w:rFonts w:ascii="Arial" w:hAnsi="Arial" w:cs="Arial"/>
                  <w:sz w:val="20"/>
                </w:rPr>
                <w:t>The fraction p</w:t>
              </w:r>
              <w:r w:rsidRPr="005C5B34">
                <w:rPr>
                  <w:rFonts w:ascii="Arial" w:hAnsi="Arial" w:cs="Arial"/>
                  <w:sz w:val="20"/>
                  <w:vertAlign w:val="subscript"/>
                </w:rPr>
                <w:t>i</w:t>
              </w:r>
              <w:r w:rsidRPr="005C5B34">
                <w:rPr>
                  <w:rFonts w:ascii="Arial" w:hAnsi="Arial" w:cs="Arial"/>
                  <w:sz w:val="20"/>
                </w:rPr>
                <w:t xml:space="preserve"> shall be chosen by the manufacturer of the module and shall be verified by an appropriate test</w:t>
              </w:r>
              <w:r w:rsidRPr="005C5B34">
                <w:rPr>
                  <w:rFonts w:ascii="Arial" w:hAnsi="Arial" w:cs="Arial"/>
                  <w:snapToGrid w:val="0"/>
                  <w:sz w:val="20"/>
                </w:rPr>
                <w:t>, taking into account the following conditions:</w:t>
              </w:r>
            </w:ins>
          </w:p>
          <w:p w:rsidR="005C5B34" w:rsidRPr="005C5B34" w:rsidRDefault="005C5B34" w:rsidP="009367AC">
            <w:pPr>
              <w:widowControl w:val="0"/>
              <w:tabs>
                <w:tab w:val="left" w:pos="459"/>
              </w:tabs>
              <w:rPr>
                <w:ins w:id="3622" w:author="morayoa" w:date="2013-06-10T11:50:00Z"/>
                <w:rFonts w:ascii="Arial" w:hAnsi="Arial" w:cs="Arial"/>
                <w:snapToGrid w:val="0"/>
                <w:sz w:val="20"/>
              </w:rPr>
            </w:pPr>
          </w:p>
          <w:p w:rsidR="00000000" w:rsidRDefault="005C5B34">
            <w:pPr>
              <w:widowControl w:val="0"/>
              <w:numPr>
                <w:ilvl w:val="0"/>
                <w:numId w:val="69"/>
              </w:numPr>
              <w:tabs>
                <w:tab w:val="clear" w:pos="720"/>
                <w:tab w:val="num" w:pos="341"/>
              </w:tabs>
              <w:ind w:left="341" w:hanging="284"/>
              <w:rPr>
                <w:ins w:id="3623" w:author="morayoa" w:date="2013-06-10T11:50:00Z"/>
                <w:rFonts w:ascii="Arial" w:hAnsi="Arial" w:cs="Arial"/>
                <w:snapToGrid w:val="0"/>
                <w:sz w:val="20"/>
              </w:rPr>
              <w:pPrChange w:id="3624" w:author="morayoa" w:date="2013-06-14T13:59:00Z">
                <w:pPr>
                  <w:widowControl w:val="0"/>
                  <w:numPr>
                    <w:numId w:val="82"/>
                  </w:numPr>
                  <w:tabs>
                    <w:tab w:val="num" w:pos="341"/>
                    <w:tab w:val="num" w:pos="720"/>
                  </w:tabs>
                  <w:ind w:left="341" w:hanging="284"/>
                </w:pPr>
              </w:pPrChange>
            </w:pPr>
            <w:ins w:id="3625" w:author="morayoa" w:date="2013-06-10T11:50:00Z">
              <w:r w:rsidRPr="005C5B34">
                <w:rPr>
                  <w:rFonts w:ascii="Arial" w:hAnsi="Arial" w:cs="Arial"/>
                  <w:snapToGrid w:val="0"/>
                  <w:sz w:val="20"/>
                </w:rPr>
                <w:t>For purely digital devices p</w:t>
              </w:r>
              <w:r w:rsidRPr="005C5B34">
                <w:rPr>
                  <w:rFonts w:ascii="Arial" w:hAnsi="Arial" w:cs="Arial"/>
                  <w:snapToGrid w:val="0"/>
                  <w:sz w:val="20"/>
                  <w:vertAlign w:val="subscript"/>
                </w:rPr>
                <w:t>i</w:t>
              </w:r>
              <w:r w:rsidRPr="005C5B34">
                <w:rPr>
                  <w:rFonts w:ascii="Arial" w:hAnsi="Arial" w:cs="Arial"/>
                  <w:snapToGrid w:val="0"/>
                  <w:sz w:val="20"/>
                </w:rPr>
                <w:t xml:space="preserve"> may be equal to 0.</w:t>
              </w:r>
            </w:ins>
          </w:p>
          <w:p w:rsidR="00000000" w:rsidRDefault="005C5B34">
            <w:pPr>
              <w:widowControl w:val="0"/>
              <w:numPr>
                <w:ilvl w:val="0"/>
                <w:numId w:val="69"/>
              </w:numPr>
              <w:tabs>
                <w:tab w:val="clear" w:pos="720"/>
                <w:tab w:val="num" w:pos="341"/>
              </w:tabs>
              <w:ind w:left="341" w:hanging="284"/>
              <w:rPr>
                <w:ins w:id="3626" w:author="morayoa" w:date="2013-06-10T11:50:00Z"/>
                <w:rFonts w:ascii="Arial" w:hAnsi="Arial" w:cs="Arial"/>
                <w:snapToGrid w:val="0"/>
                <w:sz w:val="20"/>
              </w:rPr>
              <w:pPrChange w:id="3627" w:author="morayoa" w:date="2013-06-14T13:59:00Z">
                <w:pPr>
                  <w:widowControl w:val="0"/>
                  <w:numPr>
                    <w:numId w:val="82"/>
                  </w:numPr>
                  <w:tabs>
                    <w:tab w:val="num" w:pos="341"/>
                    <w:tab w:val="num" w:pos="720"/>
                  </w:tabs>
                  <w:ind w:left="341" w:hanging="284"/>
                </w:pPr>
              </w:pPrChange>
            </w:pPr>
            <w:ins w:id="3628" w:author="morayoa" w:date="2013-06-10T11:50:00Z">
              <w:r w:rsidRPr="005C5B34">
                <w:rPr>
                  <w:rFonts w:ascii="Arial" w:hAnsi="Arial" w:cs="Arial"/>
                  <w:snapToGrid w:val="0"/>
                  <w:sz w:val="20"/>
                </w:rPr>
                <w:t>For weighing modules p</w:t>
              </w:r>
              <w:r w:rsidRPr="005C5B34">
                <w:rPr>
                  <w:rFonts w:ascii="Arial" w:hAnsi="Arial" w:cs="Arial"/>
                  <w:snapToGrid w:val="0"/>
                  <w:sz w:val="20"/>
                  <w:vertAlign w:val="subscript"/>
                </w:rPr>
                <w:t>i</w:t>
              </w:r>
              <w:r w:rsidRPr="005C5B34">
                <w:rPr>
                  <w:rFonts w:ascii="Arial" w:hAnsi="Arial" w:cs="Arial"/>
                  <w:snapToGrid w:val="0"/>
                  <w:sz w:val="20"/>
                </w:rPr>
                <w:t xml:space="preserve"> may be equal to 1.</w:t>
              </w:r>
            </w:ins>
          </w:p>
          <w:p w:rsidR="00000000" w:rsidRDefault="005C5B34">
            <w:pPr>
              <w:widowControl w:val="0"/>
              <w:numPr>
                <w:ilvl w:val="0"/>
                <w:numId w:val="69"/>
              </w:numPr>
              <w:tabs>
                <w:tab w:val="clear" w:pos="720"/>
                <w:tab w:val="num" w:pos="341"/>
              </w:tabs>
              <w:ind w:left="341" w:hanging="284"/>
              <w:rPr>
                <w:ins w:id="3629" w:author="morayoa" w:date="2013-06-10T11:49:00Z"/>
                <w:rFonts w:ascii="Arial" w:hAnsi="Arial" w:cs="Arial"/>
                <w:snapToGrid w:val="0"/>
                <w:sz w:val="20"/>
              </w:rPr>
              <w:pPrChange w:id="3630" w:author="morayoa" w:date="2013-06-14T13:59:00Z">
                <w:pPr>
                  <w:widowControl w:val="0"/>
                  <w:numPr>
                    <w:numId w:val="82"/>
                  </w:numPr>
                  <w:tabs>
                    <w:tab w:val="num" w:pos="341"/>
                    <w:tab w:val="num" w:pos="720"/>
                  </w:tabs>
                  <w:ind w:left="341" w:hanging="284"/>
                </w:pPr>
              </w:pPrChange>
            </w:pPr>
            <w:ins w:id="3631" w:author="morayoa" w:date="2013-06-10T11:50:00Z">
              <w:r w:rsidRPr="005C5B34">
                <w:rPr>
                  <w:rFonts w:ascii="Arial" w:hAnsi="Arial" w:cs="Arial"/>
                  <w:snapToGrid w:val="0"/>
                  <w:sz w:val="20"/>
                </w:rPr>
                <w:t xml:space="preserve">For all other modules (including digital load sensors) the fraction shall not exceed 0.8 and shall not be less than 0.3, when more than one module contributes to the effect in question. </w:t>
              </w:r>
            </w:ins>
          </w:p>
        </w:tc>
        <w:tc>
          <w:tcPr>
            <w:tcW w:w="850" w:type="dxa"/>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ins w:id="3632" w:author="morayoa" w:date="2013-06-10T11:49:00Z"/>
                <w:rFonts w:ascii="Arial" w:hAnsi="Arial" w:cs="Arial"/>
                <w:sz w:val="18"/>
                <w:szCs w:val="18"/>
              </w:rPr>
            </w:pPr>
          </w:p>
        </w:tc>
        <w:tc>
          <w:tcPr>
            <w:tcW w:w="709" w:type="dxa"/>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ins w:id="3633" w:author="morayoa" w:date="2013-06-10T11:49:00Z"/>
                <w:rFonts w:ascii="Arial" w:hAnsi="Arial" w:cs="Arial"/>
                <w:sz w:val="18"/>
                <w:szCs w:val="18"/>
              </w:rPr>
            </w:pPr>
          </w:p>
        </w:tc>
        <w:tc>
          <w:tcPr>
            <w:tcW w:w="567" w:type="dxa"/>
          </w:tcPr>
          <w:p w:rsidR="005C5B34" w:rsidRPr="00A12F15" w:rsidRDefault="005C5B34" w:rsidP="008362BC">
            <w:pPr>
              <w:tabs>
                <w:tab w:val="left" w:pos="-720"/>
                <w:tab w:val="left" w:pos="0"/>
                <w:tab w:val="left" w:pos="259"/>
                <w:tab w:val="left" w:pos="604"/>
                <w:tab w:val="left" w:pos="816"/>
                <w:tab w:val="left" w:pos="1440"/>
              </w:tabs>
              <w:suppressAutoHyphens/>
              <w:spacing w:after="56"/>
              <w:rPr>
                <w:ins w:id="3634" w:author="morayoa" w:date="2013-06-10T11:49:00Z"/>
                <w:rFonts w:ascii="Arial" w:hAnsi="Arial" w:cs="Arial"/>
                <w:sz w:val="18"/>
                <w:szCs w:val="18"/>
              </w:rPr>
            </w:pPr>
          </w:p>
        </w:tc>
        <w:tc>
          <w:tcPr>
            <w:tcW w:w="1559" w:type="dxa"/>
          </w:tcPr>
          <w:p w:rsidR="005C5B34" w:rsidRPr="00A12F15" w:rsidRDefault="005C5B34" w:rsidP="008362BC">
            <w:pPr>
              <w:tabs>
                <w:tab w:val="left" w:pos="-720"/>
                <w:tab w:val="left" w:pos="0"/>
                <w:tab w:val="left" w:pos="259"/>
                <w:tab w:val="left" w:pos="604"/>
                <w:tab w:val="left" w:pos="816"/>
                <w:tab w:val="left" w:pos="1440"/>
              </w:tabs>
              <w:suppressAutoHyphens/>
              <w:spacing w:after="56"/>
              <w:rPr>
                <w:ins w:id="3635" w:author="morayoa" w:date="2013-06-10T11:49:00Z"/>
                <w:rFonts w:ascii="Arial" w:hAnsi="Arial" w:cs="Arial"/>
                <w:sz w:val="18"/>
                <w:szCs w:val="18"/>
              </w:rPr>
            </w:pPr>
          </w:p>
        </w:tc>
      </w:tr>
      <w:tr w:rsidR="005C5B34" w:rsidRPr="00A12F15" w:rsidTr="00792B87">
        <w:trPr>
          <w:ins w:id="3636" w:author="morayoa" w:date="2013-06-10T11:49:00Z"/>
        </w:trPr>
        <w:tc>
          <w:tcPr>
            <w:tcW w:w="993" w:type="dxa"/>
            <w:tcBorders>
              <w:top w:val="nil"/>
              <w:bottom w:val="nil"/>
            </w:tcBorders>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ins w:id="3637" w:author="morayoa" w:date="2013-06-10T11:49:00Z"/>
                <w:rFonts w:ascii="Arial" w:hAnsi="Arial" w:cs="Arial"/>
                <w:sz w:val="18"/>
                <w:szCs w:val="18"/>
              </w:rPr>
            </w:pPr>
          </w:p>
        </w:tc>
        <w:tc>
          <w:tcPr>
            <w:tcW w:w="1134" w:type="dxa"/>
            <w:tcBorders>
              <w:top w:val="nil"/>
              <w:bottom w:val="nil"/>
            </w:tcBorders>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ins w:id="3638" w:author="morayoa" w:date="2013-06-10T11:49:00Z"/>
                <w:rFonts w:ascii="Arial" w:hAnsi="Arial" w:cs="Arial"/>
                <w:sz w:val="18"/>
                <w:szCs w:val="18"/>
              </w:rPr>
            </w:pPr>
          </w:p>
        </w:tc>
        <w:tc>
          <w:tcPr>
            <w:tcW w:w="3260" w:type="dxa"/>
          </w:tcPr>
          <w:p w:rsidR="005C5B34" w:rsidRPr="005C5B34" w:rsidRDefault="005C5B34" w:rsidP="005C5B34">
            <w:pPr>
              <w:autoSpaceDE w:val="0"/>
              <w:autoSpaceDN w:val="0"/>
              <w:adjustRightInd w:val="0"/>
              <w:spacing w:before="120"/>
              <w:rPr>
                <w:ins w:id="3639" w:author="morayoa" w:date="2013-06-10T11:49:00Z"/>
                <w:rFonts w:ascii="Arial" w:hAnsi="Arial" w:cs="Arial"/>
                <w:sz w:val="20"/>
                <w:lang w:val="en-US"/>
              </w:rPr>
            </w:pPr>
            <w:ins w:id="3640" w:author="morayoa" w:date="2013-06-10T11:51:00Z">
              <w:r w:rsidRPr="005C5B34">
                <w:rPr>
                  <w:rFonts w:ascii="Arial" w:hAnsi="Arial" w:cs="Arial"/>
                  <w:sz w:val="20"/>
                  <w:lang w:val="en-US"/>
                </w:rPr>
                <w:t xml:space="preserve">For mechanical structures evidently designed and manufactured according to sound engineering practice, an overall fraction, </w:t>
              </w:r>
              <w:r w:rsidRPr="005C5B34">
                <w:rPr>
                  <w:rFonts w:ascii="Arial" w:hAnsi="Arial" w:cs="Arial"/>
                  <w:i/>
                  <w:sz w:val="20"/>
                  <w:lang w:val="en-US"/>
                </w:rPr>
                <w:t>p</w:t>
              </w:r>
              <w:r w:rsidRPr="005C5B34">
                <w:rPr>
                  <w:rFonts w:ascii="Arial" w:hAnsi="Arial" w:cs="Arial"/>
                  <w:i/>
                  <w:sz w:val="20"/>
                  <w:vertAlign w:val="subscript"/>
                  <w:lang w:val="en-US"/>
                </w:rPr>
                <w:t>i</w:t>
              </w:r>
              <w:r w:rsidRPr="005C5B34">
                <w:rPr>
                  <w:rFonts w:ascii="Arial" w:hAnsi="Arial" w:cs="Arial"/>
                  <w:sz w:val="20"/>
                  <w:lang w:val="en-US"/>
                </w:rPr>
                <w:t xml:space="preserve"> = 0.5 may be applied without any test, e.g. when levers are made of the same material and when the chain of levers has two planes of symmetry (longitudinal and transversal).</w:t>
              </w:r>
            </w:ins>
          </w:p>
        </w:tc>
        <w:tc>
          <w:tcPr>
            <w:tcW w:w="850" w:type="dxa"/>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ins w:id="3641" w:author="morayoa" w:date="2013-06-10T11:49:00Z"/>
                <w:rFonts w:ascii="Arial" w:hAnsi="Arial" w:cs="Arial"/>
                <w:sz w:val="18"/>
                <w:szCs w:val="18"/>
              </w:rPr>
            </w:pPr>
          </w:p>
        </w:tc>
        <w:tc>
          <w:tcPr>
            <w:tcW w:w="709" w:type="dxa"/>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ins w:id="3642" w:author="morayoa" w:date="2013-06-10T11:49:00Z"/>
                <w:rFonts w:ascii="Arial" w:hAnsi="Arial" w:cs="Arial"/>
                <w:sz w:val="18"/>
                <w:szCs w:val="18"/>
              </w:rPr>
            </w:pPr>
          </w:p>
        </w:tc>
        <w:tc>
          <w:tcPr>
            <w:tcW w:w="567" w:type="dxa"/>
          </w:tcPr>
          <w:p w:rsidR="005C5B34" w:rsidRPr="00A12F15" w:rsidRDefault="005C5B34" w:rsidP="008362BC">
            <w:pPr>
              <w:tabs>
                <w:tab w:val="left" w:pos="-720"/>
                <w:tab w:val="left" w:pos="0"/>
                <w:tab w:val="left" w:pos="259"/>
                <w:tab w:val="left" w:pos="604"/>
                <w:tab w:val="left" w:pos="816"/>
                <w:tab w:val="left" w:pos="1440"/>
              </w:tabs>
              <w:suppressAutoHyphens/>
              <w:spacing w:after="56"/>
              <w:rPr>
                <w:ins w:id="3643" w:author="morayoa" w:date="2013-06-10T11:49:00Z"/>
                <w:rFonts w:ascii="Arial" w:hAnsi="Arial" w:cs="Arial"/>
                <w:sz w:val="18"/>
                <w:szCs w:val="18"/>
              </w:rPr>
            </w:pPr>
          </w:p>
        </w:tc>
        <w:tc>
          <w:tcPr>
            <w:tcW w:w="1559" w:type="dxa"/>
          </w:tcPr>
          <w:p w:rsidR="005C5B34" w:rsidRPr="00A12F15" w:rsidRDefault="005C5B34" w:rsidP="008362BC">
            <w:pPr>
              <w:tabs>
                <w:tab w:val="left" w:pos="-720"/>
                <w:tab w:val="left" w:pos="0"/>
                <w:tab w:val="left" w:pos="259"/>
                <w:tab w:val="left" w:pos="604"/>
                <w:tab w:val="left" w:pos="816"/>
                <w:tab w:val="left" w:pos="1440"/>
              </w:tabs>
              <w:suppressAutoHyphens/>
              <w:spacing w:after="56"/>
              <w:rPr>
                <w:ins w:id="3644" w:author="morayoa" w:date="2013-06-10T11:49:00Z"/>
                <w:rFonts w:ascii="Arial" w:hAnsi="Arial" w:cs="Arial"/>
                <w:sz w:val="18"/>
                <w:szCs w:val="18"/>
              </w:rPr>
            </w:pPr>
          </w:p>
        </w:tc>
      </w:tr>
      <w:tr w:rsidR="005C5B34" w:rsidRPr="00A12F15" w:rsidTr="00792B87">
        <w:trPr>
          <w:ins w:id="3645" w:author="morayoa" w:date="2013-06-10T11:49:00Z"/>
        </w:trPr>
        <w:tc>
          <w:tcPr>
            <w:tcW w:w="993" w:type="dxa"/>
            <w:tcBorders>
              <w:top w:val="nil"/>
              <w:bottom w:val="single" w:sz="4" w:space="0" w:color="auto"/>
            </w:tcBorders>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ins w:id="3646" w:author="morayoa" w:date="2013-06-10T11:49:00Z"/>
                <w:rFonts w:ascii="Arial" w:hAnsi="Arial" w:cs="Arial"/>
                <w:sz w:val="18"/>
                <w:szCs w:val="18"/>
              </w:rPr>
            </w:pPr>
          </w:p>
        </w:tc>
        <w:tc>
          <w:tcPr>
            <w:tcW w:w="1134" w:type="dxa"/>
            <w:tcBorders>
              <w:top w:val="nil"/>
              <w:bottom w:val="single" w:sz="4" w:space="0" w:color="auto"/>
            </w:tcBorders>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ins w:id="3647" w:author="morayoa" w:date="2013-06-10T11:49:00Z"/>
                <w:rFonts w:ascii="Arial" w:hAnsi="Arial" w:cs="Arial"/>
                <w:sz w:val="18"/>
                <w:szCs w:val="18"/>
              </w:rPr>
            </w:pPr>
          </w:p>
        </w:tc>
        <w:tc>
          <w:tcPr>
            <w:tcW w:w="3260" w:type="dxa"/>
          </w:tcPr>
          <w:p w:rsidR="005C5B34" w:rsidRPr="005C5B34" w:rsidRDefault="005C5B34" w:rsidP="005C5B34">
            <w:pPr>
              <w:autoSpaceDE w:val="0"/>
              <w:autoSpaceDN w:val="0"/>
              <w:adjustRightInd w:val="0"/>
              <w:spacing w:before="120"/>
              <w:rPr>
                <w:ins w:id="3648" w:author="morayoa" w:date="2013-06-10T11:49:00Z"/>
                <w:rFonts w:ascii="Arial" w:hAnsi="Arial" w:cs="Arial"/>
                <w:sz w:val="20"/>
                <w:lang w:val="en-US"/>
              </w:rPr>
            </w:pPr>
            <w:ins w:id="3649" w:author="morayoa" w:date="2013-06-10T11:51:00Z">
              <w:r w:rsidRPr="005C5B34">
                <w:rPr>
                  <w:rFonts w:ascii="Arial" w:hAnsi="Arial" w:cs="Arial"/>
                  <w:sz w:val="20"/>
                  <w:lang w:val="en-US"/>
                </w:rPr>
                <w:t xml:space="preserve">For instruments incorporating the typical modules (see </w:t>
              </w:r>
            </w:ins>
            <w:ins w:id="3650" w:author="morayoa" w:date="2013-06-10T14:01:00Z">
              <w:r w:rsidR="009367AC">
                <w:rPr>
                  <w:rFonts w:ascii="Arial" w:hAnsi="Arial" w:cs="Arial"/>
                  <w:sz w:val="20"/>
                  <w:lang w:val="en-US"/>
                </w:rPr>
                <w:t xml:space="preserve">R50-1 &amp; -2, </w:t>
              </w:r>
            </w:ins>
            <w:ins w:id="3651" w:author="morayoa" w:date="2013-06-10T11:51:00Z">
              <w:r w:rsidRPr="005C5B34">
                <w:rPr>
                  <w:rFonts w:ascii="Arial" w:hAnsi="Arial" w:cs="Arial"/>
                  <w:sz w:val="20"/>
                  <w:lang w:val="en-US"/>
                </w:rPr>
                <w:t xml:space="preserve">0.2.10) the fractions </w:t>
              </w:r>
              <w:r w:rsidRPr="005C5B34">
                <w:rPr>
                  <w:rFonts w:ascii="Arial" w:hAnsi="Arial" w:cs="Arial"/>
                  <w:i/>
                  <w:sz w:val="20"/>
                  <w:lang w:val="en-US"/>
                </w:rPr>
                <w:t>p</w:t>
              </w:r>
              <w:r w:rsidRPr="005C5B34">
                <w:rPr>
                  <w:rFonts w:ascii="Arial" w:hAnsi="Arial" w:cs="Arial"/>
                  <w:i/>
                  <w:sz w:val="20"/>
                  <w:vertAlign w:val="subscript"/>
                  <w:lang w:val="en-US"/>
                </w:rPr>
                <w:t>i</w:t>
              </w:r>
              <w:r w:rsidRPr="005C5B34">
                <w:rPr>
                  <w:rFonts w:ascii="Arial" w:hAnsi="Arial" w:cs="Arial"/>
                  <w:sz w:val="20"/>
                  <w:lang w:val="en-US"/>
                </w:rPr>
                <w:t xml:space="preserve"> may have the values given in Table 4, which takes into account the fact that the modules are affected in a different manner depending on the different performance criteria.</w:t>
              </w:r>
            </w:ins>
          </w:p>
        </w:tc>
        <w:tc>
          <w:tcPr>
            <w:tcW w:w="850" w:type="dxa"/>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ins w:id="3652" w:author="morayoa" w:date="2013-06-10T11:49:00Z"/>
                <w:rFonts w:ascii="Arial" w:hAnsi="Arial" w:cs="Arial"/>
                <w:sz w:val="18"/>
                <w:szCs w:val="18"/>
              </w:rPr>
            </w:pPr>
          </w:p>
        </w:tc>
        <w:tc>
          <w:tcPr>
            <w:tcW w:w="709" w:type="dxa"/>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ins w:id="3653" w:author="morayoa" w:date="2013-06-10T11:49:00Z"/>
                <w:rFonts w:ascii="Arial" w:hAnsi="Arial" w:cs="Arial"/>
                <w:sz w:val="18"/>
                <w:szCs w:val="18"/>
              </w:rPr>
            </w:pPr>
          </w:p>
        </w:tc>
        <w:tc>
          <w:tcPr>
            <w:tcW w:w="567" w:type="dxa"/>
          </w:tcPr>
          <w:p w:rsidR="005C5B34" w:rsidRPr="00A12F15" w:rsidRDefault="005C5B34" w:rsidP="008362BC">
            <w:pPr>
              <w:tabs>
                <w:tab w:val="left" w:pos="-720"/>
                <w:tab w:val="left" w:pos="0"/>
                <w:tab w:val="left" w:pos="259"/>
                <w:tab w:val="left" w:pos="604"/>
                <w:tab w:val="left" w:pos="816"/>
                <w:tab w:val="left" w:pos="1440"/>
              </w:tabs>
              <w:suppressAutoHyphens/>
              <w:spacing w:after="56"/>
              <w:rPr>
                <w:ins w:id="3654" w:author="morayoa" w:date="2013-06-10T11:49:00Z"/>
                <w:rFonts w:ascii="Arial" w:hAnsi="Arial" w:cs="Arial"/>
                <w:sz w:val="18"/>
                <w:szCs w:val="18"/>
              </w:rPr>
            </w:pPr>
          </w:p>
        </w:tc>
        <w:tc>
          <w:tcPr>
            <w:tcW w:w="1559" w:type="dxa"/>
          </w:tcPr>
          <w:p w:rsidR="005C5B34" w:rsidRPr="00A12F15" w:rsidRDefault="005C5B34" w:rsidP="008362BC">
            <w:pPr>
              <w:tabs>
                <w:tab w:val="left" w:pos="-720"/>
                <w:tab w:val="left" w:pos="0"/>
                <w:tab w:val="left" w:pos="259"/>
                <w:tab w:val="left" w:pos="604"/>
                <w:tab w:val="left" w:pos="816"/>
                <w:tab w:val="left" w:pos="1440"/>
              </w:tabs>
              <w:suppressAutoHyphens/>
              <w:spacing w:after="56"/>
              <w:rPr>
                <w:ins w:id="3655" w:author="morayoa" w:date="2013-06-10T11:49:00Z"/>
                <w:rFonts w:ascii="Arial" w:hAnsi="Arial" w:cs="Arial"/>
                <w:sz w:val="18"/>
                <w:szCs w:val="18"/>
              </w:rPr>
            </w:pPr>
          </w:p>
        </w:tc>
      </w:tr>
    </w:tbl>
    <w:p w:rsidR="005C5B34" w:rsidRDefault="005C5B34">
      <w:pPr>
        <w:rPr>
          <w:ins w:id="3656" w:author="morayoa" w:date="2013-06-10T11:52:00Z"/>
        </w:rPr>
      </w:pPr>
      <w:ins w:id="3657" w:author="morayoa" w:date="2013-06-10T11:52:00Z">
        <w:r>
          <w:br w:type="page"/>
        </w:r>
      </w:ins>
    </w:p>
    <w:tbl>
      <w:tblPr>
        <w:tblW w:w="9072"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4" w:type="dxa"/>
          <w:right w:w="84" w:type="dxa"/>
        </w:tblCellMar>
        <w:tblLook w:val="0000"/>
      </w:tblPr>
      <w:tblGrid>
        <w:gridCol w:w="993"/>
        <w:gridCol w:w="1134"/>
        <w:gridCol w:w="3260"/>
        <w:gridCol w:w="850"/>
        <w:gridCol w:w="709"/>
        <w:gridCol w:w="567"/>
        <w:gridCol w:w="1559"/>
      </w:tblGrid>
      <w:tr w:rsidR="005C5B34" w:rsidRPr="00A12F15" w:rsidTr="00CB6071">
        <w:trPr>
          <w:ins w:id="3658" w:author="morayoa" w:date="2013-06-10T11:49:00Z"/>
        </w:trPr>
        <w:tc>
          <w:tcPr>
            <w:tcW w:w="993" w:type="dxa"/>
            <w:tcBorders>
              <w:top w:val="single" w:sz="4" w:space="0" w:color="auto"/>
              <w:bottom w:val="nil"/>
            </w:tcBorders>
          </w:tcPr>
          <w:p w:rsidR="005C5B34" w:rsidRPr="00A12F15" w:rsidRDefault="00FC47BA" w:rsidP="005C5B34">
            <w:pPr>
              <w:tabs>
                <w:tab w:val="left" w:pos="-720"/>
                <w:tab w:val="left" w:pos="0"/>
                <w:tab w:val="left" w:pos="259"/>
                <w:tab w:val="left" w:pos="604"/>
                <w:tab w:val="left" w:pos="816"/>
                <w:tab w:val="left" w:pos="1440"/>
              </w:tabs>
              <w:suppressAutoHyphens/>
              <w:jc w:val="center"/>
              <w:rPr>
                <w:ins w:id="3659" w:author="morayoa" w:date="2013-06-10T11:53:00Z"/>
                <w:rFonts w:ascii="Arial" w:hAnsi="Arial" w:cs="Arial"/>
                <w:b/>
                <w:sz w:val="18"/>
                <w:szCs w:val="18"/>
              </w:rPr>
            </w:pPr>
            <w:ins w:id="3660" w:author="morayoa" w:date="2013-06-10T11:53:00Z">
              <w:r w:rsidRPr="00A12F15">
                <w:rPr>
                  <w:rFonts w:ascii="Arial" w:hAnsi="Arial" w:cs="Arial"/>
                  <w:b/>
                  <w:sz w:val="18"/>
                  <w:szCs w:val="18"/>
                </w:rPr>
                <w:fldChar w:fldCharType="begin"/>
              </w:r>
              <w:r w:rsidR="005C5B34" w:rsidRPr="00A12F15">
                <w:rPr>
                  <w:rFonts w:ascii="Arial" w:hAnsi="Arial" w:cs="Arial"/>
                  <w:b/>
                  <w:sz w:val="18"/>
                  <w:szCs w:val="18"/>
                </w:rPr>
                <w:instrText xml:space="preserve">PRIVATE </w:instrText>
              </w:r>
              <w:r w:rsidRPr="00A12F15">
                <w:rPr>
                  <w:rFonts w:ascii="Arial" w:hAnsi="Arial" w:cs="Arial"/>
                  <w:b/>
                  <w:sz w:val="18"/>
                  <w:szCs w:val="18"/>
                </w:rPr>
                <w:fldChar w:fldCharType="end"/>
              </w:r>
            </w:ins>
          </w:p>
          <w:p w:rsidR="005C5B34" w:rsidRPr="00A12F15" w:rsidRDefault="005C5B34" w:rsidP="005C5B34">
            <w:pPr>
              <w:tabs>
                <w:tab w:val="left" w:pos="-720"/>
                <w:tab w:val="left" w:pos="0"/>
                <w:tab w:val="left" w:pos="259"/>
                <w:tab w:val="left" w:pos="604"/>
                <w:tab w:val="left" w:pos="816"/>
                <w:tab w:val="left" w:pos="1440"/>
              </w:tabs>
              <w:suppressAutoHyphens/>
              <w:spacing w:after="56"/>
              <w:jc w:val="center"/>
              <w:rPr>
                <w:ins w:id="3661" w:author="morayoa" w:date="2013-06-10T11:49:00Z"/>
                <w:rFonts w:ascii="Arial" w:hAnsi="Arial" w:cs="Arial"/>
                <w:sz w:val="18"/>
                <w:szCs w:val="18"/>
              </w:rPr>
            </w:pPr>
            <w:ins w:id="3662" w:author="morayoa" w:date="2013-06-10T11:53:00Z">
              <w:r w:rsidRPr="00A12F15">
                <w:rPr>
                  <w:rFonts w:ascii="Arial" w:hAnsi="Arial" w:cs="Arial"/>
                  <w:b/>
                  <w:sz w:val="18"/>
                  <w:szCs w:val="18"/>
                </w:rPr>
                <w:t>R 50-</w:t>
              </w:r>
              <w:r>
                <w:rPr>
                  <w:rFonts w:ascii="Arial" w:hAnsi="Arial" w:cs="Arial"/>
                  <w:b/>
                  <w:sz w:val="18"/>
                  <w:szCs w:val="18"/>
                </w:rPr>
                <w:t>2</w:t>
              </w:r>
            </w:ins>
          </w:p>
        </w:tc>
        <w:tc>
          <w:tcPr>
            <w:tcW w:w="1134" w:type="dxa"/>
            <w:tcBorders>
              <w:top w:val="single" w:sz="4" w:space="0" w:color="auto"/>
              <w:bottom w:val="nil"/>
            </w:tcBorders>
          </w:tcPr>
          <w:p w:rsidR="005C5B34" w:rsidRPr="00A12F15" w:rsidRDefault="005C5B34" w:rsidP="005C5B34">
            <w:pPr>
              <w:tabs>
                <w:tab w:val="left" w:pos="-720"/>
                <w:tab w:val="left" w:pos="0"/>
                <w:tab w:val="left" w:pos="259"/>
                <w:tab w:val="left" w:pos="604"/>
                <w:tab w:val="left" w:pos="816"/>
                <w:tab w:val="left" w:pos="1440"/>
              </w:tabs>
              <w:suppressAutoHyphens/>
              <w:jc w:val="center"/>
              <w:rPr>
                <w:ins w:id="3663" w:author="morayoa" w:date="2013-06-10T11:53:00Z"/>
                <w:rFonts w:ascii="Arial" w:hAnsi="Arial" w:cs="Arial"/>
                <w:b/>
                <w:sz w:val="18"/>
                <w:szCs w:val="18"/>
              </w:rPr>
            </w:pPr>
            <w:ins w:id="3664" w:author="morayoa" w:date="2013-06-10T11:53:00Z">
              <w:r w:rsidRPr="00A12F15">
                <w:rPr>
                  <w:rFonts w:ascii="Arial" w:hAnsi="Arial" w:cs="Arial"/>
                  <w:b/>
                  <w:sz w:val="18"/>
                  <w:szCs w:val="18"/>
                </w:rPr>
                <w:t>Test</w:t>
              </w:r>
            </w:ins>
          </w:p>
          <w:p w:rsidR="005C5B34" w:rsidRPr="00A12F15" w:rsidRDefault="005C5B34" w:rsidP="005C5B34">
            <w:pPr>
              <w:tabs>
                <w:tab w:val="left" w:pos="-720"/>
                <w:tab w:val="left" w:pos="0"/>
                <w:tab w:val="left" w:pos="259"/>
                <w:tab w:val="left" w:pos="604"/>
                <w:tab w:val="left" w:pos="816"/>
                <w:tab w:val="left" w:pos="1440"/>
              </w:tabs>
              <w:suppressAutoHyphens/>
              <w:spacing w:after="56"/>
              <w:jc w:val="center"/>
              <w:rPr>
                <w:ins w:id="3665" w:author="morayoa" w:date="2013-06-10T11:49:00Z"/>
                <w:rFonts w:ascii="Arial" w:hAnsi="Arial" w:cs="Arial"/>
                <w:sz w:val="18"/>
                <w:szCs w:val="18"/>
              </w:rPr>
            </w:pPr>
            <w:ins w:id="3666" w:author="morayoa" w:date="2013-06-10T11:53:00Z">
              <w:r w:rsidRPr="00A12F15">
                <w:rPr>
                  <w:rFonts w:ascii="Arial" w:hAnsi="Arial" w:cs="Arial"/>
                  <w:b/>
                  <w:sz w:val="18"/>
                  <w:szCs w:val="18"/>
                </w:rPr>
                <w:t>procedure</w:t>
              </w:r>
            </w:ins>
          </w:p>
        </w:tc>
        <w:tc>
          <w:tcPr>
            <w:tcW w:w="3260" w:type="dxa"/>
          </w:tcPr>
          <w:p w:rsidR="005C5B34" w:rsidRPr="00A12F15" w:rsidRDefault="005C5B34" w:rsidP="005C5B34">
            <w:pPr>
              <w:tabs>
                <w:tab w:val="left" w:pos="-720"/>
                <w:tab w:val="left" w:pos="0"/>
                <w:tab w:val="left" w:pos="259"/>
                <w:tab w:val="left" w:pos="604"/>
                <w:tab w:val="left" w:pos="816"/>
                <w:tab w:val="left" w:pos="1440"/>
              </w:tabs>
              <w:suppressAutoHyphens/>
              <w:jc w:val="center"/>
              <w:rPr>
                <w:ins w:id="3667" w:author="morayoa" w:date="2013-06-10T11:53:00Z"/>
                <w:rFonts w:ascii="Arial" w:hAnsi="Arial" w:cs="Arial"/>
                <w:b/>
                <w:sz w:val="18"/>
                <w:szCs w:val="18"/>
              </w:rPr>
            </w:pPr>
            <w:ins w:id="3668" w:author="morayoa" w:date="2013-06-10T11:53:00Z">
              <w:r w:rsidRPr="00A12F15">
                <w:rPr>
                  <w:rFonts w:ascii="Arial" w:hAnsi="Arial" w:cs="Arial"/>
                  <w:b/>
                  <w:sz w:val="18"/>
                  <w:szCs w:val="18"/>
                </w:rPr>
                <w:t xml:space="preserve">Belt </w:t>
              </w:r>
              <w:proofErr w:type="spellStart"/>
              <w:r w:rsidRPr="00A12F15">
                <w:rPr>
                  <w:rFonts w:ascii="Arial" w:hAnsi="Arial" w:cs="Arial"/>
                  <w:b/>
                  <w:sz w:val="18"/>
                  <w:szCs w:val="18"/>
                </w:rPr>
                <w:t>weighers</w:t>
              </w:r>
              <w:proofErr w:type="spellEnd"/>
            </w:ins>
          </w:p>
          <w:p w:rsidR="005C5B34" w:rsidRPr="00A12F15" w:rsidRDefault="005C5B34" w:rsidP="005C5B34">
            <w:pPr>
              <w:tabs>
                <w:tab w:val="left" w:pos="-720"/>
                <w:tab w:val="left" w:pos="0"/>
                <w:tab w:val="left" w:pos="199"/>
                <w:tab w:val="left" w:pos="342"/>
              </w:tabs>
              <w:suppressAutoHyphens/>
              <w:spacing w:after="56"/>
              <w:jc w:val="center"/>
              <w:rPr>
                <w:ins w:id="3669" w:author="morayoa" w:date="2013-06-10T11:49:00Z"/>
                <w:rFonts w:ascii="Arial" w:hAnsi="Arial" w:cs="Arial"/>
                <w:sz w:val="18"/>
                <w:szCs w:val="18"/>
              </w:rPr>
            </w:pPr>
            <w:ins w:id="3670" w:author="morayoa" w:date="2013-06-10T11:53:00Z">
              <w:r w:rsidRPr="00A12F15">
                <w:rPr>
                  <w:rFonts w:ascii="Arial" w:hAnsi="Arial" w:cs="Arial"/>
                  <w:b/>
                  <w:sz w:val="18"/>
                  <w:szCs w:val="18"/>
                </w:rPr>
                <w:t>Checklist</w:t>
              </w:r>
            </w:ins>
          </w:p>
        </w:tc>
        <w:tc>
          <w:tcPr>
            <w:tcW w:w="850" w:type="dxa"/>
          </w:tcPr>
          <w:p w:rsidR="005C5B34" w:rsidRPr="00A12F15" w:rsidRDefault="005C5B34" w:rsidP="005C5B34">
            <w:pPr>
              <w:tabs>
                <w:tab w:val="left" w:pos="-720"/>
                <w:tab w:val="left" w:pos="0"/>
                <w:tab w:val="left" w:pos="259"/>
                <w:tab w:val="left" w:pos="604"/>
                <w:tab w:val="left" w:pos="816"/>
                <w:tab w:val="left" w:pos="1440"/>
              </w:tabs>
              <w:suppressAutoHyphens/>
              <w:spacing w:after="56"/>
              <w:jc w:val="center"/>
              <w:rPr>
                <w:ins w:id="3671" w:author="morayoa" w:date="2013-06-10T11:49:00Z"/>
                <w:rFonts w:ascii="Arial" w:hAnsi="Arial" w:cs="Arial"/>
                <w:sz w:val="18"/>
                <w:szCs w:val="18"/>
              </w:rPr>
            </w:pPr>
            <w:ins w:id="3672" w:author="morayoa" w:date="2013-06-10T11:53:00Z">
              <w:r w:rsidRPr="00A12F15">
                <w:rPr>
                  <w:rFonts w:ascii="Arial" w:hAnsi="Arial" w:cs="Arial"/>
                  <w:b/>
                  <w:sz w:val="18"/>
                  <w:szCs w:val="18"/>
                </w:rPr>
                <w:t>Passed</w:t>
              </w:r>
            </w:ins>
          </w:p>
        </w:tc>
        <w:tc>
          <w:tcPr>
            <w:tcW w:w="709" w:type="dxa"/>
          </w:tcPr>
          <w:p w:rsidR="005C5B34" w:rsidRPr="00A12F15" w:rsidRDefault="005C5B34" w:rsidP="005C5B34">
            <w:pPr>
              <w:tabs>
                <w:tab w:val="left" w:pos="-720"/>
                <w:tab w:val="left" w:pos="0"/>
                <w:tab w:val="left" w:pos="259"/>
                <w:tab w:val="left" w:pos="604"/>
                <w:tab w:val="left" w:pos="816"/>
                <w:tab w:val="left" w:pos="1440"/>
              </w:tabs>
              <w:suppressAutoHyphens/>
              <w:spacing w:after="56"/>
              <w:jc w:val="center"/>
              <w:rPr>
                <w:ins w:id="3673" w:author="morayoa" w:date="2013-06-10T11:49:00Z"/>
                <w:rFonts w:ascii="Arial" w:hAnsi="Arial" w:cs="Arial"/>
                <w:sz w:val="18"/>
                <w:szCs w:val="18"/>
              </w:rPr>
            </w:pPr>
            <w:ins w:id="3674" w:author="morayoa" w:date="2013-06-10T11:53:00Z">
              <w:r w:rsidRPr="00A12F15">
                <w:rPr>
                  <w:rFonts w:ascii="Arial" w:hAnsi="Arial" w:cs="Arial"/>
                  <w:b/>
                  <w:sz w:val="18"/>
                  <w:szCs w:val="18"/>
                </w:rPr>
                <w:t>Failed</w:t>
              </w:r>
            </w:ins>
          </w:p>
        </w:tc>
        <w:tc>
          <w:tcPr>
            <w:tcW w:w="567" w:type="dxa"/>
          </w:tcPr>
          <w:p w:rsidR="005C5B34" w:rsidRPr="00A12F15" w:rsidRDefault="005C5B34" w:rsidP="005C5B34">
            <w:pPr>
              <w:tabs>
                <w:tab w:val="left" w:pos="-720"/>
                <w:tab w:val="left" w:pos="0"/>
                <w:tab w:val="left" w:pos="259"/>
                <w:tab w:val="left" w:pos="604"/>
                <w:tab w:val="left" w:pos="816"/>
                <w:tab w:val="left" w:pos="1440"/>
              </w:tabs>
              <w:suppressAutoHyphens/>
              <w:spacing w:after="56"/>
              <w:jc w:val="center"/>
              <w:rPr>
                <w:ins w:id="3675" w:author="morayoa" w:date="2013-06-10T11:49:00Z"/>
                <w:rFonts w:ascii="Arial" w:hAnsi="Arial" w:cs="Arial"/>
                <w:sz w:val="18"/>
                <w:szCs w:val="18"/>
              </w:rPr>
            </w:pPr>
            <w:ins w:id="3676" w:author="morayoa" w:date="2013-06-10T11:53:00Z">
              <w:r>
                <w:rPr>
                  <w:rFonts w:ascii="Arial" w:hAnsi="Arial" w:cs="Arial"/>
                  <w:b/>
                  <w:sz w:val="18"/>
                  <w:szCs w:val="18"/>
                </w:rPr>
                <w:t>N/A</w:t>
              </w:r>
            </w:ins>
          </w:p>
        </w:tc>
        <w:tc>
          <w:tcPr>
            <w:tcW w:w="1559" w:type="dxa"/>
          </w:tcPr>
          <w:p w:rsidR="005C5B34" w:rsidRPr="00A12F15" w:rsidRDefault="005C5B34" w:rsidP="005C5B34">
            <w:pPr>
              <w:tabs>
                <w:tab w:val="left" w:pos="-720"/>
                <w:tab w:val="left" w:pos="0"/>
                <w:tab w:val="left" w:pos="259"/>
                <w:tab w:val="left" w:pos="604"/>
                <w:tab w:val="left" w:pos="816"/>
                <w:tab w:val="left" w:pos="1440"/>
              </w:tabs>
              <w:suppressAutoHyphens/>
              <w:spacing w:after="56"/>
              <w:jc w:val="center"/>
              <w:rPr>
                <w:ins w:id="3677" w:author="morayoa" w:date="2013-06-10T11:49:00Z"/>
                <w:rFonts w:ascii="Arial" w:hAnsi="Arial" w:cs="Arial"/>
                <w:sz w:val="18"/>
                <w:szCs w:val="18"/>
              </w:rPr>
            </w:pPr>
            <w:ins w:id="3678" w:author="morayoa" w:date="2013-06-10T11:53:00Z">
              <w:r>
                <w:rPr>
                  <w:rFonts w:ascii="Arial" w:hAnsi="Arial" w:cs="Arial"/>
                  <w:b/>
                  <w:sz w:val="18"/>
                  <w:szCs w:val="18"/>
                </w:rPr>
                <w:t>Observations</w:t>
              </w:r>
              <w:r w:rsidR="00FC47BA">
                <w:fldChar w:fldCharType="begin"/>
              </w:r>
              <w:r>
                <w:instrText xml:space="preserve"> NOTEREF _Ref324497122 \f \h  \* MERGEFORMAT </w:instrText>
              </w:r>
            </w:ins>
            <w:ins w:id="3679" w:author="morayoa" w:date="2013-06-10T11:53:00Z">
              <w:r w:rsidR="00FC47BA">
                <w:fldChar w:fldCharType="separate"/>
              </w:r>
            </w:ins>
            <w:ins w:id="3680" w:author="morayoa" w:date="2013-06-14T14:16:00Z">
              <w:r w:rsidR="00FC47BA" w:rsidRPr="00FC47BA">
                <w:rPr>
                  <w:rStyle w:val="FootnoteReference"/>
                  <w:rFonts w:ascii="Arial" w:hAnsi="Arial" w:cs="Arial"/>
                  <w:sz w:val="18"/>
                  <w:szCs w:val="18"/>
                  <w:rPrChange w:id="3681" w:author="morayoa" w:date="2013-06-14T14:16:00Z">
                    <w:rPr/>
                  </w:rPrChange>
                </w:rPr>
                <w:t>3</w:t>
              </w:r>
            </w:ins>
            <w:ins w:id="3682" w:author="morayoa" w:date="2013-06-10T11:53:00Z">
              <w:r w:rsidR="00FC47BA">
                <w:fldChar w:fldCharType="end"/>
              </w:r>
            </w:ins>
          </w:p>
        </w:tc>
      </w:tr>
      <w:tr w:rsidR="005C5B34" w:rsidRPr="00A12F15" w:rsidTr="00CB6071">
        <w:tc>
          <w:tcPr>
            <w:tcW w:w="993" w:type="dxa"/>
            <w:tcBorders>
              <w:top w:val="single" w:sz="4" w:space="0" w:color="auto"/>
              <w:bottom w:val="nil"/>
            </w:tcBorders>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6.3</w:t>
            </w:r>
          </w:p>
        </w:tc>
        <w:tc>
          <w:tcPr>
            <w:tcW w:w="1134" w:type="dxa"/>
            <w:tcBorders>
              <w:top w:val="single" w:sz="4" w:space="0" w:color="auto"/>
              <w:bottom w:val="nil"/>
            </w:tcBorders>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r w:rsidRPr="00A12F15">
              <w:rPr>
                <w:rFonts w:ascii="Arial" w:hAnsi="Arial" w:cs="Arial"/>
                <w:sz w:val="18"/>
                <w:szCs w:val="18"/>
              </w:rPr>
              <w:t>A.5.4</w:t>
            </w:r>
          </w:p>
        </w:tc>
        <w:tc>
          <w:tcPr>
            <w:tcW w:w="3260" w:type="dxa"/>
          </w:tcPr>
          <w:p w:rsidR="005C5B34" w:rsidRPr="00A12F15" w:rsidRDefault="005C5B34" w:rsidP="001766B6">
            <w:pPr>
              <w:tabs>
                <w:tab w:val="left" w:pos="-720"/>
                <w:tab w:val="left" w:pos="0"/>
                <w:tab w:val="left" w:pos="199"/>
                <w:tab w:val="left" w:pos="342"/>
              </w:tabs>
              <w:suppressAutoHyphens/>
              <w:spacing w:after="56"/>
              <w:rPr>
                <w:rFonts w:ascii="Arial" w:hAnsi="Arial" w:cs="Arial"/>
                <w:sz w:val="18"/>
                <w:szCs w:val="18"/>
              </w:rPr>
            </w:pPr>
            <w:r w:rsidRPr="00A12F15">
              <w:rPr>
                <w:rFonts w:ascii="Arial" w:hAnsi="Arial" w:cs="Arial"/>
                <w:sz w:val="18"/>
                <w:szCs w:val="18"/>
              </w:rPr>
              <w:t xml:space="preserve">Simulation tests (test with static load without the belt conveyor):  </w:t>
            </w:r>
          </w:p>
        </w:tc>
        <w:tc>
          <w:tcPr>
            <w:tcW w:w="850" w:type="dxa"/>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709" w:type="dxa"/>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567" w:type="dxa"/>
          </w:tcPr>
          <w:p w:rsidR="005C5B34" w:rsidRPr="00A12F15" w:rsidRDefault="005C5B34" w:rsidP="008362BC">
            <w:pPr>
              <w:tabs>
                <w:tab w:val="left" w:pos="-720"/>
                <w:tab w:val="left" w:pos="0"/>
                <w:tab w:val="left" w:pos="259"/>
                <w:tab w:val="left" w:pos="604"/>
                <w:tab w:val="left" w:pos="816"/>
                <w:tab w:val="left" w:pos="1440"/>
              </w:tabs>
              <w:suppressAutoHyphens/>
              <w:spacing w:after="56"/>
              <w:rPr>
                <w:ins w:id="3683" w:author="morayoa" w:date="2013-06-06T15:58:00Z"/>
                <w:rFonts w:ascii="Arial" w:hAnsi="Arial" w:cs="Arial"/>
                <w:sz w:val="18"/>
                <w:szCs w:val="18"/>
              </w:rPr>
            </w:pPr>
          </w:p>
        </w:tc>
        <w:tc>
          <w:tcPr>
            <w:tcW w:w="1559" w:type="dxa"/>
          </w:tcPr>
          <w:p w:rsidR="005C5B34" w:rsidRPr="00A12F15" w:rsidRDefault="005C5B34" w:rsidP="008362B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C5B34" w:rsidRPr="00A12F15" w:rsidTr="00CB6071">
        <w:tc>
          <w:tcPr>
            <w:tcW w:w="993" w:type="dxa"/>
            <w:tcBorders>
              <w:top w:val="nil"/>
              <w:bottom w:val="nil"/>
            </w:tcBorders>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5C5B34" w:rsidRPr="00A12F15" w:rsidRDefault="005C5B34" w:rsidP="001766B6">
            <w:pPr>
              <w:tabs>
                <w:tab w:val="left" w:pos="-720"/>
                <w:tab w:val="left" w:pos="0"/>
                <w:tab w:val="left" w:pos="199"/>
                <w:tab w:val="left" w:pos="342"/>
              </w:tabs>
              <w:suppressAutoHyphens/>
              <w:spacing w:after="56"/>
              <w:rPr>
                <w:rFonts w:ascii="Arial" w:hAnsi="Arial" w:cs="Arial"/>
                <w:sz w:val="18"/>
                <w:szCs w:val="18"/>
              </w:rPr>
            </w:pPr>
            <w:proofErr w:type="gramStart"/>
            <w:r w:rsidRPr="00A12F15">
              <w:rPr>
                <w:rFonts w:ascii="Arial" w:hAnsi="Arial" w:cs="Arial"/>
                <w:sz w:val="18"/>
                <w:szCs w:val="18"/>
              </w:rPr>
              <w:t>carried</w:t>
            </w:r>
            <w:proofErr w:type="gramEnd"/>
            <w:r w:rsidRPr="00A12F15">
              <w:rPr>
                <w:rFonts w:ascii="Arial" w:hAnsi="Arial" w:cs="Arial"/>
                <w:sz w:val="18"/>
                <w:szCs w:val="18"/>
              </w:rPr>
              <w:t xml:space="preserve"> out in a way that will reveal a corruption of any weighing result.</w:t>
            </w:r>
          </w:p>
        </w:tc>
        <w:tc>
          <w:tcPr>
            <w:tcW w:w="850" w:type="dxa"/>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709" w:type="dxa"/>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567" w:type="dxa"/>
          </w:tcPr>
          <w:p w:rsidR="005C5B34" w:rsidRPr="00A12F15" w:rsidRDefault="005C5B34" w:rsidP="008362BC">
            <w:pPr>
              <w:tabs>
                <w:tab w:val="left" w:pos="-720"/>
                <w:tab w:val="left" w:pos="0"/>
                <w:tab w:val="left" w:pos="259"/>
                <w:tab w:val="left" w:pos="604"/>
                <w:tab w:val="left" w:pos="816"/>
                <w:tab w:val="left" w:pos="1440"/>
              </w:tabs>
              <w:suppressAutoHyphens/>
              <w:spacing w:after="56"/>
              <w:rPr>
                <w:ins w:id="3684" w:author="morayoa" w:date="2013-06-06T15:58:00Z"/>
                <w:rFonts w:ascii="Arial" w:hAnsi="Arial" w:cs="Arial"/>
                <w:sz w:val="18"/>
                <w:szCs w:val="18"/>
              </w:rPr>
            </w:pPr>
          </w:p>
        </w:tc>
        <w:tc>
          <w:tcPr>
            <w:tcW w:w="1559" w:type="dxa"/>
          </w:tcPr>
          <w:p w:rsidR="005C5B34" w:rsidRPr="00A12F15" w:rsidRDefault="005C5B34" w:rsidP="008362B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C5B34" w:rsidRPr="00A12F15" w:rsidTr="00CB6071">
        <w:tc>
          <w:tcPr>
            <w:tcW w:w="993" w:type="dxa"/>
            <w:tcBorders>
              <w:top w:val="nil"/>
              <w:bottom w:val="nil"/>
            </w:tcBorders>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5C5B34" w:rsidRPr="00A12F15" w:rsidRDefault="005C5B34" w:rsidP="00903AA4">
            <w:pPr>
              <w:tabs>
                <w:tab w:val="left" w:pos="-720"/>
                <w:tab w:val="left" w:pos="0"/>
                <w:tab w:val="left" w:pos="199"/>
                <w:tab w:val="left" w:pos="342"/>
              </w:tabs>
              <w:suppressAutoHyphens/>
              <w:spacing w:after="56"/>
              <w:rPr>
                <w:rFonts w:ascii="Arial" w:hAnsi="Arial" w:cs="Arial"/>
                <w:sz w:val="18"/>
                <w:szCs w:val="18"/>
              </w:rPr>
            </w:pPr>
            <w:r w:rsidRPr="00A12F15">
              <w:rPr>
                <w:rFonts w:ascii="Arial" w:hAnsi="Arial" w:cs="Arial"/>
                <w:sz w:val="18"/>
                <w:szCs w:val="18"/>
              </w:rPr>
              <w:t>The EUT is fitted with:</w:t>
            </w:r>
          </w:p>
        </w:tc>
        <w:tc>
          <w:tcPr>
            <w:tcW w:w="1559" w:type="dxa"/>
            <w:gridSpan w:val="2"/>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567" w:type="dxa"/>
          </w:tcPr>
          <w:p w:rsidR="005C5B34" w:rsidRPr="00A12F15" w:rsidRDefault="005C5B34" w:rsidP="008362BC">
            <w:pPr>
              <w:tabs>
                <w:tab w:val="left" w:pos="-720"/>
                <w:tab w:val="left" w:pos="0"/>
                <w:tab w:val="left" w:pos="259"/>
                <w:tab w:val="left" w:pos="604"/>
                <w:tab w:val="left" w:pos="816"/>
                <w:tab w:val="left" w:pos="1440"/>
              </w:tabs>
              <w:suppressAutoHyphens/>
              <w:spacing w:after="56"/>
              <w:rPr>
                <w:ins w:id="3685" w:author="morayoa" w:date="2013-06-06T15:58:00Z"/>
                <w:rFonts w:ascii="Arial" w:hAnsi="Arial" w:cs="Arial"/>
                <w:sz w:val="18"/>
                <w:szCs w:val="18"/>
              </w:rPr>
            </w:pPr>
          </w:p>
        </w:tc>
        <w:tc>
          <w:tcPr>
            <w:tcW w:w="1559" w:type="dxa"/>
          </w:tcPr>
          <w:p w:rsidR="005C5B34" w:rsidRPr="00A12F15" w:rsidRDefault="005C5B34" w:rsidP="008362B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C5B34" w:rsidRPr="00A12F15" w:rsidTr="00CB6071">
        <w:tc>
          <w:tcPr>
            <w:tcW w:w="993" w:type="dxa"/>
            <w:tcBorders>
              <w:top w:val="nil"/>
              <w:bottom w:val="nil"/>
            </w:tcBorders>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5C5B34">
            <w:pPr>
              <w:numPr>
                <w:ilvl w:val="0"/>
                <w:numId w:val="49"/>
              </w:numPr>
              <w:tabs>
                <w:tab w:val="left" w:pos="-720"/>
                <w:tab w:val="left" w:pos="0"/>
                <w:tab w:val="left" w:pos="342"/>
              </w:tabs>
              <w:suppressAutoHyphens/>
              <w:spacing w:after="56"/>
              <w:ind w:left="342" w:hanging="342"/>
              <w:rPr>
                <w:rFonts w:ascii="Arial" w:hAnsi="Arial" w:cs="Arial"/>
                <w:sz w:val="18"/>
                <w:szCs w:val="18"/>
              </w:rPr>
              <w:pPrChange w:id="3686" w:author="morayoa" w:date="2013-06-14T13:59:00Z">
                <w:pPr>
                  <w:numPr>
                    <w:numId w:val="50"/>
                  </w:numPr>
                  <w:tabs>
                    <w:tab w:val="left" w:pos="-720"/>
                    <w:tab w:val="left" w:pos="0"/>
                    <w:tab w:val="left" w:pos="342"/>
                  </w:tabs>
                  <w:suppressAutoHyphens/>
                  <w:spacing w:after="56"/>
                  <w:ind w:left="342" w:hanging="342"/>
                </w:pPr>
              </w:pPrChange>
            </w:pPr>
            <w:r w:rsidRPr="00A12F15">
              <w:rPr>
                <w:rFonts w:ascii="Arial" w:hAnsi="Arial" w:cs="Arial"/>
                <w:sz w:val="18"/>
                <w:szCs w:val="18"/>
              </w:rPr>
              <w:t xml:space="preserve">a complete belt </w:t>
            </w:r>
            <w:proofErr w:type="spellStart"/>
            <w:r w:rsidRPr="00A12F15">
              <w:rPr>
                <w:rFonts w:ascii="Arial" w:hAnsi="Arial" w:cs="Arial"/>
                <w:sz w:val="18"/>
                <w:szCs w:val="18"/>
              </w:rPr>
              <w:t>weigher</w:t>
            </w:r>
            <w:proofErr w:type="spellEnd"/>
            <w:r w:rsidRPr="00A12F15">
              <w:rPr>
                <w:rFonts w:ascii="Arial" w:hAnsi="Arial" w:cs="Arial"/>
                <w:sz w:val="18"/>
                <w:szCs w:val="18"/>
              </w:rPr>
              <w:t xml:space="preserve"> without the belt conveyor;</w:t>
            </w:r>
          </w:p>
        </w:tc>
        <w:tc>
          <w:tcPr>
            <w:tcW w:w="850" w:type="dxa"/>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709" w:type="dxa"/>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567" w:type="dxa"/>
          </w:tcPr>
          <w:p w:rsidR="005C5B34" w:rsidRPr="00A12F15" w:rsidRDefault="005C5B34" w:rsidP="008362BC">
            <w:pPr>
              <w:tabs>
                <w:tab w:val="left" w:pos="-720"/>
                <w:tab w:val="left" w:pos="0"/>
                <w:tab w:val="left" w:pos="259"/>
                <w:tab w:val="left" w:pos="604"/>
                <w:tab w:val="left" w:pos="816"/>
                <w:tab w:val="left" w:pos="1440"/>
              </w:tabs>
              <w:suppressAutoHyphens/>
              <w:spacing w:after="56"/>
              <w:rPr>
                <w:ins w:id="3687" w:author="morayoa" w:date="2013-06-06T15:58:00Z"/>
                <w:rFonts w:ascii="Arial" w:hAnsi="Arial" w:cs="Arial"/>
                <w:sz w:val="18"/>
                <w:szCs w:val="18"/>
              </w:rPr>
            </w:pPr>
          </w:p>
        </w:tc>
        <w:tc>
          <w:tcPr>
            <w:tcW w:w="1559" w:type="dxa"/>
          </w:tcPr>
          <w:p w:rsidR="005C5B34" w:rsidRPr="00A12F15" w:rsidRDefault="005C5B34" w:rsidP="008362B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C5B34" w:rsidRPr="00A12F15" w:rsidTr="00CB6071">
        <w:tc>
          <w:tcPr>
            <w:tcW w:w="993" w:type="dxa"/>
            <w:tcBorders>
              <w:top w:val="nil"/>
              <w:bottom w:val="nil"/>
            </w:tcBorders>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5C5B34">
            <w:pPr>
              <w:numPr>
                <w:ilvl w:val="0"/>
                <w:numId w:val="49"/>
              </w:numPr>
              <w:tabs>
                <w:tab w:val="left" w:pos="342"/>
              </w:tabs>
              <w:ind w:left="342" w:hanging="342"/>
              <w:rPr>
                <w:rFonts w:ascii="Arial" w:hAnsi="Arial" w:cs="Arial"/>
                <w:sz w:val="18"/>
                <w:szCs w:val="18"/>
              </w:rPr>
              <w:pPrChange w:id="3688" w:author="morayoa" w:date="2013-06-14T13:59:00Z">
                <w:pPr>
                  <w:numPr>
                    <w:numId w:val="50"/>
                  </w:numPr>
                  <w:tabs>
                    <w:tab w:val="left" w:pos="342"/>
                  </w:tabs>
                  <w:ind w:left="342" w:hanging="342"/>
                </w:pPr>
              </w:pPrChange>
            </w:pPr>
            <w:r w:rsidRPr="00A12F15">
              <w:rPr>
                <w:rFonts w:ascii="Arial" w:hAnsi="Arial" w:cs="Arial"/>
                <w:sz w:val="18"/>
                <w:szCs w:val="18"/>
              </w:rPr>
              <w:t xml:space="preserve">a representative load receptor (normally the complete </w:t>
            </w:r>
            <w:del w:id="3689" w:author="morayoa" w:date="2013-06-07T16:05:00Z">
              <w:r w:rsidRPr="00A12F15" w:rsidDel="00210708">
                <w:rPr>
                  <w:rFonts w:ascii="Arial" w:hAnsi="Arial" w:cs="Arial"/>
                  <w:sz w:val="18"/>
                  <w:szCs w:val="18"/>
                </w:rPr>
                <w:delText>weigh table</w:delText>
              </w:r>
            </w:del>
            <w:ins w:id="3690" w:author="morayoa" w:date="2013-06-10T14:00:00Z">
              <w:r w:rsidR="00BA40E3">
                <w:rPr>
                  <w:rFonts w:ascii="Arial" w:hAnsi="Arial" w:cs="Arial"/>
                  <w:sz w:val="18"/>
                  <w:szCs w:val="18"/>
                </w:rPr>
                <w:t>l</w:t>
              </w:r>
            </w:ins>
            <w:ins w:id="3691" w:author="morayoa" w:date="2013-06-07T16:05:00Z">
              <w:r>
                <w:rPr>
                  <w:rFonts w:ascii="Arial" w:hAnsi="Arial" w:cs="Arial"/>
                  <w:sz w:val="18"/>
                  <w:szCs w:val="18"/>
                </w:rPr>
                <w:t>oad receptor</w:t>
              </w:r>
            </w:ins>
            <w:r w:rsidRPr="00A12F15">
              <w:rPr>
                <w:rFonts w:ascii="Arial" w:hAnsi="Arial" w:cs="Arial"/>
                <w:sz w:val="18"/>
                <w:szCs w:val="18"/>
              </w:rPr>
              <w:t>);</w:t>
            </w:r>
          </w:p>
        </w:tc>
        <w:tc>
          <w:tcPr>
            <w:tcW w:w="850" w:type="dxa"/>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709" w:type="dxa"/>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567" w:type="dxa"/>
          </w:tcPr>
          <w:p w:rsidR="005C5B34" w:rsidRPr="00A12F15" w:rsidRDefault="005C5B34" w:rsidP="008362BC">
            <w:pPr>
              <w:tabs>
                <w:tab w:val="left" w:pos="-720"/>
                <w:tab w:val="left" w:pos="0"/>
                <w:tab w:val="left" w:pos="259"/>
                <w:tab w:val="left" w:pos="604"/>
                <w:tab w:val="left" w:pos="816"/>
                <w:tab w:val="left" w:pos="1440"/>
              </w:tabs>
              <w:suppressAutoHyphens/>
              <w:spacing w:after="56"/>
              <w:rPr>
                <w:ins w:id="3692" w:author="morayoa" w:date="2013-06-06T15:58:00Z"/>
                <w:rFonts w:ascii="Arial" w:hAnsi="Arial" w:cs="Arial"/>
                <w:sz w:val="18"/>
                <w:szCs w:val="18"/>
              </w:rPr>
            </w:pPr>
          </w:p>
        </w:tc>
        <w:tc>
          <w:tcPr>
            <w:tcW w:w="1559" w:type="dxa"/>
          </w:tcPr>
          <w:p w:rsidR="005C5B34" w:rsidRPr="00A12F15" w:rsidRDefault="005C5B34" w:rsidP="008362B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C5B34" w:rsidRPr="00A12F15" w:rsidTr="00C13B58">
        <w:tc>
          <w:tcPr>
            <w:tcW w:w="993" w:type="dxa"/>
            <w:tcBorders>
              <w:top w:val="nil"/>
              <w:bottom w:val="nil"/>
            </w:tcBorders>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5C5B34">
            <w:pPr>
              <w:numPr>
                <w:ilvl w:val="0"/>
                <w:numId w:val="49"/>
              </w:numPr>
              <w:tabs>
                <w:tab w:val="left" w:pos="-720"/>
                <w:tab w:val="left" w:pos="0"/>
                <w:tab w:val="left" w:pos="342"/>
              </w:tabs>
              <w:suppressAutoHyphens/>
              <w:spacing w:after="56"/>
              <w:ind w:left="342" w:hanging="342"/>
              <w:rPr>
                <w:rFonts w:ascii="Arial" w:hAnsi="Arial" w:cs="Arial"/>
                <w:sz w:val="18"/>
                <w:szCs w:val="18"/>
              </w:rPr>
              <w:pPrChange w:id="3693" w:author="morayoa" w:date="2013-06-14T13:59:00Z">
                <w:pPr>
                  <w:numPr>
                    <w:numId w:val="50"/>
                  </w:numPr>
                  <w:tabs>
                    <w:tab w:val="left" w:pos="-720"/>
                    <w:tab w:val="left" w:pos="0"/>
                    <w:tab w:val="left" w:pos="342"/>
                  </w:tabs>
                  <w:suppressAutoHyphens/>
                  <w:spacing w:after="56"/>
                  <w:ind w:left="342" w:hanging="342"/>
                </w:pPr>
              </w:pPrChange>
            </w:pPr>
            <w:r w:rsidRPr="00A12F15">
              <w:rPr>
                <w:rFonts w:ascii="Arial" w:hAnsi="Arial" w:cs="Arial"/>
                <w:sz w:val="18"/>
                <w:szCs w:val="18"/>
              </w:rPr>
              <w:t>a platform (pan) for the standard weights;</w:t>
            </w:r>
          </w:p>
        </w:tc>
        <w:tc>
          <w:tcPr>
            <w:tcW w:w="850" w:type="dxa"/>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709" w:type="dxa"/>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567" w:type="dxa"/>
          </w:tcPr>
          <w:p w:rsidR="005C5B34" w:rsidRPr="00A12F15" w:rsidRDefault="005C5B34" w:rsidP="008362B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tcPr>
          <w:p w:rsidR="005C5B34" w:rsidRPr="00A12F15" w:rsidRDefault="005C5B34" w:rsidP="008362B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C5B34" w:rsidRPr="00A12F15" w:rsidTr="00C13B58">
        <w:tc>
          <w:tcPr>
            <w:tcW w:w="993" w:type="dxa"/>
            <w:tcBorders>
              <w:top w:val="nil"/>
              <w:bottom w:val="nil"/>
            </w:tcBorders>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5C5B34">
            <w:pPr>
              <w:numPr>
                <w:ilvl w:val="0"/>
                <w:numId w:val="49"/>
              </w:numPr>
              <w:tabs>
                <w:tab w:val="left" w:pos="342"/>
              </w:tabs>
              <w:ind w:left="342" w:hanging="342"/>
              <w:rPr>
                <w:rFonts w:ascii="Arial" w:hAnsi="Arial" w:cs="Arial"/>
                <w:sz w:val="18"/>
                <w:szCs w:val="18"/>
              </w:rPr>
              <w:pPrChange w:id="3694" w:author="morayoa" w:date="2013-06-14T13:59:00Z">
                <w:pPr>
                  <w:numPr>
                    <w:numId w:val="50"/>
                  </w:numPr>
                  <w:tabs>
                    <w:tab w:val="left" w:pos="342"/>
                  </w:tabs>
                  <w:ind w:left="342" w:hanging="342"/>
                </w:pPr>
              </w:pPrChange>
            </w:pPr>
            <w:r w:rsidRPr="00A12F15">
              <w:rPr>
                <w:rFonts w:ascii="Arial" w:hAnsi="Arial" w:cs="Arial"/>
                <w:sz w:val="18"/>
                <w:szCs w:val="18"/>
              </w:rPr>
              <w:t>a device (such as an operation checking device, 0.2.8) enabling the comparison of integrations with a constant load over equal complete belt revolutions predetermined by the operator and measured by the displacement transducer;</w:t>
            </w:r>
          </w:p>
        </w:tc>
        <w:tc>
          <w:tcPr>
            <w:tcW w:w="850" w:type="dxa"/>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709" w:type="dxa"/>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567" w:type="dxa"/>
          </w:tcPr>
          <w:p w:rsidR="005C5B34" w:rsidRPr="00A12F15" w:rsidRDefault="005C5B34" w:rsidP="008362B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tcPr>
          <w:p w:rsidR="005C5B34" w:rsidRPr="00A12F15" w:rsidRDefault="005C5B34" w:rsidP="008362B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C5B34" w:rsidRPr="00A12F15" w:rsidTr="00C13B58">
        <w:tc>
          <w:tcPr>
            <w:tcW w:w="993" w:type="dxa"/>
            <w:tcBorders>
              <w:top w:val="nil"/>
              <w:bottom w:val="nil"/>
            </w:tcBorders>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5C5B34">
            <w:pPr>
              <w:numPr>
                <w:ilvl w:val="0"/>
                <w:numId w:val="49"/>
              </w:numPr>
              <w:tabs>
                <w:tab w:val="left" w:pos="342"/>
              </w:tabs>
              <w:ind w:left="342" w:hanging="342"/>
              <w:rPr>
                <w:rFonts w:ascii="Arial" w:hAnsi="Arial" w:cs="Arial"/>
                <w:sz w:val="18"/>
                <w:szCs w:val="18"/>
              </w:rPr>
              <w:pPrChange w:id="3695" w:author="morayoa" w:date="2013-06-14T13:59:00Z">
                <w:pPr>
                  <w:numPr>
                    <w:numId w:val="50"/>
                  </w:numPr>
                  <w:tabs>
                    <w:tab w:val="left" w:pos="342"/>
                  </w:tabs>
                  <w:ind w:left="342" w:hanging="342"/>
                </w:pPr>
              </w:pPrChange>
            </w:pPr>
            <w:r w:rsidRPr="00A12F15">
              <w:rPr>
                <w:rFonts w:ascii="Arial" w:hAnsi="Arial" w:cs="Arial"/>
                <w:sz w:val="18"/>
                <w:szCs w:val="18"/>
              </w:rPr>
              <w:t>a displacement simulation device</w:t>
            </w:r>
          </w:p>
        </w:tc>
        <w:tc>
          <w:tcPr>
            <w:tcW w:w="850" w:type="dxa"/>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709" w:type="dxa"/>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567" w:type="dxa"/>
          </w:tcPr>
          <w:p w:rsidR="005C5B34" w:rsidRPr="00A12F15" w:rsidRDefault="005C5B34" w:rsidP="008362B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tcPr>
          <w:p w:rsidR="005C5B34" w:rsidRPr="00A12F15" w:rsidRDefault="005C5B34" w:rsidP="008362B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C5B34" w:rsidRPr="00A12F15" w:rsidTr="00C13B58">
        <w:tc>
          <w:tcPr>
            <w:tcW w:w="993" w:type="dxa"/>
            <w:tcBorders>
              <w:top w:val="nil"/>
              <w:bottom w:val="nil"/>
            </w:tcBorders>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5C5B34" w:rsidRPr="00A12F15" w:rsidRDefault="005C5B34" w:rsidP="001766B6">
            <w:pPr>
              <w:tabs>
                <w:tab w:val="left" w:pos="-720"/>
                <w:tab w:val="left" w:pos="0"/>
                <w:tab w:val="left" w:pos="199"/>
                <w:tab w:val="left" w:pos="342"/>
              </w:tabs>
              <w:suppressAutoHyphens/>
              <w:spacing w:after="56"/>
              <w:rPr>
                <w:rFonts w:ascii="Arial" w:hAnsi="Arial" w:cs="Arial"/>
                <w:sz w:val="18"/>
                <w:szCs w:val="18"/>
              </w:rPr>
            </w:pPr>
            <w:r w:rsidRPr="00A12F15">
              <w:rPr>
                <w:rFonts w:ascii="Arial" w:hAnsi="Arial" w:cs="Arial"/>
                <w:sz w:val="18"/>
                <w:szCs w:val="18"/>
              </w:rPr>
              <w:t>Means of assessing results can be:</w:t>
            </w:r>
          </w:p>
        </w:tc>
        <w:tc>
          <w:tcPr>
            <w:tcW w:w="1559" w:type="dxa"/>
            <w:gridSpan w:val="2"/>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567" w:type="dxa"/>
          </w:tcPr>
          <w:p w:rsidR="005C5B34" w:rsidRPr="00A12F15" w:rsidRDefault="005C5B34" w:rsidP="008362BC">
            <w:pPr>
              <w:tabs>
                <w:tab w:val="left" w:pos="-720"/>
                <w:tab w:val="left" w:pos="0"/>
                <w:tab w:val="left" w:pos="259"/>
                <w:tab w:val="left" w:pos="604"/>
                <w:tab w:val="left" w:pos="816"/>
                <w:tab w:val="left" w:pos="1440"/>
              </w:tabs>
              <w:suppressAutoHyphens/>
              <w:spacing w:after="56"/>
              <w:rPr>
                <w:rFonts w:ascii="Arial" w:hAnsi="Arial" w:cs="Arial"/>
                <w:sz w:val="18"/>
                <w:szCs w:val="18"/>
              </w:rPr>
            </w:pPr>
          </w:p>
        </w:tc>
        <w:tc>
          <w:tcPr>
            <w:tcW w:w="1559" w:type="dxa"/>
          </w:tcPr>
          <w:p w:rsidR="005C5B34" w:rsidRPr="00A12F15" w:rsidRDefault="005C5B34" w:rsidP="008362B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C5B34" w:rsidRPr="00A12F15" w:rsidTr="00CB6071">
        <w:tc>
          <w:tcPr>
            <w:tcW w:w="993" w:type="dxa"/>
            <w:tcBorders>
              <w:top w:val="nil"/>
              <w:bottom w:val="nil"/>
            </w:tcBorders>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5C5B34">
            <w:pPr>
              <w:numPr>
                <w:ilvl w:val="0"/>
                <w:numId w:val="47"/>
              </w:numPr>
              <w:tabs>
                <w:tab w:val="left" w:pos="-720"/>
                <w:tab w:val="left" w:pos="200"/>
                <w:tab w:val="left" w:pos="342"/>
              </w:tabs>
              <w:suppressAutoHyphens/>
              <w:spacing w:after="56"/>
              <w:ind w:left="200" w:hanging="200"/>
              <w:rPr>
                <w:rFonts w:ascii="Arial" w:hAnsi="Arial" w:cs="Arial"/>
                <w:bCs/>
                <w:sz w:val="18"/>
                <w:szCs w:val="18"/>
              </w:rPr>
              <w:pPrChange w:id="3696" w:author="morayoa" w:date="2013-06-14T13:59:00Z">
                <w:pPr>
                  <w:numPr>
                    <w:numId w:val="48"/>
                  </w:numPr>
                  <w:tabs>
                    <w:tab w:val="left" w:pos="-720"/>
                    <w:tab w:val="left" w:pos="200"/>
                    <w:tab w:val="left" w:pos="342"/>
                  </w:tabs>
                  <w:suppressAutoHyphens/>
                  <w:spacing w:after="56"/>
                  <w:ind w:left="200" w:hanging="200"/>
                </w:pPr>
              </w:pPrChange>
            </w:pPr>
            <w:r w:rsidRPr="00A12F15">
              <w:rPr>
                <w:rFonts w:ascii="Arial" w:hAnsi="Arial" w:cs="Arial"/>
                <w:sz w:val="18"/>
                <w:szCs w:val="18"/>
              </w:rPr>
              <w:t xml:space="preserve">adaptation of the </w:t>
            </w:r>
            <w:proofErr w:type="spellStart"/>
            <w:r w:rsidRPr="00A12F15">
              <w:rPr>
                <w:rFonts w:ascii="Arial" w:hAnsi="Arial" w:cs="Arial"/>
                <w:sz w:val="18"/>
                <w:szCs w:val="18"/>
              </w:rPr>
              <w:t>totalization</w:t>
            </w:r>
            <w:proofErr w:type="spellEnd"/>
            <w:r w:rsidRPr="00A12F15">
              <w:rPr>
                <w:rFonts w:ascii="Arial" w:hAnsi="Arial" w:cs="Arial"/>
                <w:sz w:val="18"/>
                <w:szCs w:val="18"/>
              </w:rPr>
              <w:t xml:space="preserve"> indicating device, or</w:t>
            </w:r>
          </w:p>
        </w:tc>
        <w:tc>
          <w:tcPr>
            <w:tcW w:w="850" w:type="dxa"/>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709" w:type="dxa"/>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567" w:type="dxa"/>
          </w:tcPr>
          <w:p w:rsidR="005C5B34" w:rsidRPr="00A12F15" w:rsidRDefault="005C5B34" w:rsidP="008362BC">
            <w:pPr>
              <w:tabs>
                <w:tab w:val="left" w:pos="-720"/>
                <w:tab w:val="left" w:pos="0"/>
                <w:tab w:val="left" w:pos="259"/>
                <w:tab w:val="left" w:pos="604"/>
                <w:tab w:val="left" w:pos="816"/>
                <w:tab w:val="left" w:pos="1440"/>
              </w:tabs>
              <w:suppressAutoHyphens/>
              <w:spacing w:after="56"/>
              <w:rPr>
                <w:ins w:id="3697" w:author="morayoa" w:date="2013-06-06T15:58:00Z"/>
                <w:rFonts w:ascii="Arial" w:hAnsi="Arial" w:cs="Arial"/>
                <w:sz w:val="18"/>
                <w:szCs w:val="18"/>
              </w:rPr>
            </w:pPr>
          </w:p>
        </w:tc>
        <w:tc>
          <w:tcPr>
            <w:tcW w:w="1559" w:type="dxa"/>
          </w:tcPr>
          <w:p w:rsidR="005C5B34" w:rsidRPr="00A12F15" w:rsidRDefault="005C5B34" w:rsidP="008362B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C5B34" w:rsidRPr="00A12F15" w:rsidTr="00CB6071">
        <w:tc>
          <w:tcPr>
            <w:tcW w:w="993" w:type="dxa"/>
            <w:tcBorders>
              <w:top w:val="nil"/>
              <w:bottom w:val="nil"/>
            </w:tcBorders>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bottom w:val="nil"/>
            </w:tcBorders>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5C5B34">
            <w:pPr>
              <w:numPr>
                <w:ilvl w:val="0"/>
                <w:numId w:val="47"/>
              </w:numPr>
              <w:tabs>
                <w:tab w:val="left" w:pos="-720"/>
                <w:tab w:val="left" w:pos="200"/>
                <w:tab w:val="left" w:pos="342"/>
              </w:tabs>
              <w:suppressAutoHyphens/>
              <w:spacing w:after="56"/>
              <w:ind w:left="200" w:hanging="200"/>
              <w:rPr>
                <w:rFonts w:ascii="Arial" w:hAnsi="Arial" w:cs="Arial"/>
                <w:bCs/>
                <w:sz w:val="18"/>
                <w:szCs w:val="18"/>
              </w:rPr>
              <w:pPrChange w:id="3698" w:author="morayoa" w:date="2013-06-14T13:59:00Z">
                <w:pPr>
                  <w:numPr>
                    <w:numId w:val="48"/>
                  </w:numPr>
                  <w:tabs>
                    <w:tab w:val="left" w:pos="-720"/>
                    <w:tab w:val="left" w:pos="200"/>
                    <w:tab w:val="left" w:pos="342"/>
                  </w:tabs>
                  <w:suppressAutoHyphens/>
                  <w:spacing w:after="56"/>
                  <w:ind w:left="200" w:hanging="200"/>
                </w:pPr>
              </w:pPrChange>
            </w:pPr>
            <w:r w:rsidRPr="00A12F15">
              <w:rPr>
                <w:rFonts w:ascii="Arial" w:hAnsi="Arial" w:cs="Arial"/>
                <w:sz w:val="18"/>
                <w:szCs w:val="18"/>
              </w:rPr>
              <w:t>use of change point weights, or</w:t>
            </w:r>
          </w:p>
        </w:tc>
        <w:tc>
          <w:tcPr>
            <w:tcW w:w="850" w:type="dxa"/>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709" w:type="dxa"/>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567" w:type="dxa"/>
          </w:tcPr>
          <w:p w:rsidR="005C5B34" w:rsidRPr="00A12F15" w:rsidRDefault="005C5B34" w:rsidP="008362BC">
            <w:pPr>
              <w:tabs>
                <w:tab w:val="left" w:pos="-720"/>
                <w:tab w:val="left" w:pos="0"/>
                <w:tab w:val="left" w:pos="259"/>
                <w:tab w:val="left" w:pos="604"/>
                <w:tab w:val="left" w:pos="816"/>
                <w:tab w:val="left" w:pos="1440"/>
              </w:tabs>
              <w:suppressAutoHyphens/>
              <w:spacing w:after="56"/>
              <w:rPr>
                <w:ins w:id="3699" w:author="morayoa" w:date="2013-06-06T15:58:00Z"/>
                <w:rFonts w:ascii="Arial" w:hAnsi="Arial" w:cs="Arial"/>
                <w:sz w:val="18"/>
                <w:szCs w:val="18"/>
              </w:rPr>
            </w:pPr>
          </w:p>
        </w:tc>
        <w:tc>
          <w:tcPr>
            <w:tcW w:w="1559" w:type="dxa"/>
          </w:tcPr>
          <w:p w:rsidR="005C5B34" w:rsidRPr="00A12F15" w:rsidRDefault="005C5B34" w:rsidP="008362B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r w:rsidR="005C5B34" w:rsidRPr="00A12F15" w:rsidTr="00CB6071">
        <w:tc>
          <w:tcPr>
            <w:tcW w:w="993" w:type="dxa"/>
            <w:tcBorders>
              <w:top w:val="nil"/>
            </w:tcBorders>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1134" w:type="dxa"/>
            <w:tcBorders>
              <w:top w:val="nil"/>
            </w:tcBorders>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3260" w:type="dxa"/>
          </w:tcPr>
          <w:p w:rsidR="00000000" w:rsidRDefault="005C5B34">
            <w:pPr>
              <w:numPr>
                <w:ilvl w:val="0"/>
                <w:numId w:val="47"/>
              </w:numPr>
              <w:tabs>
                <w:tab w:val="left" w:pos="-720"/>
                <w:tab w:val="left" w:pos="200"/>
                <w:tab w:val="left" w:pos="342"/>
              </w:tabs>
              <w:suppressAutoHyphens/>
              <w:spacing w:after="56"/>
              <w:ind w:left="200" w:hanging="200"/>
              <w:rPr>
                <w:rFonts w:ascii="Arial" w:hAnsi="Arial" w:cs="Arial"/>
                <w:bCs/>
                <w:sz w:val="18"/>
                <w:szCs w:val="18"/>
              </w:rPr>
              <w:pPrChange w:id="3700" w:author="morayoa" w:date="2013-06-14T13:59:00Z">
                <w:pPr>
                  <w:numPr>
                    <w:numId w:val="48"/>
                  </w:numPr>
                  <w:tabs>
                    <w:tab w:val="left" w:pos="-720"/>
                    <w:tab w:val="left" w:pos="200"/>
                    <w:tab w:val="left" w:pos="342"/>
                  </w:tabs>
                  <w:suppressAutoHyphens/>
                  <w:spacing w:after="56"/>
                  <w:ind w:left="200" w:hanging="200"/>
                </w:pPr>
              </w:pPrChange>
            </w:pPr>
            <w:r w:rsidRPr="00A12F15">
              <w:rPr>
                <w:rFonts w:ascii="Arial" w:hAnsi="Arial" w:cs="Arial"/>
                <w:sz w:val="18"/>
                <w:szCs w:val="18"/>
              </w:rPr>
              <w:t>any other means mutually agreed</w:t>
            </w:r>
          </w:p>
        </w:tc>
        <w:tc>
          <w:tcPr>
            <w:tcW w:w="850" w:type="dxa"/>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709" w:type="dxa"/>
          </w:tcPr>
          <w:p w:rsidR="005C5B34" w:rsidRPr="00A12F15" w:rsidRDefault="005C5B34" w:rsidP="008362BC">
            <w:pPr>
              <w:tabs>
                <w:tab w:val="left" w:pos="-720"/>
                <w:tab w:val="left" w:pos="0"/>
                <w:tab w:val="left" w:pos="259"/>
                <w:tab w:val="left" w:pos="604"/>
                <w:tab w:val="left" w:pos="816"/>
                <w:tab w:val="left" w:pos="1440"/>
              </w:tabs>
              <w:suppressAutoHyphens/>
              <w:spacing w:after="56"/>
              <w:jc w:val="center"/>
              <w:rPr>
                <w:rFonts w:ascii="Arial" w:hAnsi="Arial" w:cs="Arial"/>
                <w:sz w:val="18"/>
                <w:szCs w:val="18"/>
              </w:rPr>
            </w:pPr>
          </w:p>
        </w:tc>
        <w:tc>
          <w:tcPr>
            <w:tcW w:w="567" w:type="dxa"/>
          </w:tcPr>
          <w:p w:rsidR="005C5B34" w:rsidRPr="00A12F15" w:rsidRDefault="005C5B34" w:rsidP="008362BC">
            <w:pPr>
              <w:tabs>
                <w:tab w:val="left" w:pos="-720"/>
                <w:tab w:val="left" w:pos="0"/>
                <w:tab w:val="left" w:pos="259"/>
                <w:tab w:val="left" w:pos="604"/>
                <w:tab w:val="left" w:pos="816"/>
                <w:tab w:val="left" w:pos="1440"/>
              </w:tabs>
              <w:suppressAutoHyphens/>
              <w:spacing w:after="56"/>
              <w:rPr>
                <w:ins w:id="3701" w:author="morayoa" w:date="2013-06-06T15:58:00Z"/>
                <w:rFonts w:ascii="Arial" w:hAnsi="Arial" w:cs="Arial"/>
                <w:sz w:val="18"/>
                <w:szCs w:val="18"/>
              </w:rPr>
            </w:pPr>
          </w:p>
        </w:tc>
        <w:tc>
          <w:tcPr>
            <w:tcW w:w="1559" w:type="dxa"/>
          </w:tcPr>
          <w:p w:rsidR="005C5B34" w:rsidRPr="00A12F15" w:rsidRDefault="005C5B34" w:rsidP="008362BC">
            <w:pPr>
              <w:tabs>
                <w:tab w:val="left" w:pos="-720"/>
                <w:tab w:val="left" w:pos="0"/>
                <w:tab w:val="left" w:pos="259"/>
                <w:tab w:val="left" w:pos="604"/>
                <w:tab w:val="left" w:pos="816"/>
                <w:tab w:val="left" w:pos="1440"/>
              </w:tabs>
              <w:suppressAutoHyphens/>
              <w:spacing w:after="56"/>
              <w:rPr>
                <w:rFonts w:ascii="Arial" w:hAnsi="Arial" w:cs="Arial"/>
                <w:sz w:val="18"/>
                <w:szCs w:val="18"/>
              </w:rPr>
            </w:pPr>
          </w:p>
        </w:tc>
      </w:tr>
    </w:tbl>
    <w:p w:rsidR="008362BC" w:rsidRPr="00A12F15" w:rsidRDefault="008362BC" w:rsidP="00E7071C">
      <w:pPr>
        <w:tabs>
          <w:tab w:val="left" w:pos="-720"/>
          <w:tab w:val="left" w:pos="0"/>
          <w:tab w:val="left" w:pos="259"/>
          <w:tab w:val="left" w:pos="604"/>
          <w:tab w:val="left" w:pos="816"/>
          <w:tab w:val="left" w:pos="1440"/>
        </w:tabs>
        <w:suppressAutoHyphens/>
        <w:jc w:val="both"/>
        <w:rPr>
          <w:rFonts w:ascii="Arial" w:hAnsi="Arial" w:cs="Arial"/>
          <w:sz w:val="18"/>
          <w:szCs w:val="18"/>
        </w:rPr>
      </w:pPr>
    </w:p>
    <w:p w:rsidR="007D5248" w:rsidRPr="00A12F15" w:rsidRDefault="007D5248" w:rsidP="00E7071C">
      <w:pPr>
        <w:tabs>
          <w:tab w:val="left" w:pos="-720"/>
          <w:tab w:val="left" w:pos="0"/>
          <w:tab w:val="left" w:pos="259"/>
          <w:tab w:val="left" w:pos="604"/>
          <w:tab w:val="left" w:pos="816"/>
          <w:tab w:val="left" w:pos="1440"/>
        </w:tabs>
        <w:suppressAutoHyphens/>
        <w:jc w:val="both"/>
        <w:rPr>
          <w:rFonts w:ascii="Arial" w:hAnsi="Arial" w:cs="Arial"/>
          <w:sz w:val="20"/>
        </w:rPr>
      </w:pPr>
    </w:p>
    <w:p w:rsidR="00E7071C" w:rsidRPr="00A12F15" w:rsidRDefault="00E7071C" w:rsidP="00E7071C">
      <w:pPr>
        <w:tabs>
          <w:tab w:val="left" w:pos="-720"/>
          <w:tab w:val="left" w:pos="0"/>
          <w:tab w:val="left" w:pos="259"/>
          <w:tab w:val="left" w:pos="604"/>
          <w:tab w:val="left" w:pos="816"/>
          <w:tab w:val="left" w:pos="1440"/>
        </w:tabs>
        <w:suppressAutoHyphens/>
        <w:jc w:val="both"/>
        <w:rPr>
          <w:rFonts w:ascii="Arial" w:hAnsi="Arial" w:cs="Arial"/>
          <w:sz w:val="20"/>
        </w:rPr>
      </w:pPr>
      <w:r w:rsidRPr="00A12F15">
        <w:rPr>
          <w:rFonts w:ascii="Arial" w:hAnsi="Arial" w:cs="Arial"/>
          <w:sz w:val="20"/>
        </w:rPr>
        <w:t xml:space="preserve">Use this page to detail </w:t>
      </w:r>
      <w:del w:id="3702" w:author="morayoa" w:date="2013-06-06T09:06:00Z">
        <w:r w:rsidRPr="00A12F15" w:rsidDel="00DC255E">
          <w:rPr>
            <w:rFonts w:ascii="Arial" w:hAnsi="Arial" w:cs="Arial"/>
            <w:sz w:val="20"/>
          </w:rPr>
          <w:delText>remarks</w:delText>
        </w:r>
      </w:del>
      <w:ins w:id="3703" w:author="morayoa" w:date="2013-06-06T09:06:00Z">
        <w:r w:rsidR="00DC255E">
          <w:rPr>
            <w:rFonts w:ascii="Arial" w:hAnsi="Arial" w:cs="Arial"/>
            <w:sz w:val="20"/>
          </w:rPr>
          <w:t>observations</w:t>
        </w:r>
      </w:ins>
      <w:r w:rsidRPr="00A12F15">
        <w:rPr>
          <w:rFonts w:ascii="Arial" w:hAnsi="Arial" w:cs="Arial"/>
          <w:sz w:val="20"/>
        </w:rPr>
        <w:t xml:space="preserve"> from the checklist:</w:t>
      </w:r>
    </w:p>
    <w:p w:rsidR="00E7071C" w:rsidRPr="00A12F15" w:rsidRDefault="00E7071C" w:rsidP="00E7071C">
      <w:pPr>
        <w:rPr>
          <w:rFonts w:ascii="Arial" w:hAnsi="Arial" w:cs="Arial"/>
          <w:sz w:val="20"/>
        </w:rPr>
      </w:pPr>
    </w:p>
    <w:p w:rsidR="00E7071C" w:rsidRPr="00A12F15" w:rsidRDefault="00E7071C">
      <w:pPr>
        <w:rPr>
          <w:rFonts w:ascii="Arial" w:hAnsi="Arial" w:cs="Arial"/>
          <w:sz w:val="20"/>
        </w:rPr>
      </w:pPr>
    </w:p>
    <w:p w:rsidR="00E7071C" w:rsidRPr="00A12F15" w:rsidRDefault="00E7071C" w:rsidP="002D1863">
      <w:pPr>
        <w:rPr>
          <w:rFonts w:ascii="Arial" w:hAnsi="Arial" w:cs="Arial"/>
          <w:sz w:val="20"/>
        </w:rPr>
      </w:pPr>
    </w:p>
    <w:sectPr w:rsidR="00E7071C" w:rsidRPr="00A12F15" w:rsidSect="00ED5C77">
      <w:type w:val="continuous"/>
      <w:pgSz w:w="11906" w:h="16838"/>
      <w:pgMar w:top="1440" w:right="1440" w:bottom="1440" w:left="1440" w:header="1134" w:footer="1134"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45F1" w:rsidRDefault="00C645F1">
      <w:r>
        <w:separator/>
      </w:r>
    </w:p>
  </w:endnote>
  <w:endnote w:type="continuationSeparator" w:id="0">
    <w:p w:rsidR="00C645F1" w:rsidRDefault="00C645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NewAster">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Narrow">
    <w:panose1 w:val="020B05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45F1" w:rsidRPr="00900038" w:rsidRDefault="00C645F1">
    <w:pPr>
      <w:spacing w:before="140" w:line="100" w:lineRule="exact"/>
      <w:rPr>
        <w:rFonts w:ascii="Arial" w:hAnsi="Arial" w:cs="Arial"/>
        <w:sz w:val="16"/>
        <w:szCs w:val="16"/>
      </w:rPr>
    </w:pPr>
    <w:ins w:id="27" w:author="morayoa" w:date="2013-06-04T15:18:00Z">
      <w:r w:rsidRPr="00C65875">
        <w:rPr>
          <w:rFonts w:ascii="Arial" w:hAnsi="Arial" w:cs="Arial"/>
          <w:sz w:val="16"/>
          <w:szCs w:val="16"/>
        </w:rPr>
        <w:t>2CD R50</w:t>
      </w:r>
    </w:ins>
    <w:ins w:id="28" w:author="morayoa" w:date="2013-06-06T16:38:00Z">
      <w:r>
        <w:rPr>
          <w:rFonts w:ascii="Arial" w:hAnsi="Arial" w:cs="Arial"/>
          <w:sz w:val="16"/>
          <w:szCs w:val="16"/>
        </w:rPr>
        <w:t>-3</w:t>
      </w:r>
    </w:ins>
  </w:p>
  <w:p w:rsidR="00C645F1" w:rsidRPr="003E4A68" w:rsidRDefault="00C645F1">
    <w:pPr>
      <w:tabs>
        <w:tab w:val="center" w:pos="4818"/>
      </w:tabs>
      <w:suppressAutoHyphens/>
      <w:jc w:val="both"/>
      <w:rPr>
        <w:rFonts w:ascii="Arial" w:hAnsi="Arial" w:cs="Arial"/>
        <w:spacing w:val="-2"/>
        <w:sz w:val="16"/>
      </w:rPr>
    </w:pPr>
    <w:r>
      <w:rPr>
        <w:rFonts w:ascii="Book Antiqua" w:hAnsi="Book Antiqua"/>
        <w:spacing w:val="-2"/>
        <w:sz w:val="16"/>
      </w:rPr>
      <w:tab/>
    </w:r>
    <w:r w:rsidRPr="003E4A68">
      <w:rPr>
        <w:rFonts w:ascii="Arial" w:hAnsi="Arial" w:cs="Arial"/>
        <w:spacing w:val="-2"/>
        <w:sz w:val="16"/>
      </w:rPr>
      <w:t xml:space="preserve">- </w:t>
    </w:r>
    <w:proofErr w:type="gramStart"/>
    <w:r w:rsidRPr="003E4A68">
      <w:rPr>
        <w:rFonts w:ascii="Arial" w:hAnsi="Arial" w:cs="Arial"/>
        <w:spacing w:val="-2"/>
        <w:sz w:val="16"/>
      </w:rPr>
      <w:t>page</w:t>
    </w:r>
    <w:proofErr w:type="gramEnd"/>
    <w:r w:rsidRPr="003E4A68">
      <w:rPr>
        <w:rFonts w:ascii="Arial" w:hAnsi="Arial" w:cs="Arial"/>
        <w:spacing w:val="-2"/>
        <w:sz w:val="16"/>
      </w:rPr>
      <w:t xml:space="preserve"> </w:t>
    </w:r>
    <w:r w:rsidR="00FC47BA" w:rsidRPr="003E4A68">
      <w:rPr>
        <w:rFonts w:ascii="Arial" w:hAnsi="Arial" w:cs="Arial"/>
        <w:spacing w:val="-2"/>
        <w:sz w:val="16"/>
      </w:rPr>
      <w:fldChar w:fldCharType="begin"/>
    </w:r>
    <w:r w:rsidRPr="003E4A68">
      <w:rPr>
        <w:rFonts w:ascii="Arial" w:hAnsi="Arial" w:cs="Arial"/>
        <w:spacing w:val="-2"/>
        <w:sz w:val="16"/>
      </w:rPr>
      <w:instrText>page \* arabic</w:instrText>
    </w:r>
    <w:r w:rsidR="00FC47BA" w:rsidRPr="003E4A68">
      <w:rPr>
        <w:rFonts w:ascii="Arial" w:hAnsi="Arial" w:cs="Arial"/>
        <w:spacing w:val="-2"/>
        <w:sz w:val="16"/>
      </w:rPr>
      <w:fldChar w:fldCharType="separate"/>
    </w:r>
    <w:r w:rsidR="00CB20DB">
      <w:rPr>
        <w:rFonts w:ascii="Arial" w:hAnsi="Arial" w:cs="Arial"/>
        <w:noProof/>
        <w:spacing w:val="-2"/>
        <w:sz w:val="16"/>
      </w:rPr>
      <w:t>7</w:t>
    </w:r>
    <w:r w:rsidR="00FC47BA" w:rsidRPr="003E4A68">
      <w:rPr>
        <w:rFonts w:ascii="Arial" w:hAnsi="Arial" w:cs="Arial"/>
        <w:spacing w:val="-2"/>
        <w:sz w:val="16"/>
      </w:rPr>
      <w:fldChar w:fldCharType="end"/>
    </w:r>
    <w:r w:rsidRPr="003E4A68">
      <w:rPr>
        <w:rFonts w:ascii="Arial" w:hAnsi="Arial" w:cs="Arial"/>
        <w:spacing w:val="-2"/>
        <w:sz w:val="16"/>
      </w:rPr>
      <w:t xml:space="preserve"> -</w:t>
    </w:r>
    <w:r w:rsidRPr="003E4A68">
      <w:rPr>
        <w:rFonts w:ascii="Arial" w:hAnsi="Arial" w:cs="Arial"/>
        <w:spacing w:val="-2"/>
        <w:sz w:val="16"/>
      </w:rPr>
      <w:tab/>
    </w:r>
    <w:r w:rsidRPr="003E4A68">
      <w:rPr>
        <w:rFonts w:ascii="Arial" w:hAnsi="Arial" w:cs="Arial"/>
        <w:spacing w:val="-2"/>
        <w:sz w:val="16"/>
      </w:rPr>
      <w:tab/>
    </w:r>
    <w:r w:rsidRPr="003E4A68">
      <w:rPr>
        <w:rFonts w:ascii="Arial" w:hAnsi="Arial" w:cs="Arial"/>
        <w:spacing w:val="-2"/>
        <w:sz w:val="16"/>
      </w:rPr>
      <w:tab/>
    </w:r>
    <w:r w:rsidR="00FC47BA" w:rsidRPr="00F763E3">
      <w:rPr>
        <w:rFonts w:ascii="Arial" w:hAnsi="Arial" w:cs="Arial"/>
        <w:spacing w:val="-2"/>
        <w:sz w:val="16"/>
      </w:rPr>
      <w:fldChar w:fldCharType="begin"/>
    </w:r>
    <w:r w:rsidRPr="00F763E3">
      <w:rPr>
        <w:rFonts w:ascii="Arial" w:hAnsi="Arial" w:cs="Arial"/>
        <w:spacing w:val="-2"/>
        <w:sz w:val="16"/>
      </w:rPr>
      <w:instrText xml:space="preserve"> DATE \@ "d-MMM-yy" </w:instrText>
    </w:r>
    <w:r w:rsidR="00FC47BA" w:rsidRPr="00F763E3">
      <w:rPr>
        <w:rFonts w:ascii="Arial" w:hAnsi="Arial" w:cs="Arial"/>
        <w:spacing w:val="-2"/>
        <w:sz w:val="16"/>
      </w:rPr>
      <w:fldChar w:fldCharType="separate"/>
    </w:r>
    <w:ins w:id="29" w:author="morayoa" w:date="2013-06-14T14:40:00Z">
      <w:r w:rsidR="00CB20DB">
        <w:rPr>
          <w:rFonts w:ascii="Arial" w:hAnsi="Arial" w:cs="Arial"/>
          <w:noProof/>
          <w:spacing w:val="-2"/>
          <w:sz w:val="16"/>
        </w:rPr>
        <w:t>14-Jun-13</w:t>
      </w:r>
    </w:ins>
    <w:r w:rsidR="00FC47BA" w:rsidRPr="00F763E3">
      <w:rPr>
        <w:rFonts w:ascii="Arial" w:hAnsi="Arial" w:cs="Arial"/>
        <w:spacing w:val="-2"/>
        <w:sz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45F1" w:rsidDel="00F649CD" w:rsidRDefault="00C645F1">
    <w:pPr>
      <w:spacing w:before="140" w:line="100" w:lineRule="exact"/>
      <w:rPr>
        <w:del w:id="1471" w:author="morayoa" w:date="2013-06-06T16:39:00Z"/>
        <w:sz w:val="10"/>
      </w:rPr>
    </w:pPr>
  </w:p>
  <w:p w:rsidR="00C645F1" w:rsidRPr="00900038" w:rsidRDefault="00C645F1" w:rsidP="00F649CD">
    <w:pPr>
      <w:spacing w:before="140" w:line="100" w:lineRule="exact"/>
      <w:rPr>
        <w:rFonts w:ascii="Arial" w:hAnsi="Arial" w:cs="Arial"/>
        <w:sz w:val="16"/>
        <w:szCs w:val="16"/>
      </w:rPr>
    </w:pPr>
    <w:r w:rsidRPr="00C65875">
      <w:rPr>
        <w:rFonts w:ascii="Arial" w:hAnsi="Arial" w:cs="Arial"/>
        <w:sz w:val="16"/>
        <w:szCs w:val="16"/>
      </w:rPr>
      <w:t>2CD R50</w:t>
    </w:r>
    <w:r>
      <w:rPr>
        <w:rFonts w:ascii="Arial" w:hAnsi="Arial" w:cs="Arial"/>
        <w:sz w:val="16"/>
        <w:szCs w:val="16"/>
      </w:rPr>
      <w:t>-3</w:t>
    </w:r>
  </w:p>
  <w:p w:rsidR="00C645F1" w:rsidRPr="00EC6314" w:rsidRDefault="00C645F1" w:rsidP="00F649CD">
    <w:pPr>
      <w:tabs>
        <w:tab w:val="center" w:pos="4818"/>
      </w:tabs>
      <w:suppressAutoHyphens/>
      <w:jc w:val="both"/>
      <w:rPr>
        <w:rFonts w:ascii="Arial" w:hAnsi="Arial" w:cs="Arial"/>
        <w:spacing w:val="-2"/>
        <w:sz w:val="16"/>
      </w:rPr>
    </w:pPr>
    <w:r>
      <w:rPr>
        <w:rFonts w:ascii="Book Antiqua" w:hAnsi="Book Antiqua"/>
        <w:spacing w:val="-2"/>
        <w:sz w:val="16"/>
      </w:rPr>
      <w:tab/>
    </w:r>
    <w:r w:rsidRPr="003E4A68">
      <w:rPr>
        <w:rFonts w:ascii="Arial" w:hAnsi="Arial" w:cs="Arial"/>
        <w:spacing w:val="-2"/>
        <w:sz w:val="16"/>
      </w:rPr>
      <w:t xml:space="preserve">- </w:t>
    </w:r>
    <w:proofErr w:type="gramStart"/>
    <w:r w:rsidRPr="003E4A68">
      <w:rPr>
        <w:rFonts w:ascii="Arial" w:hAnsi="Arial" w:cs="Arial"/>
        <w:spacing w:val="-2"/>
        <w:sz w:val="16"/>
      </w:rPr>
      <w:t>page</w:t>
    </w:r>
    <w:proofErr w:type="gramEnd"/>
    <w:r w:rsidRPr="003E4A68">
      <w:rPr>
        <w:rFonts w:ascii="Arial" w:hAnsi="Arial" w:cs="Arial"/>
        <w:spacing w:val="-2"/>
        <w:sz w:val="16"/>
      </w:rPr>
      <w:t xml:space="preserve"> </w:t>
    </w:r>
    <w:r w:rsidR="00FC47BA" w:rsidRPr="003E4A68">
      <w:rPr>
        <w:rFonts w:ascii="Arial" w:hAnsi="Arial" w:cs="Arial"/>
        <w:spacing w:val="-2"/>
        <w:sz w:val="16"/>
      </w:rPr>
      <w:fldChar w:fldCharType="begin"/>
    </w:r>
    <w:r w:rsidRPr="003E4A68">
      <w:rPr>
        <w:rFonts w:ascii="Arial" w:hAnsi="Arial" w:cs="Arial"/>
        <w:spacing w:val="-2"/>
        <w:sz w:val="16"/>
      </w:rPr>
      <w:instrText>page \* arabic</w:instrText>
    </w:r>
    <w:r w:rsidR="00FC47BA" w:rsidRPr="003E4A68">
      <w:rPr>
        <w:rFonts w:ascii="Arial" w:hAnsi="Arial" w:cs="Arial"/>
        <w:spacing w:val="-2"/>
        <w:sz w:val="16"/>
      </w:rPr>
      <w:fldChar w:fldCharType="separate"/>
    </w:r>
    <w:r w:rsidR="00CB20DB">
      <w:rPr>
        <w:rFonts w:ascii="Arial" w:hAnsi="Arial" w:cs="Arial"/>
        <w:noProof/>
        <w:spacing w:val="-2"/>
        <w:sz w:val="16"/>
      </w:rPr>
      <w:t>17</w:t>
    </w:r>
    <w:r w:rsidR="00FC47BA" w:rsidRPr="003E4A68">
      <w:rPr>
        <w:rFonts w:ascii="Arial" w:hAnsi="Arial" w:cs="Arial"/>
        <w:spacing w:val="-2"/>
        <w:sz w:val="16"/>
      </w:rPr>
      <w:fldChar w:fldCharType="end"/>
    </w:r>
    <w:r w:rsidRPr="003E4A68">
      <w:rPr>
        <w:rFonts w:ascii="Arial" w:hAnsi="Arial" w:cs="Arial"/>
        <w:spacing w:val="-2"/>
        <w:sz w:val="16"/>
      </w:rPr>
      <w:t xml:space="preserve"> -</w:t>
    </w:r>
    <w:r w:rsidRPr="003E4A68">
      <w:rPr>
        <w:rFonts w:ascii="Arial" w:hAnsi="Arial" w:cs="Arial"/>
        <w:spacing w:val="-2"/>
        <w:sz w:val="16"/>
      </w:rPr>
      <w:tab/>
    </w:r>
    <w:r w:rsidRPr="003E4A68">
      <w:rPr>
        <w:rFonts w:ascii="Arial" w:hAnsi="Arial" w:cs="Arial"/>
        <w:spacing w:val="-2"/>
        <w:sz w:val="16"/>
      </w:rPr>
      <w:tab/>
    </w:r>
    <w:r w:rsidRPr="003E4A68">
      <w:rPr>
        <w:rFonts w:ascii="Arial" w:hAnsi="Arial" w:cs="Arial"/>
        <w:spacing w:val="-2"/>
        <w:sz w:val="16"/>
      </w:rPr>
      <w:tab/>
    </w:r>
    <w:r w:rsidR="00FC47BA" w:rsidRPr="00F763E3">
      <w:rPr>
        <w:rFonts w:ascii="Arial" w:hAnsi="Arial" w:cs="Arial"/>
        <w:spacing w:val="-2"/>
        <w:sz w:val="16"/>
      </w:rPr>
      <w:fldChar w:fldCharType="begin"/>
    </w:r>
    <w:r w:rsidRPr="00F763E3">
      <w:rPr>
        <w:rFonts w:ascii="Arial" w:hAnsi="Arial" w:cs="Arial"/>
        <w:spacing w:val="-2"/>
        <w:sz w:val="16"/>
      </w:rPr>
      <w:instrText xml:space="preserve"> DATE \@ "d-MMM-yy" </w:instrText>
    </w:r>
    <w:r w:rsidR="00FC47BA" w:rsidRPr="00F763E3">
      <w:rPr>
        <w:rFonts w:ascii="Arial" w:hAnsi="Arial" w:cs="Arial"/>
        <w:spacing w:val="-2"/>
        <w:sz w:val="16"/>
      </w:rPr>
      <w:fldChar w:fldCharType="separate"/>
    </w:r>
    <w:ins w:id="1472" w:author="morayoa" w:date="2013-06-14T14:40:00Z">
      <w:r w:rsidR="00CB20DB">
        <w:rPr>
          <w:rFonts w:ascii="Arial" w:hAnsi="Arial" w:cs="Arial"/>
          <w:noProof/>
          <w:spacing w:val="-2"/>
          <w:sz w:val="16"/>
        </w:rPr>
        <w:t>14-Jun-13</w:t>
      </w:r>
    </w:ins>
    <w:del w:id="1473" w:author="morayoa" w:date="2013-06-07T16:03:00Z">
      <w:r w:rsidDel="00210708">
        <w:rPr>
          <w:rFonts w:ascii="Arial" w:hAnsi="Arial" w:cs="Arial"/>
          <w:noProof/>
          <w:spacing w:val="-2"/>
          <w:sz w:val="16"/>
        </w:rPr>
        <w:delText>6-Jun-13</w:delText>
      </w:r>
    </w:del>
    <w:r w:rsidR="00FC47BA" w:rsidRPr="00F763E3">
      <w:rPr>
        <w:rFonts w:ascii="Arial" w:hAnsi="Arial" w:cs="Arial"/>
        <w:spacing w:val="-2"/>
        <w:sz w:val="16"/>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45F1" w:rsidRDefault="00C645F1">
    <w:pPr>
      <w:spacing w:before="140" w:line="100" w:lineRule="exact"/>
      <w:rPr>
        <w:sz w:val="10"/>
      </w:rPr>
    </w:pPr>
  </w:p>
  <w:p w:rsidR="00C645F1" w:rsidRPr="00F763E3" w:rsidRDefault="00C645F1" w:rsidP="00D93C77">
    <w:pPr>
      <w:tabs>
        <w:tab w:val="center" w:pos="4818"/>
      </w:tabs>
      <w:suppressAutoHyphens/>
      <w:rPr>
        <w:rFonts w:ascii="Arial" w:hAnsi="Arial" w:cs="Arial"/>
        <w:spacing w:val="-2"/>
        <w:sz w:val="16"/>
      </w:rPr>
    </w:pPr>
    <w:r w:rsidRPr="00F763E3">
      <w:rPr>
        <w:rFonts w:ascii="Arial" w:hAnsi="Arial" w:cs="Arial"/>
        <w:spacing w:val="-2"/>
        <w:sz w:val="16"/>
      </w:rPr>
      <w:t>R 50-</w:t>
    </w:r>
    <w:r>
      <w:rPr>
        <w:rFonts w:ascii="Arial" w:hAnsi="Arial" w:cs="Arial"/>
        <w:spacing w:val="-2"/>
        <w:sz w:val="16"/>
      </w:rPr>
      <w:t>3</w:t>
    </w:r>
    <w:r w:rsidRPr="00F763E3">
      <w:rPr>
        <w:rFonts w:ascii="Arial" w:hAnsi="Arial" w:cs="Arial"/>
        <w:spacing w:val="-2"/>
        <w:sz w:val="16"/>
      </w:rPr>
      <w:t xml:space="preserve"> </w:t>
    </w:r>
    <w:r w:rsidRPr="00F763E3">
      <w:rPr>
        <w:rFonts w:ascii="Arial" w:hAnsi="Arial" w:cs="Arial"/>
        <w:spacing w:val="-2"/>
        <w:sz w:val="16"/>
      </w:rPr>
      <w:tab/>
      <w:t xml:space="preserve">Page </w:t>
    </w:r>
    <w:r w:rsidR="00FC47BA" w:rsidRPr="00F763E3">
      <w:rPr>
        <w:rFonts w:ascii="Arial" w:hAnsi="Arial" w:cs="Arial"/>
        <w:spacing w:val="-2"/>
        <w:sz w:val="16"/>
      </w:rPr>
      <w:fldChar w:fldCharType="begin"/>
    </w:r>
    <w:r w:rsidRPr="00F763E3">
      <w:rPr>
        <w:rFonts w:ascii="Arial" w:hAnsi="Arial" w:cs="Arial"/>
        <w:spacing w:val="-2"/>
        <w:sz w:val="16"/>
      </w:rPr>
      <w:instrText>page \* arabic</w:instrText>
    </w:r>
    <w:r w:rsidR="00FC47BA" w:rsidRPr="00F763E3">
      <w:rPr>
        <w:rFonts w:ascii="Arial" w:hAnsi="Arial" w:cs="Arial"/>
        <w:spacing w:val="-2"/>
        <w:sz w:val="16"/>
      </w:rPr>
      <w:fldChar w:fldCharType="separate"/>
    </w:r>
    <w:r w:rsidR="00CB20DB">
      <w:rPr>
        <w:rFonts w:ascii="Arial" w:hAnsi="Arial" w:cs="Arial"/>
        <w:noProof/>
        <w:spacing w:val="-2"/>
        <w:sz w:val="16"/>
      </w:rPr>
      <w:t>83</w:t>
    </w:r>
    <w:r w:rsidR="00FC47BA" w:rsidRPr="00F763E3">
      <w:rPr>
        <w:rFonts w:ascii="Arial" w:hAnsi="Arial" w:cs="Arial"/>
        <w:spacing w:val="-2"/>
        <w:sz w:val="16"/>
      </w:rPr>
      <w:fldChar w:fldCharType="end"/>
    </w:r>
    <w:r w:rsidRPr="00F763E3">
      <w:rPr>
        <w:rFonts w:ascii="Arial" w:hAnsi="Arial" w:cs="Arial"/>
        <w:spacing w:val="-2"/>
        <w:sz w:val="16"/>
      </w:rPr>
      <w:t xml:space="preserve"> -</w:t>
    </w:r>
    <w:r w:rsidRPr="00F763E3">
      <w:rPr>
        <w:rFonts w:ascii="Arial" w:hAnsi="Arial" w:cs="Arial"/>
        <w:spacing w:val="-2"/>
        <w:sz w:val="16"/>
      </w:rPr>
      <w:tab/>
    </w:r>
    <w:r w:rsidRPr="00F763E3">
      <w:rPr>
        <w:rFonts w:ascii="Arial" w:hAnsi="Arial" w:cs="Arial"/>
        <w:spacing w:val="-2"/>
        <w:sz w:val="16"/>
      </w:rPr>
      <w:tab/>
    </w:r>
    <w:r w:rsidRPr="00F763E3">
      <w:rPr>
        <w:rFonts w:ascii="Arial" w:hAnsi="Arial" w:cs="Arial"/>
        <w:spacing w:val="-2"/>
        <w:sz w:val="16"/>
      </w:rPr>
      <w:tab/>
    </w:r>
    <w:r w:rsidR="00FC47BA" w:rsidRPr="00F763E3">
      <w:rPr>
        <w:rFonts w:ascii="Arial" w:hAnsi="Arial" w:cs="Arial"/>
        <w:spacing w:val="-2"/>
        <w:sz w:val="16"/>
      </w:rPr>
      <w:fldChar w:fldCharType="begin"/>
    </w:r>
    <w:r w:rsidRPr="00F763E3">
      <w:rPr>
        <w:rFonts w:ascii="Arial" w:hAnsi="Arial" w:cs="Arial"/>
        <w:spacing w:val="-2"/>
        <w:sz w:val="16"/>
      </w:rPr>
      <w:instrText xml:space="preserve"> DATE \@ "d-MMM-yy" </w:instrText>
    </w:r>
    <w:r w:rsidR="00FC47BA" w:rsidRPr="00F763E3">
      <w:rPr>
        <w:rFonts w:ascii="Arial" w:hAnsi="Arial" w:cs="Arial"/>
        <w:spacing w:val="-2"/>
        <w:sz w:val="16"/>
      </w:rPr>
      <w:fldChar w:fldCharType="separate"/>
    </w:r>
    <w:ins w:id="1683" w:author="morayoa" w:date="2013-06-14T14:40:00Z">
      <w:r w:rsidR="00CB20DB">
        <w:rPr>
          <w:rFonts w:ascii="Arial" w:hAnsi="Arial" w:cs="Arial"/>
          <w:noProof/>
          <w:spacing w:val="-2"/>
          <w:sz w:val="16"/>
        </w:rPr>
        <w:t>14-Jun-13</w:t>
      </w:r>
    </w:ins>
    <w:del w:id="1684" w:author="morayoa" w:date="2013-06-05T08:25:00Z">
      <w:r w:rsidDel="00961195">
        <w:rPr>
          <w:rFonts w:ascii="Arial" w:hAnsi="Arial" w:cs="Arial"/>
          <w:noProof/>
          <w:spacing w:val="-2"/>
          <w:sz w:val="16"/>
        </w:rPr>
        <w:delText>4-Jun-13</w:delText>
      </w:r>
    </w:del>
    <w:r w:rsidR="00FC47BA" w:rsidRPr="00F763E3">
      <w:rPr>
        <w:rFonts w:ascii="Arial" w:hAnsi="Arial" w:cs="Arial"/>
        <w:spacing w:val="-2"/>
        <w:sz w:val="16"/>
      </w:rPr>
      <w:fldChar w:fldCharType="end"/>
    </w:r>
  </w:p>
  <w:p w:rsidR="00C645F1" w:rsidRPr="00EC6314" w:rsidRDefault="00C645F1" w:rsidP="009E54C7">
    <w:pPr>
      <w:suppressAutoHyphens/>
      <w:jc w:val="both"/>
      <w:rPr>
        <w:rFonts w:ascii="Arial" w:hAnsi="Arial" w:cs="Arial"/>
        <w:spacing w:val="-2"/>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45F1" w:rsidRDefault="00C645F1">
      <w:r>
        <w:separator/>
      </w:r>
    </w:p>
  </w:footnote>
  <w:footnote w:type="continuationSeparator" w:id="0">
    <w:p w:rsidR="00C645F1" w:rsidRDefault="00C645F1">
      <w:r>
        <w:continuationSeparator/>
      </w:r>
    </w:p>
  </w:footnote>
  <w:footnote w:id="1">
    <w:p w:rsidR="00C645F1" w:rsidRDefault="00C645F1" w:rsidP="00793840">
      <w:pPr>
        <w:pStyle w:val="FootnoteText"/>
        <w:tabs>
          <w:tab w:val="left" w:pos="-720"/>
          <w:tab w:val="left" w:pos="0"/>
          <w:tab w:val="left" w:pos="259"/>
          <w:tab w:val="left" w:pos="604"/>
          <w:tab w:val="left" w:pos="816"/>
          <w:tab w:val="left" w:pos="1440"/>
        </w:tabs>
        <w:suppressAutoHyphens/>
        <w:spacing w:after="120"/>
        <w:ind w:left="607" w:hanging="607"/>
        <w:jc w:val="both"/>
        <w:rPr>
          <w:rFonts w:ascii="Arial Narrow" w:hAnsi="Arial Narrow"/>
          <w:spacing w:val="-2"/>
          <w:sz w:val="17"/>
        </w:rPr>
      </w:pPr>
      <w:r>
        <w:rPr>
          <w:rStyle w:val="FootnoteReference"/>
          <w:rFonts w:ascii="Arial Narrow" w:hAnsi="Arial Narrow"/>
          <w:spacing w:val="-2"/>
          <w:sz w:val="17"/>
          <w:vertAlign w:val="baseline"/>
        </w:rPr>
        <w:t>(*)</w:t>
      </w:r>
      <w:r>
        <w:rPr>
          <w:rFonts w:ascii="Arial Narrow" w:hAnsi="Arial Narrow"/>
          <w:spacing w:val="-2"/>
          <w:sz w:val="17"/>
        </w:rPr>
        <w:tab/>
        <w:t>The test equipment (simulator or part of a complete instrument) connected to the module shall be defined in the test form(s) used.</w:t>
      </w:r>
    </w:p>
  </w:footnote>
  <w:footnote w:id="2">
    <w:p w:rsidR="00C645F1" w:rsidRDefault="00C645F1">
      <w:pPr>
        <w:pStyle w:val="FootnoteText"/>
        <w:tabs>
          <w:tab w:val="left" w:pos="-720"/>
          <w:tab w:val="left" w:pos="0"/>
          <w:tab w:val="left" w:pos="259"/>
          <w:tab w:val="left" w:pos="604"/>
          <w:tab w:val="left" w:pos="816"/>
          <w:tab w:val="left" w:pos="1440"/>
        </w:tabs>
        <w:suppressAutoHyphens/>
        <w:spacing w:after="240" w:line="249" w:lineRule="exact"/>
        <w:ind w:left="604" w:hanging="604"/>
        <w:jc w:val="both"/>
        <w:rPr>
          <w:rFonts w:ascii="Arial Narrow" w:hAnsi="Arial Narrow"/>
          <w:spacing w:val="-2"/>
          <w:sz w:val="17"/>
        </w:rPr>
      </w:pPr>
      <w:r>
        <w:rPr>
          <w:rStyle w:val="FootnoteReference"/>
          <w:rFonts w:ascii="Arial Narrow" w:hAnsi="Arial Narrow"/>
          <w:spacing w:val="-2"/>
          <w:sz w:val="17"/>
          <w:vertAlign w:val="baseline"/>
        </w:rPr>
        <w:t>(**)</w:t>
      </w:r>
      <w:r>
        <w:rPr>
          <w:rFonts w:ascii="Arial Narrow" w:hAnsi="Arial Narrow"/>
          <w:spacing w:val="-2"/>
          <w:sz w:val="17"/>
        </w:rPr>
        <w:tab/>
        <w:t xml:space="preserve">The voltage </w:t>
      </w:r>
      <w:proofErr w:type="spellStart"/>
      <w:r w:rsidRPr="002D6FF1">
        <w:rPr>
          <w:rFonts w:ascii="Arial Narrow" w:hAnsi="Arial Narrow"/>
          <w:spacing w:val="-2"/>
          <w:sz w:val="17"/>
        </w:rPr>
        <w:t>U</w:t>
      </w:r>
      <w:r>
        <w:rPr>
          <w:rFonts w:ascii="Arial Narrow" w:hAnsi="Arial Narrow"/>
          <w:spacing w:val="-2"/>
          <w:sz w:val="17"/>
          <w:vertAlign w:val="subscript"/>
        </w:rPr>
        <w:t>nom</w:t>
      </w:r>
      <w:proofErr w:type="spellEnd"/>
      <w:r>
        <w:rPr>
          <w:rFonts w:ascii="Arial Narrow" w:hAnsi="Arial Narrow"/>
          <w:spacing w:val="-2"/>
          <w:sz w:val="17"/>
        </w:rPr>
        <w:t xml:space="preserve"> shall be as defined in IEC 61000-4-11 section 5.</w:t>
      </w:r>
    </w:p>
  </w:footnote>
  <w:footnote w:id="3">
    <w:p w:rsidR="00C645F1" w:rsidRDefault="00C645F1">
      <w:pPr>
        <w:pStyle w:val="FootnoteText"/>
        <w:tabs>
          <w:tab w:val="left" w:pos="-720"/>
          <w:tab w:val="left" w:pos="0"/>
          <w:tab w:val="left" w:pos="259"/>
          <w:tab w:val="left" w:pos="604"/>
          <w:tab w:val="left" w:pos="816"/>
          <w:tab w:val="left" w:pos="1440"/>
        </w:tabs>
        <w:suppressAutoHyphens/>
        <w:spacing w:after="240" w:line="249" w:lineRule="exact"/>
        <w:ind w:left="604" w:hanging="604"/>
        <w:jc w:val="both"/>
        <w:rPr>
          <w:rFonts w:ascii="Arial Narrow" w:hAnsi="Arial Narrow"/>
          <w:spacing w:val="-2"/>
          <w:sz w:val="17"/>
        </w:rPr>
      </w:pPr>
      <w:r>
        <w:rPr>
          <w:rStyle w:val="FootnoteReference"/>
          <w:rFonts w:ascii="Arial Narrow" w:hAnsi="Arial Narrow"/>
          <w:spacing w:val="-2"/>
          <w:sz w:val="17"/>
          <w:vertAlign w:val="baseline"/>
        </w:rPr>
        <w:t>(*)</w:t>
      </w:r>
      <w:r>
        <w:rPr>
          <w:rFonts w:ascii="Arial Narrow" w:hAnsi="Arial Narrow"/>
          <w:spacing w:val="-2"/>
          <w:sz w:val="17"/>
        </w:rPr>
        <w:tab/>
        <w:t xml:space="preserve">Indicate the report page of the relevant test where the temperature effect at zero </w:t>
      </w:r>
      <w:proofErr w:type="spellStart"/>
      <w:r>
        <w:rPr>
          <w:rFonts w:ascii="Arial Narrow" w:hAnsi="Arial Narrow"/>
          <w:spacing w:val="-2"/>
          <w:sz w:val="17"/>
        </w:rPr>
        <w:t>flowrate</w:t>
      </w:r>
      <w:proofErr w:type="spellEnd"/>
      <w:r>
        <w:rPr>
          <w:rFonts w:ascii="Arial Narrow" w:hAnsi="Arial Narrow"/>
          <w:spacing w:val="-2"/>
          <w:sz w:val="17"/>
        </w:rPr>
        <w:t xml:space="preserve"> and static temperature tests are conducted together.</w:t>
      </w:r>
    </w:p>
  </w:footnote>
  <w:footnote w:id="4">
    <w:p w:rsidR="00C645F1" w:rsidRPr="00E72EF8" w:rsidRDefault="00C645F1">
      <w:pPr>
        <w:pStyle w:val="FootnoteText"/>
        <w:rPr>
          <w:lang w:val="en-GB"/>
        </w:rPr>
      </w:pPr>
      <w:r w:rsidRPr="00E72EF8">
        <w:rPr>
          <w:rStyle w:val="FootnoteReference"/>
        </w:rPr>
        <w:sym w:font="Symbol" w:char="F028"/>
      </w:r>
      <w:r w:rsidRPr="00E72EF8">
        <w:rPr>
          <w:rStyle w:val="FootnoteReference"/>
        </w:rPr>
        <w:sym w:font="Symbol" w:char="F0B1"/>
      </w:r>
      <w:r w:rsidRPr="00E72EF8">
        <w:rPr>
          <w:rStyle w:val="FootnoteReference"/>
        </w:rPr>
        <w:sym w:font="Symbol" w:char="F029"/>
      </w:r>
      <w:r>
        <w:t xml:space="preserve"> </w:t>
      </w:r>
      <w:r w:rsidRPr="00F9700A">
        <w:rPr>
          <w:rFonts w:ascii="Arial" w:hAnsi="Arial" w:cs="Arial"/>
          <w:sz w:val="16"/>
          <w:szCs w:val="16"/>
        </w:rPr>
        <w:t xml:space="preserve">In case a voltage-range is marked, use the average value as nominal </w:t>
      </w:r>
      <w:proofErr w:type="spellStart"/>
      <w:r w:rsidRPr="00927683">
        <w:rPr>
          <w:rFonts w:ascii="Arial" w:hAnsi="Arial" w:cs="Arial"/>
          <w:sz w:val="16"/>
          <w:szCs w:val="16"/>
        </w:rPr>
        <w:t>U</w:t>
      </w:r>
      <w:r w:rsidRPr="00F9700A">
        <w:rPr>
          <w:rFonts w:ascii="Arial" w:hAnsi="Arial" w:cs="Arial"/>
          <w:sz w:val="16"/>
          <w:szCs w:val="16"/>
          <w:vertAlign w:val="subscript"/>
        </w:rPr>
        <w:t>nom</w:t>
      </w:r>
      <w:proofErr w:type="spellEnd"/>
    </w:p>
  </w:footnote>
  <w:footnote w:id="5">
    <w:p w:rsidR="00C645F1" w:rsidRDefault="00C645F1">
      <w:pPr>
        <w:pStyle w:val="FootnoteText"/>
        <w:tabs>
          <w:tab w:val="left" w:pos="-720"/>
          <w:tab w:val="left" w:pos="0"/>
          <w:tab w:val="left" w:pos="259"/>
          <w:tab w:val="left" w:pos="604"/>
          <w:tab w:val="left" w:pos="816"/>
          <w:tab w:val="left" w:pos="1440"/>
        </w:tabs>
        <w:suppressAutoHyphens/>
        <w:spacing w:after="240" w:line="249" w:lineRule="exact"/>
        <w:ind w:left="604" w:hanging="604"/>
        <w:jc w:val="both"/>
        <w:rPr>
          <w:rFonts w:ascii="Arial Narrow" w:hAnsi="Arial Narrow"/>
          <w:spacing w:val="-2"/>
          <w:sz w:val="17"/>
        </w:rPr>
      </w:pPr>
      <w:r>
        <w:rPr>
          <w:rStyle w:val="FootnoteReference"/>
          <w:rFonts w:ascii="Arial Narrow" w:hAnsi="Arial Narrow"/>
          <w:spacing w:val="-2"/>
          <w:sz w:val="17"/>
          <w:vertAlign w:val="baseline"/>
        </w:rPr>
        <w:t>(*)</w:t>
      </w:r>
      <w:r>
        <w:rPr>
          <w:rFonts w:ascii="Arial Narrow" w:hAnsi="Arial Narrow"/>
          <w:spacing w:val="-2"/>
          <w:sz w:val="17"/>
        </w:rPr>
        <w:tab/>
        <w:t>The reference voltage shall be as defined in IEC 61000-4-11.</w:t>
      </w:r>
    </w:p>
  </w:footnote>
  <w:footnote w:id="6">
    <w:p w:rsidR="00C645F1" w:rsidRDefault="00C645F1">
      <w:pPr>
        <w:pStyle w:val="FootnoteText"/>
        <w:tabs>
          <w:tab w:val="left" w:pos="-720"/>
          <w:tab w:val="left" w:pos="0"/>
          <w:tab w:val="left" w:pos="259"/>
          <w:tab w:val="left" w:pos="604"/>
          <w:tab w:val="left" w:pos="816"/>
          <w:tab w:val="left" w:pos="1440"/>
        </w:tabs>
        <w:suppressAutoHyphens/>
        <w:spacing w:after="240" w:line="249" w:lineRule="exact"/>
        <w:ind w:left="604" w:hanging="604"/>
        <w:jc w:val="both"/>
        <w:rPr>
          <w:rFonts w:ascii="Arial Narrow" w:hAnsi="Arial Narrow"/>
          <w:spacing w:val="-2"/>
          <w:sz w:val="17"/>
        </w:rPr>
      </w:pPr>
      <w:r>
        <w:rPr>
          <w:rStyle w:val="FootnoteReference"/>
          <w:rFonts w:ascii="Arial Narrow" w:hAnsi="Arial Narrow"/>
          <w:spacing w:val="-2"/>
          <w:sz w:val="17"/>
          <w:vertAlign w:val="baseline"/>
        </w:rPr>
        <w:t>(*)</w:t>
      </w:r>
      <w:r>
        <w:rPr>
          <w:rFonts w:ascii="Arial Narrow" w:hAnsi="Arial Narrow"/>
          <w:spacing w:val="-2"/>
          <w:sz w:val="17"/>
        </w:rPr>
        <w:tab/>
        <w:t>The reference voltage shall be as defined in IEC 61000-4-11.</w:t>
      </w:r>
    </w:p>
  </w:footnote>
  <w:footnote w:id="7">
    <w:p w:rsidR="00C645F1" w:rsidRPr="00E72EF8" w:rsidRDefault="00C645F1" w:rsidP="00E72EF8">
      <w:pPr>
        <w:pStyle w:val="FootnoteText"/>
        <w:rPr>
          <w:lang w:val="en-GB"/>
        </w:rPr>
      </w:pPr>
      <w:r w:rsidRPr="00E72EF8">
        <w:rPr>
          <w:rStyle w:val="FootnoteReference"/>
        </w:rPr>
        <w:sym w:font="Symbol" w:char="F028"/>
      </w:r>
      <w:r w:rsidRPr="00E72EF8">
        <w:rPr>
          <w:rStyle w:val="FootnoteReference"/>
        </w:rPr>
        <w:sym w:font="Symbol" w:char="F0B1"/>
      </w:r>
      <w:r w:rsidRPr="00E72EF8">
        <w:rPr>
          <w:rStyle w:val="FootnoteReference"/>
        </w:rPr>
        <w:sym w:font="Symbol" w:char="F029"/>
      </w:r>
      <w:r>
        <w:t xml:space="preserve"> </w:t>
      </w:r>
      <w:r w:rsidRPr="00F9700A">
        <w:rPr>
          <w:rFonts w:ascii="Arial" w:hAnsi="Arial" w:cs="Arial"/>
          <w:sz w:val="16"/>
          <w:szCs w:val="16"/>
        </w:rPr>
        <w:t xml:space="preserve">In case a voltage-range is marked, use the average value as nominal </w:t>
      </w:r>
      <w:proofErr w:type="spellStart"/>
      <w:r w:rsidRPr="00F9700A">
        <w:rPr>
          <w:rFonts w:ascii="Arial" w:hAnsi="Arial" w:cs="Arial"/>
          <w:i/>
          <w:sz w:val="16"/>
          <w:szCs w:val="16"/>
        </w:rPr>
        <w:t>U</w:t>
      </w:r>
      <w:r w:rsidRPr="00F9700A">
        <w:rPr>
          <w:rFonts w:ascii="Arial" w:hAnsi="Arial" w:cs="Arial"/>
          <w:sz w:val="16"/>
          <w:szCs w:val="16"/>
          <w:vertAlign w:val="subscript"/>
        </w:rPr>
        <w:t>nom</w:t>
      </w:r>
      <w:proofErr w:type="spellEnd"/>
    </w:p>
  </w:footnote>
  <w:footnote w:id="8">
    <w:p w:rsidR="00C645F1" w:rsidRDefault="00C645F1" w:rsidP="00C46B35">
      <w:pPr>
        <w:pStyle w:val="FootnoteText"/>
        <w:tabs>
          <w:tab w:val="left" w:pos="-720"/>
          <w:tab w:val="left" w:pos="0"/>
          <w:tab w:val="left" w:pos="259"/>
          <w:tab w:val="left" w:pos="604"/>
          <w:tab w:val="left" w:pos="816"/>
          <w:tab w:val="left" w:pos="1440"/>
        </w:tabs>
        <w:suppressAutoHyphens/>
        <w:spacing w:after="240" w:line="249" w:lineRule="exact"/>
        <w:ind w:left="604" w:hanging="604"/>
        <w:jc w:val="both"/>
        <w:rPr>
          <w:rFonts w:ascii="Arial Narrow" w:hAnsi="Arial Narrow"/>
          <w:spacing w:val="-2"/>
          <w:sz w:val="17"/>
        </w:rPr>
      </w:pPr>
      <w:r>
        <w:rPr>
          <w:rStyle w:val="FootnoteReference"/>
          <w:rFonts w:ascii="Arial Narrow" w:hAnsi="Arial Narrow"/>
          <w:spacing w:val="-2"/>
          <w:sz w:val="17"/>
          <w:vertAlign w:val="baseline"/>
        </w:rPr>
        <w:t>(*)</w:t>
      </w:r>
      <w:r>
        <w:rPr>
          <w:rFonts w:ascii="Arial Narrow" w:hAnsi="Arial Narrow"/>
          <w:spacing w:val="-2"/>
          <w:sz w:val="17"/>
        </w:rPr>
        <w:tab/>
        <w:t>The reference voltage shall be as defined in IEC 61000-4-11.</w:t>
      </w:r>
    </w:p>
  </w:footnote>
  <w:footnote w:id="9">
    <w:p w:rsidR="00C645F1" w:rsidRDefault="00C645F1" w:rsidP="00353435">
      <w:pPr>
        <w:pStyle w:val="FootnoteText"/>
        <w:tabs>
          <w:tab w:val="left" w:pos="-720"/>
          <w:tab w:val="left" w:pos="0"/>
          <w:tab w:val="left" w:pos="259"/>
          <w:tab w:val="left" w:pos="604"/>
          <w:tab w:val="left" w:pos="816"/>
          <w:tab w:val="left" w:pos="1440"/>
        </w:tabs>
        <w:suppressAutoHyphens/>
        <w:spacing w:after="240" w:line="249" w:lineRule="exact"/>
        <w:ind w:left="604" w:hanging="604"/>
        <w:jc w:val="both"/>
        <w:rPr>
          <w:rFonts w:ascii="Arial Narrow" w:hAnsi="Arial Narrow"/>
          <w:spacing w:val="-2"/>
          <w:sz w:val="17"/>
        </w:rPr>
      </w:pPr>
      <w:r>
        <w:rPr>
          <w:rStyle w:val="FootnoteReference"/>
          <w:rFonts w:ascii="Arial Narrow" w:hAnsi="Arial Narrow"/>
          <w:spacing w:val="-2"/>
          <w:sz w:val="17"/>
          <w:vertAlign w:val="baseline"/>
        </w:rPr>
        <w:t>(*)</w:t>
      </w:r>
      <w:r>
        <w:rPr>
          <w:rFonts w:ascii="Arial Narrow" w:hAnsi="Arial Narrow"/>
          <w:spacing w:val="-2"/>
          <w:sz w:val="17"/>
        </w:rPr>
        <w:tab/>
        <w:t>The reference voltage shall be as defined in IEC 61000-4-11.</w:t>
      </w:r>
    </w:p>
  </w:footnote>
  <w:footnote w:id="10">
    <w:p w:rsidR="00C645F1" w:rsidRPr="007D1306" w:rsidRDefault="00C645F1" w:rsidP="00E72EF8">
      <w:pPr>
        <w:pStyle w:val="FootnoteText"/>
        <w:rPr>
          <w:rFonts w:ascii="Arial" w:hAnsi="Arial" w:cs="Arial"/>
          <w:sz w:val="16"/>
          <w:szCs w:val="16"/>
          <w:lang w:val="en-GB"/>
        </w:rPr>
      </w:pPr>
      <w:r w:rsidRPr="007D1306">
        <w:rPr>
          <w:rStyle w:val="FootnoteReference"/>
          <w:rFonts w:ascii="Arial" w:hAnsi="Arial" w:cs="Arial"/>
          <w:sz w:val="16"/>
          <w:szCs w:val="16"/>
        </w:rPr>
        <w:sym w:font="Symbol" w:char="F028"/>
      </w:r>
      <w:r w:rsidRPr="007D1306">
        <w:rPr>
          <w:rStyle w:val="FootnoteReference"/>
          <w:rFonts w:ascii="Arial" w:hAnsi="Arial" w:cs="Arial"/>
          <w:sz w:val="16"/>
          <w:szCs w:val="16"/>
        </w:rPr>
        <w:sym w:font="Symbol" w:char="F0B1"/>
      </w:r>
      <w:r w:rsidRPr="007D1306">
        <w:rPr>
          <w:rStyle w:val="FootnoteReference"/>
          <w:rFonts w:ascii="Arial" w:hAnsi="Arial" w:cs="Arial"/>
          <w:sz w:val="16"/>
          <w:szCs w:val="16"/>
        </w:rPr>
        <w:sym w:font="Symbol" w:char="F029"/>
      </w:r>
      <w:r w:rsidRPr="007D1306">
        <w:rPr>
          <w:rFonts w:ascii="Arial" w:hAnsi="Arial" w:cs="Arial"/>
          <w:sz w:val="16"/>
          <w:szCs w:val="16"/>
        </w:rPr>
        <w:t xml:space="preserve">In case a voltage-range is marked, use the average value as nominal </w:t>
      </w:r>
      <w:proofErr w:type="spellStart"/>
      <w:r w:rsidRPr="007D1306">
        <w:rPr>
          <w:rFonts w:ascii="Arial" w:hAnsi="Arial" w:cs="Arial"/>
          <w:i/>
          <w:sz w:val="16"/>
          <w:szCs w:val="16"/>
        </w:rPr>
        <w:t>U</w:t>
      </w:r>
      <w:r w:rsidRPr="007D1306">
        <w:rPr>
          <w:rFonts w:ascii="Arial" w:hAnsi="Arial" w:cs="Arial"/>
          <w:sz w:val="16"/>
          <w:szCs w:val="16"/>
          <w:vertAlign w:val="subscript"/>
        </w:rPr>
        <w:t>nom</w:t>
      </w:r>
      <w:proofErr w:type="spellEnd"/>
    </w:p>
  </w:footnote>
  <w:footnote w:id="11">
    <w:p w:rsidR="00C645F1" w:rsidRPr="007D1306" w:rsidRDefault="00C645F1" w:rsidP="007D1306">
      <w:pPr>
        <w:pStyle w:val="FootnoteText"/>
        <w:tabs>
          <w:tab w:val="left" w:pos="-720"/>
          <w:tab w:val="left" w:pos="0"/>
          <w:tab w:val="left" w:pos="259"/>
          <w:tab w:val="left" w:pos="604"/>
          <w:tab w:val="left" w:pos="816"/>
          <w:tab w:val="left" w:pos="1440"/>
        </w:tabs>
        <w:suppressAutoHyphens/>
        <w:ind w:left="607" w:hanging="607"/>
        <w:jc w:val="both"/>
        <w:rPr>
          <w:rFonts w:ascii="Arial" w:hAnsi="Arial" w:cs="Arial"/>
          <w:spacing w:val="-2"/>
          <w:sz w:val="16"/>
          <w:szCs w:val="16"/>
        </w:rPr>
      </w:pPr>
      <w:r w:rsidRPr="007D1306">
        <w:rPr>
          <w:rStyle w:val="FootnoteReference"/>
          <w:rFonts w:ascii="Arial" w:hAnsi="Arial" w:cs="Arial"/>
          <w:spacing w:val="-2"/>
          <w:sz w:val="16"/>
          <w:szCs w:val="16"/>
          <w:vertAlign w:val="baseline"/>
        </w:rPr>
        <w:t>(*)</w:t>
      </w:r>
      <w:r w:rsidRPr="007D1306">
        <w:rPr>
          <w:rFonts w:ascii="Arial" w:hAnsi="Arial" w:cs="Arial"/>
          <w:spacing w:val="-2"/>
          <w:sz w:val="16"/>
          <w:szCs w:val="16"/>
        </w:rPr>
        <w:t xml:space="preserve">The voltage as </w:t>
      </w:r>
      <w:r>
        <w:rPr>
          <w:rFonts w:ascii="Arial" w:hAnsi="Arial" w:cs="Arial"/>
          <w:sz w:val="16"/>
          <w:szCs w:val="16"/>
        </w:rPr>
        <w:t>marked on the</w:t>
      </w:r>
      <w:r w:rsidRPr="007D1306">
        <w:rPr>
          <w:rFonts w:ascii="Arial" w:hAnsi="Arial" w:cs="Arial"/>
          <w:sz w:val="16"/>
          <w:szCs w:val="16"/>
        </w:rPr>
        <w:t xml:space="preserve"> instrument</w:t>
      </w:r>
      <w:r w:rsidRPr="007D1306">
        <w:rPr>
          <w:rFonts w:ascii="Arial" w:hAnsi="Arial" w:cs="Arial"/>
          <w:spacing w:val="-2"/>
          <w:sz w:val="16"/>
          <w:szCs w:val="16"/>
        </w:rPr>
        <w:t>.</w:t>
      </w:r>
    </w:p>
  </w:footnote>
  <w:footnote w:id="12">
    <w:p w:rsidR="00C645F1" w:rsidRPr="007D1306" w:rsidRDefault="00C645F1">
      <w:pPr>
        <w:pStyle w:val="FootnoteText"/>
        <w:rPr>
          <w:rFonts w:ascii="Arial" w:hAnsi="Arial" w:cs="Arial"/>
          <w:sz w:val="16"/>
          <w:szCs w:val="16"/>
        </w:rPr>
      </w:pPr>
      <w:r w:rsidRPr="007D1306">
        <w:rPr>
          <w:rStyle w:val="FootnoteReference"/>
          <w:rFonts w:ascii="Arial" w:hAnsi="Arial" w:cs="Arial"/>
          <w:sz w:val="16"/>
          <w:szCs w:val="16"/>
        </w:rPr>
        <w:t>(**)</w:t>
      </w:r>
      <w:r w:rsidRPr="007D1306">
        <w:rPr>
          <w:rFonts w:ascii="Arial" w:hAnsi="Arial" w:cs="Arial"/>
          <w:sz w:val="16"/>
          <w:szCs w:val="16"/>
        </w:rPr>
        <w:t>The minimum battery supply voltage is to be specified by the manufacturer of the instrument.</w:t>
      </w:r>
    </w:p>
  </w:footnote>
  <w:footnote w:id="13">
    <w:p w:rsidR="00C645F1" w:rsidRPr="00E72EF8" w:rsidRDefault="00C645F1" w:rsidP="00C46B35">
      <w:pPr>
        <w:pStyle w:val="FootnoteText"/>
        <w:rPr>
          <w:lang w:val="en-GB"/>
        </w:rPr>
      </w:pPr>
      <w:r w:rsidRPr="00E72EF8">
        <w:rPr>
          <w:rStyle w:val="FootnoteReference"/>
        </w:rPr>
        <w:sym w:font="Symbol" w:char="F028"/>
      </w:r>
      <w:r w:rsidRPr="00E72EF8">
        <w:rPr>
          <w:rStyle w:val="FootnoteReference"/>
        </w:rPr>
        <w:sym w:font="Symbol" w:char="F0B1"/>
      </w:r>
      <w:r w:rsidRPr="00E72EF8">
        <w:rPr>
          <w:rStyle w:val="FootnoteReference"/>
        </w:rPr>
        <w:sym w:font="Symbol" w:char="F029"/>
      </w:r>
      <w:r>
        <w:t xml:space="preserve"> </w:t>
      </w:r>
      <w:r w:rsidRPr="00F9700A">
        <w:rPr>
          <w:rFonts w:ascii="Arial" w:hAnsi="Arial" w:cs="Arial"/>
          <w:sz w:val="16"/>
          <w:szCs w:val="16"/>
        </w:rPr>
        <w:t xml:space="preserve">In case a voltage-range is marked, use the average value as nominal </w:t>
      </w:r>
      <w:proofErr w:type="spellStart"/>
      <w:r w:rsidRPr="00F9700A">
        <w:rPr>
          <w:rFonts w:ascii="Arial" w:hAnsi="Arial" w:cs="Arial"/>
          <w:i/>
          <w:sz w:val="16"/>
          <w:szCs w:val="16"/>
        </w:rPr>
        <w:t>U</w:t>
      </w:r>
      <w:r w:rsidRPr="00F9700A">
        <w:rPr>
          <w:rFonts w:ascii="Arial" w:hAnsi="Arial" w:cs="Arial"/>
          <w:sz w:val="16"/>
          <w:szCs w:val="16"/>
          <w:vertAlign w:val="subscript"/>
        </w:rPr>
        <w:t>nom</w:t>
      </w:r>
      <w:proofErr w:type="spellEnd"/>
    </w:p>
  </w:footnote>
  <w:footnote w:id="14">
    <w:p w:rsidR="00C645F1" w:rsidRDefault="00C645F1" w:rsidP="007F25B6">
      <w:pPr>
        <w:pStyle w:val="FootnoteText"/>
        <w:tabs>
          <w:tab w:val="left" w:pos="-720"/>
          <w:tab w:val="left" w:pos="0"/>
          <w:tab w:val="left" w:pos="259"/>
          <w:tab w:val="left" w:pos="604"/>
          <w:tab w:val="left" w:pos="816"/>
          <w:tab w:val="left" w:pos="1440"/>
        </w:tabs>
        <w:suppressAutoHyphens/>
        <w:ind w:left="607" w:hanging="607"/>
        <w:jc w:val="both"/>
        <w:rPr>
          <w:rFonts w:ascii="Arial Narrow" w:hAnsi="Arial Narrow"/>
          <w:spacing w:val="-2"/>
          <w:sz w:val="17"/>
        </w:rPr>
      </w:pPr>
      <w:r>
        <w:rPr>
          <w:rStyle w:val="FootnoteReference"/>
          <w:rFonts w:ascii="Arial Narrow" w:hAnsi="Arial Narrow"/>
          <w:spacing w:val="-2"/>
          <w:sz w:val="17"/>
          <w:vertAlign w:val="baseline"/>
        </w:rPr>
        <w:t>(*)</w:t>
      </w:r>
      <w:r>
        <w:rPr>
          <w:rFonts w:ascii="Arial Narrow" w:hAnsi="Arial Narrow"/>
          <w:spacing w:val="-2"/>
          <w:sz w:val="17"/>
        </w:rPr>
        <w:tab/>
        <w:t>The reference voltage shall be as defined in IEC 61000-4-11.</w:t>
      </w:r>
    </w:p>
  </w:footnote>
  <w:footnote w:id="15">
    <w:p w:rsidR="00C645F1" w:rsidRPr="001F4024" w:rsidRDefault="00C645F1">
      <w:pPr>
        <w:pStyle w:val="FootnoteText"/>
        <w:rPr>
          <w:ins w:id="1229" w:author="morayoa" w:date="2013-06-06T09:36:00Z"/>
          <w:rFonts w:ascii="Arial" w:hAnsi="Arial" w:cs="Arial"/>
          <w:sz w:val="16"/>
          <w:szCs w:val="16"/>
        </w:rPr>
      </w:pPr>
      <w:ins w:id="1230" w:author="morayoa" w:date="2013-06-06T09:36:00Z">
        <w:r w:rsidRPr="001F4024">
          <w:rPr>
            <w:rStyle w:val="FootnoteReference"/>
            <w:rFonts w:ascii="Arial" w:hAnsi="Arial" w:cs="Arial"/>
            <w:sz w:val="16"/>
            <w:szCs w:val="16"/>
          </w:rPr>
          <w:footnoteRef/>
        </w:r>
        <w:r w:rsidRPr="001F4024">
          <w:rPr>
            <w:rFonts w:ascii="Arial" w:hAnsi="Arial" w:cs="Arial"/>
            <w:sz w:val="16"/>
            <w:szCs w:val="16"/>
          </w:rPr>
          <w:t xml:space="preserve"> These values are for 50 Hz/60 Hz, respectively.</w:t>
        </w:r>
      </w:ins>
    </w:p>
  </w:footnote>
  <w:footnote w:id="16">
    <w:p w:rsidR="00C645F1" w:rsidRPr="001F4024" w:rsidDel="00101EC1" w:rsidRDefault="00C645F1">
      <w:pPr>
        <w:pStyle w:val="FootnoteText"/>
        <w:rPr>
          <w:del w:id="1235" w:author="morayoa" w:date="2013-06-06T09:36:00Z"/>
          <w:rFonts w:ascii="Arial" w:hAnsi="Arial" w:cs="Arial"/>
          <w:sz w:val="16"/>
          <w:szCs w:val="16"/>
        </w:rPr>
      </w:pPr>
      <w:del w:id="1236" w:author="morayoa" w:date="2013-06-06T09:36:00Z">
        <w:r w:rsidRPr="001F4024" w:rsidDel="00101EC1">
          <w:rPr>
            <w:rStyle w:val="FootnoteReference"/>
            <w:rFonts w:ascii="Arial" w:hAnsi="Arial" w:cs="Arial"/>
            <w:sz w:val="16"/>
            <w:szCs w:val="16"/>
          </w:rPr>
          <w:footnoteRef/>
        </w:r>
        <w:r w:rsidRPr="001F4024" w:rsidDel="00101EC1">
          <w:rPr>
            <w:rFonts w:ascii="Arial" w:hAnsi="Arial" w:cs="Arial"/>
            <w:sz w:val="16"/>
            <w:szCs w:val="16"/>
          </w:rPr>
          <w:delText xml:space="preserve"> These values are for 50 Hz/60 Hz, respectively.</w:delText>
        </w:r>
      </w:del>
    </w:p>
  </w:footnote>
  <w:footnote w:id="17">
    <w:p w:rsidR="00C645F1" w:rsidRDefault="00C645F1">
      <w:pPr>
        <w:pStyle w:val="FootnoteText"/>
        <w:tabs>
          <w:tab w:val="left" w:pos="-720"/>
          <w:tab w:val="left" w:pos="0"/>
          <w:tab w:val="left" w:pos="259"/>
          <w:tab w:val="left" w:pos="604"/>
          <w:tab w:val="left" w:pos="816"/>
          <w:tab w:val="left" w:pos="1440"/>
        </w:tabs>
        <w:suppressAutoHyphens/>
        <w:spacing w:after="240" w:line="249" w:lineRule="exact"/>
        <w:ind w:left="604" w:hanging="604"/>
        <w:jc w:val="both"/>
        <w:rPr>
          <w:rFonts w:ascii="Arial Narrow" w:hAnsi="Arial Narrow"/>
          <w:spacing w:val="-2"/>
          <w:sz w:val="17"/>
        </w:rPr>
      </w:pPr>
      <w:r>
        <w:rPr>
          <w:rStyle w:val="FootnoteReference"/>
          <w:rFonts w:ascii="Arial Narrow" w:hAnsi="Arial Narrow"/>
          <w:spacing w:val="-2"/>
          <w:sz w:val="17"/>
          <w:vertAlign w:val="baseline"/>
        </w:rPr>
        <w:t>(*)</w:t>
      </w:r>
      <w:r>
        <w:rPr>
          <w:rFonts w:ascii="Arial Narrow" w:hAnsi="Arial Narrow"/>
          <w:spacing w:val="-2"/>
          <w:sz w:val="17"/>
        </w:rPr>
        <w:tab/>
        <w:t>IEC 61000-4-2 specifies that the test shall be conducted with the most sensitive polarity.</w:t>
      </w:r>
    </w:p>
  </w:footnote>
  <w:footnote w:id="18">
    <w:p w:rsidR="00C645F1" w:rsidRDefault="00C645F1">
      <w:pPr>
        <w:pStyle w:val="FootnoteText"/>
        <w:tabs>
          <w:tab w:val="left" w:pos="-720"/>
          <w:tab w:val="left" w:pos="0"/>
          <w:tab w:val="left" w:pos="259"/>
          <w:tab w:val="left" w:pos="604"/>
          <w:tab w:val="left" w:pos="816"/>
          <w:tab w:val="left" w:pos="1440"/>
        </w:tabs>
        <w:suppressAutoHyphens/>
        <w:spacing w:after="240" w:line="249" w:lineRule="exact"/>
        <w:ind w:left="604" w:hanging="604"/>
        <w:jc w:val="both"/>
        <w:rPr>
          <w:rFonts w:ascii="Arial Narrow" w:hAnsi="Arial Narrow"/>
          <w:spacing w:val="-2"/>
          <w:sz w:val="17"/>
        </w:rPr>
      </w:pPr>
      <w:r>
        <w:rPr>
          <w:rStyle w:val="FootnoteReference"/>
          <w:rFonts w:ascii="Arial Narrow" w:hAnsi="Arial Narrow"/>
          <w:spacing w:val="-2"/>
          <w:sz w:val="17"/>
          <w:vertAlign w:val="baseline"/>
        </w:rPr>
        <w:t>(*)</w:t>
      </w:r>
      <w:r>
        <w:rPr>
          <w:rFonts w:ascii="Arial Narrow" w:hAnsi="Arial Narrow"/>
          <w:spacing w:val="-2"/>
          <w:sz w:val="17"/>
        </w:rPr>
        <w:tab/>
        <w:t>IEC 61000-4-2 specifies that the test shall be conducted with the most sensitive polarity.</w:t>
      </w:r>
    </w:p>
  </w:footnote>
  <w:footnote w:id="19">
    <w:p w:rsidR="00C645F1" w:rsidRPr="00277FC5" w:rsidRDefault="00C645F1">
      <w:pPr>
        <w:pStyle w:val="FootnoteText"/>
      </w:pPr>
      <w:r>
        <w:rPr>
          <w:rStyle w:val="FootnoteReference"/>
        </w:rPr>
        <w:footnoteRef/>
      </w:r>
      <w:r>
        <w:t xml:space="preserve"> </w:t>
      </w:r>
      <w:r>
        <w:rPr>
          <w:rFonts w:ascii="Arial" w:hAnsi="Arial"/>
          <w:spacing w:val="-2"/>
          <w:sz w:val="18"/>
        </w:rPr>
        <w:t>Use continuation sheet if necessary.</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45F1" w:rsidRDefault="00C645F1">
    <w:pPr>
      <w:tabs>
        <w:tab w:val="center" w:pos="4818"/>
      </w:tabs>
      <w:suppressAutoHyphens/>
      <w:spacing w:line="224" w:lineRule="exact"/>
      <w:jc w:val="both"/>
      <w:rPr>
        <w:rFonts w:ascii="Arial Narrow" w:hAnsi="Arial Narrow"/>
        <w:spacing w:val="-2"/>
        <w:sz w:val="17"/>
      </w:rPr>
    </w:pPr>
    <w:r>
      <w:rPr>
        <w:rFonts w:ascii="Arial Narrow" w:hAnsi="Arial Narrow"/>
        <w:spacing w:val="-2"/>
        <w:sz w:val="17"/>
      </w:rPr>
      <w:tab/>
      <w:t>Report page ..../....</w:t>
    </w:r>
  </w:p>
  <w:p w:rsidR="00C645F1" w:rsidRDefault="00C645F1">
    <w:pPr>
      <w:spacing w:after="140" w:line="100" w:lineRule="exact"/>
      <w:rPr>
        <w:sz w:val="1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45F1" w:rsidRDefault="00C645F1">
    <w:pPr>
      <w:tabs>
        <w:tab w:val="center" w:pos="4818"/>
      </w:tabs>
      <w:suppressAutoHyphens/>
      <w:spacing w:line="224" w:lineRule="exact"/>
      <w:jc w:val="both"/>
      <w:rPr>
        <w:rFonts w:ascii="Arial Narrow" w:hAnsi="Arial Narrow"/>
        <w:spacing w:val="-2"/>
        <w:sz w:val="17"/>
      </w:rPr>
    </w:pPr>
    <w:r>
      <w:rPr>
        <w:rFonts w:ascii="Arial Narrow" w:hAnsi="Arial Narrow"/>
        <w:spacing w:val="-2"/>
        <w:sz w:val="17"/>
      </w:rPr>
      <w:tab/>
      <w:t>Report page ..../....</w:t>
    </w:r>
  </w:p>
  <w:p w:rsidR="00C645F1" w:rsidRDefault="00C645F1">
    <w:pPr>
      <w:spacing w:after="140" w:line="100" w:lineRule="exact"/>
      <w:rPr>
        <w:sz w:val="1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10FA7"/>
    <w:multiLevelType w:val="hybridMultilevel"/>
    <w:tmpl w:val="926A74AC"/>
    <w:lvl w:ilvl="0" w:tplc="83B89BA0">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26B6345"/>
    <w:multiLevelType w:val="hybridMultilevel"/>
    <w:tmpl w:val="503A4EB4"/>
    <w:lvl w:ilvl="0" w:tplc="F566FD5A">
      <w:start w:val="1"/>
      <w:numFmt w:val="lowerLetter"/>
      <w:lvlText w:val="%1)"/>
      <w:lvlJc w:val="left"/>
      <w:pPr>
        <w:tabs>
          <w:tab w:val="num" w:pos="360"/>
        </w:tabs>
        <w:ind w:left="360" w:hanging="360"/>
      </w:pPr>
      <w:rPr>
        <w:rFonts w:ascii="Arial" w:hAnsi="Arial" w:hint="default"/>
        <w:b w:val="0"/>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nsid w:val="04394042"/>
    <w:multiLevelType w:val="hybridMultilevel"/>
    <w:tmpl w:val="8F9A9BCA"/>
    <w:lvl w:ilvl="0" w:tplc="053C2348">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51A5E27"/>
    <w:multiLevelType w:val="hybridMultilevel"/>
    <w:tmpl w:val="A0345180"/>
    <w:lvl w:ilvl="0" w:tplc="143A70EA">
      <w:start w:val="1"/>
      <w:numFmt w:val="lowerLetter"/>
      <w:lvlText w:val="%1)"/>
      <w:lvlJc w:val="left"/>
      <w:pPr>
        <w:ind w:left="720" w:hanging="360"/>
      </w:pPr>
      <w:rPr>
        <w:rFonts w:ascii="Arial" w:hAnsi="Arial" w:hint="default"/>
        <w:b w:val="0"/>
        <w:i w:val="0"/>
        <w:color w:val="000000"/>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53A2CB0"/>
    <w:multiLevelType w:val="hybridMultilevel"/>
    <w:tmpl w:val="3EEAEFAE"/>
    <w:lvl w:ilvl="0" w:tplc="95A0BBCA">
      <w:start w:val="1"/>
      <w:numFmt w:val="lowerLetter"/>
      <w:lvlText w:val="%1)"/>
      <w:lvlJc w:val="left"/>
      <w:pPr>
        <w:ind w:left="720" w:hanging="360"/>
      </w:pPr>
      <w:rPr>
        <w:rFonts w:ascii="Arial" w:hAnsi="Arial" w:hint="default"/>
        <w:b w:val="0"/>
        <w:i w:val="0"/>
        <w:color w:val="000000"/>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6A3527F"/>
    <w:multiLevelType w:val="multilevel"/>
    <w:tmpl w:val="2BC0E8A4"/>
    <w:lvl w:ilvl="0">
      <w:start w:val="1"/>
      <w:numFmt w:val="decimal"/>
      <w:lvlText w:val="%1"/>
      <w:lvlJc w:val="left"/>
      <w:pPr>
        <w:ind w:left="810" w:hanging="810"/>
      </w:pPr>
      <w:rPr>
        <w:rFonts w:hint="default"/>
      </w:rPr>
    </w:lvl>
    <w:lvl w:ilvl="1">
      <w:start w:val="1"/>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7B019DC"/>
    <w:multiLevelType w:val="hybridMultilevel"/>
    <w:tmpl w:val="8932CAB6"/>
    <w:lvl w:ilvl="0" w:tplc="2AE855E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08E439D0"/>
    <w:multiLevelType w:val="hybridMultilevel"/>
    <w:tmpl w:val="4340667A"/>
    <w:lvl w:ilvl="0" w:tplc="CD106F74">
      <w:start w:val="4"/>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099D02E1"/>
    <w:multiLevelType w:val="hybridMultilevel"/>
    <w:tmpl w:val="42BECDF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0B4205EA"/>
    <w:multiLevelType w:val="hybridMultilevel"/>
    <w:tmpl w:val="31D29456"/>
    <w:lvl w:ilvl="0" w:tplc="2AE855E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0C2E6E06"/>
    <w:multiLevelType w:val="hybridMultilevel"/>
    <w:tmpl w:val="B10C89E4"/>
    <w:lvl w:ilvl="0" w:tplc="89CE152C">
      <w:start w:val="1"/>
      <w:numFmt w:val="lowerLetter"/>
      <w:lvlText w:val="%1)"/>
      <w:lvlJc w:val="left"/>
      <w:pPr>
        <w:ind w:left="778" w:hanging="360"/>
      </w:pPr>
      <w:rPr>
        <w:rFonts w:ascii="Arial" w:hAnsi="Arial" w:hint="default"/>
        <w:b w:val="0"/>
        <w:i w:val="0"/>
        <w:color w:val="000000"/>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0CED14C5"/>
    <w:multiLevelType w:val="hybridMultilevel"/>
    <w:tmpl w:val="DD468B1E"/>
    <w:lvl w:ilvl="0" w:tplc="B3DC716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0D692B12"/>
    <w:multiLevelType w:val="hybridMultilevel"/>
    <w:tmpl w:val="CCA09D34"/>
    <w:lvl w:ilvl="0" w:tplc="95A0BBCA">
      <w:start w:val="1"/>
      <w:numFmt w:val="lowerLetter"/>
      <w:lvlText w:val="%1)"/>
      <w:lvlJc w:val="left"/>
      <w:pPr>
        <w:ind w:left="720" w:hanging="360"/>
      </w:pPr>
      <w:rPr>
        <w:rFonts w:ascii="Arial" w:hAnsi="Arial" w:hint="default"/>
        <w:b w:val="0"/>
        <w:i w:val="0"/>
        <w:color w:val="000000"/>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0DA10DAC"/>
    <w:multiLevelType w:val="hybridMultilevel"/>
    <w:tmpl w:val="5BBCB97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0E644847"/>
    <w:multiLevelType w:val="hybridMultilevel"/>
    <w:tmpl w:val="08503544"/>
    <w:lvl w:ilvl="0" w:tplc="707015A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0F513F2C"/>
    <w:multiLevelType w:val="hybridMultilevel"/>
    <w:tmpl w:val="581CBF90"/>
    <w:lvl w:ilvl="0" w:tplc="A002FE80">
      <w:start w:val="1"/>
      <w:numFmt w:val="lowerLetter"/>
      <w:lvlText w:val="%1)"/>
      <w:lvlJc w:val="left"/>
      <w:pPr>
        <w:tabs>
          <w:tab w:val="num" w:pos="720"/>
        </w:tabs>
        <w:ind w:left="720" w:hanging="360"/>
      </w:pPr>
      <w:rPr>
        <w:rFonts w:ascii="Arial" w:hAnsi="Arial" w:hint="default"/>
        <w:b w:val="0"/>
        <w:i w:val="0"/>
        <w:color w:val="000000"/>
        <w:sz w:val="20"/>
        <w:szCs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11180852"/>
    <w:multiLevelType w:val="hybridMultilevel"/>
    <w:tmpl w:val="CAD4DDF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22829E4"/>
    <w:multiLevelType w:val="hybridMultilevel"/>
    <w:tmpl w:val="7DD03290"/>
    <w:lvl w:ilvl="0" w:tplc="F6E4095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15B61F83"/>
    <w:multiLevelType w:val="hybridMultilevel"/>
    <w:tmpl w:val="24DEB27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15CA2D58"/>
    <w:multiLevelType w:val="hybridMultilevel"/>
    <w:tmpl w:val="6BD44516"/>
    <w:lvl w:ilvl="0" w:tplc="C422E8C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183B5024"/>
    <w:multiLevelType w:val="hybridMultilevel"/>
    <w:tmpl w:val="906871D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183E39C6"/>
    <w:multiLevelType w:val="hybridMultilevel"/>
    <w:tmpl w:val="30CA1B60"/>
    <w:lvl w:ilvl="0" w:tplc="7DFC8E08">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18C56C9E"/>
    <w:multiLevelType w:val="hybridMultilevel"/>
    <w:tmpl w:val="63D0C1A4"/>
    <w:lvl w:ilvl="0" w:tplc="6C3825D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1A345FE5"/>
    <w:multiLevelType w:val="hybridMultilevel"/>
    <w:tmpl w:val="77F43446"/>
    <w:lvl w:ilvl="0" w:tplc="C8ACFC64">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1AE32E52"/>
    <w:multiLevelType w:val="hybridMultilevel"/>
    <w:tmpl w:val="EDAA1C40"/>
    <w:lvl w:ilvl="0" w:tplc="46D0070C">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B5E1E21"/>
    <w:multiLevelType w:val="hybridMultilevel"/>
    <w:tmpl w:val="177413E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1E263D44"/>
    <w:multiLevelType w:val="hybridMultilevel"/>
    <w:tmpl w:val="DDBCF77C"/>
    <w:lvl w:ilvl="0" w:tplc="DB5CF65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1EF55944"/>
    <w:multiLevelType w:val="hybridMultilevel"/>
    <w:tmpl w:val="3F82CB0C"/>
    <w:lvl w:ilvl="0" w:tplc="1C101AA6">
      <w:start w:val="1"/>
      <w:numFmt w:val="lowerLetter"/>
      <w:lvlText w:val="%1)"/>
      <w:lvlJc w:val="left"/>
      <w:pPr>
        <w:ind w:left="360" w:hanging="360"/>
      </w:pPr>
      <w:rPr>
        <w:rFonts w:ascii="Arial" w:hAnsi="Arial" w:hint="default"/>
        <w:b w:val="0"/>
        <w:i w:val="0"/>
        <w:color w:val="000000"/>
        <w:sz w:val="18"/>
        <w:szCs w:val="18"/>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nsid w:val="20494F52"/>
    <w:multiLevelType w:val="hybridMultilevel"/>
    <w:tmpl w:val="328CA8F2"/>
    <w:lvl w:ilvl="0" w:tplc="E4F4E79A">
      <w:start w:val="1"/>
      <w:numFmt w:val="lowerLetter"/>
      <w:lvlText w:val="%1)"/>
      <w:lvlJc w:val="left"/>
      <w:pPr>
        <w:tabs>
          <w:tab w:val="num" w:pos="360"/>
        </w:tabs>
        <w:ind w:left="360" w:hanging="360"/>
      </w:pPr>
      <w:rPr>
        <w:rFonts w:hint="default"/>
        <w:b w:val="0"/>
        <w:i w:val="0"/>
        <w:sz w:val="18"/>
        <w:szCs w:val="18"/>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nsid w:val="249B7F92"/>
    <w:multiLevelType w:val="hybridMultilevel"/>
    <w:tmpl w:val="98C6565E"/>
    <w:lvl w:ilvl="0" w:tplc="2AE855E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24F17A30"/>
    <w:multiLevelType w:val="hybridMultilevel"/>
    <w:tmpl w:val="DF2E8D2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28980270"/>
    <w:multiLevelType w:val="hybridMultilevel"/>
    <w:tmpl w:val="CC3A4B64"/>
    <w:lvl w:ilvl="0" w:tplc="2AE855E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28D51AE1"/>
    <w:multiLevelType w:val="hybridMultilevel"/>
    <w:tmpl w:val="A52E856E"/>
    <w:lvl w:ilvl="0" w:tplc="67883508">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2B201890"/>
    <w:multiLevelType w:val="hybridMultilevel"/>
    <w:tmpl w:val="F8208C5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2C0A33EF"/>
    <w:multiLevelType w:val="hybridMultilevel"/>
    <w:tmpl w:val="1EF64ADC"/>
    <w:lvl w:ilvl="0" w:tplc="289C5D14">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2C171FE0"/>
    <w:multiLevelType w:val="hybridMultilevel"/>
    <w:tmpl w:val="156E5D7E"/>
    <w:lvl w:ilvl="0" w:tplc="16E24774">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2F644558"/>
    <w:multiLevelType w:val="hybridMultilevel"/>
    <w:tmpl w:val="04FC877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30031395"/>
    <w:multiLevelType w:val="hybridMultilevel"/>
    <w:tmpl w:val="BB6800C6"/>
    <w:lvl w:ilvl="0" w:tplc="95A0BBCA">
      <w:start w:val="1"/>
      <w:numFmt w:val="lowerLetter"/>
      <w:lvlText w:val="%1)"/>
      <w:lvlJc w:val="left"/>
      <w:pPr>
        <w:ind w:left="720" w:hanging="360"/>
      </w:pPr>
      <w:rPr>
        <w:rFonts w:ascii="Arial" w:hAnsi="Arial" w:hint="default"/>
        <w:b w:val="0"/>
        <w:i w:val="0"/>
        <w:color w:val="000000"/>
        <w:sz w:val="20"/>
        <w:szCs w:val="2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31F1292E"/>
    <w:multiLevelType w:val="hybridMultilevel"/>
    <w:tmpl w:val="DFAC4F06"/>
    <w:lvl w:ilvl="0" w:tplc="06EE56BE">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32343DE1"/>
    <w:multiLevelType w:val="hybridMultilevel"/>
    <w:tmpl w:val="DA06CB3A"/>
    <w:lvl w:ilvl="0" w:tplc="0EB6C57C">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33283410"/>
    <w:multiLevelType w:val="hybridMultilevel"/>
    <w:tmpl w:val="068EBB7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383046A1"/>
    <w:multiLevelType w:val="hybridMultilevel"/>
    <w:tmpl w:val="BD061DFC"/>
    <w:lvl w:ilvl="0" w:tplc="9EC4371A">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38322745"/>
    <w:multiLevelType w:val="hybridMultilevel"/>
    <w:tmpl w:val="5676420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394A1B7A"/>
    <w:multiLevelType w:val="hybridMultilevel"/>
    <w:tmpl w:val="DE644F54"/>
    <w:lvl w:ilvl="0" w:tplc="B36A8B00">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3C427FB9"/>
    <w:multiLevelType w:val="hybridMultilevel"/>
    <w:tmpl w:val="568226B0"/>
    <w:lvl w:ilvl="0" w:tplc="F6E4095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3D39045A"/>
    <w:multiLevelType w:val="hybridMultilevel"/>
    <w:tmpl w:val="1D2A5394"/>
    <w:lvl w:ilvl="0" w:tplc="95A0BBCA">
      <w:start w:val="1"/>
      <w:numFmt w:val="lowerLetter"/>
      <w:lvlText w:val="%1)"/>
      <w:lvlJc w:val="left"/>
      <w:pPr>
        <w:ind w:left="778" w:hanging="360"/>
      </w:pPr>
      <w:rPr>
        <w:rFonts w:ascii="Arial" w:hAnsi="Arial" w:hint="default"/>
        <w:b w:val="0"/>
        <w:i w:val="0"/>
        <w:color w:val="000000"/>
        <w:sz w:val="20"/>
        <w:szCs w:val="20"/>
      </w:rPr>
    </w:lvl>
    <w:lvl w:ilvl="1" w:tplc="08090003" w:tentative="1">
      <w:start w:val="1"/>
      <w:numFmt w:val="bullet"/>
      <w:lvlText w:val="o"/>
      <w:lvlJc w:val="left"/>
      <w:pPr>
        <w:ind w:left="1498" w:hanging="360"/>
      </w:pPr>
      <w:rPr>
        <w:rFonts w:ascii="Courier New" w:hAnsi="Courier New" w:cs="Courier New" w:hint="default"/>
      </w:rPr>
    </w:lvl>
    <w:lvl w:ilvl="2" w:tplc="08090005" w:tentative="1">
      <w:start w:val="1"/>
      <w:numFmt w:val="bullet"/>
      <w:lvlText w:val=""/>
      <w:lvlJc w:val="left"/>
      <w:pPr>
        <w:ind w:left="2218" w:hanging="360"/>
      </w:pPr>
      <w:rPr>
        <w:rFonts w:ascii="Wingdings" w:hAnsi="Wingdings" w:hint="default"/>
      </w:rPr>
    </w:lvl>
    <w:lvl w:ilvl="3" w:tplc="08090001" w:tentative="1">
      <w:start w:val="1"/>
      <w:numFmt w:val="bullet"/>
      <w:lvlText w:val=""/>
      <w:lvlJc w:val="left"/>
      <w:pPr>
        <w:ind w:left="2938" w:hanging="360"/>
      </w:pPr>
      <w:rPr>
        <w:rFonts w:ascii="Symbol" w:hAnsi="Symbol" w:hint="default"/>
      </w:rPr>
    </w:lvl>
    <w:lvl w:ilvl="4" w:tplc="08090003" w:tentative="1">
      <w:start w:val="1"/>
      <w:numFmt w:val="bullet"/>
      <w:lvlText w:val="o"/>
      <w:lvlJc w:val="left"/>
      <w:pPr>
        <w:ind w:left="3658" w:hanging="360"/>
      </w:pPr>
      <w:rPr>
        <w:rFonts w:ascii="Courier New" w:hAnsi="Courier New" w:cs="Courier New" w:hint="default"/>
      </w:rPr>
    </w:lvl>
    <w:lvl w:ilvl="5" w:tplc="08090005" w:tentative="1">
      <w:start w:val="1"/>
      <w:numFmt w:val="bullet"/>
      <w:lvlText w:val=""/>
      <w:lvlJc w:val="left"/>
      <w:pPr>
        <w:ind w:left="4378" w:hanging="360"/>
      </w:pPr>
      <w:rPr>
        <w:rFonts w:ascii="Wingdings" w:hAnsi="Wingdings" w:hint="default"/>
      </w:rPr>
    </w:lvl>
    <w:lvl w:ilvl="6" w:tplc="08090001" w:tentative="1">
      <w:start w:val="1"/>
      <w:numFmt w:val="bullet"/>
      <w:lvlText w:val=""/>
      <w:lvlJc w:val="left"/>
      <w:pPr>
        <w:ind w:left="5098" w:hanging="360"/>
      </w:pPr>
      <w:rPr>
        <w:rFonts w:ascii="Symbol" w:hAnsi="Symbol" w:hint="default"/>
      </w:rPr>
    </w:lvl>
    <w:lvl w:ilvl="7" w:tplc="08090003" w:tentative="1">
      <w:start w:val="1"/>
      <w:numFmt w:val="bullet"/>
      <w:lvlText w:val="o"/>
      <w:lvlJc w:val="left"/>
      <w:pPr>
        <w:ind w:left="5818" w:hanging="360"/>
      </w:pPr>
      <w:rPr>
        <w:rFonts w:ascii="Courier New" w:hAnsi="Courier New" w:cs="Courier New" w:hint="default"/>
      </w:rPr>
    </w:lvl>
    <w:lvl w:ilvl="8" w:tplc="08090005" w:tentative="1">
      <w:start w:val="1"/>
      <w:numFmt w:val="bullet"/>
      <w:lvlText w:val=""/>
      <w:lvlJc w:val="left"/>
      <w:pPr>
        <w:ind w:left="6538" w:hanging="360"/>
      </w:pPr>
      <w:rPr>
        <w:rFonts w:ascii="Wingdings" w:hAnsi="Wingdings" w:hint="default"/>
      </w:rPr>
    </w:lvl>
  </w:abstractNum>
  <w:abstractNum w:abstractNumId="46">
    <w:nsid w:val="3E712C34"/>
    <w:multiLevelType w:val="hybridMultilevel"/>
    <w:tmpl w:val="E49016A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40CF7D91"/>
    <w:multiLevelType w:val="hybridMultilevel"/>
    <w:tmpl w:val="080882EA"/>
    <w:lvl w:ilvl="0" w:tplc="E064F01A">
      <w:start w:val="1"/>
      <w:numFmt w:val="lowerLetter"/>
      <w:lvlText w:val="%1)"/>
      <w:lvlJc w:val="left"/>
      <w:pPr>
        <w:ind w:left="778" w:hanging="360"/>
      </w:pPr>
      <w:rPr>
        <w:rFonts w:hint="default"/>
      </w:rPr>
    </w:lvl>
    <w:lvl w:ilvl="1" w:tplc="08090019">
      <w:start w:val="1"/>
      <w:numFmt w:val="lowerLetter"/>
      <w:lvlText w:val="%2."/>
      <w:lvlJc w:val="left"/>
      <w:pPr>
        <w:ind w:left="1498" w:hanging="360"/>
      </w:pPr>
    </w:lvl>
    <w:lvl w:ilvl="2" w:tplc="0809001B" w:tentative="1">
      <w:start w:val="1"/>
      <w:numFmt w:val="lowerRoman"/>
      <w:lvlText w:val="%3."/>
      <w:lvlJc w:val="right"/>
      <w:pPr>
        <w:ind w:left="2218" w:hanging="180"/>
      </w:pPr>
    </w:lvl>
    <w:lvl w:ilvl="3" w:tplc="0809000F" w:tentative="1">
      <w:start w:val="1"/>
      <w:numFmt w:val="decimal"/>
      <w:lvlText w:val="%4."/>
      <w:lvlJc w:val="left"/>
      <w:pPr>
        <w:ind w:left="2938" w:hanging="360"/>
      </w:pPr>
    </w:lvl>
    <w:lvl w:ilvl="4" w:tplc="08090019" w:tentative="1">
      <w:start w:val="1"/>
      <w:numFmt w:val="lowerLetter"/>
      <w:lvlText w:val="%5."/>
      <w:lvlJc w:val="left"/>
      <w:pPr>
        <w:ind w:left="3658" w:hanging="360"/>
      </w:pPr>
    </w:lvl>
    <w:lvl w:ilvl="5" w:tplc="0809001B" w:tentative="1">
      <w:start w:val="1"/>
      <w:numFmt w:val="lowerRoman"/>
      <w:lvlText w:val="%6."/>
      <w:lvlJc w:val="right"/>
      <w:pPr>
        <w:ind w:left="4378" w:hanging="180"/>
      </w:pPr>
    </w:lvl>
    <w:lvl w:ilvl="6" w:tplc="0809000F" w:tentative="1">
      <w:start w:val="1"/>
      <w:numFmt w:val="decimal"/>
      <w:lvlText w:val="%7."/>
      <w:lvlJc w:val="left"/>
      <w:pPr>
        <w:ind w:left="5098" w:hanging="360"/>
      </w:pPr>
    </w:lvl>
    <w:lvl w:ilvl="7" w:tplc="08090019" w:tentative="1">
      <w:start w:val="1"/>
      <w:numFmt w:val="lowerLetter"/>
      <w:lvlText w:val="%8."/>
      <w:lvlJc w:val="left"/>
      <w:pPr>
        <w:ind w:left="5818" w:hanging="360"/>
      </w:pPr>
    </w:lvl>
    <w:lvl w:ilvl="8" w:tplc="0809001B" w:tentative="1">
      <w:start w:val="1"/>
      <w:numFmt w:val="lowerRoman"/>
      <w:lvlText w:val="%9."/>
      <w:lvlJc w:val="right"/>
      <w:pPr>
        <w:ind w:left="6538" w:hanging="180"/>
      </w:pPr>
    </w:lvl>
  </w:abstractNum>
  <w:abstractNum w:abstractNumId="48">
    <w:nsid w:val="44327CAD"/>
    <w:multiLevelType w:val="hybridMultilevel"/>
    <w:tmpl w:val="D33ACED0"/>
    <w:lvl w:ilvl="0" w:tplc="A4BC6B4E">
      <w:start w:val="1"/>
      <w:numFmt w:val="lowerLetter"/>
      <w:lvlText w:val="%1)"/>
      <w:lvlJc w:val="left"/>
      <w:pPr>
        <w:ind w:left="778" w:hanging="360"/>
      </w:pPr>
      <w:rPr>
        <w:b w:val="0"/>
      </w:rPr>
    </w:lvl>
    <w:lvl w:ilvl="1" w:tplc="08090019" w:tentative="1">
      <w:start w:val="1"/>
      <w:numFmt w:val="lowerLetter"/>
      <w:lvlText w:val="%2."/>
      <w:lvlJc w:val="left"/>
      <w:pPr>
        <w:ind w:left="1498" w:hanging="360"/>
      </w:pPr>
    </w:lvl>
    <w:lvl w:ilvl="2" w:tplc="0809001B" w:tentative="1">
      <w:start w:val="1"/>
      <w:numFmt w:val="lowerRoman"/>
      <w:lvlText w:val="%3."/>
      <w:lvlJc w:val="right"/>
      <w:pPr>
        <w:ind w:left="2218" w:hanging="180"/>
      </w:pPr>
    </w:lvl>
    <w:lvl w:ilvl="3" w:tplc="0809000F" w:tentative="1">
      <w:start w:val="1"/>
      <w:numFmt w:val="decimal"/>
      <w:lvlText w:val="%4."/>
      <w:lvlJc w:val="left"/>
      <w:pPr>
        <w:ind w:left="2938" w:hanging="360"/>
      </w:pPr>
    </w:lvl>
    <w:lvl w:ilvl="4" w:tplc="08090019" w:tentative="1">
      <w:start w:val="1"/>
      <w:numFmt w:val="lowerLetter"/>
      <w:lvlText w:val="%5."/>
      <w:lvlJc w:val="left"/>
      <w:pPr>
        <w:ind w:left="3658" w:hanging="360"/>
      </w:pPr>
    </w:lvl>
    <w:lvl w:ilvl="5" w:tplc="0809001B" w:tentative="1">
      <w:start w:val="1"/>
      <w:numFmt w:val="lowerRoman"/>
      <w:lvlText w:val="%6."/>
      <w:lvlJc w:val="right"/>
      <w:pPr>
        <w:ind w:left="4378" w:hanging="180"/>
      </w:pPr>
    </w:lvl>
    <w:lvl w:ilvl="6" w:tplc="0809000F" w:tentative="1">
      <w:start w:val="1"/>
      <w:numFmt w:val="decimal"/>
      <w:lvlText w:val="%7."/>
      <w:lvlJc w:val="left"/>
      <w:pPr>
        <w:ind w:left="5098" w:hanging="360"/>
      </w:pPr>
    </w:lvl>
    <w:lvl w:ilvl="7" w:tplc="08090019" w:tentative="1">
      <w:start w:val="1"/>
      <w:numFmt w:val="lowerLetter"/>
      <w:lvlText w:val="%8."/>
      <w:lvlJc w:val="left"/>
      <w:pPr>
        <w:ind w:left="5818" w:hanging="360"/>
      </w:pPr>
    </w:lvl>
    <w:lvl w:ilvl="8" w:tplc="0809001B" w:tentative="1">
      <w:start w:val="1"/>
      <w:numFmt w:val="lowerRoman"/>
      <w:lvlText w:val="%9."/>
      <w:lvlJc w:val="right"/>
      <w:pPr>
        <w:ind w:left="6538" w:hanging="180"/>
      </w:pPr>
    </w:lvl>
  </w:abstractNum>
  <w:abstractNum w:abstractNumId="49">
    <w:nsid w:val="46E877CB"/>
    <w:multiLevelType w:val="hybridMultilevel"/>
    <w:tmpl w:val="89D07E70"/>
    <w:lvl w:ilvl="0" w:tplc="F9DC1EA8">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nsid w:val="47530AAD"/>
    <w:multiLevelType w:val="hybridMultilevel"/>
    <w:tmpl w:val="9E361AAA"/>
    <w:lvl w:ilvl="0" w:tplc="58A6302A">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nsid w:val="4799004F"/>
    <w:multiLevelType w:val="hybridMultilevel"/>
    <w:tmpl w:val="FC448A1A"/>
    <w:lvl w:ilvl="0" w:tplc="95A0BBCA">
      <w:start w:val="1"/>
      <w:numFmt w:val="lowerLetter"/>
      <w:lvlText w:val="%1)"/>
      <w:lvlJc w:val="left"/>
      <w:pPr>
        <w:ind w:left="720" w:hanging="360"/>
      </w:pPr>
      <w:rPr>
        <w:rFonts w:ascii="Arial" w:hAnsi="Arial" w:hint="default"/>
        <w:b w:val="0"/>
        <w:i w:val="0"/>
        <w:color w:val="000000"/>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nsid w:val="4A584886"/>
    <w:multiLevelType w:val="hybridMultilevel"/>
    <w:tmpl w:val="FC0ACA7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nsid w:val="4A7E1085"/>
    <w:multiLevelType w:val="hybridMultilevel"/>
    <w:tmpl w:val="2522F55A"/>
    <w:lvl w:ilvl="0" w:tplc="097C4370">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nsid w:val="4BF53BC3"/>
    <w:multiLevelType w:val="hybridMultilevel"/>
    <w:tmpl w:val="EA28909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nsid w:val="4E670148"/>
    <w:multiLevelType w:val="hybridMultilevel"/>
    <w:tmpl w:val="1BA601E6"/>
    <w:lvl w:ilvl="0" w:tplc="25DA7C30">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nsid w:val="532046FF"/>
    <w:multiLevelType w:val="hybridMultilevel"/>
    <w:tmpl w:val="61BE3C9E"/>
    <w:lvl w:ilvl="0" w:tplc="38F2FBEE">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nsid w:val="54505278"/>
    <w:multiLevelType w:val="hybridMultilevel"/>
    <w:tmpl w:val="BEA41A04"/>
    <w:lvl w:ilvl="0" w:tplc="90104BE8">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nsid w:val="56FB285F"/>
    <w:multiLevelType w:val="hybridMultilevel"/>
    <w:tmpl w:val="F8D0D30C"/>
    <w:lvl w:ilvl="0" w:tplc="95A0BBCA">
      <w:start w:val="1"/>
      <w:numFmt w:val="lowerLetter"/>
      <w:lvlText w:val="%1)"/>
      <w:lvlJc w:val="left"/>
      <w:pPr>
        <w:ind w:left="720" w:hanging="360"/>
      </w:pPr>
      <w:rPr>
        <w:rFonts w:ascii="Arial" w:hAnsi="Arial" w:hint="default"/>
        <w:b w:val="0"/>
        <w:i w:val="0"/>
        <w:color w:val="000000"/>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nsid w:val="57AF2A71"/>
    <w:multiLevelType w:val="hybridMultilevel"/>
    <w:tmpl w:val="CC4056D6"/>
    <w:lvl w:ilvl="0" w:tplc="E2E864A0">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nsid w:val="58271CEE"/>
    <w:multiLevelType w:val="hybridMultilevel"/>
    <w:tmpl w:val="22EC29FA"/>
    <w:lvl w:ilvl="0" w:tplc="2AE855E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nsid w:val="5E5A7B15"/>
    <w:multiLevelType w:val="hybridMultilevel"/>
    <w:tmpl w:val="4BB6DF6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nsid w:val="605E48A4"/>
    <w:multiLevelType w:val="hybridMultilevel"/>
    <w:tmpl w:val="FF14493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nsid w:val="674F20EA"/>
    <w:multiLevelType w:val="hybridMultilevel"/>
    <w:tmpl w:val="8D86EEBC"/>
    <w:lvl w:ilvl="0" w:tplc="6A56EE1C">
      <w:start w:val="1"/>
      <w:numFmt w:val="lowerLetter"/>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4">
    <w:nsid w:val="676016D2"/>
    <w:multiLevelType w:val="hybridMultilevel"/>
    <w:tmpl w:val="EB88665A"/>
    <w:lvl w:ilvl="0" w:tplc="2076B3EE">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nsid w:val="6812590D"/>
    <w:multiLevelType w:val="hybridMultilevel"/>
    <w:tmpl w:val="2346856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nsid w:val="68141CF2"/>
    <w:multiLevelType w:val="hybridMultilevel"/>
    <w:tmpl w:val="D086627E"/>
    <w:lvl w:ilvl="0" w:tplc="EC74D33C">
      <w:start w:val="1"/>
      <w:numFmt w:val="lowerLetter"/>
      <w:lvlText w:val="%1)"/>
      <w:lvlJc w:val="left"/>
      <w:pPr>
        <w:ind w:left="778" w:hanging="360"/>
      </w:pPr>
      <w:rPr>
        <w:b w:val="0"/>
      </w:rPr>
    </w:lvl>
    <w:lvl w:ilvl="1" w:tplc="08090019" w:tentative="1">
      <w:start w:val="1"/>
      <w:numFmt w:val="lowerLetter"/>
      <w:lvlText w:val="%2."/>
      <w:lvlJc w:val="left"/>
      <w:pPr>
        <w:ind w:left="1498" w:hanging="360"/>
      </w:pPr>
    </w:lvl>
    <w:lvl w:ilvl="2" w:tplc="0809001B" w:tentative="1">
      <w:start w:val="1"/>
      <w:numFmt w:val="lowerRoman"/>
      <w:lvlText w:val="%3."/>
      <w:lvlJc w:val="right"/>
      <w:pPr>
        <w:ind w:left="2218" w:hanging="180"/>
      </w:pPr>
    </w:lvl>
    <w:lvl w:ilvl="3" w:tplc="0809000F" w:tentative="1">
      <w:start w:val="1"/>
      <w:numFmt w:val="decimal"/>
      <w:lvlText w:val="%4."/>
      <w:lvlJc w:val="left"/>
      <w:pPr>
        <w:ind w:left="2938" w:hanging="360"/>
      </w:pPr>
    </w:lvl>
    <w:lvl w:ilvl="4" w:tplc="08090019" w:tentative="1">
      <w:start w:val="1"/>
      <w:numFmt w:val="lowerLetter"/>
      <w:lvlText w:val="%5."/>
      <w:lvlJc w:val="left"/>
      <w:pPr>
        <w:ind w:left="3658" w:hanging="360"/>
      </w:pPr>
    </w:lvl>
    <w:lvl w:ilvl="5" w:tplc="0809001B" w:tentative="1">
      <w:start w:val="1"/>
      <w:numFmt w:val="lowerRoman"/>
      <w:lvlText w:val="%6."/>
      <w:lvlJc w:val="right"/>
      <w:pPr>
        <w:ind w:left="4378" w:hanging="180"/>
      </w:pPr>
    </w:lvl>
    <w:lvl w:ilvl="6" w:tplc="0809000F" w:tentative="1">
      <w:start w:val="1"/>
      <w:numFmt w:val="decimal"/>
      <w:lvlText w:val="%7."/>
      <w:lvlJc w:val="left"/>
      <w:pPr>
        <w:ind w:left="5098" w:hanging="360"/>
      </w:pPr>
    </w:lvl>
    <w:lvl w:ilvl="7" w:tplc="08090019" w:tentative="1">
      <w:start w:val="1"/>
      <w:numFmt w:val="lowerLetter"/>
      <w:lvlText w:val="%8."/>
      <w:lvlJc w:val="left"/>
      <w:pPr>
        <w:ind w:left="5818" w:hanging="360"/>
      </w:pPr>
    </w:lvl>
    <w:lvl w:ilvl="8" w:tplc="0809001B" w:tentative="1">
      <w:start w:val="1"/>
      <w:numFmt w:val="lowerRoman"/>
      <w:lvlText w:val="%9."/>
      <w:lvlJc w:val="right"/>
      <w:pPr>
        <w:ind w:left="6538" w:hanging="180"/>
      </w:pPr>
    </w:lvl>
  </w:abstractNum>
  <w:abstractNum w:abstractNumId="67">
    <w:nsid w:val="73B24D34"/>
    <w:multiLevelType w:val="multilevel"/>
    <w:tmpl w:val="18EA477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8">
    <w:nsid w:val="77D5002B"/>
    <w:multiLevelType w:val="hybridMultilevel"/>
    <w:tmpl w:val="653620E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nsid w:val="780415D2"/>
    <w:multiLevelType w:val="hybridMultilevel"/>
    <w:tmpl w:val="75223546"/>
    <w:lvl w:ilvl="0" w:tplc="1F624F34">
      <w:start w:val="1"/>
      <w:numFmt w:val="lowerLetter"/>
      <w:lvlText w:val="%1)"/>
      <w:lvlJc w:val="left"/>
      <w:pPr>
        <w:ind w:left="778" w:hanging="360"/>
      </w:pPr>
      <w:rPr>
        <w:rFonts w:ascii="Arial" w:hAnsi="Arial" w:hint="default"/>
        <w:b w:val="0"/>
        <w:i w:val="0"/>
        <w:color w:val="000000"/>
        <w:sz w:val="20"/>
        <w:szCs w:val="20"/>
      </w:rPr>
    </w:lvl>
    <w:lvl w:ilvl="1" w:tplc="08090003" w:tentative="1">
      <w:start w:val="1"/>
      <w:numFmt w:val="bullet"/>
      <w:lvlText w:val="o"/>
      <w:lvlJc w:val="left"/>
      <w:pPr>
        <w:ind w:left="1498" w:hanging="360"/>
      </w:pPr>
      <w:rPr>
        <w:rFonts w:ascii="Courier New" w:hAnsi="Courier New" w:cs="Courier New" w:hint="default"/>
      </w:rPr>
    </w:lvl>
    <w:lvl w:ilvl="2" w:tplc="08090005" w:tentative="1">
      <w:start w:val="1"/>
      <w:numFmt w:val="bullet"/>
      <w:lvlText w:val=""/>
      <w:lvlJc w:val="left"/>
      <w:pPr>
        <w:ind w:left="2218" w:hanging="360"/>
      </w:pPr>
      <w:rPr>
        <w:rFonts w:ascii="Wingdings" w:hAnsi="Wingdings" w:hint="default"/>
      </w:rPr>
    </w:lvl>
    <w:lvl w:ilvl="3" w:tplc="08090001" w:tentative="1">
      <w:start w:val="1"/>
      <w:numFmt w:val="bullet"/>
      <w:lvlText w:val=""/>
      <w:lvlJc w:val="left"/>
      <w:pPr>
        <w:ind w:left="2938" w:hanging="360"/>
      </w:pPr>
      <w:rPr>
        <w:rFonts w:ascii="Symbol" w:hAnsi="Symbol" w:hint="default"/>
      </w:rPr>
    </w:lvl>
    <w:lvl w:ilvl="4" w:tplc="08090003" w:tentative="1">
      <w:start w:val="1"/>
      <w:numFmt w:val="bullet"/>
      <w:lvlText w:val="o"/>
      <w:lvlJc w:val="left"/>
      <w:pPr>
        <w:ind w:left="3658" w:hanging="360"/>
      </w:pPr>
      <w:rPr>
        <w:rFonts w:ascii="Courier New" w:hAnsi="Courier New" w:cs="Courier New" w:hint="default"/>
      </w:rPr>
    </w:lvl>
    <w:lvl w:ilvl="5" w:tplc="08090005" w:tentative="1">
      <w:start w:val="1"/>
      <w:numFmt w:val="bullet"/>
      <w:lvlText w:val=""/>
      <w:lvlJc w:val="left"/>
      <w:pPr>
        <w:ind w:left="4378" w:hanging="360"/>
      </w:pPr>
      <w:rPr>
        <w:rFonts w:ascii="Wingdings" w:hAnsi="Wingdings" w:hint="default"/>
      </w:rPr>
    </w:lvl>
    <w:lvl w:ilvl="6" w:tplc="08090001" w:tentative="1">
      <w:start w:val="1"/>
      <w:numFmt w:val="bullet"/>
      <w:lvlText w:val=""/>
      <w:lvlJc w:val="left"/>
      <w:pPr>
        <w:ind w:left="5098" w:hanging="360"/>
      </w:pPr>
      <w:rPr>
        <w:rFonts w:ascii="Symbol" w:hAnsi="Symbol" w:hint="default"/>
      </w:rPr>
    </w:lvl>
    <w:lvl w:ilvl="7" w:tplc="08090003" w:tentative="1">
      <w:start w:val="1"/>
      <w:numFmt w:val="bullet"/>
      <w:lvlText w:val="o"/>
      <w:lvlJc w:val="left"/>
      <w:pPr>
        <w:ind w:left="5818" w:hanging="360"/>
      </w:pPr>
      <w:rPr>
        <w:rFonts w:ascii="Courier New" w:hAnsi="Courier New" w:cs="Courier New" w:hint="default"/>
      </w:rPr>
    </w:lvl>
    <w:lvl w:ilvl="8" w:tplc="08090005" w:tentative="1">
      <w:start w:val="1"/>
      <w:numFmt w:val="bullet"/>
      <w:lvlText w:val=""/>
      <w:lvlJc w:val="left"/>
      <w:pPr>
        <w:ind w:left="6538" w:hanging="360"/>
      </w:pPr>
      <w:rPr>
        <w:rFonts w:ascii="Wingdings" w:hAnsi="Wingdings" w:hint="default"/>
      </w:rPr>
    </w:lvl>
  </w:abstractNum>
  <w:abstractNum w:abstractNumId="70">
    <w:nsid w:val="784E2837"/>
    <w:multiLevelType w:val="hybridMultilevel"/>
    <w:tmpl w:val="FCE0E6F2"/>
    <w:lvl w:ilvl="0" w:tplc="707015A6">
      <w:start w:val="1"/>
      <w:numFmt w:val="lowerLetter"/>
      <w:lvlText w:val="%1)"/>
      <w:lvlJc w:val="left"/>
      <w:pPr>
        <w:ind w:left="778" w:hanging="360"/>
      </w:pPr>
      <w:rPr>
        <w:rFonts w:hint="default"/>
      </w:rPr>
    </w:lvl>
    <w:lvl w:ilvl="1" w:tplc="08090019" w:tentative="1">
      <w:start w:val="1"/>
      <w:numFmt w:val="lowerLetter"/>
      <w:lvlText w:val="%2."/>
      <w:lvlJc w:val="left"/>
      <w:pPr>
        <w:ind w:left="1498" w:hanging="360"/>
      </w:pPr>
    </w:lvl>
    <w:lvl w:ilvl="2" w:tplc="0809001B" w:tentative="1">
      <w:start w:val="1"/>
      <w:numFmt w:val="lowerRoman"/>
      <w:lvlText w:val="%3."/>
      <w:lvlJc w:val="right"/>
      <w:pPr>
        <w:ind w:left="2218" w:hanging="180"/>
      </w:pPr>
    </w:lvl>
    <w:lvl w:ilvl="3" w:tplc="0809000F" w:tentative="1">
      <w:start w:val="1"/>
      <w:numFmt w:val="decimal"/>
      <w:lvlText w:val="%4."/>
      <w:lvlJc w:val="left"/>
      <w:pPr>
        <w:ind w:left="2938" w:hanging="360"/>
      </w:pPr>
    </w:lvl>
    <w:lvl w:ilvl="4" w:tplc="08090019" w:tentative="1">
      <w:start w:val="1"/>
      <w:numFmt w:val="lowerLetter"/>
      <w:lvlText w:val="%5."/>
      <w:lvlJc w:val="left"/>
      <w:pPr>
        <w:ind w:left="3658" w:hanging="360"/>
      </w:pPr>
    </w:lvl>
    <w:lvl w:ilvl="5" w:tplc="0809001B" w:tentative="1">
      <w:start w:val="1"/>
      <w:numFmt w:val="lowerRoman"/>
      <w:lvlText w:val="%6."/>
      <w:lvlJc w:val="right"/>
      <w:pPr>
        <w:ind w:left="4378" w:hanging="180"/>
      </w:pPr>
    </w:lvl>
    <w:lvl w:ilvl="6" w:tplc="0809000F" w:tentative="1">
      <w:start w:val="1"/>
      <w:numFmt w:val="decimal"/>
      <w:lvlText w:val="%7."/>
      <w:lvlJc w:val="left"/>
      <w:pPr>
        <w:ind w:left="5098" w:hanging="360"/>
      </w:pPr>
    </w:lvl>
    <w:lvl w:ilvl="7" w:tplc="08090019" w:tentative="1">
      <w:start w:val="1"/>
      <w:numFmt w:val="lowerLetter"/>
      <w:lvlText w:val="%8."/>
      <w:lvlJc w:val="left"/>
      <w:pPr>
        <w:ind w:left="5818" w:hanging="360"/>
      </w:pPr>
    </w:lvl>
    <w:lvl w:ilvl="8" w:tplc="0809001B" w:tentative="1">
      <w:start w:val="1"/>
      <w:numFmt w:val="lowerRoman"/>
      <w:lvlText w:val="%9."/>
      <w:lvlJc w:val="right"/>
      <w:pPr>
        <w:ind w:left="6538" w:hanging="180"/>
      </w:pPr>
    </w:lvl>
  </w:abstractNum>
  <w:abstractNum w:abstractNumId="71">
    <w:nsid w:val="78855805"/>
    <w:multiLevelType w:val="hybridMultilevel"/>
    <w:tmpl w:val="EFB45C8E"/>
    <w:lvl w:ilvl="0" w:tplc="F6E4095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nsid w:val="78FB0934"/>
    <w:multiLevelType w:val="hybridMultilevel"/>
    <w:tmpl w:val="7C1A716A"/>
    <w:lvl w:ilvl="0" w:tplc="08090017">
      <w:start w:val="1"/>
      <w:numFmt w:val="lowerLetter"/>
      <w:lvlText w:val="%1)"/>
      <w:lvlJc w:val="left"/>
      <w:pPr>
        <w:ind w:left="778" w:hanging="360"/>
      </w:pPr>
    </w:lvl>
    <w:lvl w:ilvl="1" w:tplc="08090019" w:tentative="1">
      <w:start w:val="1"/>
      <w:numFmt w:val="lowerLetter"/>
      <w:lvlText w:val="%2."/>
      <w:lvlJc w:val="left"/>
      <w:pPr>
        <w:ind w:left="1498" w:hanging="360"/>
      </w:pPr>
    </w:lvl>
    <w:lvl w:ilvl="2" w:tplc="0809001B" w:tentative="1">
      <w:start w:val="1"/>
      <w:numFmt w:val="lowerRoman"/>
      <w:lvlText w:val="%3."/>
      <w:lvlJc w:val="right"/>
      <w:pPr>
        <w:ind w:left="2218" w:hanging="180"/>
      </w:pPr>
    </w:lvl>
    <w:lvl w:ilvl="3" w:tplc="0809000F" w:tentative="1">
      <w:start w:val="1"/>
      <w:numFmt w:val="decimal"/>
      <w:lvlText w:val="%4."/>
      <w:lvlJc w:val="left"/>
      <w:pPr>
        <w:ind w:left="2938" w:hanging="360"/>
      </w:pPr>
    </w:lvl>
    <w:lvl w:ilvl="4" w:tplc="08090019" w:tentative="1">
      <w:start w:val="1"/>
      <w:numFmt w:val="lowerLetter"/>
      <w:lvlText w:val="%5."/>
      <w:lvlJc w:val="left"/>
      <w:pPr>
        <w:ind w:left="3658" w:hanging="360"/>
      </w:pPr>
    </w:lvl>
    <w:lvl w:ilvl="5" w:tplc="0809001B" w:tentative="1">
      <w:start w:val="1"/>
      <w:numFmt w:val="lowerRoman"/>
      <w:lvlText w:val="%6."/>
      <w:lvlJc w:val="right"/>
      <w:pPr>
        <w:ind w:left="4378" w:hanging="180"/>
      </w:pPr>
    </w:lvl>
    <w:lvl w:ilvl="6" w:tplc="0809000F" w:tentative="1">
      <w:start w:val="1"/>
      <w:numFmt w:val="decimal"/>
      <w:lvlText w:val="%7."/>
      <w:lvlJc w:val="left"/>
      <w:pPr>
        <w:ind w:left="5098" w:hanging="360"/>
      </w:pPr>
    </w:lvl>
    <w:lvl w:ilvl="7" w:tplc="08090019" w:tentative="1">
      <w:start w:val="1"/>
      <w:numFmt w:val="lowerLetter"/>
      <w:lvlText w:val="%8."/>
      <w:lvlJc w:val="left"/>
      <w:pPr>
        <w:ind w:left="5818" w:hanging="360"/>
      </w:pPr>
    </w:lvl>
    <w:lvl w:ilvl="8" w:tplc="0809001B" w:tentative="1">
      <w:start w:val="1"/>
      <w:numFmt w:val="lowerRoman"/>
      <w:lvlText w:val="%9."/>
      <w:lvlJc w:val="right"/>
      <w:pPr>
        <w:ind w:left="6538" w:hanging="180"/>
      </w:pPr>
    </w:lvl>
  </w:abstractNum>
  <w:abstractNum w:abstractNumId="73">
    <w:nsid w:val="7C31317E"/>
    <w:multiLevelType w:val="hybridMultilevel"/>
    <w:tmpl w:val="BCC0BBBA"/>
    <w:lvl w:ilvl="0" w:tplc="B3DC716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nsid w:val="7CBF0BDD"/>
    <w:multiLevelType w:val="hybridMultilevel"/>
    <w:tmpl w:val="B652DBB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nsid w:val="7F82049D"/>
    <w:multiLevelType w:val="hybridMultilevel"/>
    <w:tmpl w:val="76C85B9A"/>
    <w:lvl w:ilvl="0" w:tplc="CF4C29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6"/>
  </w:num>
  <w:num w:numId="3">
    <w:abstractNumId w:val="25"/>
  </w:num>
  <w:num w:numId="4">
    <w:abstractNumId w:val="62"/>
  </w:num>
  <w:num w:numId="5">
    <w:abstractNumId w:val="68"/>
  </w:num>
  <w:num w:numId="6">
    <w:abstractNumId w:val="64"/>
  </w:num>
  <w:num w:numId="7">
    <w:abstractNumId w:val="17"/>
  </w:num>
  <w:num w:numId="8">
    <w:abstractNumId w:val="44"/>
  </w:num>
  <w:num w:numId="9">
    <w:abstractNumId w:val="57"/>
  </w:num>
  <w:num w:numId="10">
    <w:abstractNumId w:val="39"/>
  </w:num>
  <w:num w:numId="11">
    <w:abstractNumId w:val="71"/>
  </w:num>
  <w:num w:numId="12">
    <w:abstractNumId w:val="59"/>
  </w:num>
  <w:num w:numId="13">
    <w:abstractNumId w:val="32"/>
  </w:num>
  <w:num w:numId="14">
    <w:abstractNumId w:val="63"/>
  </w:num>
  <w:num w:numId="15">
    <w:abstractNumId w:val="75"/>
  </w:num>
  <w:num w:numId="16">
    <w:abstractNumId w:val="19"/>
  </w:num>
  <w:num w:numId="17">
    <w:abstractNumId w:val="27"/>
  </w:num>
  <w:num w:numId="18">
    <w:abstractNumId w:val="41"/>
  </w:num>
  <w:num w:numId="19">
    <w:abstractNumId w:val="5"/>
  </w:num>
  <w:num w:numId="20">
    <w:abstractNumId w:val="37"/>
  </w:num>
  <w:num w:numId="21">
    <w:abstractNumId w:val="3"/>
  </w:num>
  <w:num w:numId="22">
    <w:abstractNumId w:val="4"/>
  </w:num>
  <w:num w:numId="23">
    <w:abstractNumId w:val="58"/>
  </w:num>
  <w:num w:numId="24">
    <w:abstractNumId w:val="12"/>
  </w:num>
  <w:num w:numId="25">
    <w:abstractNumId w:val="51"/>
  </w:num>
  <w:num w:numId="26">
    <w:abstractNumId w:val="69"/>
  </w:num>
  <w:num w:numId="27">
    <w:abstractNumId w:val="45"/>
  </w:num>
  <w:num w:numId="28">
    <w:abstractNumId w:val="56"/>
  </w:num>
  <w:num w:numId="29">
    <w:abstractNumId w:val="50"/>
  </w:num>
  <w:num w:numId="30">
    <w:abstractNumId w:val="47"/>
  </w:num>
  <w:num w:numId="31">
    <w:abstractNumId w:val="72"/>
  </w:num>
  <w:num w:numId="32">
    <w:abstractNumId w:val="20"/>
  </w:num>
  <w:num w:numId="33">
    <w:abstractNumId w:val="61"/>
  </w:num>
  <w:num w:numId="34">
    <w:abstractNumId w:val="38"/>
  </w:num>
  <w:num w:numId="35">
    <w:abstractNumId w:val="36"/>
  </w:num>
  <w:num w:numId="36">
    <w:abstractNumId w:val="34"/>
  </w:num>
  <w:num w:numId="37">
    <w:abstractNumId w:val="35"/>
  </w:num>
  <w:num w:numId="38">
    <w:abstractNumId w:val="21"/>
  </w:num>
  <w:num w:numId="39">
    <w:abstractNumId w:val="14"/>
  </w:num>
  <w:num w:numId="40">
    <w:abstractNumId w:val="70"/>
  </w:num>
  <w:num w:numId="41">
    <w:abstractNumId w:val="46"/>
  </w:num>
  <w:num w:numId="42">
    <w:abstractNumId w:val="73"/>
  </w:num>
  <w:num w:numId="43">
    <w:abstractNumId w:val="28"/>
  </w:num>
  <w:num w:numId="44">
    <w:abstractNumId w:val="11"/>
  </w:num>
  <w:num w:numId="45">
    <w:abstractNumId w:val="55"/>
  </w:num>
  <w:num w:numId="46">
    <w:abstractNumId w:val="8"/>
  </w:num>
  <w:num w:numId="47">
    <w:abstractNumId w:val="22"/>
  </w:num>
  <w:num w:numId="48">
    <w:abstractNumId w:val="48"/>
  </w:num>
  <w:num w:numId="49">
    <w:abstractNumId w:val="0"/>
  </w:num>
  <w:num w:numId="50">
    <w:abstractNumId w:val="30"/>
  </w:num>
  <w:num w:numId="51">
    <w:abstractNumId w:val="65"/>
  </w:num>
  <w:num w:numId="52">
    <w:abstractNumId w:val="31"/>
  </w:num>
  <w:num w:numId="53">
    <w:abstractNumId w:val="29"/>
  </w:num>
  <w:num w:numId="54">
    <w:abstractNumId w:val="9"/>
  </w:num>
  <w:num w:numId="55">
    <w:abstractNumId w:val="24"/>
  </w:num>
  <w:num w:numId="56">
    <w:abstractNumId w:val="43"/>
  </w:num>
  <w:num w:numId="57">
    <w:abstractNumId w:val="53"/>
  </w:num>
  <w:num w:numId="58">
    <w:abstractNumId w:val="26"/>
  </w:num>
  <w:num w:numId="59">
    <w:abstractNumId w:val="2"/>
  </w:num>
  <w:num w:numId="60">
    <w:abstractNumId w:val="49"/>
  </w:num>
  <w:num w:numId="61">
    <w:abstractNumId w:val="74"/>
  </w:num>
  <w:num w:numId="62">
    <w:abstractNumId w:val="66"/>
  </w:num>
  <w:num w:numId="63">
    <w:abstractNumId w:val="40"/>
  </w:num>
  <w:num w:numId="64">
    <w:abstractNumId w:val="54"/>
  </w:num>
  <w:num w:numId="65">
    <w:abstractNumId w:val="23"/>
  </w:num>
  <w:num w:numId="66">
    <w:abstractNumId w:val="10"/>
  </w:num>
  <w:num w:numId="67">
    <w:abstractNumId w:val="7"/>
  </w:num>
  <w:num w:numId="68">
    <w:abstractNumId w:val="33"/>
  </w:num>
  <w:num w:numId="69">
    <w:abstractNumId w:val="15"/>
  </w:num>
  <w:num w:numId="70">
    <w:abstractNumId w:val="60"/>
  </w:num>
  <w:num w:numId="71">
    <w:abstractNumId w:val="16"/>
  </w:num>
  <w:num w:numId="72">
    <w:abstractNumId w:val="13"/>
  </w:num>
  <w:num w:numId="73">
    <w:abstractNumId w:val="42"/>
  </w:num>
  <w:num w:numId="74">
    <w:abstractNumId w:val="52"/>
  </w:num>
  <w:num w:numId="75">
    <w:abstractNumId w:val="18"/>
  </w:num>
  <w:num w:numId="76">
    <w:abstractNumId w:val="67"/>
  </w:num>
  <w:num w:numId="77">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spelling="clean" w:grammar="clean"/>
  <w:stylePaneFormatFilter w:val="3F01"/>
  <w:trackRevisions/>
  <w:doNotTrackMoves/>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E2D97"/>
    <w:rsid w:val="00000B7A"/>
    <w:rsid w:val="00004575"/>
    <w:rsid w:val="00011FD1"/>
    <w:rsid w:val="00012530"/>
    <w:rsid w:val="00013660"/>
    <w:rsid w:val="000136FA"/>
    <w:rsid w:val="000143B3"/>
    <w:rsid w:val="000227E0"/>
    <w:rsid w:val="00027AF6"/>
    <w:rsid w:val="00027F05"/>
    <w:rsid w:val="00031012"/>
    <w:rsid w:val="000332CE"/>
    <w:rsid w:val="00033341"/>
    <w:rsid w:val="00042602"/>
    <w:rsid w:val="00043768"/>
    <w:rsid w:val="000450FD"/>
    <w:rsid w:val="00046107"/>
    <w:rsid w:val="0004627D"/>
    <w:rsid w:val="00047BB1"/>
    <w:rsid w:val="00050C6E"/>
    <w:rsid w:val="00051840"/>
    <w:rsid w:val="00054B3F"/>
    <w:rsid w:val="00055C9F"/>
    <w:rsid w:val="00063A0F"/>
    <w:rsid w:val="00063FC5"/>
    <w:rsid w:val="000658EE"/>
    <w:rsid w:val="00067A0D"/>
    <w:rsid w:val="00071BBB"/>
    <w:rsid w:val="000751C7"/>
    <w:rsid w:val="0008022B"/>
    <w:rsid w:val="000802E0"/>
    <w:rsid w:val="00080457"/>
    <w:rsid w:val="000822C9"/>
    <w:rsid w:val="00082DD5"/>
    <w:rsid w:val="00084550"/>
    <w:rsid w:val="00084E5D"/>
    <w:rsid w:val="000875FB"/>
    <w:rsid w:val="000907C9"/>
    <w:rsid w:val="00091618"/>
    <w:rsid w:val="00091F28"/>
    <w:rsid w:val="000933E5"/>
    <w:rsid w:val="000A246C"/>
    <w:rsid w:val="000A2C60"/>
    <w:rsid w:val="000A507D"/>
    <w:rsid w:val="000A55EC"/>
    <w:rsid w:val="000A5774"/>
    <w:rsid w:val="000A7204"/>
    <w:rsid w:val="000B0C65"/>
    <w:rsid w:val="000B0D41"/>
    <w:rsid w:val="000B1DC9"/>
    <w:rsid w:val="000B3BB7"/>
    <w:rsid w:val="000B3D50"/>
    <w:rsid w:val="000B4295"/>
    <w:rsid w:val="000B438E"/>
    <w:rsid w:val="000B51B0"/>
    <w:rsid w:val="000B7948"/>
    <w:rsid w:val="000C0C1E"/>
    <w:rsid w:val="000C1EB2"/>
    <w:rsid w:val="000C5029"/>
    <w:rsid w:val="000C5775"/>
    <w:rsid w:val="000D039F"/>
    <w:rsid w:val="000D1993"/>
    <w:rsid w:val="000D3B40"/>
    <w:rsid w:val="000D41FA"/>
    <w:rsid w:val="000D6817"/>
    <w:rsid w:val="000E646D"/>
    <w:rsid w:val="000E6ADA"/>
    <w:rsid w:val="000F3BF2"/>
    <w:rsid w:val="000F4A3A"/>
    <w:rsid w:val="000F56B5"/>
    <w:rsid w:val="000F57DC"/>
    <w:rsid w:val="000F73CC"/>
    <w:rsid w:val="000F7566"/>
    <w:rsid w:val="00101EC1"/>
    <w:rsid w:val="0010239E"/>
    <w:rsid w:val="001028AF"/>
    <w:rsid w:val="00111CE8"/>
    <w:rsid w:val="00113514"/>
    <w:rsid w:val="00113578"/>
    <w:rsid w:val="00114167"/>
    <w:rsid w:val="00114C83"/>
    <w:rsid w:val="00115166"/>
    <w:rsid w:val="00122782"/>
    <w:rsid w:val="0012334B"/>
    <w:rsid w:val="0012724D"/>
    <w:rsid w:val="001279F1"/>
    <w:rsid w:val="00131D1E"/>
    <w:rsid w:val="0013259E"/>
    <w:rsid w:val="00142F28"/>
    <w:rsid w:val="00143EFD"/>
    <w:rsid w:val="00147144"/>
    <w:rsid w:val="001506CD"/>
    <w:rsid w:val="00151E13"/>
    <w:rsid w:val="00152178"/>
    <w:rsid w:val="0015479B"/>
    <w:rsid w:val="00155793"/>
    <w:rsid w:val="00155FEC"/>
    <w:rsid w:val="00157C38"/>
    <w:rsid w:val="00166592"/>
    <w:rsid w:val="00170C47"/>
    <w:rsid w:val="00170DBA"/>
    <w:rsid w:val="001711D4"/>
    <w:rsid w:val="001718F8"/>
    <w:rsid w:val="00171FCA"/>
    <w:rsid w:val="001762B7"/>
    <w:rsid w:val="001766B6"/>
    <w:rsid w:val="00176BA2"/>
    <w:rsid w:val="00177D17"/>
    <w:rsid w:val="00180876"/>
    <w:rsid w:val="0018114A"/>
    <w:rsid w:val="001820FC"/>
    <w:rsid w:val="00182700"/>
    <w:rsid w:val="00182CD4"/>
    <w:rsid w:val="00183311"/>
    <w:rsid w:val="0018362C"/>
    <w:rsid w:val="00183746"/>
    <w:rsid w:val="001878F3"/>
    <w:rsid w:val="00190DB4"/>
    <w:rsid w:val="00193E17"/>
    <w:rsid w:val="00195376"/>
    <w:rsid w:val="0019567C"/>
    <w:rsid w:val="001A4825"/>
    <w:rsid w:val="001A536C"/>
    <w:rsid w:val="001A74A1"/>
    <w:rsid w:val="001A754E"/>
    <w:rsid w:val="001B0219"/>
    <w:rsid w:val="001B1E68"/>
    <w:rsid w:val="001B2909"/>
    <w:rsid w:val="001C0B85"/>
    <w:rsid w:val="001C1226"/>
    <w:rsid w:val="001C1773"/>
    <w:rsid w:val="001C2FE2"/>
    <w:rsid w:val="001C6714"/>
    <w:rsid w:val="001C7E95"/>
    <w:rsid w:val="001D4C59"/>
    <w:rsid w:val="001D66F0"/>
    <w:rsid w:val="001E26AC"/>
    <w:rsid w:val="001E2A86"/>
    <w:rsid w:val="001E2D97"/>
    <w:rsid w:val="001E3CB4"/>
    <w:rsid w:val="001E6FC4"/>
    <w:rsid w:val="001E73EA"/>
    <w:rsid w:val="001F0FD6"/>
    <w:rsid w:val="001F3CCF"/>
    <w:rsid w:val="001F58C6"/>
    <w:rsid w:val="001F7DE8"/>
    <w:rsid w:val="00210708"/>
    <w:rsid w:val="0021204C"/>
    <w:rsid w:val="002144C6"/>
    <w:rsid w:val="0021697E"/>
    <w:rsid w:val="00216CBA"/>
    <w:rsid w:val="002201CE"/>
    <w:rsid w:val="002204F0"/>
    <w:rsid w:val="00225511"/>
    <w:rsid w:val="00225EB0"/>
    <w:rsid w:val="00226B9B"/>
    <w:rsid w:val="00227BA6"/>
    <w:rsid w:val="00230C8D"/>
    <w:rsid w:val="00235ED7"/>
    <w:rsid w:val="002360E6"/>
    <w:rsid w:val="002375F8"/>
    <w:rsid w:val="00237744"/>
    <w:rsid w:val="002409C7"/>
    <w:rsid w:val="00241EE4"/>
    <w:rsid w:val="00252986"/>
    <w:rsid w:val="002547F1"/>
    <w:rsid w:val="00254DF6"/>
    <w:rsid w:val="00256A72"/>
    <w:rsid w:val="002577D2"/>
    <w:rsid w:val="00257A24"/>
    <w:rsid w:val="00257D92"/>
    <w:rsid w:val="00260D3D"/>
    <w:rsid w:val="00260E8E"/>
    <w:rsid w:val="002622DE"/>
    <w:rsid w:val="00263A0F"/>
    <w:rsid w:val="00264675"/>
    <w:rsid w:val="00264FF5"/>
    <w:rsid w:val="002663ED"/>
    <w:rsid w:val="002675CE"/>
    <w:rsid w:val="00270A71"/>
    <w:rsid w:val="00275F31"/>
    <w:rsid w:val="00277FC5"/>
    <w:rsid w:val="002829F3"/>
    <w:rsid w:val="002836E8"/>
    <w:rsid w:val="002870BB"/>
    <w:rsid w:val="002875B6"/>
    <w:rsid w:val="002912A7"/>
    <w:rsid w:val="0029219E"/>
    <w:rsid w:val="00292521"/>
    <w:rsid w:val="00294BAD"/>
    <w:rsid w:val="00294BC9"/>
    <w:rsid w:val="002957B8"/>
    <w:rsid w:val="002A3128"/>
    <w:rsid w:val="002A3E65"/>
    <w:rsid w:val="002A60AD"/>
    <w:rsid w:val="002A7BD8"/>
    <w:rsid w:val="002A7D65"/>
    <w:rsid w:val="002B1114"/>
    <w:rsid w:val="002B2B4F"/>
    <w:rsid w:val="002B494D"/>
    <w:rsid w:val="002C0207"/>
    <w:rsid w:val="002C12BD"/>
    <w:rsid w:val="002C5A8A"/>
    <w:rsid w:val="002D06E3"/>
    <w:rsid w:val="002D1863"/>
    <w:rsid w:val="002D5DAF"/>
    <w:rsid w:val="002D614E"/>
    <w:rsid w:val="002D6FF1"/>
    <w:rsid w:val="002E04C4"/>
    <w:rsid w:val="002E23FB"/>
    <w:rsid w:val="002E6723"/>
    <w:rsid w:val="002E7271"/>
    <w:rsid w:val="002F15FD"/>
    <w:rsid w:val="002F198A"/>
    <w:rsid w:val="002F6874"/>
    <w:rsid w:val="002F7692"/>
    <w:rsid w:val="003005AE"/>
    <w:rsid w:val="00304827"/>
    <w:rsid w:val="00305263"/>
    <w:rsid w:val="00307C1F"/>
    <w:rsid w:val="00310E64"/>
    <w:rsid w:val="00313D38"/>
    <w:rsid w:val="0031439C"/>
    <w:rsid w:val="0031592C"/>
    <w:rsid w:val="00316CF5"/>
    <w:rsid w:val="00320554"/>
    <w:rsid w:val="00322946"/>
    <w:rsid w:val="00323B66"/>
    <w:rsid w:val="00324A01"/>
    <w:rsid w:val="003262E0"/>
    <w:rsid w:val="00326FF6"/>
    <w:rsid w:val="00327413"/>
    <w:rsid w:val="00332A83"/>
    <w:rsid w:val="0033418A"/>
    <w:rsid w:val="00344C29"/>
    <w:rsid w:val="00344CDA"/>
    <w:rsid w:val="00351A68"/>
    <w:rsid w:val="00351B32"/>
    <w:rsid w:val="00353435"/>
    <w:rsid w:val="003541B0"/>
    <w:rsid w:val="00355B5C"/>
    <w:rsid w:val="00356BBB"/>
    <w:rsid w:val="00365A76"/>
    <w:rsid w:val="0037014F"/>
    <w:rsid w:val="00375415"/>
    <w:rsid w:val="003755A4"/>
    <w:rsid w:val="003762F1"/>
    <w:rsid w:val="00377F79"/>
    <w:rsid w:val="0038214C"/>
    <w:rsid w:val="00392EC2"/>
    <w:rsid w:val="00393356"/>
    <w:rsid w:val="00393AAF"/>
    <w:rsid w:val="003969B4"/>
    <w:rsid w:val="003A1E93"/>
    <w:rsid w:val="003A439D"/>
    <w:rsid w:val="003A5D2F"/>
    <w:rsid w:val="003A5DE2"/>
    <w:rsid w:val="003B16A8"/>
    <w:rsid w:val="003B2346"/>
    <w:rsid w:val="003B46A9"/>
    <w:rsid w:val="003B7BF9"/>
    <w:rsid w:val="003C06FC"/>
    <w:rsid w:val="003C0A29"/>
    <w:rsid w:val="003C7292"/>
    <w:rsid w:val="003C79BE"/>
    <w:rsid w:val="003D5CDD"/>
    <w:rsid w:val="003D6F2E"/>
    <w:rsid w:val="003E3DD3"/>
    <w:rsid w:val="003E4A68"/>
    <w:rsid w:val="003E54EE"/>
    <w:rsid w:val="003E7066"/>
    <w:rsid w:val="003F0DE7"/>
    <w:rsid w:val="003F1B8A"/>
    <w:rsid w:val="003F2A7A"/>
    <w:rsid w:val="003F4E36"/>
    <w:rsid w:val="00405562"/>
    <w:rsid w:val="004055FC"/>
    <w:rsid w:val="00405DE1"/>
    <w:rsid w:val="004062B9"/>
    <w:rsid w:val="00407E94"/>
    <w:rsid w:val="00413B8F"/>
    <w:rsid w:val="00414DD6"/>
    <w:rsid w:val="00415EEC"/>
    <w:rsid w:val="0042025C"/>
    <w:rsid w:val="00422D00"/>
    <w:rsid w:val="00426AAD"/>
    <w:rsid w:val="00427981"/>
    <w:rsid w:val="00430497"/>
    <w:rsid w:val="00431A59"/>
    <w:rsid w:val="00431DB4"/>
    <w:rsid w:val="00432DC4"/>
    <w:rsid w:val="0043498A"/>
    <w:rsid w:val="00435137"/>
    <w:rsid w:val="004354BC"/>
    <w:rsid w:val="004360DA"/>
    <w:rsid w:val="00436CDF"/>
    <w:rsid w:val="00440AA9"/>
    <w:rsid w:val="00441E40"/>
    <w:rsid w:val="0044385B"/>
    <w:rsid w:val="004455EB"/>
    <w:rsid w:val="004459A0"/>
    <w:rsid w:val="00445E1B"/>
    <w:rsid w:val="00446846"/>
    <w:rsid w:val="004469C1"/>
    <w:rsid w:val="00446BCA"/>
    <w:rsid w:val="00446E76"/>
    <w:rsid w:val="0045008E"/>
    <w:rsid w:val="00450700"/>
    <w:rsid w:val="00451C6B"/>
    <w:rsid w:val="004552DE"/>
    <w:rsid w:val="00455546"/>
    <w:rsid w:val="004569A6"/>
    <w:rsid w:val="00461A01"/>
    <w:rsid w:val="0046350F"/>
    <w:rsid w:val="00463A96"/>
    <w:rsid w:val="00463AD7"/>
    <w:rsid w:val="00464600"/>
    <w:rsid w:val="00465F76"/>
    <w:rsid w:val="004704E3"/>
    <w:rsid w:val="00470BF2"/>
    <w:rsid w:val="00472E20"/>
    <w:rsid w:val="0047416B"/>
    <w:rsid w:val="00474DAE"/>
    <w:rsid w:val="00476C2E"/>
    <w:rsid w:val="00480DCC"/>
    <w:rsid w:val="00480FD9"/>
    <w:rsid w:val="00483095"/>
    <w:rsid w:val="00487A43"/>
    <w:rsid w:val="004901D3"/>
    <w:rsid w:val="00491708"/>
    <w:rsid w:val="00491E20"/>
    <w:rsid w:val="004927DB"/>
    <w:rsid w:val="004950CF"/>
    <w:rsid w:val="00495BF4"/>
    <w:rsid w:val="004A071E"/>
    <w:rsid w:val="004A1F23"/>
    <w:rsid w:val="004A2C50"/>
    <w:rsid w:val="004A6CE4"/>
    <w:rsid w:val="004B3830"/>
    <w:rsid w:val="004B495A"/>
    <w:rsid w:val="004C164D"/>
    <w:rsid w:val="004C3443"/>
    <w:rsid w:val="004D0507"/>
    <w:rsid w:val="004D060A"/>
    <w:rsid w:val="004D0DE1"/>
    <w:rsid w:val="004D1EA7"/>
    <w:rsid w:val="004D2894"/>
    <w:rsid w:val="004D3694"/>
    <w:rsid w:val="004D4368"/>
    <w:rsid w:val="004E04BF"/>
    <w:rsid w:val="004E2B25"/>
    <w:rsid w:val="004E4832"/>
    <w:rsid w:val="004E4A05"/>
    <w:rsid w:val="004E6144"/>
    <w:rsid w:val="004F31B9"/>
    <w:rsid w:val="004F5331"/>
    <w:rsid w:val="004F6AA4"/>
    <w:rsid w:val="00503D98"/>
    <w:rsid w:val="00506790"/>
    <w:rsid w:val="0050719C"/>
    <w:rsid w:val="00507B60"/>
    <w:rsid w:val="00511CB3"/>
    <w:rsid w:val="005134DA"/>
    <w:rsid w:val="00513EBF"/>
    <w:rsid w:val="00514815"/>
    <w:rsid w:val="00516B1B"/>
    <w:rsid w:val="00516FAB"/>
    <w:rsid w:val="00517014"/>
    <w:rsid w:val="00520A49"/>
    <w:rsid w:val="00520B4B"/>
    <w:rsid w:val="00521960"/>
    <w:rsid w:val="005230DF"/>
    <w:rsid w:val="00526AB4"/>
    <w:rsid w:val="00530235"/>
    <w:rsid w:val="00530E58"/>
    <w:rsid w:val="00533CFF"/>
    <w:rsid w:val="005359B4"/>
    <w:rsid w:val="005366CB"/>
    <w:rsid w:val="0054453E"/>
    <w:rsid w:val="00546939"/>
    <w:rsid w:val="0054705D"/>
    <w:rsid w:val="00547DC1"/>
    <w:rsid w:val="005511DF"/>
    <w:rsid w:val="0055154D"/>
    <w:rsid w:val="005525C4"/>
    <w:rsid w:val="00555B1D"/>
    <w:rsid w:val="00557950"/>
    <w:rsid w:val="00565503"/>
    <w:rsid w:val="00566DA3"/>
    <w:rsid w:val="00567E08"/>
    <w:rsid w:val="00574462"/>
    <w:rsid w:val="0058185C"/>
    <w:rsid w:val="00586F51"/>
    <w:rsid w:val="00590D71"/>
    <w:rsid w:val="00590EA2"/>
    <w:rsid w:val="00592141"/>
    <w:rsid w:val="00595367"/>
    <w:rsid w:val="0059536B"/>
    <w:rsid w:val="00595CFE"/>
    <w:rsid w:val="00596AAF"/>
    <w:rsid w:val="005A1172"/>
    <w:rsid w:val="005A461D"/>
    <w:rsid w:val="005A7966"/>
    <w:rsid w:val="005B15BA"/>
    <w:rsid w:val="005B2A32"/>
    <w:rsid w:val="005B3E89"/>
    <w:rsid w:val="005B3F89"/>
    <w:rsid w:val="005B530A"/>
    <w:rsid w:val="005C4659"/>
    <w:rsid w:val="005C4C41"/>
    <w:rsid w:val="005C5B34"/>
    <w:rsid w:val="005C6A38"/>
    <w:rsid w:val="005C7813"/>
    <w:rsid w:val="005D091A"/>
    <w:rsid w:val="005D434A"/>
    <w:rsid w:val="005D5575"/>
    <w:rsid w:val="005D56EB"/>
    <w:rsid w:val="005D7B50"/>
    <w:rsid w:val="005D7EF6"/>
    <w:rsid w:val="005E0687"/>
    <w:rsid w:val="005E1A3F"/>
    <w:rsid w:val="005E3510"/>
    <w:rsid w:val="005E4FDB"/>
    <w:rsid w:val="005E54DB"/>
    <w:rsid w:val="005F3FF3"/>
    <w:rsid w:val="005F49FC"/>
    <w:rsid w:val="005F5B55"/>
    <w:rsid w:val="005F6A0E"/>
    <w:rsid w:val="005F6EA7"/>
    <w:rsid w:val="00600640"/>
    <w:rsid w:val="0060289E"/>
    <w:rsid w:val="00603627"/>
    <w:rsid w:val="00604CD9"/>
    <w:rsid w:val="00604D03"/>
    <w:rsid w:val="006068D3"/>
    <w:rsid w:val="006070E7"/>
    <w:rsid w:val="006078E7"/>
    <w:rsid w:val="006114A3"/>
    <w:rsid w:val="00613834"/>
    <w:rsid w:val="0062283E"/>
    <w:rsid w:val="00624F22"/>
    <w:rsid w:val="00631111"/>
    <w:rsid w:val="00631696"/>
    <w:rsid w:val="006347FC"/>
    <w:rsid w:val="00640313"/>
    <w:rsid w:val="006407A1"/>
    <w:rsid w:val="00641657"/>
    <w:rsid w:val="00642E7B"/>
    <w:rsid w:val="006433E7"/>
    <w:rsid w:val="00645AC6"/>
    <w:rsid w:val="00650548"/>
    <w:rsid w:val="00651637"/>
    <w:rsid w:val="006533A8"/>
    <w:rsid w:val="0065348E"/>
    <w:rsid w:val="00653B9A"/>
    <w:rsid w:val="00660CEA"/>
    <w:rsid w:val="00661526"/>
    <w:rsid w:val="00664672"/>
    <w:rsid w:val="00666DED"/>
    <w:rsid w:val="0066745A"/>
    <w:rsid w:val="0067602D"/>
    <w:rsid w:val="00681C69"/>
    <w:rsid w:val="0068275F"/>
    <w:rsid w:val="006853B8"/>
    <w:rsid w:val="00685862"/>
    <w:rsid w:val="00685978"/>
    <w:rsid w:val="006919E3"/>
    <w:rsid w:val="00693E7D"/>
    <w:rsid w:val="00695030"/>
    <w:rsid w:val="006960C1"/>
    <w:rsid w:val="006A138D"/>
    <w:rsid w:val="006A2503"/>
    <w:rsid w:val="006A6D1A"/>
    <w:rsid w:val="006B2890"/>
    <w:rsid w:val="006C0BE5"/>
    <w:rsid w:val="006C22B0"/>
    <w:rsid w:val="006D0D67"/>
    <w:rsid w:val="006D30F7"/>
    <w:rsid w:val="006D40A0"/>
    <w:rsid w:val="006D471B"/>
    <w:rsid w:val="006D4766"/>
    <w:rsid w:val="006D4A00"/>
    <w:rsid w:val="006E4A2F"/>
    <w:rsid w:val="006E7FA3"/>
    <w:rsid w:val="006F27AC"/>
    <w:rsid w:val="006F3172"/>
    <w:rsid w:val="006F3964"/>
    <w:rsid w:val="006F5196"/>
    <w:rsid w:val="006F7D93"/>
    <w:rsid w:val="00704077"/>
    <w:rsid w:val="00704C87"/>
    <w:rsid w:val="00711F02"/>
    <w:rsid w:val="0071446E"/>
    <w:rsid w:val="007146A4"/>
    <w:rsid w:val="007170D6"/>
    <w:rsid w:val="00723BB4"/>
    <w:rsid w:val="007247C6"/>
    <w:rsid w:val="00724EA8"/>
    <w:rsid w:val="0072768F"/>
    <w:rsid w:val="007301E9"/>
    <w:rsid w:val="00731EED"/>
    <w:rsid w:val="00732EEB"/>
    <w:rsid w:val="007342A6"/>
    <w:rsid w:val="007358AE"/>
    <w:rsid w:val="00736C46"/>
    <w:rsid w:val="00742C48"/>
    <w:rsid w:val="00744398"/>
    <w:rsid w:val="00750283"/>
    <w:rsid w:val="00750F17"/>
    <w:rsid w:val="0075280A"/>
    <w:rsid w:val="00752A63"/>
    <w:rsid w:val="00753422"/>
    <w:rsid w:val="0075506B"/>
    <w:rsid w:val="0075580A"/>
    <w:rsid w:val="00756E55"/>
    <w:rsid w:val="00765A60"/>
    <w:rsid w:val="00767019"/>
    <w:rsid w:val="00770321"/>
    <w:rsid w:val="00771296"/>
    <w:rsid w:val="00772247"/>
    <w:rsid w:val="007754FF"/>
    <w:rsid w:val="00782BEB"/>
    <w:rsid w:val="00784ACC"/>
    <w:rsid w:val="00787076"/>
    <w:rsid w:val="00787476"/>
    <w:rsid w:val="0079017B"/>
    <w:rsid w:val="00791181"/>
    <w:rsid w:val="00792B87"/>
    <w:rsid w:val="00793840"/>
    <w:rsid w:val="007948D1"/>
    <w:rsid w:val="00794A1C"/>
    <w:rsid w:val="0079548C"/>
    <w:rsid w:val="0079710B"/>
    <w:rsid w:val="007A012F"/>
    <w:rsid w:val="007A1ECA"/>
    <w:rsid w:val="007A5007"/>
    <w:rsid w:val="007A7D64"/>
    <w:rsid w:val="007B1848"/>
    <w:rsid w:val="007B7B11"/>
    <w:rsid w:val="007C1713"/>
    <w:rsid w:val="007C6828"/>
    <w:rsid w:val="007C7C2C"/>
    <w:rsid w:val="007C7FD3"/>
    <w:rsid w:val="007D1306"/>
    <w:rsid w:val="007D1D54"/>
    <w:rsid w:val="007D3057"/>
    <w:rsid w:val="007D34CF"/>
    <w:rsid w:val="007D3693"/>
    <w:rsid w:val="007D477B"/>
    <w:rsid w:val="007D5248"/>
    <w:rsid w:val="007D559E"/>
    <w:rsid w:val="007D5D54"/>
    <w:rsid w:val="007D6BAA"/>
    <w:rsid w:val="007E0B7E"/>
    <w:rsid w:val="007E1F71"/>
    <w:rsid w:val="007E6348"/>
    <w:rsid w:val="007E6DD9"/>
    <w:rsid w:val="007F25B6"/>
    <w:rsid w:val="007F29F7"/>
    <w:rsid w:val="007F51EE"/>
    <w:rsid w:val="007F617F"/>
    <w:rsid w:val="007F6DF3"/>
    <w:rsid w:val="00803521"/>
    <w:rsid w:val="0080427F"/>
    <w:rsid w:val="008047C0"/>
    <w:rsid w:val="00805577"/>
    <w:rsid w:val="008072AC"/>
    <w:rsid w:val="00807832"/>
    <w:rsid w:val="00813ED6"/>
    <w:rsid w:val="00817781"/>
    <w:rsid w:val="0082184B"/>
    <w:rsid w:val="00823E30"/>
    <w:rsid w:val="008248D9"/>
    <w:rsid w:val="00824C66"/>
    <w:rsid w:val="00824CE8"/>
    <w:rsid w:val="00824EA8"/>
    <w:rsid w:val="008314D7"/>
    <w:rsid w:val="008362BC"/>
    <w:rsid w:val="00844C12"/>
    <w:rsid w:val="00845538"/>
    <w:rsid w:val="00845916"/>
    <w:rsid w:val="008476EB"/>
    <w:rsid w:val="0085049E"/>
    <w:rsid w:val="0085164A"/>
    <w:rsid w:val="00851887"/>
    <w:rsid w:val="00852722"/>
    <w:rsid w:val="00853E75"/>
    <w:rsid w:val="00854886"/>
    <w:rsid w:val="00856DFB"/>
    <w:rsid w:val="00857CF6"/>
    <w:rsid w:val="008612C4"/>
    <w:rsid w:val="00862838"/>
    <w:rsid w:val="00866329"/>
    <w:rsid w:val="008673D9"/>
    <w:rsid w:val="00870A73"/>
    <w:rsid w:val="00874961"/>
    <w:rsid w:val="00876175"/>
    <w:rsid w:val="00876296"/>
    <w:rsid w:val="00877546"/>
    <w:rsid w:val="00883B96"/>
    <w:rsid w:val="00884F92"/>
    <w:rsid w:val="008856B5"/>
    <w:rsid w:val="00887F5F"/>
    <w:rsid w:val="00890A09"/>
    <w:rsid w:val="0089100C"/>
    <w:rsid w:val="00892DEB"/>
    <w:rsid w:val="0089369A"/>
    <w:rsid w:val="008B1237"/>
    <w:rsid w:val="008B4BB7"/>
    <w:rsid w:val="008B4D6A"/>
    <w:rsid w:val="008B56A8"/>
    <w:rsid w:val="008B5875"/>
    <w:rsid w:val="008B6399"/>
    <w:rsid w:val="008C1C53"/>
    <w:rsid w:val="008C2263"/>
    <w:rsid w:val="008C244C"/>
    <w:rsid w:val="008C443C"/>
    <w:rsid w:val="008D12A0"/>
    <w:rsid w:val="008D3378"/>
    <w:rsid w:val="008D41E8"/>
    <w:rsid w:val="008E10A4"/>
    <w:rsid w:val="008E4109"/>
    <w:rsid w:val="008E4EC4"/>
    <w:rsid w:val="008E6002"/>
    <w:rsid w:val="008F1184"/>
    <w:rsid w:val="008F3A02"/>
    <w:rsid w:val="00900038"/>
    <w:rsid w:val="00901A94"/>
    <w:rsid w:val="00901E30"/>
    <w:rsid w:val="00903AA4"/>
    <w:rsid w:val="00904311"/>
    <w:rsid w:val="00907442"/>
    <w:rsid w:val="00911047"/>
    <w:rsid w:val="00911E62"/>
    <w:rsid w:val="009141D1"/>
    <w:rsid w:val="00914991"/>
    <w:rsid w:val="00914C22"/>
    <w:rsid w:val="00915B7B"/>
    <w:rsid w:val="00916AEA"/>
    <w:rsid w:val="00920BAC"/>
    <w:rsid w:val="0092243E"/>
    <w:rsid w:val="00925B58"/>
    <w:rsid w:val="00927427"/>
    <w:rsid w:val="00927683"/>
    <w:rsid w:val="009278F0"/>
    <w:rsid w:val="009308FC"/>
    <w:rsid w:val="00931A9E"/>
    <w:rsid w:val="00932065"/>
    <w:rsid w:val="009323A6"/>
    <w:rsid w:val="0093371C"/>
    <w:rsid w:val="009356A0"/>
    <w:rsid w:val="009367AC"/>
    <w:rsid w:val="00942C80"/>
    <w:rsid w:val="009433EA"/>
    <w:rsid w:val="00943FCD"/>
    <w:rsid w:val="009463DA"/>
    <w:rsid w:val="009500C1"/>
    <w:rsid w:val="009516DA"/>
    <w:rsid w:val="00952561"/>
    <w:rsid w:val="00957722"/>
    <w:rsid w:val="00957B35"/>
    <w:rsid w:val="00961195"/>
    <w:rsid w:val="00963BEC"/>
    <w:rsid w:val="00964262"/>
    <w:rsid w:val="00970C30"/>
    <w:rsid w:val="00975D19"/>
    <w:rsid w:val="00984FC0"/>
    <w:rsid w:val="009904EE"/>
    <w:rsid w:val="00991222"/>
    <w:rsid w:val="009917BD"/>
    <w:rsid w:val="0099324F"/>
    <w:rsid w:val="00995720"/>
    <w:rsid w:val="009959BE"/>
    <w:rsid w:val="00995D5F"/>
    <w:rsid w:val="009A26AA"/>
    <w:rsid w:val="009A57EF"/>
    <w:rsid w:val="009A596E"/>
    <w:rsid w:val="009A6BE0"/>
    <w:rsid w:val="009A77C5"/>
    <w:rsid w:val="009B2E08"/>
    <w:rsid w:val="009B31AA"/>
    <w:rsid w:val="009B3858"/>
    <w:rsid w:val="009B4ABF"/>
    <w:rsid w:val="009B4BE4"/>
    <w:rsid w:val="009C0573"/>
    <w:rsid w:val="009C075C"/>
    <w:rsid w:val="009C1B8C"/>
    <w:rsid w:val="009C6B0D"/>
    <w:rsid w:val="009C7874"/>
    <w:rsid w:val="009D0090"/>
    <w:rsid w:val="009D10DE"/>
    <w:rsid w:val="009D26FC"/>
    <w:rsid w:val="009D53B9"/>
    <w:rsid w:val="009D611F"/>
    <w:rsid w:val="009D6359"/>
    <w:rsid w:val="009D6845"/>
    <w:rsid w:val="009E0110"/>
    <w:rsid w:val="009E4A30"/>
    <w:rsid w:val="009E54C7"/>
    <w:rsid w:val="009E71FB"/>
    <w:rsid w:val="009E78CE"/>
    <w:rsid w:val="009F53E1"/>
    <w:rsid w:val="009F5CAB"/>
    <w:rsid w:val="009F74E3"/>
    <w:rsid w:val="009F7954"/>
    <w:rsid w:val="00A02263"/>
    <w:rsid w:val="00A027C0"/>
    <w:rsid w:val="00A03026"/>
    <w:rsid w:val="00A03A38"/>
    <w:rsid w:val="00A045C7"/>
    <w:rsid w:val="00A07C86"/>
    <w:rsid w:val="00A12F15"/>
    <w:rsid w:val="00A14C3C"/>
    <w:rsid w:val="00A166EE"/>
    <w:rsid w:val="00A230F3"/>
    <w:rsid w:val="00A23410"/>
    <w:rsid w:val="00A2388D"/>
    <w:rsid w:val="00A30875"/>
    <w:rsid w:val="00A33991"/>
    <w:rsid w:val="00A34446"/>
    <w:rsid w:val="00A34541"/>
    <w:rsid w:val="00A36DCF"/>
    <w:rsid w:val="00A40F36"/>
    <w:rsid w:val="00A42004"/>
    <w:rsid w:val="00A44887"/>
    <w:rsid w:val="00A4604D"/>
    <w:rsid w:val="00A50AE8"/>
    <w:rsid w:val="00A50F65"/>
    <w:rsid w:val="00A540D4"/>
    <w:rsid w:val="00A54148"/>
    <w:rsid w:val="00A54C2F"/>
    <w:rsid w:val="00A55CDC"/>
    <w:rsid w:val="00A56970"/>
    <w:rsid w:val="00A56EC4"/>
    <w:rsid w:val="00A6124C"/>
    <w:rsid w:val="00A61FC3"/>
    <w:rsid w:val="00A648D0"/>
    <w:rsid w:val="00A7142E"/>
    <w:rsid w:val="00A733D0"/>
    <w:rsid w:val="00A80187"/>
    <w:rsid w:val="00A82CE5"/>
    <w:rsid w:val="00A82D85"/>
    <w:rsid w:val="00A838E9"/>
    <w:rsid w:val="00A85395"/>
    <w:rsid w:val="00A874EE"/>
    <w:rsid w:val="00A87F12"/>
    <w:rsid w:val="00A921C4"/>
    <w:rsid w:val="00A92F5A"/>
    <w:rsid w:val="00AA514C"/>
    <w:rsid w:val="00AA5557"/>
    <w:rsid w:val="00AB3821"/>
    <w:rsid w:val="00AB3FDF"/>
    <w:rsid w:val="00AB5209"/>
    <w:rsid w:val="00AB5228"/>
    <w:rsid w:val="00AB6FFB"/>
    <w:rsid w:val="00AB71B0"/>
    <w:rsid w:val="00AB7BBD"/>
    <w:rsid w:val="00AC423D"/>
    <w:rsid w:val="00AC4A61"/>
    <w:rsid w:val="00AC5E83"/>
    <w:rsid w:val="00AC6DA2"/>
    <w:rsid w:val="00AC7DAE"/>
    <w:rsid w:val="00AC7EFF"/>
    <w:rsid w:val="00AD15AD"/>
    <w:rsid w:val="00AD379A"/>
    <w:rsid w:val="00AD3C91"/>
    <w:rsid w:val="00AD3D3D"/>
    <w:rsid w:val="00AD4003"/>
    <w:rsid w:val="00AD6E2E"/>
    <w:rsid w:val="00AE0829"/>
    <w:rsid w:val="00AE2292"/>
    <w:rsid w:val="00AE5E83"/>
    <w:rsid w:val="00AF118D"/>
    <w:rsid w:val="00AF1451"/>
    <w:rsid w:val="00AF1942"/>
    <w:rsid w:val="00AF4C7F"/>
    <w:rsid w:val="00AF710E"/>
    <w:rsid w:val="00B01D25"/>
    <w:rsid w:val="00B02A26"/>
    <w:rsid w:val="00B05592"/>
    <w:rsid w:val="00B1236F"/>
    <w:rsid w:val="00B1459D"/>
    <w:rsid w:val="00B156B1"/>
    <w:rsid w:val="00B22A5A"/>
    <w:rsid w:val="00B22C0B"/>
    <w:rsid w:val="00B3019B"/>
    <w:rsid w:val="00B30B0A"/>
    <w:rsid w:val="00B30B5D"/>
    <w:rsid w:val="00B32148"/>
    <w:rsid w:val="00B32FBE"/>
    <w:rsid w:val="00B366CB"/>
    <w:rsid w:val="00B371F5"/>
    <w:rsid w:val="00B42D17"/>
    <w:rsid w:val="00B44994"/>
    <w:rsid w:val="00B55894"/>
    <w:rsid w:val="00B6202F"/>
    <w:rsid w:val="00B67255"/>
    <w:rsid w:val="00B672B5"/>
    <w:rsid w:val="00B6744B"/>
    <w:rsid w:val="00B74F3D"/>
    <w:rsid w:val="00B75B56"/>
    <w:rsid w:val="00B77CF4"/>
    <w:rsid w:val="00B817A1"/>
    <w:rsid w:val="00B82F2F"/>
    <w:rsid w:val="00B836E3"/>
    <w:rsid w:val="00B8484F"/>
    <w:rsid w:val="00BA0C7E"/>
    <w:rsid w:val="00BA17D7"/>
    <w:rsid w:val="00BA305A"/>
    <w:rsid w:val="00BA3951"/>
    <w:rsid w:val="00BA40E3"/>
    <w:rsid w:val="00BA56CE"/>
    <w:rsid w:val="00BA5B61"/>
    <w:rsid w:val="00BA62BE"/>
    <w:rsid w:val="00BB51C4"/>
    <w:rsid w:val="00BB6A8E"/>
    <w:rsid w:val="00BB70B1"/>
    <w:rsid w:val="00BB7A96"/>
    <w:rsid w:val="00BC3404"/>
    <w:rsid w:val="00BC5B7E"/>
    <w:rsid w:val="00BC622C"/>
    <w:rsid w:val="00BD09E1"/>
    <w:rsid w:val="00BD36FE"/>
    <w:rsid w:val="00BD40EB"/>
    <w:rsid w:val="00BD41C4"/>
    <w:rsid w:val="00BD44A7"/>
    <w:rsid w:val="00BD63C6"/>
    <w:rsid w:val="00BE0669"/>
    <w:rsid w:val="00BE3277"/>
    <w:rsid w:val="00BE35CC"/>
    <w:rsid w:val="00BE4520"/>
    <w:rsid w:val="00BF0C0F"/>
    <w:rsid w:val="00BF3770"/>
    <w:rsid w:val="00BF3D76"/>
    <w:rsid w:val="00BF79C9"/>
    <w:rsid w:val="00C01B2C"/>
    <w:rsid w:val="00C02765"/>
    <w:rsid w:val="00C04476"/>
    <w:rsid w:val="00C05081"/>
    <w:rsid w:val="00C078E3"/>
    <w:rsid w:val="00C07DDC"/>
    <w:rsid w:val="00C1109D"/>
    <w:rsid w:val="00C1385B"/>
    <w:rsid w:val="00C13B58"/>
    <w:rsid w:val="00C1442F"/>
    <w:rsid w:val="00C14769"/>
    <w:rsid w:val="00C1714C"/>
    <w:rsid w:val="00C23F20"/>
    <w:rsid w:val="00C252BE"/>
    <w:rsid w:val="00C2704E"/>
    <w:rsid w:val="00C352E7"/>
    <w:rsid w:val="00C362EB"/>
    <w:rsid w:val="00C366F7"/>
    <w:rsid w:val="00C36BBF"/>
    <w:rsid w:val="00C425DB"/>
    <w:rsid w:val="00C44B10"/>
    <w:rsid w:val="00C46B35"/>
    <w:rsid w:val="00C5075B"/>
    <w:rsid w:val="00C528F8"/>
    <w:rsid w:val="00C55AA0"/>
    <w:rsid w:val="00C55F5B"/>
    <w:rsid w:val="00C56268"/>
    <w:rsid w:val="00C60F34"/>
    <w:rsid w:val="00C60FA3"/>
    <w:rsid w:val="00C61F43"/>
    <w:rsid w:val="00C637A6"/>
    <w:rsid w:val="00C643F9"/>
    <w:rsid w:val="00C645F1"/>
    <w:rsid w:val="00C65875"/>
    <w:rsid w:val="00C67388"/>
    <w:rsid w:val="00C71556"/>
    <w:rsid w:val="00C748FF"/>
    <w:rsid w:val="00C760CD"/>
    <w:rsid w:val="00C76AF0"/>
    <w:rsid w:val="00C777D8"/>
    <w:rsid w:val="00C82879"/>
    <w:rsid w:val="00C84239"/>
    <w:rsid w:val="00C91C2F"/>
    <w:rsid w:val="00C940F3"/>
    <w:rsid w:val="00C9618B"/>
    <w:rsid w:val="00C9676B"/>
    <w:rsid w:val="00C96D2C"/>
    <w:rsid w:val="00C96D52"/>
    <w:rsid w:val="00C97E2F"/>
    <w:rsid w:val="00CA5ED4"/>
    <w:rsid w:val="00CB062D"/>
    <w:rsid w:val="00CB08B2"/>
    <w:rsid w:val="00CB20DB"/>
    <w:rsid w:val="00CB5A9E"/>
    <w:rsid w:val="00CB6071"/>
    <w:rsid w:val="00CB62CB"/>
    <w:rsid w:val="00CB64C8"/>
    <w:rsid w:val="00CB701E"/>
    <w:rsid w:val="00CB7BFC"/>
    <w:rsid w:val="00CC2EEE"/>
    <w:rsid w:val="00CC74A3"/>
    <w:rsid w:val="00CD5BF9"/>
    <w:rsid w:val="00CD6D02"/>
    <w:rsid w:val="00CE0081"/>
    <w:rsid w:val="00CE2746"/>
    <w:rsid w:val="00CE2806"/>
    <w:rsid w:val="00CE43AF"/>
    <w:rsid w:val="00CE5D61"/>
    <w:rsid w:val="00CE6CFD"/>
    <w:rsid w:val="00CF0092"/>
    <w:rsid w:val="00CF01BA"/>
    <w:rsid w:val="00CF05D9"/>
    <w:rsid w:val="00CF12D6"/>
    <w:rsid w:val="00CF1D11"/>
    <w:rsid w:val="00CF3230"/>
    <w:rsid w:val="00CF4420"/>
    <w:rsid w:val="00CF6499"/>
    <w:rsid w:val="00CF77E9"/>
    <w:rsid w:val="00D01ABB"/>
    <w:rsid w:val="00D01DA8"/>
    <w:rsid w:val="00D01FD6"/>
    <w:rsid w:val="00D0379E"/>
    <w:rsid w:val="00D05ACD"/>
    <w:rsid w:val="00D077A6"/>
    <w:rsid w:val="00D110A2"/>
    <w:rsid w:val="00D12028"/>
    <w:rsid w:val="00D16D53"/>
    <w:rsid w:val="00D177A1"/>
    <w:rsid w:val="00D20025"/>
    <w:rsid w:val="00D20B2D"/>
    <w:rsid w:val="00D20B38"/>
    <w:rsid w:val="00D22995"/>
    <w:rsid w:val="00D245B1"/>
    <w:rsid w:val="00D30F90"/>
    <w:rsid w:val="00D325B4"/>
    <w:rsid w:val="00D32C18"/>
    <w:rsid w:val="00D333DE"/>
    <w:rsid w:val="00D361B0"/>
    <w:rsid w:val="00D428DD"/>
    <w:rsid w:val="00D449D5"/>
    <w:rsid w:val="00D458D1"/>
    <w:rsid w:val="00D50F25"/>
    <w:rsid w:val="00D52638"/>
    <w:rsid w:val="00D543F8"/>
    <w:rsid w:val="00D56F71"/>
    <w:rsid w:val="00D5724D"/>
    <w:rsid w:val="00D57AEB"/>
    <w:rsid w:val="00D619F4"/>
    <w:rsid w:val="00D631EF"/>
    <w:rsid w:val="00D650D6"/>
    <w:rsid w:val="00D6671D"/>
    <w:rsid w:val="00D667E5"/>
    <w:rsid w:val="00D7272D"/>
    <w:rsid w:val="00D7358F"/>
    <w:rsid w:val="00D76698"/>
    <w:rsid w:val="00D77B6F"/>
    <w:rsid w:val="00D814FA"/>
    <w:rsid w:val="00D8231F"/>
    <w:rsid w:val="00D83E17"/>
    <w:rsid w:val="00D86558"/>
    <w:rsid w:val="00D87001"/>
    <w:rsid w:val="00D87BD4"/>
    <w:rsid w:val="00D90C33"/>
    <w:rsid w:val="00D93C77"/>
    <w:rsid w:val="00D95622"/>
    <w:rsid w:val="00DA185F"/>
    <w:rsid w:val="00DA2646"/>
    <w:rsid w:val="00DA3103"/>
    <w:rsid w:val="00DA378B"/>
    <w:rsid w:val="00DA655D"/>
    <w:rsid w:val="00DB0D58"/>
    <w:rsid w:val="00DB2B20"/>
    <w:rsid w:val="00DB51C0"/>
    <w:rsid w:val="00DC255E"/>
    <w:rsid w:val="00DC33D5"/>
    <w:rsid w:val="00DC35EE"/>
    <w:rsid w:val="00DC636A"/>
    <w:rsid w:val="00DD3494"/>
    <w:rsid w:val="00DD39B1"/>
    <w:rsid w:val="00DD5CAF"/>
    <w:rsid w:val="00DE0AE5"/>
    <w:rsid w:val="00DE108F"/>
    <w:rsid w:val="00DE296E"/>
    <w:rsid w:val="00DE35E3"/>
    <w:rsid w:val="00DE62AB"/>
    <w:rsid w:val="00DE7C78"/>
    <w:rsid w:val="00DE7EDA"/>
    <w:rsid w:val="00DF09F2"/>
    <w:rsid w:val="00DF0B98"/>
    <w:rsid w:val="00DF0FA8"/>
    <w:rsid w:val="00DF1DB8"/>
    <w:rsid w:val="00E03120"/>
    <w:rsid w:val="00E0432D"/>
    <w:rsid w:val="00E10093"/>
    <w:rsid w:val="00E13DCC"/>
    <w:rsid w:val="00E14CA6"/>
    <w:rsid w:val="00E14FCA"/>
    <w:rsid w:val="00E16643"/>
    <w:rsid w:val="00E17E94"/>
    <w:rsid w:val="00E21DA1"/>
    <w:rsid w:val="00E30697"/>
    <w:rsid w:val="00E316B5"/>
    <w:rsid w:val="00E4000C"/>
    <w:rsid w:val="00E43055"/>
    <w:rsid w:val="00E462F0"/>
    <w:rsid w:val="00E469C7"/>
    <w:rsid w:val="00E5091C"/>
    <w:rsid w:val="00E55E31"/>
    <w:rsid w:val="00E56CC4"/>
    <w:rsid w:val="00E637E1"/>
    <w:rsid w:val="00E64112"/>
    <w:rsid w:val="00E66636"/>
    <w:rsid w:val="00E66CD8"/>
    <w:rsid w:val="00E67B51"/>
    <w:rsid w:val="00E7062F"/>
    <w:rsid w:val="00E7071C"/>
    <w:rsid w:val="00E72EF8"/>
    <w:rsid w:val="00E733C5"/>
    <w:rsid w:val="00E738EB"/>
    <w:rsid w:val="00E7478C"/>
    <w:rsid w:val="00E750EC"/>
    <w:rsid w:val="00E75CA6"/>
    <w:rsid w:val="00E81ADF"/>
    <w:rsid w:val="00E84189"/>
    <w:rsid w:val="00E85218"/>
    <w:rsid w:val="00E856A2"/>
    <w:rsid w:val="00E86404"/>
    <w:rsid w:val="00E87420"/>
    <w:rsid w:val="00E87975"/>
    <w:rsid w:val="00E87A84"/>
    <w:rsid w:val="00E90561"/>
    <w:rsid w:val="00E91015"/>
    <w:rsid w:val="00E94C4E"/>
    <w:rsid w:val="00E95053"/>
    <w:rsid w:val="00EA0129"/>
    <w:rsid w:val="00EA1803"/>
    <w:rsid w:val="00EA4154"/>
    <w:rsid w:val="00EA7FC2"/>
    <w:rsid w:val="00EB0E1E"/>
    <w:rsid w:val="00EB2C93"/>
    <w:rsid w:val="00EB37A3"/>
    <w:rsid w:val="00EB3A5E"/>
    <w:rsid w:val="00EB4148"/>
    <w:rsid w:val="00EB735F"/>
    <w:rsid w:val="00EB7DCF"/>
    <w:rsid w:val="00EC07BA"/>
    <w:rsid w:val="00EC19A1"/>
    <w:rsid w:val="00EC5468"/>
    <w:rsid w:val="00EC6314"/>
    <w:rsid w:val="00ED0280"/>
    <w:rsid w:val="00ED092E"/>
    <w:rsid w:val="00ED2A45"/>
    <w:rsid w:val="00ED5C77"/>
    <w:rsid w:val="00ED7791"/>
    <w:rsid w:val="00EE0B01"/>
    <w:rsid w:val="00EE1232"/>
    <w:rsid w:val="00EE2BCF"/>
    <w:rsid w:val="00EE614C"/>
    <w:rsid w:val="00EE64BC"/>
    <w:rsid w:val="00EE6CE4"/>
    <w:rsid w:val="00EF0EA1"/>
    <w:rsid w:val="00EF145E"/>
    <w:rsid w:val="00EF225B"/>
    <w:rsid w:val="00EF3BDC"/>
    <w:rsid w:val="00EF447D"/>
    <w:rsid w:val="00EF6FD5"/>
    <w:rsid w:val="00F03337"/>
    <w:rsid w:val="00F03ECC"/>
    <w:rsid w:val="00F05FEE"/>
    <w:rsid w:val="00F06D3A"/>
    <w:rsid w:val="00F07812"/>
    <w:rsid w:val="00F111DF"/>
    <w:rsid w:val="00F15177"/>
    <w:rsid w:val="00F21588"/>
    <w:rsid w:val="00F24846"/>
    <w:rsid w:val="00F256EA"/>
    <w:rsid w:val="00F33104"/>
    <w:rsid w:val="00F40A1D"/>
    <w:rsid w:val="00F43393"/>
    <w:rsid w:val="00F45E1B"/>
    <w:rsid w:val="00F47323"/>
    <w:rsid w:val="00F51DE1"/>
    <w:rsid w:val="00F60C2E"/>
    <w:rsid w:val="00F633BC"/>
    <w:rsid w:val="00F63884"/>
    <w:rsid w:val="00F63ED1"/>
    <w:rsid w:val="00F649CD"/>
    <w:rsid w:val="00F6687F"/>
    <w:rsid w:val="00F66916"/>
    <w:rsid w:val="00F675AC"/>
    <w:rsid w:val="00F71552"/>
    <w:rsid w:val="00F72F79"/>
    <w:rsid w:val="00F73062"/>
    <w:rsid w:val="00F763E3"/>
    <w:rsid w:val="00F77F0A"/>
    <w:rsid w:val="00F812AC"/>
    <w:rsid w:val="00F82DF6"/>
    <w:rsid w:val="00F83412"/>
    <w:rsid w:val="00F83B11"/>
    <w:rsid w:val="00F9156A"/>
    <w:rsid w:val="00F93A97"/>
    <w:rsid w:val="00F954F0"/>
    <w:rsid w:val="00F9700A"/>
    <w:rsid w:val="00F97A5D"/>
    <w:rsid w:val="00FA244F"/>
    <w:rsid w:val="00FA3753"/>
    <w:rsid w:val="00FA47B7"/>
    <w:rsid w:val="00FA68B1"/>
    <w:rsid w:val="00FA6DB9"/>
    <w:rsid w:val="00FA7B3C"/>
    <w:rsid w:val="00FB01BB"/>
    <w:rsid w:val="00FB0BDC"/>
    <w:rsid w:val="00FB1533"/>
    <w:rsid w:val="00FB40F7"/>
    <w:rsid w:val="00FB497E"/>
    <w:rsid w:val="00FC22FC"/>
    <w:rsid w:val="00FC347E"/>
    <w:rsid w:val="00FC47BA"/>
    <w:rsid w:val="00FD08EF"/>
    <w:rsid w:val="00FD0E2A"/>
    <w:rsid w:val="00FD237B"/>
    <w:rsid w:val="00FD23B7"/>
    <w:rsid w:val="00FD23C7"/>
    <w:rsid w:val="00FD3E7E"/>
    <w:rsid w:val="00FD4273"/>
    <w:rsid w:val="00FD51ED"/>
    <w:rsid w:val="00FD5CAF"/>
    <w:rsid w:val="00FD6DF0"/>
    <w:rsid w:val="00FD7260"/>
    <w:rsid w:val="00FD7610"/>
    <w:rsid w:val="00FE1A32"/>
    <w:rsid w:val="00FE1EEB"/>
    <w:rsid w:val="00FE369C"/>
    <w:rsid w:val="00FE576B"/>
    <w:rsid w:val="00FE6C77"/>
    <w:rsid w:val="00FE7379"/>
    <w:rsid w:val="00FE7A93"/>
    <w:rsid w:val="00FF2B6C"/>
    <w:rsid w:val="00FF38EE"/>
    <w:rsid w:val="00FF3D4B"/>
    <w:rsid w:val="00FF445A"/>
    <w:rsid w:val="00FF527C"/>
    <w:rsid w:val="00FF6506"/>
    <w:rsid w:val="00FF7273"/>
    <w:rsid w:val="00FF78D8"/>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Street"/>
  <w:shapeDefaults>
    <o:shapedefaults v:ext="edit" spidmax="126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A43"/>
    <w:rPr>
      <w:sz w:val="24"/>
    </w:rPr>
  </w:style>
  <w:style w:type="paragraph" w:styleId="Heading3">
    <w:name w:val="heading 3"/>
    <w:basedOn w:val="Normal"/>
    <w:next w:val="Normal"/>
    <w:link w:val="Heading3Char"/>
    <w:qFormat/>
    <w:rsid w:val="00EE614C"/>
    <w:pPr>
      <w:keepNext/>
      <w:spacing w:before="240" w:after="60"/>
      <w:outlineLvl w:val="2"/>
    </w:pPr>
    <w:rPr>
      <w:rFonts w:ascii="Arial" w:hAnsi="Arial" w:cs="Arial"/>
      <w:b/>
      <w:bCs/>
      <w:sz w:val="26"/>
      <w:szCs w:val="26"/>
    </w:rPr>
  </w:style>
  <w:style w:type="paragraph" w:styleId="Heading6">
    <w:name w:val="heading 6"/>
    <w:basedOn w:val="Normal"/>
    <w:next w:val="Normal"/>
    <w:link w:val="Heading6Char"/>
    <w:qFormat/>
    <w:rsid w:val="0008022B"/>
    <w:pPr>
      <w:spacing w:before="240" w:after="60"/>
      <w:outlineLvl w:val="5"/>
    </w:pPr>
    <w:rPr>
      <w:b/>
      <w:bCs/>
      <w:sz w:val="22"/>
      <w:szCs w:val="22"/>
    </w:rPr>
  </w:style>
  <w:style w:type="paragraph" w:styleId="Heading7">
    <w:name w:val="heading 7"/>
    <w:basedOn w:val="Normal"/>
    <w:next w:val="Normal"/>
    <w:link w:val="Heading7Char"/>
    <w:qFormat/>
    <w:rsid w:val="00E7071C"/>
    <w:pPr>
      <w:keepNext/>
      <w:tabs>
        <w:tab w:val="left" w:pos="-1440"/>
        <w:tab w:val="left" w:pos="-720"/>
        <w:tab w:val="left" w:pos="0"/>
        <w:tab w:val="left" w:pos="576"/>
        <w:tab w:val="left" w:pos="720"/>
      </w:tabs>
      <w:suppressAutoHyphens/>
      <w:jc w:val="both"/>
      <w:outlineLvl w:val="6"/>
    </w:pPr>
    <w:rPr>
      <w:rFonts w:ascii="Arial" w:hAnsi="Arial"/>
      <w:b/>
      <w:spacing w:val="-2"/>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487A43"/>
    <w:rPr>
      <w:vertAlign w:val="superscript"/>
    </w:rPr>
  </w:style>
  <w:style w:type="paragraph" w:styleId="Caption">
    <w:name w:val="caption"/>
    <w:basedOn w:val="Normal"/>
    <w:next w:val="Normal"/>
    <w:qFormat/>
    <w:rsid w:val="00487A43"/>
    <w:pPr>
      <w:widowControl w:val="0"/>
    </w:pPr>
    <w:rPr>
      <w:rFonts w:ascii="Courier New" w:hAnsi="Courier New"/>
      <w:snapToGrid w:val="0"/>
      <w:lang w:val="en-US" w:eastAsia="en-US"/>
    </w:rPr>
  </w:style>
  <w:style w:type="paragraph" w:styleId="FootnoteText">
    <w:name w:val="footnote text"/>
    <w:basedOn w:val="Normal"/>
    <w:link w:val="FootnoteTextChar"/>
    <w:semiHidden/>
    <w:rsid w:val="00487A43"/>
    <w:pPr>
      <w:widowControl w:val="0"/>
    </w:pPr>
    <w:rPr>
      <w:rFonts w:ascii="Courier New" w:hAnsi="Courier New"/>
      <w:snapToGrid w:val="0"/>
      <w:lang w:val="en-US" w:eastAsia="en-US"/>
    </w:rPr>
  </w:style>
  <w:style w:type="character" w:styleId="Hyperlink">
    <w:name w:val="Hyperlink"/>
    <w:basedOn w:val="DefaultParagraphFont"/>
    <w:rsid w:val="00C01B2C"/>
    <w:rPr>
      <w:color w:val="0000FF"/>
      <w:u w:val="single"/>
    </w:rPr>
  </w:style>
  <w:style w:type="paragraph" w:styleId="BalloonText">
    <w:name w:val="Balloon Text"/>
    <w:basedOn w:val="Normal"/>
    <w:link w:val="BalloonTextChar"/>
    <w:uiPriority w:val="99"/>
    <w:semiHidden/>
    <w:unhideWhenUsed/>
    <w:rsid w:val="00F82DF6"/>
    <w:rPr>
      <w:rFonts w:ascii="Tahoma" w:hAnsi="Tahoma" w:cs="Tahoma"/>
      <w:sz w:val="16"/>
      <w:szCs w:val="16"/>
    </w:rPr>
  </w:style>
  <w:style w:type="character" w:customStyle="1" w:styleId="BalloonTextChar">
    <w:name w:val="Balloon Text Char"/>
    <w:basedOn w:val="DefaultParagraphFont"/>
    <w:link w:val="BalloonText"/>
    <w:uiPriority w:val="99"/>
    <w:semiHidden/>
    <w:rsid w:val="00F82DF6"/>
    <w:rPr>
      <w:rFonts w:ascii="Tahoma" w:hAnsi="Tahoma" w:cs="Tahoma"/>
      <w:sz w:val="16"/>
      <w:szCs w:val="16"/>
    </w:rPr>
  </w:style>
  <w:style w:type="character" w:customStyle="1" w:styleId="Heading7Char">
    <w:name w:val="Heading 7 Char"/>
    <w:basedOn w:val="DefaultParagraphFont"/>
    <w:link w:val="Heading7"/>
    <w:rsid w:val="00E7071C"/>
    <w:rPr>
      <w:rFonts w:ascii="Arial" w:hAnsi="Arial"/>
      <w:b/>
      <w:spacing w:val="-2"/>
      <w:sz w:val="18"/>
    </w:rPr>
  </w:style>
  <w:style w:type="paragraph" w:styleId="BodyText">
    <w:name w:val="Body Text"/>
    <w:basedOn w:val="Normal"/>
    <w:link w:val="BodyTextChar"/>
    <w:rsid w:val="00874961"/>
    <w:pPr>
      <w:tabs>
        <w:tab w:val="left" w:pos="426"/>
      </w:tabs>
      <w:jc w:val="both"/>
    </w:pPr>
    <w:rPr>
      <w:rFonts w:ascii="NewAster" w:hAnsi="NewAster"/>
      <w:snapToGrid w:val="0"/>
      <w:sz w:val="18"/>
      <w:lang w:eastAsia="en-US"/>
    </w:rPr>
  </w:style>
  <w:style w:type="character" w:customStyle="1" w:styleId="BodyTextChar">
    <w:name w:val="Body Text Char"/>
    <w:basedOn w:val="DefaultParagraphFont"/>
    <w:link w:val="BodyText"/>
    <w:rsid w:val="00874961"/>
    <w:rPr>
      <w:rFonts w:ascii="NewAster" w:hAnsi="NewAster"/>
      <w:snapToGrid w:val="0"/>
      <w:sz w:val="18"/>
      <w:lang w:eastAsia="en-US"/>
    </w:rPr>
  </w:style>
  <w:style w:type="table" w:styleId="TableGrid">
    <w:name w:val="Table Grid"/>
    <w:basedOn w:val="TableNormal"/>
    <w:uiPriority w:val="59"/>
    <w:rsid w:val="00A56EC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EC6314"/>
    <w:pPr>
      <w:tabs>
        <w:tab w:val="center" w:pos="4513"/>
        <w:tab w:val="right" w:pos="9026"/>
      </w:tabs>
    </w:pPr>
  </w:style>
  <w:style w:type="character" w:customStyle="1" w:styleId="HeaderChar">
    <w:name w:val="Header Char"/>
    <w:basedOn w:val="DefaultParagraphFont"/>
    <w:link w:val="Header"/>
    <w:uiPriority w:val="99"/>
    <w:semiHidden/>
    <w:rsid w:val="00EC6314"/>
    <w:rPr>
      <w:sz w:val="24"/>
    </w:rPr>
  </w:style>
  <w:style w:type="paragraph" w:styleId="Footer">
    <w:name w:val="footer"/>
    <w:basedOn w:val="Normal"/>
    <w:link w:val="FooterChar"/>
    <w:uiPriority w:val="99"/>
    <w:semiHidden/>
    <w:unhideWhenUsed/>
    <w:rsid w:val="00EC6314"/>
    <w:pPr>
      <w:tabs>
        <w:tab w:val="center" w:pos="4513"/>
        <w:tab w:val="right" w:pos="9026"/>
      </w:tabs>
    </w:pPr>
  </w:style>
  <w:style w:type="character" w:customStyle="1" w:styleId="FooterChar">
    <w:name w:val="Footer Char"/>
    <w:basedOn w:val="DefaultParagraphFont"/>
    <w:link w:val="Footer"/>
    <w:uiPriority w:val="99"/>
    <w:semiHidden/>
    <w:rsid w:val="00EC6314"/>
    <w:rPr>
      <w:sz w:val="24"/>
    </w:rPr>
  </w:style>
  <w:style w:type="paragraph" w:styleId="BodyText3">
    <w:name w:val="Body Text 3"/>
    <w:basedOn w:val="Normal"/>
    <w:link w:val="BodyText3Char"/>
    <w:uiPriority w:val="99"/>
    <w:unhideWhenUsed/>
    <w:rsid w:val="004569A6"/>
    <w:pPr>
      <w:spacing w:after="120"/>
    </w:pPr>
    <w:rPr>
      <w:sz w:val="16"/>
      <w:szCs w:val="16"/>
    </w:rPr>
  </w:style>
  <w:style w:type="character" w:customStyle="1" w:styleId="BodyText3Char">
    <w:name w:val="Body Text 3 Char"/>
    <w:basedOn w:val="DefaultParagraphFont"/>
    <w:link w:val="BodyText3"/>
    <w:uiPriority w:val="99"/>
    <w:rsid w:val="004569A6"/>
    <w:rPr>
      <w:sz w:val="16"/>
      <w:szCs w:val="16"/>
    </w:rPr>
  </w:style>
  <w:style w:type="paragraph" w:customStyle="1" w:styleId="Default">
    <w:name w:val="Default"/>
    <w:rsid w:val="008362BC"/>
    <w:pPr>
      <w:autoSpaceDE w:val="0"/>
      <w:autoSpaceDN w:val="0"/>
      <w:adjustRightInd w:val="0"/>
    </w:pPr>
    <w:rPr>
      <w:color w:val="000000"/>
      <w:sz w:val="24"/>
      <w:szCs w:val="24"/>
    </w:rPr>
  </w:style>
  <w:style w:type="paragraph" w:styleId="Revision">
    <w:name w:val="Revision"/>
    <w:hidden/>
    <w:uiPriority w:val="99"/>
    <w:semiHidden/>
    <w:rsid w:val="000C0C1E"/>
    <w:rPr>
      <w:sz w:val="24"/>
    </w:rPr>
  </w:style>
  <w:style w:type="character" w:customStyle="1" w:styleId="Heading3Char">
    <w:name w:val="Heading 3 Char"/>
    <w:basedOn w:val="DefaultParagraphFont"/>
    <w:link w:val="Heading3"/>
    <w:rsid w:val="00EE614C"/>
    <w:rPr>
      <w:rFonts w:ascii="Arial" w:hAnsi="Arial" w:cs="Arial"/>
      <w:b/>
      <w:bCs/>
      <w:sz w:val="26"/>
      <w:szCs w:val="26"/>
    </w:rPr>
  </w:style>
  <w:style w:type="character" w:customStyle="1" w:styleId="FootnoteTextChar">
    <w:name w:val="Footnote Text Char"/>
    <w:basedOn w:val="DefaultParagraphFont"/>
    <w:link w:val="FootnoteText"/>
    <w:semiHidden/>
    <w:rsid w:val="00082DD5"/>
    <w:rPr>
      <w:rFonts w:ascii="Courier New" w:hAnsi="Courier New"/>
      <w:snapToGrid w:val="0"/>
      <w:sz w:val="24"/>
      <w:lang w:val="en-US" w:eastAsia="en-US"/>
    </w:rPr>
  </w:style>
  <w:style w:type="character" w:customStyle="1" w:styleId="Heading6Char">
    <w:name w:val="Heading 6 Char"/>
    <w:basedOn w:val="DefaultParagraphFont"/>
    <w:link w:val="Heading6"/>
    <w:rsid w:val="0008022B"/>
    <w:rPr>
      <w:b/>
      <w:bCs/>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2.bin"/><Relationship Id="rId18" Type="http://schemas.openxmlformats.org/officeDocument/2006/relationships/oleObject" Target="embeddings/oleObject4.bin"/><Relationship Id="rId26" Type="http://schemas.openxmlformats.org/officeDocument/2006/relationships/oleObject" Target="embeddings/oleObject7.bin"/><Relationship Id="rId39" Type="http://schemas.openxmlformats.org/officeDocument/2006/relationships/image" Target="media/image14.wmf"/><Relationship Id="rId3" Type="http://schemas.openxmlformats.org/officeDocument/2006/relationships/styles" Target="styles.xml"/><Relationship Id="rId21" Type="http://schemas.openxmlformats.org/officeDocument/2006/relationships/image" Target="media/image6.wmf"/><Relationship Id="rId34" Type="http://schemas.openxmlformats.org/officeDocument/2006/relationships/oleObject" Target="embeddings/oleObject10.bin"/><Relationship Id="rId42" Type="http://schemas.openxmlformats.org/officeDocument/2006/relationships/oleObject" Target="embeddings/oleObject14.bin"/><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image" Target="media/image5.wmf"/><Relationship Id="rId25" Type="http://schemas.openxmlformats.org/officeDocument/2006/relationships/image" Target="media/image8.wmf"/><Relationship Id="rId33" Type="http://schemas.openxmlformats.org/officeDocument/2006/relationships/image" Target="media/image11.wmf"/><Relationship Id="rId38" Type="http://schemas.openxmlformats.org/officeDocument/2006/relationships/oleObject" Target="embeddings/oleObject12.bin"/><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2.xml"/><Relationship Id="rId29" Type="http://schemas.openxmlformats.org/officeDocument/2006/relationships/image" Target="media/image10.wmf"/><Relationship Id="rId41" Type="http://schemas.openxmlformats.org/officeDocument/2006/relationships/image" Target="media/image15.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oleObject" Target="embeddings/oleObject6.bin"/><Relationship Id="rId32" Type="http://schemas.openxmlformats.org/officeDocument/2006/relationships/footer" Target="footer3.xml"/><Relationship Id="rId37" Type="http://schemas.openxmlformats.org/officeDocument/2006/relationships/image" Target="media/image13.wmf"/><Relationship Id="rId40" Type="http://schemas.openxmlformats.org/officeDocument/2006/relationships/oleObject" Target="embeddings/oleObject13.bin"/><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image" Target="media/image7.wmf"/><Relationship Id="rId28" Type="http://schemas.openxmlformats.org/officeDocument/2006/relationships/oleObject" Target="embeddings/oleObject8.bin"/><Relationship Id="rId36" Type="http://schemas.openxmlformats.org/officeDocument/2006/relationships/oleObject" Target="embeddings/oleObject11.bin"/><Relationship Id="rId10" Type="http://schemas.openxmlformats.org/officeDocument/2006/relationships/image" Target="media/image2.wmf"/><Relationship Id="rId19" Type="http://schemas.openxmlformats.org/officeDocument/2006/relationships/header" Target="header1.xml"/><Relationship Id="rId31" Type="http://schemas.openxmlformats.org/officeDocument/2006/relationships/header" Target="header2.xml"/><Relationship Id="rId44" Type="http://schemas.openxmlformats.org/officeDocument/2006/relationships/oleObject" Target="embeddings/oleObject15.bin"/><Relationship Id="rId4" Type="http://schemas.openxmlformats.org/officeDocument/2006/relationships/settings" Target="settings.xml"/><Relationship Id="rId9" Type="http://schemas.openxmlformats.org/officeDocument/2006/relationships/hyperlink" Target="mailto:Morayo.awosola@nmo.gov.uk" TargetMode="External"/><Relationship Id="rId14" Type="http://schemas.openxmlformats.org/officeDocument/2006/relationships/image" Target="media/image4.wmf"/><Relationship Id="rId22" Type="http://schemas.openxmlformats.org/officeDocument/2006/relationships/oleObject" Target="embeddings/oleObject5.bin"/><Relationship Id="rId27" Type="http://schemas.openxmlformats.org/officeDocument/2006/relationships/image" Target="media/image9.wmf"/><Relationship Id="rId30" Type="http://schemas.openxmlformats.org/officeDocument/2006/relationships/oleObject" Target="embeddings/oleObject9.bin"/><Relationship Id="rId35" Type="http://schemas.openxmlformats.org/officeDocument/2006/relationships/image" Target="media/image12.wmf"/><Relationship Id="rId43" Type="http://schemas.openxmlformats.org/officeDocument/2006/relationships/image" Target="media/image1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502F7F-269F-4134-B53E-CB6A05090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1212</TotalTime>
  <Pages>83</Pages>
  <Words>14346</Words>
  <Characters>93664</Characters>
  <Application>Microsoft Office Word</Application>
  <DocSecurity>0</DocSecurity>
  <Lines>780</Lines>
  <Paragraphs>215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107795</CharactersWithSpaces>
  <SharedDoc>false</SharedDoc>
  <HLinks>
    <vt:vector size="6" baseType="variant">
      <vt:variant>
        <vt:i4>7012430</vt:i4>
      </vt:variant>
      <vt:variant>
        <vt:i4>0</vt:i4>
      </vt:variant>
      <vt:variant>
        <vt:i4>0</vt:i4>
      </vt:variant>
      <vt:variant>
        <vt:i4>5</vt:i4>
      </vt:variant>
      <vt:variant>
        <vt:lpwstr>mailto:Morayo.awosola@nmo.gov.uk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Fortune</dc:creator>
  <cp:keywords/>
  <cp:lastModifiedBy>morayoa</cp:lastModifiedBy>
  <cp:revision>167</cp:revision>
  <cp:lastPrinted>2013-06-14T13:16:00Z</cp:lastPrinted>
  <dcterms:created xsi:type="dcterms:W3CDTF">2013-06-04T14:16:00Z</dcterms:created>
  <dcterms:modified xsi:type="dcterms:W3CDTF">2013-06-14T13:44:00Z</dcterms:modified>
</cp:coreProperties>
</file>