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E28" w:rsidRDefault="004B339D" w:rsidP="000A2E28">
      <w:pPr>
        <w:rPr>
          <w:rFonts w:ascii="Arial" w:hAnsi="Arial"/>
          <w:b/>
          <w:sz w:val="32"/>
        </w:rPr>
      </w:pPr>
      <w:r w:rsidRPr="004B339D">
        <w:rPr>
          <w:rFonts w:cs="Aria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4.45pt;height:56.1pt">
            <v:imagedata r:id="rId4" o:title="blue%20tiff"/>
          </v:shape>
        </w:pict>
      </w:r>
      <w:r w:rsidR="000A2E28">
        <w:rPr>
          <w:rFonts w:cs="Arial"/>
        </w:rPr>
        <w:tab/>
      </w:r>
      <w:r w:rsidR="000A2E28">
        <w:rPr>
          <w:rFonts w:cs="Arial"/>
        </w:rPr>
        <w:tab/>
      </w:r>
      <w:r w:rsidR="000A2E28">
        <w:rPr>
          <w:rFonts w:cs="Arial"/>
        </w:rPr>
        <w:tab/>
      </w:r>
      <w:r w:rsidR="000A2E28">
        <w:rPr>
          <w:rFonts w:ascii="Arial" w:hAnsi="Arial"/>
          <w:b/>
          <w:sz w:val="32"/>
        </w:rPr>
        <w:t>BULLTIN de VOTE</w:t>
      </w:r>
    </w:p>
    <w:p w:rsidR="000A2E28" w:rsidRDefault="000A2E28" w:rsidP="000A2E28">
      <w:pPr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Voting Form</w:t>
      </w:r>
    </w:p>
    <w:p w:rsidR="005B32DE" w:rsidRDefault="005B32DE" w:rsidP="000A2E28">
      <w:pPr>
        <w:rPr>
          <w:rFonts w:ascii="Arial" w:hAnsi="Arial"/>
        </w:rPr>
      </w:pPr>
    </w:p>
    <w:p w:rsidR="005B32DE" w:rsidRDefault="005B32DE">
      <w:pPr>
        <w:tabs>
          <w:tab w:val="left" w:pos="-720"/>
        </w:tabs>
        <w:suppressAutoHyphens/>
        <w:rPr>
          <w:rFonts w:ascii="Arial" w:hAnsi="Arial"/>
        </w:rPr>
      </w:pPr>
    </w:p>
    <w:p w:rsidR="005B32DE" w:rsidRDefault="005B32DE">
      <w:pPr>
        <w:tabs>
          <w:tab w:val="left" w:pos="-720"/>
        </w:tabs>
        <w:suppressAutoHyphens/>
        <w:rPr>
          <w:rFonts w:ascii="Arial" w:hAnsi="Arial"/>
        </w:rPr>
      </w:pPr>
      <w:r>
        <w:rPr>
          <w:rFonts w:ascii="Arial" w:hAnsi="Arial"/>
        </w:rPr>
        <w:t>To be returned, duly completed, before</w:t>
      </w:r>
      <w:r>
        <w:rPr>
          <w:rFonts w:ascii="Arial" w:hAnsi="Arial"/>
        </w:rPr>
        <w:tab/>
      </w:r>
      <w:r w:rsidR="00A061D0" w:rsidRPr="00F90DFF">
        <w:rPr>
          <w:rFonts w:ascii="Arial" w:hAnsi="Arial"/>
          <w:b/>
          <w:sz w:val="24"/>
          <w:szCs w:val="24"/>
        </w:rPr>
        <w:t>3</w:t>
      </w:r>
      <w:r w:rsidR="006E5090">
        <w:rPr>
          <w:rFonts w:ascii="Arial" w:hAnsi="Arial"/>
          <w:b/>
          <w:sz w:val="24"/>
          <w:szCs w:val="24"/>
        </w:rPr>
        <w:t>0</w:t>
      </w:r>
      <w:r w:rsidR="00F16857">
        <w:rPr>
          <w:rFonts w:ascii="Arial" w:hAnsi="Arial"/>
          <w:b/>
          <w:sz w:val="24"/>
          <w:szCs w:val="24"/>
        </w:rPr>
        <w:t xml:space="preserve"> </w:t>
      </w:r>
      <w:r w:rsidR="00FF7373">
        <w:rPr>
          <w:rFonts w:ascii="Arial" w:hAnsi="Arial"/>
          <w:b/>
          <w:sz w:val="24"/>
          <w:szCs w:val="24"/>
        </w:rPr>
        <w:t xml:space="preserve">September </w:t>
      </w:r>
      <w:r w:rsidR="006E5090">
        <w:rPr>
          <w:rFonts w:ascii="Arial" w:hAnsi="Arial"/>
          <w:b/>
          <w:sz w:val="24"/>
          <w:szCs w:val="24"/>
        </w:rPr>
        <w:t>201</w:t>
      </w:r>
      <w:r w:rsidR="00FF7373">
        <w:rPr>
          <w:rFonts w:ascii="Arial" w:hAnsi="Arial"/>
          <w:b/>
          <w:sz w:val="24"/>
          <w:szCs w:val="24"/>
        </w:rPr>
        <w:t>3</w:t>
      </w:r>
      <w:r>
        <w:rPr>
          <w:rFonts w:ascii="Arial" w:hAnsi="Arial"/>
        </w:rPr>
        <w:tab/>
      </w:r>
      <w:r>
        <w:rPr>
          <w:rFonts w:ascii="Arial" w:hAnsi="Arial"/>
        </w:rPr>
        <w:tab/>
        <w:t>to:</w:t>
      </w:r>
    </w:p>
    <w:p w:rsidR="007415D1" w:rsidRDefault="007415D1" w:rsidP="0068211F">
      <w:pPr>
        <w:ind w:firstLine="720"/>
        <w:rPr>
          <w:rFonts w:ascii="Arial" w:hAnsi="Arial"/>
        </w:rPr>
      </w:pPr>
    </w:p>
    <w:p w:rsidR="00A061D0" w:rsidRDefault="00A061D0" w:rsidP="00A061D0">
      <w:pPr>
        <w:tabs>
          <w:tab w:val="left" w:pos="-720"/>
        </w:tabs>
        <w:suppressAutoHyphens/>
        <w:rPr>
          <w:rFonts w:ascii="Arial" w:hAnsi="Arial"/>
        </w:rPr>
      </w:pPr>
      <w:r>
        <w:rPr>
          <w:rFonts w:ascii="Arial" w:hAnsi="Arial"/>
        </w:rPr>
        <w:tab/>
        <w:t xml:space="preserve">Mr </w:t>
      </w:r>
      <w:smartTag w:uri="urn:schemas-microsoft-com:office:smarttags" w:element="PersonName">
        <w:r>
          <w:rPr>
            <w:rFonts w:ascii="Arial" w:hAnsi="Arial"/>
          </w:rPr>
          <w:t>Morayo Awosola</w:t>
        </w:r>
      </w:smartTag>
    </w:p>
    <w:p w:rsidR="00A061D0" w:rsidRDefault="00A061D0" w:rsidP="00A061D0">
      <w:pPr>
        <w:tabs>
          <w:tab w:val="left" w:pos="-720"/>
        </w:tabs>
        <w:suppressAutoHyphens/>
        <w:rPr>
          <w:rFonts w:ascii="Arial" w:hAnsi="Arial"/>
        </w:rPr>
      </w:pPr>
      <w:r>
        <w:rPr>
          <w:rFonts w:ascii="Arial" w:hAnsi="Arial"/>
        </w:rPr>
        <w:tab/>
        <w:t>OIML TC 9/SC 2 Secretariat</w:t>
      </w:r>
    </w:p>
    <w:p w:rsidR="00A061D0" w:rsidRDefault="00A061D0" w:rsidP="00A061D0">
      <w:pPr>
        <w:tabs>
          <w:tab w:val="left" w:pos="-720"/>
        </w:tabs>
        <w:suppressAutoHyphens/>
        <w:rPr>
          <w:rFonts w:ascii="Arial" w:hAnsi="Arial"/>
        </w:rPr>
      </w:pPr>
      <w:r>
        <w:rPr>
          <w:rFonts w:ascii="Arial" w:hAnsi="Arial"/>
        </w:rPr>
        <w:tab/>
        <w:t xml:space="preserve">National </w:t>
      </w:r>
      <w:r w:rsidR="006E5090">
        <w:rPr>
          <w:rFonts w:ascii="Arial" w:hAnsi="Arial"/>
        </w:rPr>
        <w:t>Measurement Office</w:t>
      </w:r>
    </w:p>
    <w:p w:rsidR="00A061D0" w:rsidRDefault="00A061D0" w:rsidP="00A061D0">
      <w:pPr>
        <w:tabs>
          <w:tab w:val="left" w:pos="-720"/>
        </w:tabs>
        <w:suppressAutoHyphens/>
        <w:rPr>
          <w:rFonts w:ascii="Arial" w:hAnsi="Arial"/>
        </w:rPr>
      </w:pPr>
      <w:r>
        <w:rPr>
          <w:rFonts w:ascii="Arial" w:hAnsi="Arial"/>
        </w:rPr>
        <w:tab/>
      </w:r>
      <w:smartTag w:uri="urn:schemas-microsoft-com:office:smarttags" w:element="Street">
        <w:smartTag w:uri="urn:schemas-microsoft-com:office:smarttags" w:element="address">
          <w:r>
            <w:rPr>
              <w:rFonts w:ascii="Arial" w:hAnsi="Arial"/>
            </w:rPr>
            <w:t>Stanton Avenue</w:t>
          </w:r>
        </w:smartTag>
      </w:smartTag>
    </w:p>
    <w:p w:rsidR="00A061D0" w:rsidRDefault="00A061D0" w:rsidP="00A061D0">
      <w:pPr>
        <w:tabs>
          <w:tab w:val="left" w:pos="-720"/>
        </w:tabs>
        <w:suppressAutoHyphens/>
        <w:rPr>
          <w:rFonts w:ascii="Arial" w:hAnsi="Arial"/>
        </w:rPr>
      </w:pP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Teddington</w:t>
      </w:r>
      <w:proofErr w:type="spellEnd"/>
    </w:p>
    <w:p w:rsidR="00A061D0" w:rsidRDefault="00A061D0" w:rsidP="00A061D0">
      <w:pPr>
        <w:tabs>
          <w:tab w:val="left" w:pos="-720"/>
        </w:tabs>
        <w:suppressAutoHyphens/>
        <w:rPr>
          <w:rFonts w:ascii="Arial" w:hAnsi="Arial"/>
        </w:rPr>
      </w:pPr>
      <w:r>
        <w:rPr>
          <w:rFonts w:ascii="Arial" w:hAnsi="Arial"/>
        </w:rPr>
        <w:tab/>
        <w:t>Middlesex</w:t>
      </w:r>
    </w:p>
    <w:p w:rsidR="00A061D0" w:rsidRDefault="00A061D0" w:rsidP="00A061D0">
      <w:pPr>
        <w:tabs>
          <w:tab w:val="left" w:pos="-720"/>
        </w:tabs>
        <w:suppressAutoHyphens/>
        <w:rPr>
          <w:rFonts w:ascii="Arial" w:hAnsi="Arial"/>
        </w:rPr>
      </w:pPr>
      <w:r>
        <w:rPr>
          <w:rFonts w:ascii="Arial" w:hAnsi="Arial"/>
        </w:rPr>
        <w:tab/>
        <w:t>TW11 0JZ</w:t>
      </w:r>
    </w:p>
    <w:p w:rsidR="00A061D0" w:rsidRDefault="00A061D0" w:rsidP="00A061D0">
      <w:pPr>
        <w:tabs>
          <w:tab w:val="left" w:pos="-720"/>
        </w:tabs>
        <w:suppressAutoHyphens/>
        <w:rPr>
          <w:rFonts w:ascii="Arial" w:hAnsi="Arial"/>
        </w:rPr>
      </w:pPr>
      <w:r>
        <w:rPr>
          <w:rFonts w:ascii="Arial" w:hAnsi="Arial"/>
        </w:rPr>
        <w:tab/>
      </w:r>
      <w:smartTag w:uri="urn:schemas-microsoft-com:office:smarttags" w:element="country-region">
        <w:smartTag w:uri="urn:schemas-microsoft-com:office:smarttags" w:element="place">
          <w:r>
            <w:rPr>
              <w:rFonts w:ascii="Arial" w:hAnsi="Arial"/>
            </w:rPr>
            <w:t>United Kingdom</w:t>
          </w:r>
        </w:smartTag>
      </w:smartTag>
    </w:p>
    <w:p w:rsidR="0068211F" w:rsidRPr="006E5090" w:rsidRDefault="00A061D0" w:rsidP="00A061D0">
      <w:pPr>
        <w:tabs>
          <w:tab w:val="left" w:pos="-720"/>
        </w:tabs>
        <w:suppressAutoHyphens/>
        <w:rPr>
          <w:rFonts w:ascii="Arial" w:hAnsi="Arial"/>
          <w:lang w:val="fr-BE"/>
        </w:rPr>
      </w:pPr>
      <w:r w:rsidRPr="006E5090">
        <w:rPr>
          <w:rFonts w:ascii="Arial" w:hAnsi="Arial" w:cs="Arial"/>
          <w:spacing w:val="-2"/>
          <w:sz w:val="22"/>
          <w:szCs w:val="22"/>
          <w:lang w:val="fr-BE"/>
        </w:rPr>
        <w:t>E-mail:</w:t>
      </w:r>
      <w:r w:rsidRPr="006E5090">
        <w:rPr>
          <w:rFonts w:ascii="Arial" w:hAnsi="Arial" w:cs="Arial"/>
          <w:spacing w:val="-2"/>
          <w:sz w:val="22"/>
          <w:szCs w:val="22"/>
          <w:lang w:val="fr-BE"/>
        </w:rPr>
        <w:tab/>
        <w:t xml:space="preserve"> </w:t>
      </w:r>
      <w:hyperlink r:id="rId5" w:history="1">
        <w:r w:rsidR="006E5090" w:rsidRPr="00EF22CC">
          <w:rPr>
            <w:rStyle w:val="Hyperlink"/>
            <w:rFonts w:ascii="Arial" w:hAnsi="Arial" w:cs="Arial"/>
            <w:spacing w:val="-2"/>
            <w:sz w:val="22"/>
            <w:szCs w:val="22"/>
            <w:lang w:val="fr-BE"/>
          </w:rPr>
          <w:t>morayo.awosola@nmo.gov.uk</w:t>
        </w:r>
      </w:hyperlink>
      <w:r w:rsidRPr="006E5090">
        <w:rPr>
          <w:rFonts w:ascii="Arial" w:hAnsi="Arial" w:cs="Arial"/>
          <w:spacing w:val="-2"/>
          <w:sz w:val="22"/>
          <w:szCs w:val="22"/>
          <w:lang w:val="fr-BE"/>
        </w:rPr>
        <w:t xml:space="preserve"> </w:t>
      </w:r>
      <w:r w:rsidR="0068211F" w:rsidRPr="006E5090">
        <w:rPr>
          <w:rFonts w:ascii="Arial" w:hAnsi="Arial" w:cs="Arial"/>
          <w:spacing w:val="-2"/>
          <w:sz w:val="22"/>
          <w:szCs w:val="22"/>
          <w:lang w:val="fr-BE"/>
        </w:rPr>
        <w:t xml:space="preserve"> </w:t>
      </w:r>
    </w:p>
    <w:p w:rsidR="005B32DE" w:rsidRPr="006E5090" w:rsidRDefault="005B32DE">
      <w:pPr>
        <w:tabs>
          <w:tab w:val="left" w:pos="-720"/>
        </w:tabs>
        <w:suppressAutoHyphens/>
        <w:rPr>
          <w:rFonts w:ascii="Arial" w:hAnsi="Arial"/>
          <w:lang w:val="fr-BE"/>
        </w:rPr>
      </w:pPr>
    </w:p>
    <w:p w:rsidR="005B32DE" w:rsidRPr="006E5090" w:rsidRDefault="005B32DE">
      <w:pPr>
        <w:tabs>
          <w:tab w:val="left" w:pos="-720"/>
        </w:tabs>
        <w:suppressAutoHyphens/>
        <w:rPr>
          <w:rFonts w:ascii="Arial" w:hAnsi="Arial"/>
          <w:lang w:val="fr-BE"/>
        </w:rPr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3258"/>
        <w:gridCol w:w="1134"/>
        <w:gridCol w:w="1417"/>
        <w:gridCol w:w="1559"/>
        <w:gridCol w:w="1651"/>
      </w:tblGrid>
      <w:tr w:rsidR="0068211F">
        <w:trPr>
          <w:trHeight w:val="1000"/>
          <w:jc w:val="center"/>
        </w:trPr>
        <w:tc>
          <w:tcPr>
            <w:tcW w:w="3258" w:type="dxa"/>
            <w:tcBorders>
              <w:top w:val="single" w:sz="6" w:space="0" w:color="auto"/>
              <w:left w:val="single" w:sz="6" w:space="0" w:color="auto"/>
            </w:tcBorders>
          </w:tcPr>
          <w:p w:rsidR="00A04A35" w:rsidRDefault="00A04A35" w:rsidP="00FF7373">
            <w:pPr>
              <w:tabs>
                <w:tab w:val="left" w:pos="-720"/>
              </w:tabs>
              <w:suppressAutoHyphens/>
              <w:spacing w:before="90" w:after="54"/>
              <w:rPr>
                <w:rFonts w:ascii="Arial" w:hAnsi="Arial"/>
                <w:b/>
              </w:rPr>
            </w:pPr>
            <w:r>
              <w:rPr>
                <w:rFonts w:ascii="Arial" w:hAnsi="Arial"/>
              </w:rPr>
              <w:t>Postal approval o</w:t>
            </w:r>
            <w:r w:rsidR="00E96E15">
              <w:rPr>
                <w:rFonts w:ascii="Arial" w:hAnsi="Arial"/>
              </w:rPr>
              <w:t>f D</w:t>
            </w:r>
            <w:r w:rsidR="00A061D0">
              <w:rPr>
                <w:rFonts w:ascii="Arial" w:hAnsi="Arial"/>
              </w:rPr>
              <w:t>raft revision of OIML R</w:t>
            </w:r>
            <w:r w:rsidR="006E5090">
              <w:rPr>
                <w:rFonts w:ascii="Arial" w:hAnsi="Arial"/>
              </w:rPr>
              <w:t xml:space="preserve">50 Part </w:t>
            </w:r>
            <w:r w:rsidR="00FF7373">
              <w:rPr>
                <w:rFonts w:ascii="Arial" w:hAnsi="Arial"/>
              </w:rPr>
              <w:t>3</w:t>
            </w:r>
          </w:p>
        </w:tc>
        <w:tc>
          <w:tcPr>
            <w:tcW w:w="4110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8211F" w:rsidRDefault="00AB2DA8" w:rsidP="00AB2DA8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VOTE</w:t>
            </w:r>
          </w:p>
        </w:tc>
        <w:tc>
          <w:tcPr>
            <w:tcW w:w="16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8211F" w:rsidRDefault="0068211F" w:rsidP="005B32DE">
            <w:pPr>
              <w:tabs>
                <w:tab w:val="left" w:pos="-720"/>
              </w:tabs>
              <w:suppressAutoHyphens/>
              <w:spacing w:after="54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Comments</w:t>
            </w:r>
          </w:p>
        </w:tc>
      </w:tr>
      <w:tr w:rsidR="003041B8">
        <w:trPr>
          <w:jc w:val="center"/>
        </w:trPr>
        <w:tc>
          <w:tcPr>
            <w:tcW w:w="3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7500E8" w:rsidRDefault="00FF7373" w:rsidP="00FF73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Second</w:t>
            </w:r>
            <w:r w:rsidR="006E5090" w:rsidRPr="00F20F6F">
              <w:rPr>
                <w:rFonts w:ascii="Arial" w:hAnsi="Arial" w:cs="Arial"/>
              </w:rPr>
              <w:t xml:space="preserve"> Committee Draft R 50 : Continuous Totalising weighing instruments - Part </w:t>
            </w:r>
            <w:r>
              <w:rPr>
                <w:rFonts w:ascii="Arial" w:hAnsi="Arial" w:cs="Arial"/>
              </w:rPr>
              <w:t>3</w:t>
            </w:r>
            <w:r w:rsidR="006E5090" w:rsidRPr="00F20F6F">
              <w:rPr>
                <w:rFonts w:ascii="Arial" w:hAnsi="Arial" w:cs="Arial"/>
              </w:rPr>
              <w:t xml:space="preserve">:  </w:t>
            </w:r>
            <w:r>
              <w:rPr>
                <w:rFonts w:ascii="Arial" w:hAnsi="Arial" w:cs="Arial"/>
              </w:rPr>
              <w:t>Test Report Format</w:t>
            </w:r>
          </w:p>
          <w:p w:rsidR="00FF7373" w:rsidRPr="00F20F6F" w:rsidRDefault="00FF7373" w:rsidP="00FF7373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3041B8" w:rsidRDefault="003041B8" w:rsidP="003041B8">
            <w:pPr>
              <w:tabs>
                <w:tab w:val="left" w:pos="-720"/>
              </w:tabs>
              <w:suppressAutoHyphens/>
              <w:spacing w:before="9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YES </w:t>
            </w:r>
            <w:r>
              <w:rPr>
                <w:rFonts w:ascii="Arial" w:hAnsi="Arial"/>
                <w:vertAlign w:val="superscript"/>
              </w:rPr>
              <w:t>*</w:t>
            </w:r>
          </w:p>
          <w:p w:rsidR="003041B8" w:rsidRDefault="003041B8" w:rsidP="003041B8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</w:rPr>
            </w:pPr>
          </w:p>
          <w:p w:rsidR="003041B8" w:rsidRDefault="003041B8" w:rsidP="003041B8">
            <w:pPr>
              <w:tabs>
                <w:tab w:val="left" w:pos="-720"/>
              </w:tabs>
              <w:suppressAutoHyphens/>
              <w:spacing w:after="54"/>
              <w:jc w:val="center"/>
              <w:rPr>
                <w:rFonts w:ascii="Arial" w:hAnsi="Aria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3041B8" w:rsidRDefault="003041B8" w:rsidP="003041B8">
            <w:pPr>
              <w:tabs>
                <w:tab w:val="left" w:pos="-720"/>
              </w:tabs>
              <w:suppressAutoHyphens/>
              <w:spacing w:before="9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NO </w:t>
            </w:r>
            <w:r>
              <w:rPr>
                <w:rFonts w:ascii="Arial" w:hAnsi="Arial"/>
                <w:vertAlign w:val="superscript"/>
              </w:rPr>
              <w:t>*</w:t>
            </w:r>
          </w:p>
          <w:p w:rsidR="003041B8" w:rsidRDefault="003041B8" w:rsidP="003041B8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</w:rPr>
            </w:pPr>
          </w:p>
          <w:p w:rsidR="003041B8" w:rsidRDefault="003041B8" w:rsidP="003041B8">
            <w:pPr>
              <w:tabs>
                <w:tab w:val="left" w:pos="-720"/>
              </w:tabs>
              <w:suppressAutoHyphens/>
              <w:spacing w:after="54"/>
              <w:jc w:val="center"/>
              <w:rPr>
                <w:rFonts w:ascii="Arial" w:hAnsi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041B8" w:rsidRDefault="003041B8" w:rsidP="003041B8">
            <w:pPr>
              <w:tabs>
                <w:tab w:val="left" w:pos="-720"/>
              </w:tabs>
              <w:suppressAutoHyphens/>
              <w:spacing w:before="9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ABSTENTION</w:t>
            </w:r>
          </w:p>
          <w:p w:rsidR="003041B8" w:rsidRDefault="003041B8" w:rsidP="003041B8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</w:rPr>
            </w:pPr>
          </w:p>
          <w:p w:rsidR="003041B8" w:rsidRDefault="003041B8" w:rsidP="003041B8">
            <w:pPr>
              <w:tabs>
                <w:tab w:val="left" w:pos="-720"/>
              </w:tabs>
              <w:suppressAutoHyphens/>
              <w:spacing w:after="54"/>
              <w:jc w:val="center"/>
              <w:rPr>
                <w:rFonts w:ascii="Arial" w:hAnsi="Arial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041B8" w:rsidRPr="00522D6A" w:rsidRDefault="003041B8" w:rsidP="003041B8">
            <w:pPr>
              <w:tabs>
                <w:tab w:val="left" w:pos="-720"/>
              </w:tabs>
              <w:suppressAutoHyphens/>
              <w:spacing w:before="9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YES </w:t>
            </w:r>
            <w:r>
              <w:rPr>
                <w:rFonts w:ascii="Arial" w:hAnsi="Arial"/>
                <w:vertAlign w:val="superscript"/>
              </w:rPr>
              <w:t>*</w:t>
            </w:r>
            <w:r>
              <w:rPr>
                <w:rFonts w:ascii="Arial" w:hAnsi="Arial"/>
              </w:rPr>
              <w:t>/ NO</w:t>
            </w:r>
            <w:r>
              <w:rPr>
                <w:rFonts w:ascii="Arial" w:hAnsi="Arial"/>
                <w:vertAlign w:val="superscript"/>
              </w:rPr>
              <w:t>*</w:t>
            </w:r>
          </w:p>
          <w:p w:rsidR="003041B8" w:rsidRDefault="003041B8" w:rsidP="003041B8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</w:rPr>
            </w:pPr>
          </w:p>
          <w:p w:rsidR="003041B8" w:rsidRDefault="003041B8" w:rsidP="003041B8">
            <w:pPr>
              <w:tabs>
                <w:tab w:val="left" w:pos="-720"/>
              </w:tabs>
              <w:suppressAutoHyphens/>
              <w:spacing w:after="54"/>
              <w:jc w:val="center"/>
              <w:rPr>
                <w:rFonts w:ascii="Arial" w:hAnsi="Arial"/>
              </w:rPr>
            </w:pPr>
          </w:p>
        </w:tc>
      </w:tr>
    </w:tbl>
    <w:p w:rsidR="005B32DE" w:rsidRDefault="005B32DE">
      <w:pPr>
        <w:tabs>
          <w:tab w:val="left" w:pos="-720"/>
        </w:tabs>
        <w:suppressAutoHyphens/>
        <w:rPr>
          <w:rFonts w:ascii="Arial" w:hAnsi="Arial"/>
        </w:rPr>
      </w:pPr>
    </w:p>
    <w:p w:rsidR="005B32DE" w:rsidRDefault="005B32DE">
      <w:pPr>
        <w:tabs>
          <w:tab w:val="left" w:pos="-720"/>
        </w:tabs>
        <w:suppressAutoHyphens/>
        <w:rPr>
          <w:rFonts w:ascii="Arial" w:hAnsi="Arial"/>
        </w:rPr>
      </w:pPr>
    </w:p>
    <w:p w:rsidR="005B32DE" w:rsidRDefault="005B32DE">
      <w:pPr>
        <w:tabs>
          <w:tab w:val="left" w:pos="-720"/>
        </w:tabs>
        <w:suppressAutoHyphens/>
        <w:rPr>
          <w:rFonts w:ascii="Arial" w:hAnsi="Arial"/>
        </w:rPr>
      </w:pPr>
      <w:r>
        <w:rPr>
          <w:rFonts w:ascii="Arial" w:hAnsi="Arial"/>
        </w:rPr>
        <w:t>*</w:t>
      </w:r>
      <w:r>
        <w:rPr>
          <w:rFonts w:ascii="Arial" w:hAnsi="Arial"/>
        </w:rPr>
        <w:tab/>
        <w:t>Please delete where not applicable</w:t>
      </w:r>
    </w:p>
    <w:p w:rsidR="005B32DE" w:rsidRDefault="005B32DE">
      <w:pPr>
        <w:tabs>
          <w:tab w:val="left" w:pos="-720"/>
        </w:tabs>
        <w:suppressAutoHyphens/>
        <w:rPr>
          <w:rFonts w:ascii="Arial" w:hAnsi="Arial"/>
        </w:rPr>
      </w:pPr>
    </w:p>
    <w:p w:rsidR="005B32DE" w:rsidRDefault="005B32DE">
      <w:pPr>
        <w:tabs>
          <w:tab w:val="left" w:pos="-720"/>
        </w:tabs>
        <w:suppressAutoHyphens/>
        <w:rPr>
          <w:rFonts w:ascii="Arial" w:hAnsi="Arial"/>
        </w:rPr>
      </w:pPr>
    </w:p>
    <w:p w:rsidR="005B32DE" w:rsidRDefault="005B32DE">
      <w:pPr>
        <w:tabs>
          <w:tab w:val="left" w:pos="-720"/>
          <w:tab w:val="left" w:pos="0"/>
        </w:tabs>
        <w:suppressAutoHyphens/>
        <w:ind w:left="720" w:hanging="720"/>
        <w:rPr>
          <w:rFonts w:ascii="Arial" w:hAnsi="Arial"/>
        </w:rPr>
      </w:pPr>
      <w:r>
        <w:rPr>
          <w:rFonts w:ascii="Arial" w:hAnsi="Arial"/>
        </w:rPr>
        <w:t>Note:</w:t>
      </w:r>
      <w:r>
        <w:rPr>
          <w:rFonts w:ascii="Arial" w:hAnsi="Arial"/>
        </w:rPr>
        <w:tab/>
        <w:t>Please note on a separate sheet your comments and if appropriate the reasons for your abstention or refusal.</w:t>
      </w:r>
    </w:p>
    <w:p w:rsidR="005B32DE" w:rsidRDefault="005B32DE">
      <w:pPr>
        <w:tabs>
          <w:tab w:val="left" w:pos="-720"/>
        </w:tabs>
        <w:suppressAutoHyphens/>
        <w:rPr>
          <w:rFonts w:ascii="Arial" w:hAnsi="Arial"/>
        </w:rPr>
      </w:pPr>
    </w:p>
    <w:p w:rsidR="005B32DE" w:rsidRDefault="005B32DE">
      <w:pPr>
        <w:tabs>
          <w:tab w:val="left" w:pos="-720"/>
        </w:tabs>
        <w:suppressAutoHyphens/>
        <w:rPr>
          <w:rFonts w:ascii="Arial" w:hAnsi="Arial"/>
        </w:rPr>
      </w:pPr>
    </w:p>
    <w:p w:rsidR="00AB2DA8" w:rsidRDefault="00AB2DA8">
      <w:pPr>
        <w:tabs>
          <w:tab w:val="left" w:pos="-720"/>
        </w:tabs>
        <w:suppressAutoHyphens/>
        <w:rPr>
          <w:rFonts w:ascii="Arial" w:hAnsi="Arial"/>
        </w:rPr>
      </w:pPr>
    </w:p>
    <w:p w:rsidR="007415D1" w:rsidRDefault="005B32DE">
      <w:pPr>
        <w:tabs>
          <w:tab w:val="left" w:pos="-720"/>
        </w:tabs>
        <w:suppressAutoHyphens/>
        <w:rPr>
          <w:rFonts w:ascii="Arial" w:hAnsi="Arial"/>
          <w:b/>
        </w:rPr>
      </w:pPr>
      <w:smartTag w:uri="urn:schemas-microsoft-com:office:smarttags" w:element="place">
        <w:smartTag w:uri="urn:schemas-microsoft-com:office:smarttags" w:element="PlaceName">
          <w:r>
            <w:rPr>
              <w:rFonts w:ascii="Arial" w:hAnsi="Arial"/>
              <w:b/>
            </w:rPr>
            <w:t>Member</w:t>
          </w:r>
        </w:smartTag>
        <w:r>
          <w:rPr>
            <w:rFonts w:ascii="Arial" w:hAnsi="Arial"/>
            <w:b/>
          </w:rPr>
          <w:t xml:space="preserve"> </w:t>
        </w:r>
        <w:smartTag w:uri="urn:schemas-microsoft-com:office:smarttags" w:element="PlaceType">
          <w:r>
            <w:rPr>
              <w:rFonts w:ascii="Arial" w:hAnsi="Arial"/>
              <w:b/>
            </w:rPr>
            <w:t>State</w:t>
          </w:r>
        </w:smartTag>
      </w:smartTag>
      <w:r w:rsidR="00FF62C7">
        <w:rPr>
          <w:rFonts w:ascii="Arial" w:hAnsi="Arial"/>
          <w:b/>
        </w:rPr>
        <w:t>:</w:t>
      </w:r>
      <w:r w:rsidR="00FF62C7">
        <w:rPr>
          <w:rFonts w:ascii="Arial" w:hAnsi="Arial"/>
          <w:b/>
        </w:rPr>
        <w:tab/>
      </w:r>
      <w:r w:rsidR="00FF62C7">
        <w:rPr>
          <w:rFonts w:ascii="Arial" w:hAnsi="Arial"/>
          <w:b/>
        </w:rPr>
        <w:tab/>
      </w:r>
    </w:p>
    <w:p w:rsidR="007415D1" w:rsidRDefault="007415D1">
      <w:pPr>
        <w:tabs>
          <w:tab w:val="left" w:pos="-720"/>
        </w:tabs>
        <w:suppressAutoHyphens/>
        <w:rPr>
          <w:rFonts w:ascii="Arial" w:hAnsi="Arial"/>
          <w:b/>
        </w:rPr>
      </w:pPr>
    </w:p>
    <w:p w:rsidR="007415D1" w:rsidRDefault="007415D1">
      <w:pPr>
        <w:tabs>
          <w:tab w:val="left" w:pos="-720"/>
        </w:tabs>
        <w:suppressAutoHyphens/>
        <w:rPr>
          <w:rFonts w:ascii="Arial" w:hAnsi="Arial"/>
          <w:b/>
        </w:rPr>
      </w:pPr>
    </w:p>
    <w:p w:rsidR="00AB2DA8" w:rsidRDefault="00AB2DA8">
      <w:pPr>
        <w:tabs>
          <w:tab w:val="left" w:pos="-720"/>
        </w:tabs>
        <w:suppressAutoHyphens/>
        <w:rPr>
          <w:rFonts w:ascii="Arial" w:hAnsi="Arial"/>
          <w:b/>
        </w:rPr>
      </w:pPr>
    </w:p>
    <w:p w:rsidR="00AB2DA8" w:rsidRDefault="00AB2DA8">
      <w:pPr>
        <w:tabs>
          <w:tab w:val="left" w:pos="-720"/>
        </w:tabs>
        <w:suppressAutoHyphens/>
        <w:rPr>
          <w:rFonts w:ascii="Arial" w:hAnsi="Arial"/>
          <w:b/>
        </w:rPr>
      </w:pPr>
    </w:p>
    <w:p w:rsidR="007415D1" w:rsidRDefault="007415D1">
      <w:pPr>
        <w:tabs>
          <w:tab w:val="left" w:pos="-720"/>
        </w:tabs>
        <w:suppressAutoHyphens/>
        <w:rPr>
          <w:rFonts w:ascii="Arial" w:hAnsi="Arial"/>
          <w:b/>
        </w:rPr>
      </w:pPr>
    </w:p>
    <w:p w:rsidR="005B32DE" w:rsidRDefault="005B32DE">
      <w:pPr>
        <w:tabs>
          <w:tab w:val="left" w:pos="-720"/>
        </w:tabs>
        <w:suppressAutoHyphens/>
        <w:rPr>
          <w:rFonts w:ascii="Arial" w:hAnsi="Arial"/>
          <w:b/>
        </w:rPr>
      </w:pPr>
      <w:r>
        <w:rPr>
          <w:rFonts w:ascii="Arial" w:hAnsi="Arial"/>
          <w:b/>
        </w:rPr>
        <w:t>Signature</w:t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Date</w:t>
      </w:r>
    </w:p>
    <w:p w:rsidR="00AB2DA8" w:rsidRDefault="00AB2DA8">
      <w:pPr>
        <w:tabs>
          <w:tab w:val="left" w:pos="-720"/>
        </w:tabs>
        <w:suppressAutoHyphens/>
        <w:rPr>
          <w:rFonts w:ascii="Arial" w:hAnsi="Arial"/>
          <w:b/>
        </w:rPr>
      </w:pPr>
    </w:p>
    <w:p w:rsidR="00E96E15" w:rsidRDefault="00E96E15">
      <w:pPr>
        <w:tabs>
          <w:tab w:val="left" w:pos="-720"/>
        </w:tabs>
        <w:suppressAutoHyphens/>
        <w:rPr>
          <w:rFonts w:ascii="Arial" w:hAnsi="Arial"/>
          <w:b/>
        </w:rPr>
      </w:pPr>
    </w:p>
    <w:p w:rsidR="00E96E15" w:rsidRPr="00E96E15" w:rsidRDefault="00E96E15">
      <w:pPr>
        <w:tabs>
          <w:tab w:val="left" w:pos="-720"/>
        </w:tabs>
        <w:suppressAutoHyphens/>
        <w:rPr>
          <w:rFonts w:ascii="Arial" w:hAnsi="Arial"/>
          <w:i/>
        </w:rPr>
      </w:pPr>
      <w:r w:rsidRPr="00E96E15">
        <w:rPr>
          <w:rFonts w:ascii="Arial" w:hAnsi="Arial"/>
          <w:i/>
        </w:rPr>
        <w:t>*</w:t>
      </w:r>
      <w:r>
        <w:rPr>
          <w:rFonts w:ascii="Arial" w:hAnsi="Arial"/>
          <w:i/>
        </w:rPr>
        <w:t xml:space="preserve"> </w:t>
      </w:r>
      <w:r w:rsidRPr="00E96E15">
        <w:rPr>
          <w:rFonts w:ascii="Arial" w:hAnsi="Arial"/>
          <w:i/>
        </w:rPr>
        <w:t>Please delete where not applicable.</w:t>
      </w:r>
    </w:p>
    <w:sectPr w:rsidR="00E96E15" w:rsidRPr="00E96E15" w:rsidSect="00677428">
      <w:pgSz w:w="11906" w:h="16838"/>
      <w:pgMar w:top="1440" w:right="1440" w:bottom="1440" w:left="1440" w:header="706" w:footer="706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211F"/>
    <w:rsid w:val="000A2E28"/>
    <w:rsid w:val="002027FF"/>
    <w:rsid w:val="003041B8"/>
    <w:rsid w:val="00337281"/>
    <w:rsid w:val="004B339D"/>
    <w:rsid w:val="00522D6A"/>
    <w:rsid w:val="005B32DE"/>
    <w:rsid w:val="005D73AC"/>
    <w:rsid w:val="00677428"/>
    <w:rsid w:val="0068211F"/>
    <w:rsid w:val="006E5090"/>
    <w:rsid w:val="007415D1"/>
    <w:rsid w:val="007500E8"/>
    <w:rsid w:val="00787476"/>
    <w:rsid w:val="00A04A35"/>
    <w:rsid w:val="00A061D0"/>
    <w:rsid w:val="00AB2DA8"/>
    <w:rsid w:val="00E96E15"/>
    <w:rsid w:val="00F1348A"/>
    <w:rsid w:val="00F16857"/>
    <w:rsid w:val="00F20F6F"/>
    <w:rsid w:val="00F90DFF"/>
    <w:rsid w:val="00FF62C7"/>
    <w:rsid w:val="00FF73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country-region"/>
  <w:smartTagType w:namespaceuri="urn:schemas-microsoft-com:office:smarttags" w:name="PersonName"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Street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74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68211F"/>
    <w:rPr>
      <w:color w:val="0000FF"/>
      <w:u w:val="single"/>
    </w:rPr>
  </w:style>
  <w:style w:type="character" w:styleId="FollowedHyperlink">
    <w:name w:val="FollowedHyperlink"/>
    <w:basedOn w:val="DefaultParagraphFont"/>
    <w:rsid w:val="00A061D0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orayo.awosola@nmo.gov.uk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STD 595R</vt:lpstr>
    </vt:vector>
  </TitlesOfParts>
  <Company>Nat. Weights and Measures Lab</Company>
  <LinksUpToDate>false</LinksUpToDate>
  <CharactersWithSpaces>779</CharactersWithSpaces>
  <SharedDoc>false</SharedDoc>
  <HLinks>
    <vt:vector size="6" baseType="variant">
      <vt:variant>
        <vt:i4>8192071</vt:i4>
      </vt:variant>
      <vt:variant>
        <vt:i4>0</vt:i4>
      </vt:variant>
      <vt:variant>
        <vt:i4>0</vt:i4>
      </vt:variant>
      <vt:variant>
        <vt:i4>5</vt:i4>
      </vt:variant>
      <vt:variant>
        <vt:lpwstr>mailto:morayo.awosola@nwml.gov.uk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STD 595R</dc:title>
  <dc:subject/>
  <dc:creator>Paul Dixon</dc:creator>
  <cp:keywords/>
  <cp:lastModifiedBy>morayoa</cp:lastModifiedBy>
  <cp:revision>2</cp:revision>
  <cp:lastPrinted>2005-05-24T09:54:00Z</cp:lastPrinted>
  <dcterms:created xsi:type="dcterms:W3CDTF">2013-06-11T13:28:00Z</dcterms:created>
  <dcterms:modified xsi:type="dcterms:W3CDTF">2013-06-11T13:28:00Z</dcterms:modified>
</cp:coreProperties>
</file>